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F3D783" w14:textId="3683DC1C" w:rsidR="00E26FEE" w:rsidRPr="00DF1634" w:rsidDel="0014596D" w:rsidRDefault="00E26FEE" w:rsidP="00E26FEE">
      <w:pPr>
        <w:widowControl w:val="0"/>
        <w:spacing w:after="160" w:line="360" w:lineRule="auto"/>
        <w:ind w:firstLine="567"/>
        <w:contextualSpacing/>
        <w:jc w:val="right"/>
        <w:rPr>
          <w:del w:id="0" w:author="Hayk Koshetsyan" w:date="2024-12-10T16:49:00Z"/>
          <w:rFonts w:ascii="GHEA Grapalat" w:hAnsi="GHEA Grapalat" w:cs="Sylfaen"/>
          <w:i/>
          <w:rPrChange w:id="1" w:author="Hayk-PC" w:date="2024-12-11T02:31:00Z">
            <w:rPr>
              <w:del w:id="2" w:author="Hayk Koshetsyan" w:date="2024-12-10T16:49:00Z"/>
              <w:rFonts w:ascii="GHEA Grapalat" w:hAnsi="GHEA Grapalat" w:cs="Sylfaen"/>
              <w:i/>
            </w:rPr>
          </w:rPrChange>
        </w:rPr>
      </w:pPr>
      <w:del w:id="3" w:author="Hayk Koshetsyan" w:date="2024-12-10T16:49:00Z">
        <w:r w:rsidRPr="00DF1634" w:rsidDel="0014596D">
          <w:rPr>
            <w:rFonts w:ascii="GHEA Grapalat" w:hAnsi="GHEA Grapalat"/>
            <w:i/>
            <w:rPrChange w:id="4" w:author="Hayk-PC" w:date="2024-12-11T02:31:00Z">
              <w:rPr>
                <w:rFonts w:ascii="GHEA Grapalat" w:hAnsi="GHEA Grapalat"/>
                <w:i/>
              </w:rPr>
            </w:rPrChange>
          </w:rPr>
          <w:delText>Приложение №7</w:delText>
        </w:r>
      </w:del>
    </w:p>
    <w:p w14:paraId="679F76A8" w14:textId="13E1F87C" w:rsidR="00E26FEE" w:rsidRPr="00DF1634" w:rsidDel="0014596D" w:rsidRDefault="00E26FEE" w:rsidP="00E26FEE">
      <w:pPr>
        <w:widowControl w:val="0"/>
        <w:spacing w:after="160" w:line="360" w:lineRule="auto"/>
        <w:ind w:firstLine="567"/>
        <w:contextualSpacing/>
        <w:jc w:val="right"/>
        <w:rPr>
          <w:del w:id="5" w:author="Hayk Koshetsyan" w:date="2024-12-10T16:49:00Z"/>
          <w:rFonts w:ascii="GHEA Grapalat" w:hAnsi="GHEA Grapalat" w:cs="Sylfaen"/>
          <w:i/>
          <w:rPrChange w:id="6" w:author="Hayk-PC" w:date="2024-12-11T02:31:00Z">
            <w:rPr>
              <w:del w:id="7" w:author="Hayk Koshetsyan" w:date="2024-12-10T16:49:00Z"/>
              <w:rFonts w:ascii="GHEA Grapalat" w:hAnsi="GHEA Grapalat" w:cs="Sylfaen"/>
              <w:i/>
            </w:rPr>
          </w:rPrChange>
        </w:rPr>
      </w:pPr>
      <w:del w:id="8" w:author="Hayk Koshetsyan" w:date="2024-12-10T16:49:00Z">
        <w:r w:rsidRPr="00DF1634" w:rsidDel="0014596D">
          <w:rPr>
            <w:rFonts w:ascii="GHEA Grapalat" w:hAnsi="GHEA Grapalat"/>
            <w:i/>
            <w:rPrChange w:id="9" w:author="Hayk-PC" w:date="2024-12-11T02:31:00Z">
              <w:rPr>
                <w:rFonts w:ascii="GHEA Grapalat" w:hAnsi="GHEA Grapalat"/>
                <w:i/>
              </w:rPr>
            </w:rPrChange>
          </w:rPr>
          <w:delText xml:space="preserve">к приказу Министра финансов РА </w:delText>
        </w:r>
        <w:r w:rsidRPr="00DF1634" w:rsidDel="0014596D">
          <w:rPr>
            <w:rFonts w:ascii="GHEA Grapalat" w:hAnsi="GHEA Grapalat" w:cs="Sylfaen"/>
            <w:i/>
            <w:rPrChange w:id="10" w:author="Hayk-PC" w:date="2024-12-11T02:31:00Z">
              <w:rPr>
                <w:rFonts w:ascii="GHEA Grapalat" w:hAnsi="GHEA Grapalat" w:cs="Sylfaen"/>
                <w:i/>
              </w:rPr>
            </w:rPrChange>
          </w:rPr>
          <w:br/>
        </w:r>
        <w:r w:rsidR="00F432DC" w:rsidRPr="00DF1634" w:rsidDel="0014596D">
          <w:rPr>
            <w:rFonts w:ascii="GHEA Grapalat" w:hAnsi="GHEA Grapalat"/>
            <w:i/>
            <w:rPrChange w:id="11" w:author="Hayk-PC" w:date="2024-12-11T02:31:00Z">
              <w:rPr>
                <w:rFonts w:ascii="GHEA Grapalat" w:hAnsi="GHEA Grapalat"/>
                <w:i/>
              </w:rPr>
            </w:rPrChange>
          </w:rPr>
          <w:delText xml:space="preserve">от </w:delText>
        </w:r>
        <w:r w:rsidR="00D94AC0" w:rsidRPr="00DF1634" w:rsidDel="0014596D">
          <w:rPr>
            <w:rFonts w:ascii="GHEA Grapalat" w:hAnsi="GHEA Grapalat"/>
            <w:i/>
            <w:rPrChange w:id="12" w:author="Hayk-PC" w:date="2024-12-11T02:31:00Z">
              <w:rPr>
                <w:rFonts w:ascii="GHEA Grapalat" w:hAnsi="GHEA Grapalat"/>
                <w:i/>
              </w:rPr>
            </w:rPrChange>
          </w:rPr>
          <w:delText>1</w:delText>
        </w:r>
        <w:r w:rsidR="005664F1" w:rsidRPr="00DF1634" w:rsidDel="0014596D">
          <w:rPr>
            <w:rFonts w:ascii="GHEA Grapalat" w:hAnsi="GHEA Grapalat"/>
            <w:i/>
            <w:rPrChange w:id="13" w:author="Hayk-PC" w:date="2024-12-11T02:31:00Z">
              <w:rPr>
                <w:rFonts w:ascii="GHEA Grapalat" w:hAnsi="GHEA Grapalat"/>
                <w:i/>
              </w:rPr>
            </w:rPrChange>
          </w:rPr>
          <w:delText xml:space="preserve">-ого </w:delText>
        </w:r>
        <w:r w:rsidR="00D94AC0" w:rsidRPr="00DF1634" w:rsidDel="0014596D">
          <w:rPr>
            <w:rFonts w:ascii="GHEA Grapalat" w:hAnsi="GHEA Grapalat"/>
            <w:i/>
            <w:rPrChange w:id="14" w:author="Hayk-PC" w:date="2024-12-11T02:31:00Z">
              <w:rPr>
                <w:rFonts w:ascii="GHEA Grapalat" w:hAnsi="GHEA Grapalat"/>
                <w:i/>
              </w:rPr>
            </w:rPrChange>
          </w:rPr>
          <w:delText>марта</w:delText>
        </w:r>
        <w:r w:rsidR="005664F1" w:rsidRPr="00DF1634" w:rsidDel="0014596D">
          <w:rPr>
            <w:rFonts w:ascii="GHEA Grapalat" w:hAnsi="GHEA Grapalat"/>
            <w:i/>
            <w:rPrChange w:id="15" w:author="Hayk-PC" w:date="2024-12-11T02:31:00Z">
              <w:rPr>
                <w:rFonts w:ascii="GHEA Grapalat" w:hAnsi="GHEA Grapalat"/>
                <w:i/>
              </w:rPr>
            </w:rPrChange>
          </w:rPr>
          <w:delText xml:space="preserve"> </w:delText>
        </w:r>
        <w:r w:rsidR="00F432DC" w:rsidRPr="00DF1634" w:rsidDel="0014596D">
          <w:rPr>
            <w:rFonts w:ascii="GHEA Grapalat" w:hAnsi="GHEA Grapalat"/>
            <w:i/>
            <w:rPrChange w:id="16" w:author="Hayk-PC" w:date="2024-12-11T02:31:00Z">
              <w:rPr>
                <w:rFonts w:ascii="GHEA Grapalat" w:hAnsi="GHEA Grapalat"/>
                <w:i/>
              </w:rPr>
            </w:rPrChange>
          </w:rPr>
          <w:delText>202</w:delText>
        </w:r>
        <w:r w:rsidR="00D94AC0" w:rsidRPr="00DF1634" w:rsidDel="0014596D">
          <w:rPr>
            <w:rFonts w:ascii="GHEA Grapalat" w:hAnsi="GHEA Grapalat"/>
            <w:i/>
            <w:rPrChange w:id="17" w:author="Hayk-PC" w:date="2024-12-11T02:31:00Z">
              <w:rPr>
                <w:rFonts w:ascii="GHEA Grapalat" w:hAnsi="GHEA Grapalat"/>
                <w:i/>
              </w:rPr>
            </w:rPrChange>
          </w:rPr>
          <w:delText>3</w:delText>
        </w:r>
        <w:r w:rsidR="00F432DC" w:rsidRPr="00DF1634" w:rsidDel="0014596D">
          <w:rPr>
            <w:rFonts w:ascii="GHEA Grapalat" w:hAnsi="GHEA Grapalat"/>
            <w:i/>
            <w:rPrChange w:id="18" w:author="Hayk-PC" w:date="2024-12-11T02:31:00Z">
              <w:rPr>
                <w:rFonts w:ascii="GHEA Grapalat" w:hAnsi="GHEA Grapalat"/>
                <w:i/>
              </w:rPr>
            </w:rPrChange>
          </w:rPr>
          <w:delText xml:space="preserve"> года № </w:delText>
        </w:r>
        <w:r w:rsidR="00730B41" w:rsidRPr="00DF1634" w:rsidDel="0014596D">
          <w:rPr>
            <w:rFonts w:ascii="GHEA Grapalat" w:hAnsi="GHEA Grapalat"/>
            <w:i/>
            <w:lang w:val="hy-AM"/>
            <w:rPrChange w:id="19" w:author="Hayk-PC" w:date="2024-12-11T02:31:00Z">
              <w:rPr>
                <w:rFonts w:ascii="GHEA Grapalat" w:hAnsi="GHEA Grapalat"/>
                <w:i/>
                <w:lang w:val="hy-AM"/>
              </w:rPr>
            </w:rPrChange>
          </w:rPr>
          <w:delText>87-</w:delText>
        </w:r>
        <w:r w:rsidR="00F432DC" w:rsidRPr="00DF1634" w:rsidDel="0014596D">
          <w:rPr>
            <w:rFonts w:ascii="GHEA Grapalat" w:hAnsi="GHEA Grapalat"/>
            <w:i/>
            <w:rPrChange w:id="20" w:author="Hayk-PC" w:date="2024-12-11T02:31:00Z">
              <w:rPr>
                <w:rFonts w:ascii="GHEA Grapalat" w:hAnsi="GHEA Grapalat"/>
                <w:i/>
              </w:rPr>
            </w:rPrChange>
          </w:rPr>
          <w:delText>A</w:delText>
        </w:r>
      </w:del>
    </w:p>
    <w:p w14:paraId="6B980277" w14:textId="5F0671AE" w:rsidR="00E26FEE" w:rsidRPr="00DF1634" w:rsidDel="0014596D" w:rsidRDefault="00E26FEE" w:rsidP="00E26FEE">
      <w:pPr>
        <w:widowControl w:val="0"/>
        <w:spacing w:after="160" w:line="360" w:lineRule="auto"/>
        <w:ind w:firstLine="567"/>
        <w:jc w:val="right"/>
        <w:rPr>
          <w:del w:id="21" w:author="Hayk Koshetsyan" w:date="2024-12-10T16:49:00Z"/>
          <w:rFonts w:ascii="GHEA Grapalat" w:hAnsi="GHEA Grapalat" w:cs="Sylfaen"/>
          <w:i/>
          <w:rPrChange w:id="22" w:author="Hayk-PC" w:date="2024-12-11T02:31:00Z">
            <w:rPr>
              <w:del w:id="23" w:author="Hayk Koshetsyan" w:date="2024-12-10T16:49:00Z"/>
              <w:rFonts w:ascii="GHEA Grapalat" w:hAnsi="GHEA Grapalat" w:cs="Sylfaen"/>
              <w:i/>
            </w:rPr>
          </w:rPrChange>
        </w:rPr>
      </w:pPr>
    </w:p>
    <w:p w14:paraId="41A37D9A" w14:textId="6E0FFD0B" w:rsidR="00E26FEE" w:rsidRPr="00DF1634" w:rsidDel="0014596D" w:rsidRDefault="00E26FEE" w:rsidP="00E26FEE">
      <w:pPr>
        <w:widowControl w:val="0"/>
        <w:spacing w:after="160" w:line="360" w:lineRule="auto"/>
        <w:ind w:right="-7" w:firstLine="567"/>
        <w:jc w:val="right"/>
        <w:rPr>
          <w:del w:id="24" w:author="Hayk Koshetsyan" w:date="2024-12-10T16:49:00Z"/>
          <w:rFonts w:ascii="GHEA Grapalat" w:hAnsi="GHEA Grapalat" w:cs="Sylfaen"/>
          <w:i/>
          <w:u w:val="single"/>
          <w:rPrChange w:id="25" w:author="Hayk-PC" w:date="2024-12-11T02:31:00Z">
            <w:rPr>
              <w:del w:id="26" w:author="Hayk Koshetsyan" w:date="2024-12-10T16:49:00Z"/>
              <w:rFonts w:ascii="GHEA Grapalat" w:hAnsi="GHEA Grapalat" w:cs="Sylfaen"/>
              <w:i/>
              <w:u w:val="single"/>
            </w:rPr>
          </w:rPrChange>
        </w:rPr>
      </w:pPr>
      <w:del w:id="27" w:author="Hayk Koshetsyan" w:date="2024-12-10T16:49:00Z">
        <w:r w:rsidRPr="00DF1634" w:rsidDel="0014596D">
          <w:rPr>
            <w:rFonts w:ascii="GHEA Grapalat" w:hAnsi="GHEA Grapalat"/>
            <w:i/>
            <w:u w:val="single"/>
            <w:rPrChange w:id="28" w:author="Hayk-PC" w:date="2024-12-11T02:31:00Z">
              <w:rPr>
                <w:rFonts w:ascii="GHEA Grapalat" w:hAnsi="GHEA Grapalat"/>
                <w:i/>
                <w:u w:val="single"/>
              </w:rPr>
            </w:rPrChange>
          </w:rPr>
          <w:delText>Типовая форма</w:delText>
        </w:r>
      </w:del>
    </w:p>
    <w:p w14:paraId="381645DA" w14:textId="77777777" w:rsidR="00642EFE" w:rsidRPr="00DF1634" w:rsidRDefault="00642EFE" w:rsidP="00B46D58">
      <w:pPr>
        <w:pStyle w:val="BodyTextIndent"/>
        <w:widowControl w:val="0"/>
        <w:spacing w:after="160" w:line="240" w:lineRule="auto"/>
        <w:ind w:firstLine="0"/>
        <w:jc w:val="center"/>
        <w:rPr>
          <w:rFonts w:ascii="GHEA Grapalat" w:hAnsi="GHEA Grapalat"/>
          <w:i w:val="0"/>
          <w:sz w:val="24"/>
          <w:szCs w:val="24"/>
          <w:rPrChange w:id="29" w:author="Hayk-PC" w:date="2024-12-11T02:31:00Z">
            <w:rPr>
              <w:rFonts w:ascii="GHEA Grapalat" w:hAnsi="GHEA Grapalat"/>
              <w:i w:val="0"/>
              <w:sz w:val="24"/>
              <w:szCs w:val="24"/>
            </w:rPr>
          </w:rPrChange>
        </w:rPr>
      </w:pPr>
      <w:r w:rsidRPr="00DF1634">
        <w:rPr>
          <w:rFonts w:ascii="GHEA Grapalat" w:hAnsi="GHEA Grapalat"/>
          <w:i w:val="0"/>
          <w:sz w:val="24"/>
          <w:szCs w:val="24"/>
          <w:rPrChange w:id="30" w:author="Hayk-PC" w:date="2024-12-11T02:31:00Z">
            <w:rPr>
              <w:rFonts w:ascii="GHEA Grapalat" w:hAnsi="GHEA Grapalat"/>
              <w:i w:val="0"/>
              <w:sz w:val="24"/>
              <w:szCs w:val="24"/>
            </w:rPr>
          </w:rPrChange>
        </w:rPr>
        <w:t>ОБЪЯВЛЕНИЕ</w:t>
      </w:r>
    </w:p>
    <w:p w14:paraId="49828BEB" w14:textId="61958DBA" w:rsidR="00642EFE" w:rsidRPr="00DF1634" w:rsidRDefault="00642EFE" w:rsidP="00B46D58">
      <w:pPr>
        <w:pStyle w:val="BodyTextIndent"/>
        <w:widowControl w:val="0"/>
        <w:spacing w:after="160" w:line="240" w:lineRule="auto"/>
        <w:ind w:firstLine="0"/>
        <w:jc w:val="center"/>
        <w:rPr>
          <w:rFonts w:ascii="GHEA Grapalat" w:hAnsi="GHEA Grapalat"/>
          <w:i w:val="0"/>
          <w:sz w:val="24"/>
          <w:szCs w:val="24"/>
          <w:rPrChange w:id="31" w:author="Hayk-PC" w:date="2024-12-11T02:31:00Z">
            <w:rPr>
              <w:rFonts w:ascii="GHEA Grapalat" w:hAnsi="GHEA Grapalat"/>
              <w:i w:val="0"/>
              <w:sz w:val="24"/>
              <w:szCs w:val="24"/>
            </w:rPr>
          </w:rPrChange>
        </w:rPr>
      </w:pPr>
      <w:r w:rsidRPr="00DF1634">
        <w:rPr>
          <w:rFonts w:ascii="GHEA Grapalat" w:hAnsi="GHEA Grapalat"/>
          <w:i w:val="0"/>
          <w:sz w:val="24"/>
          <w:szCs w:val="24"/>
          <w:rPrChange w:id="32" w:author="Hayk-PC" w:date="2024-12-11T02:31:00Z">
            <w:rPr>
              <w:rFonts w:ascii="GHEA Grapalat" w:hAnsi="GHEA Grapalat"/>
              <w:i w:val="0"/>
              <w:sz w:val="24"/>
              <w:szCs w:val="24"/>
            </w:rPr>
          </w:rPrChange>
        </w:rPr>
        <w:t>О</w:t>
      </w:r>
      <w:del w:id="33" w:author="Hayk Koshetsyan" w:date="2024-12-10T16:50:00Z">
        <w:r w:rsidRPr="00DF1634" w:rsidDel="0014596D">
          <w:rPr>
            <w:rFonts w:ascii="GHEA Grapalat" w:hAnsi="GHEA Grapalat"/>
            <w:i w:val="0"/>
            <w:sz w:val="24"/>
            <w:szCs w:val="24"/>
            <w:rPrChange w:id="34" w:author="Hayk-PC" w:date="2024-12-11T02:31:00Z">
              <w:rPr>
                <w:rFonts w:ascii="GHEA Grapalat" w:hAnsi="GHEA Grapalat"/>
                <w:i w:val="0"/>
                <w:sz w:val="24"/>
                <w:szCs w:val="24"/>
              </w:rPr>
            </w:rPrChange>
          </w:rPr>
          <w:delText>Б</w:delText>
        </w:r>
      </w:del>
      <w:r w:rsidRPr="00DF1634">
        <w:rPr>
          <w:rFonts w:ascii="GHEA Grapalat" w:hAnsi="GHEA Grapalat"/>
          <w:i w:val="0"/>
          <w:sz w:val="24"/>
          <w:szCs w:val="24"/>
          <w:rPrChange w:id="35" w:author="Hayk-PC" w:date="2024-12-11T02:31:00Z">
            <w:rPr>
              <w:rFonts w:ascii="GHEA Grapalat" w:hAnsi="GHEA Grapalat"/>
              <w:i w:val="0"/>
              <w:sz w:val="24"/>
              <w:szCs w:val="24"/>
            </w:rPr>
          </w:rPrChange>
        </w:rPr>
        <w:t xml:space="preserve"> </w:t>
      </w:r>
      <w:del w:id="36" w:author="Hayk Koshetsyan" w:date="2024-12-10T16:50:00Z">
        <w:r w:rsidRPr="00DF1634" w:rsidDel="0014596D">
          <w:rPr>
            <w:rFonts w:ascii="GHEA Grapalat" w:hAnsi="GHEA Grapalat"/>
            <w:i w:val="0"/>
            <w:sz w:val="24"/>
            <w:szCs w:val="24"/>
            <w:rPrChange w:id="37" w:author="Hayk-PC" w:date="2024-12-11T02:31:00Z">
              <w:rPr>
                <w:rFonts w:ascii="GHEA Grapalat" w:hAnsi="GHEA Grapalat"/>
                <w:i w:val="0"/>
                <w:sz w:val="24"/>
                <w:szCs w:val="24"/>
              </w:rPr>
            </w:rPrChange>
          </w:rPr>
          <w:delText>ОТКРЫТОМ КОНКУРСЕ</w:delText>
        </w:r>
      </w:del>
      <w:ins w:id="38" w:author="Hayk Koshetsyan" w:date="2024-12-10T16:50:00Z">
        <w:r w:rsidR="0014596D" w:rsidRPr="00DF1634">
          <w:rPr>
            <w:rFonts w:ascii="GHEA Grapalat" w:hAnsi="GHEA Grapalat"/>
            <w:i w:val="0"/>
            <w:sz w:val="24"/>
            <w:szCs w:val="24"/>
            <w:rPrChange w:id="39" w:author="Hayk-PC" w:date="2024-12-11T02:31:00Z">
              <w:rPr>
                <w:rFonts w:ascii="GHEA Grapalat" w:hAnsi="GHEA Grapalat"/>
                <w:i w:val="0"/>
                <w:sz w:val="24"/>
                <w:szCs w:val="24"/>
              </w:rPr>
            </w:rPrChange>
          </w:rPr>
          <w:t>ЗАПРОСЕ КОТИРОВОК</w:t>
        </w:r>
      </w:ins>
      <w:del w:id="40" w:author="Hayk Koshetsyan" w:date="2024-12-10T16:56:00Z">
        <w:r w:rsidR="00BA7128" w:rsidRPr="00DF1634" w:rsidDel="0014596D">
          <w:rPr>
            <w:rStyle w:val="FootnoteReference"/>
            <w:rFonts w:ascii="GHEA Grapalat" w:hAnsi="GHEA Grapalat"/>
            <w:i w:val="0"/>
            <w:sz w:val="24"/>
            <w:szCs w:val="24"/>
            <w:rPrChange w:id="41" w:author="Hayk-PC" w:date="2024-12-11T02:31:00Z">
              <w:rPr>
                <w:rStyle w:val="FootnoteReference"/>
                <w:rFonts w:ascii="GHEA Grapalat" w:hAnsi="GHEA Grapalat"/>
                <w:i w:val="0"/>
                <w:sz w:val="24"/>
                <w:szCs w:val="24"/>
              </w:rPr>
            </w:rPrChange>
          </w:rPr>
          <w:footnoteReference w:customMarkFollows="1" w:id="1"/>
          <w:delText>*</w:delText>
        </w:r>
      </w:del>
    </w:p>
    <w:p w14:paraId="303E9A67" w14:textId="77777777" w:rsidR="00642EFE" w:rsidRPr="00DF1634" w:rsidRDefault="00642EFE" w:rsidP="00B46D58">
      <w:pPr>
        <w:pStyle w:val="BodyTextIndent"/>
        <w:widowControl w:val="0"/>
        <w:spacing w:after="160" w:line="240" w:lineRule="auto"/>
        <w:ind w:firstLine="0"/>
        <w:jc w:val="center"/>
        <w:rPr>
          <w:rFonts w:ascii="GHEA Grapalat" w:hAnsi="GHEA Grapalat"/>
          <w:i w:val="0"/>
          <w:sz w:val="24"/>
          <w:szCs w:val="24"/>
          <w:rPrChange w:id="44" w:author="Hayk-PC" w:date="2024-12-11T02:31:00Z">
            <w:rPr>
              <w:rFonts w:ascii="GHEA Grapalat" w:hAnsi="GHEA Grapalat"/>
              <w:i w:val="0"/>
              <w:sz w:val="24"/>
              <w:szCs w:val="24"/>
            </w:rPr>
          </w:rPrChange>
        </w:rPr>
      </w:pPr>
    </w:p>
    <w:p w14:paraId="59FC9D1F" w14:textId="4D43B1CF" w:rsidR="0014596D" w:rsidRPr="00DF1634" w:rsidRDefault="00642EFE" w:rsidP="0014596D">
      <w:pPr>
        <w:pStyle w:val="BodyTextIndent"/>
        <w:widowControl w:val="0"/>
        <w:spacing w:after="160" w:line="240" w:lineRule="auto"/>
        <w:ind w:firstLine="0"/>
        <w:jc w:val="center"/>
        <w:rPr>
          <w:ins w:id="45" w:author="Hayk Koshetsyan" w:date="2024-12-10T16:50:00Z"/>
          <w:rFonts w:ascii="GHEA Grapalat" w:hAnsi="GHEA Grapalat"/>
          <w:i w:val="0"/>
          <w:sz w:val="24"/>
          <w:szCs w:val="24"/>
          <w:rPrChange w:id="46" w:author="Hayk-PC" w:date="2024-12-11T02:31:00Z">
            <w:rPr>
              <w:ins w:id="47" w:author="Hayk Koshetsyan" w:date="2024-12-10T16:50:00Z"/>
              <w:rFonts w:ascii="GHEA Grapalat" w:hAnsi="GHEA Grapalat"/>
              <w:i w:val="0"/>
              <w:sz w:val="24"/>
              <w:szCs w:val="24"/>
            </w:rPr>
          </w:rPrChange>
        </w:rPr>
      </w:pPr>
      <w:r w:rsidRPr="00DF1634">
        <w:rPr>
          <w:rFonts w:ascii="GHEA Grapalat" w:hAnsi="GHEA Grapalat"/>
          <w:i w:val="0"/>
          <w:sz w:val="24"/>
          <w:szCs w:val="24"/>
          <w:rPrChange w:id="48" w:author="Hayk-PC" w:date="2024-12-11T02:31:00Z">
            <w:rPr>
              <w:rFonts w:ascii="GHEA Grapalat" w:hAnsi="GHEA Grapalat"/>
              <w:i w:val="0"/>
              <w:sz w:val="24"/>
              <w:szCs w:val="24"/>
            </w:rPr>
          </w:rPrChange>
        </w:rPr>
        <w:t xml:space="preserve">Настоящий текст объявления утвержден Решением </w:t>
      </w:r>
      <w:r w:rsidR="00417E48" w:rsidRPr="00DF1634">
        <w:rPr>
          <w:rFonts w:ascii="GHEA Grapalat" w:hAnsi="GHEA Grapalat"/>
          <w:i w:val="0"/>
          <w:sz w:val="24"/>
          <w:szCs w:val="24"/>
          <w:rPrChange w:id="49" w:author="Hayk-PC" w:date="2024-12-11T02:31:00Z">
            <w:rPr>
              <w:rFonts w:ascii="GHEA Grapalat" w:hAnsi="GHEA Grapalat"/>
              <w:i w:val="0"/>
              <w:sz w:val="24"/>
              <w:szCs w:val="24"/>
            </w:rPr>
          </w:rPrChange>
        </w:rPr>
        <w:t xml:space="preserve">Оценочной </w:t>
      </w:r>
      <w:r w:rsidRPr="00DF1634">
        <w:rPr>
          <w:rFonts w:ascii="GHEA Grapalat" w:hAnsi="GHEA Grapalat"/>
          <w:i w:val="0"/>
          <w:sz w:val="24"/>
          <w:szCs w:val="24"/>
          <w:rPrChange w:id="50" w:author="Hayk-PC" w:date="2024-12-11T02:31:00Z">
            <w:rPr>
              <w:rFonts w:ascii="GHEA Grapalat" w:hAnsi="GHEA Grapalat"/>
              <w:i w:val="0"/>
              <w:sz w:val="24"/>
              <w:szCs w:val="24"/>
            </w:rPr>
          </w:rPrChange>
        </w:rPr>
        <w:t xml:space="preserve">Комиссии </w:t>
      </w:r>
      <w:ins w:id="51" w:author="Hayk Koshetsyan" w:date="2024-12-10T16:51:00Z">
        <w:r w:rsidR="0014596D" w:rsidRPr="00DF1634">
          <w:rPr>
            <w:rFonts w:ascii="GHEA Grapalat" w:hAnsi="GHEA Grapalat"/>
            <w:b/>
            <w:bCs/>
            <w:i w:val="0"/>
            <w:sz w:val="24"/>
            <w:szCs w:val="24"/>
            <w:lang w:val="hy-AM"/>
            <w:rPrChange w:id="52" w:author="Hayk-PC" w:date="2024-12-11T02:31:00Z">
              <w:rPr>
                <w:rFonts w:ascii="GHEA Grapalat" w:hAnsi="GHEA Grapalat"/>
                <w:i w:val="0"/>
                <w:sz w:val="24"/>
                <w:szCs w:val="24"/>
                <w:lang w:val="hy-AM"/>
              </w:rPr>
            </w:rPrChange>
          </w:rPr>
          <w:t>1</w:t>
        </w:r>
        <w:del w:id="53" w:author="Hayk-PC" w:date="2024-12-11T01:44:00Z">
          <w:r w:rsidR="0014596D" w:rsidRPr="00DF1634" w:rsidDel="00C20FF0">
            <w:rPr>
              <w:rFonts w:ascii="GHEA Grapalat" w:hAnsi="GHEA Grapalat"/>
              <w:b/>
              <w:bCs/>
              <w:i w:val="0"/>
              <w:sz w:val="24"/>
              <w:szCs w:val="24"/>
              <w:lang w:val="hy-AM"/>
              <w:rPrChange w:id="54" w:author="Hayk-PC" w:date="2024-12-11T02:31:00Z">
                <w:rPr>
                  <w:rFonts w:ascii="GHEA Grapalat" w:hAnsi="GHEA Grapalat"/>
                  <w:i w:val="0"/>
                  <w:sz w:val="24"/>
                  <w:szCs w:val="24"/>
                  <w:lang w:val="hy-AM"/>
                </w:rPr>
              </w:rPrChange>
            </w:rPr>
            <w:delText>0</w:delText>
          </w:r>
        </w:del>
      </w:ins>
      <w:ins w:id="55" w:author="Hayk-PC" w:date="2024-12-11T01:44:00Z">
        <w:r w:rsidR="00C20FF0" w:rsidRPr="00DF1634">
          <w:rPr>
            <w:rFonts w:ascii="GHEA Grapalat" w:hAnsi="GHEA Grapalat"/>
            <w:b/>
            <w:bCs/>
            <w:i w:val="0"/>
            <w:sz w:val="24"/>
            <w:szCs w:val="24"/>
            <w:rPrChange w:id="56" w:author="Hayk-PC" w:date="2024-12-11T02:31:00Z">
              <w:rPr>
                <w:rFonts w:ascii="GHEA Grapalat" w:hAnsi="GHEA Grapalat"/>
                <w:b/>
                <w:bCs/>
                <w:i w:val="0"/>
                <w:sz w:val="24"/>
                <w:szCs w:val="24"/>
                <w:lang w:val="en-US"/>
              </w:rPr>
            </w:rPrChange>
          </w:rPr>
          <w:t>1</w:t>
        </w:r>
      </w:ins>
      <w:ins w:id="57" w:author="Hayk Koshetsyan" w:date="2024-12-10T16:50:00Z">
        <w:r w:rsidR="0014596D" w:rsidRPr="00DF1634">
          <w:rPr>
            <w:rFonts w:ascii="GHEA Grapalat" w:hAnsi="GHEA Grapalat"/>
            <w:b/>
            <w:bCs/>
            <w:i w:val="0"/>
            <w:sz w:val="24"/>
            <w:szCs w:val="24"/>
            <w:lang w:val="hy-AM"/>
            <w:rPrChange w:id="58" w:author="Hayk-PC" w:date="2024-12-11T02:31:00Z">
              <w:rPr>
                <w:rFonts w:ascii="GHEA Grapalat" w:hAnsi="GHEA Grapalat"/>
                <w:b/>
                <w:i w:val="0"/>
                <w:sz w:val="24"/>
                <w:szCs w:val="24"/>
                <w:highlight w:val="yellow"/>
                <w:lang w:val="hy-AM"/>
              </w:rPr>
            </w:rPrChange>
          </w:rPr>
          <w:t>-</w:t>
        </w:r>
        <w:r w:rsidR="0014596D" w:rsidRPr="00DF1634">
          <w:rPr>
            <w:rFonts w:ascii="GHEA Grapalat" w:hAnsi="GHEA Grapalat"/>
            <w:b/>
            <w:i w:val="0"/>
            <w:sz w:val="24"/>
            <w:szCs w:val="24"/>
            <w:lang w:val="hy-AM"/>
            <w:rPrChange w:id="59" w:author="Hayk-PC" w:date="2024-12-11T02:31:00Z">
              <w:rPr>
                <w:rFonts w:ascii="GHEA Grapalat" w:hAnsi="GHEA Grapalat"/>
                <w:b/>
                <w:i w:val="0"/>
                <w:sz w:val="24"/>
                <w:szCs w:val="24"/>
                <w:highlight w:val="yellow"/>
                <w:lang w:val="hy-AM"/>
              </w:rPr>
            </w:rPrChange>
          </w:rPr>
          <w:t>ого</w:t>
        </w:r>
        <w:r w:rsidR="0014596D" w:rsidRPr="00DF1634">
          <w:rPr>
            <w:rFonts w:ascii="GHEA Grapalat" w:hAnsi="GHEA Grapalat"/>
            <w:b/>
            <w:i w:val="0"/>
            <w:sz w:val="24"/>
            <w:szCs w:val="24"/>
            <w:rPrChange w:id="60" w:author="Hayk-PC" w:date="2024-12-11T02:31:00Z">
              <w:rPr>
                <w:rFonts w:ascii="GHEA Grapalat" w:hAnsi="GHEA Grapalat"/>
                <w:b/>
                <w:i w:val="0"/>
                <w:sz w:val="24"/>
                <w:szCs w:val="24"/>
                <w:highlight w:val="yellow"/>
              </w:rPr>
            </w:rPrChange>
          </w:rPr>
          <w:t xml:space="preserve"> </w:t>
        </w:r>
      </w:ins>
      <w:ins w:id="61" w:author="Hayk Koshetsyan" w:date="2024-12-10T16:51:00Z">
        <w:r w:rsidR="0014596D" w:rsidRPr="00DF1634">
          <w:rPr>
            <w:rFonts w:ascii="GHEA Grapalat" w:hAnsi="GHEA Grapalat"/>
            <w:b/>
            <w:i w:val="0"/>
            <w:sz w:val="24"/>
            <w:szCs w:val="24"/>
            <w:rPrChange w:id="62" w:author="Hayk-PC" w:date="2024-12-11T02:31:00Z">
              <w:rPr>
                <w:rFonts w:ascii="GHEA Grapalat" w:hAnsi="GHEA Grapalat"/>
                <w:b/>
                <w:i w:val="0"/>
                <w:sz w:val="24"/>
                <w:szCs w:val="24"/>
              </w:rPr>
            </w:rPrChange>
          </w:rPr>
          <w:t>декабря</w:t>
        </w:r>
      </w:ins>
      <w:ins w:id="63" w:author="Hayk Koshetsyan" w:date="2024-12-10T16:50:00Z">
        <w:r w:rsidR="0014596D" w:rsidRPr="00DF1634">
          <w:rPr>
            <w:rFonts w:ascii="GHEA Grapalat" w:hAnsi="GHEA Grapalat"/>
            <w:b/>
            <w:i w:val="0"/>
            <w:sz w:val="24"/>
            <w:szCs w:val="24"/>
            <w:rPrChange w:id="64" w:author="Hayk-PC" w:date="2024-12-11T02:31:00Z">
              <w:rPr>
                <w:rFonts w:ascii="GHEA Grapalat" w:hAnsi="GHEA Grapalat"/>
                <w:b/>
                <w:i w:val="0"/>
                <w:sz w:val="24"/>
                <w:szCs w:val="24"/>
                <w:highlight w:val="yellow"/>
              </w:rPr>
            </w:rPrChange>
          </w:rPr>
          <w:t xml:space="preserve"> 2024 года N 1</w:t>
        </w:r>
      </w:ins>
    </w:p>
    <w:p w14:paraId="6CB627B3" w14:textId="4B249C08" w:rsidR="0091042F" w:rsidRPr="00DF1634" w:rsidRDefault="00642EFE" w:rsidP="00B46D58">
      <w:pPr>
        <w:pStyle w:val="BodyTextIndent"/>
        <w:widowControl w:val="0"/>
        <w:spacing w:after="160" w:line="240" w:lineRule="auto"/>
        <w:ind w:firstLine="0"/>
        <w:jc w:val="center"/>
        <w:rPr>
          <w:rFonts w:ascii="GHEA Grapalat" w:hAnsi="GHEA Grapalat"/>
          <w:i w:val="0"/>
          <w:sz w:val="24"/>
          <w:szCs w:val="24"/>
          <w:rPrChange w:id="65" w:author="Hayk-PC" w:date="2024-12-11T02:31:00Z">
            <w:rPr>
              <w:rFonts w:ascii="GHEA Grapalat" w:hAnsi="GHEA Grapalat"/>
              <w:i w:val="0"/>
              <w:sz w:val="24"/>
              <w:szCs w:val="24"/>
            </w:rPr>
          </w:rPrChange>
        </w:rPr>
      </w:pPr>
      <w:del w:id="66" w:author="Hayk Koshetsyan" w:date="2024-12-10T16:50:00Z">
        <w:r w:rsidRPr="00DF1634" w:rsidDel="0014596D">
          <w:rPr>
            <w:rFonts w:ascii="GHEA Grapalat" w:hAnsi="GHEA Grapalat"/>
            <w:i w:val="0"/>
            <w:sz w:val="24"/>
            <w:szCs w:val="24"/>
            <w:rPrChange w:id="67" w:author="Hayk-PC" w:date="2024-12-11T02:31:00Z">
              <w:rPr>
                <w:rFonts w:ascii="GHEA Grapalat" w:hAnsi="GHEA Grapalat"/>
                <w:i w:val="0"/>
                <w:sz w:val="24"/>
                <w:szCs w:val="24"/>
              </w:rPr>
            </w:rPrChange>
          </w:rPr>
          <w:delText>от "день" "месяц" 20</w:delText>
        </w:r>
        <w:r w:rsidR="00AA7117" w:rsidRPr="00DF1634" w:rsidDel="0014596D">
          <w:rPr>
            <w:rFonts w:ascii="GHEA Grapalat" w:hAnsi="GHEA Grapalat"/>
            <w:i w:val="0"/>
            <w:sz w:val="24"/>
            <w:szCs w:val="24"/>
            <w:rPrChange w:id="68" w:author="Hayk-PC" w:date="2024-12-11T02:31:00Z">
              <w:rPr>
                <w:rFonts w:ascii="GHEA Grapalat" w:hAnsi="GHEA Grapalat"/>
                <w:i w:val="0"/>
                <w:sz w:val="24"/>
                <w:szCs w:val="24"/>
              </w:rPr>
            </w:rPrChange>
          </w:rPr>
          <w:delText xml:space="preserve"> </w:delText>
        </w:r>
        <w:r w:rsidRPr="00DF1634" w:rsidDel="0014596D">
          <w:rPr>
            <w:rFonts w:ascii="GHEA Grapalat" w:hAnsi="GHEA Grapalat"/>
            <w:i w:val="0"/>
            <w:sz w:val="24"/>
            <w:szCs w:val="24"/>
            <w:rPrChange w:id="69" w:author="Hayk-PC" w:date="2024-12-11T02:31:00Z">
              <w:rPr>
                <w:rFonts w:ascii="GHEA Grapalat" w:hAnsi="GHEA Grapalat"/>
                <w:i w:val="0"/>
                <w:sz w:val="24"/>
                <w:szCs w:val="24"/>
              </w:rPr>
            </w:rPrChange>
          </w:rPr>
          <w:delText xml:space="preserve">года "номер решения" </w:delText>
        </w:r>
      </w:del>
    </w:p>
    <w:p w14:paraId="231DE668" w14:textId="2275D06B" w:rsidR="0091042F" w:rsidRPr="00DF1634" w:rsidRDefault="0006703E" w:rsidP="00B46D58">
      <w:pPr>
        <w:pStyle w:val="BodyTextIndent"/>
        <w:widowControl w:val="0"/>
        <w:spacing w:after="160" w:line="240" w:lineRule="auto"/>
        <w:ind w:firstLine="0"/>
        <w:jc w:val="center"/>
        <w:rPr>
          <w:rFonts w:ascii="GHEA Grapalat" w:hAnsi="GHEA Grapalat"/>
          <w:i w:val="0"/>
          <w:sz w:val="24"/>
          <w:szCs w:val="24"/>
          <w:rPrChange w:id="70" w:author="Hayk-PC" w:date="2024-12-11T02:31:00Z">
            <w:rPr>
              <w:rFonts w:ascii="GHEA Grapalat" w:hAnsi="GHEA Grapalat"/>
              <w:i w:val="0"/>
              <w:sz w:val="24"/>
              <w:szCs w:val="24"/>
            </w:rPr>
          </w:rPrChange>
        </w:rPr>
      </w:pPr>
      <w:r w:rsidRPr="00DF1634">
        <w:rPr>
          <w:rFonts w:ascii="GHEA Grapalat" w:hAnsi="GHEA Grapalat"/>
          <w:i w:val="0"/>
          <w:sz w:val="24"/>
          <w:szCs w:val="24"/>
          <w:rPrChange w:id="71" w:author="Hayk-PC" w:date="2024-12-11T02:31:00Z">
            <w:rPr>
              <w:rFonts w:ascii="GHEA Grapalat" w:hAnsi="GHEA Grapalat"/>
              <w:i w:val="0"/>
              <w:sz w:val="24"/>
              <w:szCs w:val="24"/>
            </w:rPr>
          </w:rPrChange>
        </w:rPr>
        <w:t xml:space="preserve">Код </w:t>
      </w:r>
      <w:r w:rsidR="00417E48" w:rsidRPr="00DF1634">
        <w:rPr>
          <w:rFonts w:ascii="GHEA Grapalat" w:hAnsi="GHEA Grapalat"/>
          <w:i w:val="0"/>
          <w:sz w:val="24"/>
          <w:szCs w:val="24"/>
          <w:rPrChange w:id="72" w:author="Hayk-PC" w:date="2024-12-11T02:31:00Z">
            <w:rPr>
              <w:rFonts w:ascii="GHEA Grapalat" w:hAnsi="GHEA Grapalat"/>
              <w:i w:val="0"/>
              <w:sz w:val="24"/>
              <w:szCs w:val="24"/>
            </w:rPr>
          </w:rPrChange>
        </w:rPr>
        <w:t>процедуры</w:t>
      </w:r>
      <w:r w:rsidRPr="00DF1634">
        <w:rPr>
          <w:rFonts w:ascii="GHEA Grapalat" w:hAnsi="GHEA Grapalat"/>
          <w:i w:val="0"/>
          <w:sz w:val="24"/>
          <w:szCs w:val="24"/>
          <w:rPrChange w:id="73" w:author="Hayk-PC" w:date="2024-12-11T02:31:00Z">
            <w:rPr>
              <w:rFonts w:ascii="GHEA Grapalat" w:hAnsi="GHEA Grapalat"/>
              <w:i w:val="0"/>
              <w:sz w:val="24"/>
              <w:szCs w:val="24"/>
            </w:rPr>
          </w:rPrChange>
        </w:rPr>
        <w:t xml:space="preserve"> </w:t>
      </w:r>
      <w:del w:id="74" w:author="Hayk Koshetsyan" w:date="2024-12-10T16:54:00Z">
        <w:r w:rsidR="00642EFE" w:rsidRPr="00DF1634" w:rsidDel="0014596D">
          <w:rPr>
            <w:rFonts w:ascii="GHEA Grapalat" w:hAnsi="GHEA Grapalat"/>
            <w:i w:val="0"/>
            <w:sz w:val="24"/>
            <w:szCs w:val="24"/>
            <w:rPrChange w:id="75" w:author="Hayk-PC" w:date="2024-12-11T02:31:00Z">
              <w:rPr>
                <w:rFonts w:ascii="GHEA Grapalat" w:hAnsi="GHEA Grapalat"/>
                <w:i w:val="0"/>
                <w:sz w:val="24"/>
                <w:szCs w:val="24"/>
              </w:rPr>
            </w:rPrChange>
          </w:rPr>
          <w:delText>____ BMAPDzB</w:delText>
        </w:r>
      </w:del>
      <w:ins w:id="76" w:author="Hayk Koshetsyan" w:date="2024-12-10T16:54:00Z">
        <w:r w:rsidR="0014596D" w:rsidRPr="00DF1634">
          <w:rPr>
            <w:rFonts w:ascii="GHEA Grapalat" w:hAnsi="GHEA Grapalat"/>
            <w:i w:val="0"/>
            <w:sz w:val="24"/>
            <w:szCs w:val="24"/>
            <w:rPrChange w:id="77" w:author="Hayk-PC" w:date="2024-12-11T02:31:00Z">
              <w:rPr>
                <w:rFonts w:ascii="GHEA Grapalat" w:hAnsi="GHEA Grapalat"/>
                <w:i w:val="0"/>
                <w:sz w:val="24"/>
                <w:szCs w:val="24"/>
              </w:rPr>
            </w:rPrChange>
          </w:rPr>
          <w:t>IAIM-GHAPDzB-24/1</w:t>
        </w:r>
      </w:ins>
      <w:del w:id="78" w:author="Hayk Koshetsyan" w:date="2024-12-10T16:55:00Z">
        <w:r w:rsidR="00642EFE" w:rsidRPr="00DF1634" w:rsidDel="0014596D">
          <w:rPr>
            <w:rFonts w:ascii="GHEA Grapalat" w:hAnsi="GHEA Grapalat"/>
            <w:i w:val="0"/>
            <w:sz w:val="24"/>
            <w:szCs w:val="24"/>
            <w:rPrChange w:id="79" w:author="Hayk-PC" w:date="2024-12-11T02:31:00Z">
              <w:rPr>
                <w:rFonts w:ascii="GHEA Grapalat" w:hAnsi="GHEA Grapalat"/>
                <w:i w:val="0"/>
                <w:sz w:val="24"/>
                <w:szCs w:val="24"/>
              </w:rPr>
            </w:rPrChange>
          </w:rPr>
          <w:delText xml:space="preserve"> </w:delText>
        </w:r>
        <w:r w:rsidRPr="00DF1634" w:rsidDel="0014596D">
          <w:rPr>
            <w:rFonts w:ascii="GHEA Grapalat" w:hAnsi="GHEA Grapalat"/>
            <w:i w:val="0"/>
            <w:sz w:val="24"/>
            <w:szCs w:val="24"/>
            <w:rPrChange w:id="80" w:author="Hayk-PC" w:date="2024-12-11T02:31:00Z">
              <w:rPr>
                <w:rFonts w:ascii="GHEA Grapalat" w:hAnsi="GHEA Grapalat"/>
                <w:i w:val="0"/>
                <w:sz w:val="24"/>
                <w:szCs w:val="24"/>
              </w:rPr>
            </w:rPrChange>
          </w:rPr>
          <w:delText>____</w:delText>
        </w:r>
        <w:r w:rsidR="00642EFE" w:rsidRPr="00DF1634" w:rsidDel="0014596D">
          <w:rPr>
            <w:rFonts w:ascii="GHEA Grapalat" w:hAnsi="GHEA Grapalat"/>
            <w:i w:val="0"/>
            <w:sz w:val="24"/>
            <w:szCs w:val="24"/>
            <w:u w:val="single"/>
            <w:rPrChange w:id="81" w:author="Hayk-PC" w:date="2024-12-11T02:31:00Z">
              <w:rPr>
                <w:rFonts w:ascii="GHEA Grapalat" w:hAnsi="GHEA Grapalat"/>
                <w:i w:val="0"/>
                <w:sz w:val="24"/>
                <w:szCs w:val="24"/>
                <w:u w:val="single"/>
              </w:rPr>
            </w:rPrChange>
          </w:rPr>
          <w:delText>/</w:delText>
        </w:r>
        <w:r w:rsidRPr="00DF1634" w:rsidDel="0014596D">
          <w:rPr>
            <w:rFonts w:ascii="GHEA Grapalat" w:hAnsi="GHEA Grapalat"/>
            <w:sz w:val="24"/>
            <w:szCs w:val="24"/>
            <w:rPrChange w:id="82" w:author="Hayk-PC" w:date="2024-12-11T02:31:00Z">
              <w:rPr>
                <w:rFonts w:ascii="GHEA Grapalat" w:hAnsi="GHEA Grapalat"/>
                <w:sz w:val="24"/>
                <w:szCs w:val="24"/>
              </w:rPr>
            </w:rPrChange>
          </w:rPr>
          <w:delText xml:space="preserve"> </w:delText>
        </w:r>
        <w:r w:rsidR="00642EFE" w:rsidRPr="00DF1634" w:rsidDel="0014596D">
          <w:rPr>
            <w:rFonts w:ascii="GHEA Grapalat" w:hAnsi="GHEA Grapalat"/>
            <w:i w:val="0"/>
            <w:sz w:val="24"/>
            <w:szCs w:val="24"/>
            <w:rPrChange w:id="83" w:author="Hayk-PC" w:date="2024-12-11T02:31:00Z">
              <w:rPr>
                <w:rFonts w:ascii="GHEA Grapalat" w:hAnsi="GHEA Grapalat"/>
                <w:i w:val="0"/>
                <w:sz w:val="24"/>
                <w:szCs w:val="24"/>
              </w:rPr>
            </w:rPrChange>
          </w:rPr>
          <w:delText>____</w:delText>
        </w:r>
      </w:del>
    </w:p>
    <w:p w14:paraId="69AEEF0E" w14:textId="627F1EFF" w:rsidR="0014596D" w:rsidRPr="00DF1634" w:rsidRDefault="0014596D" w:rsidP="0014596D">
      <w:pPr>
        <w:pStyle w:val="BodyTextIndent"/>
        <w:widowControl w:val="0"/>
        <w:spacing w:after="160" w:line="240" w:lineRule="auto"/>
        <w:ind w:firstLine="567"/>
        <w:rPr>
          <w:ins w:id="84" w:author="Hayk Koshetsyan" w:date="2024-12-10T16:55:00Z"/>
          <w:rFonts w:ascii="GHEA Grapalat" w:hAnsi="GHEA Grapalat"/>
          <w:i w:val="0"/>
          <w:sz w:val="24"/>
          <w:szCs w:val="24"/>
          <w:rPrChange w:id="85" w:author="Hayk-PC" w:date="2024-12-11T02:31:00Z">
            <w:rPr>
              <w:ins w:id="86" w:author="Hayk Koshetsyan" w:date="2024-12-10T16:55:00Z"/>
              <w:rFonts w:ascii="GHEA Grapalat" w:hAnsi="GHEA Grapalat"/>
              <w:i w:val="0"/>
              <w:sz w:val="24"/>
              <w:szCs w:val="24"/>
            </w:rPr>
          </w:rPrChange>
        </w:rPr>
      </w:pPr>
      <w:ins w:id="87" w:author="Hayk Koshetsyan" w:date="2024-12-10T16:55:00Z">
        <w:r w:rsidRPr="00DF1634">
          <w:rPr>
            <w:rFonts w:ascii="GHEA Grapalat" w:hAnsi="GHEA Grapalat"/>
            <w:i w:val="0"/>
            <w:sz w:val="24"/>
            <w:szCs w:val="24"/>
            <w:rPrChange w:id="88" w:author="Hayk-PC" w:date="2024-12-11T02:31:00Z">
              <w:rPr>
                <w:rFonts w:ascii="GHEA Grapalat" w:hAnsi="GHEA Grapalat"/>
                <w:i w:val="0"/>
                <w:sz w:val="24"/>
                <w:szCs w:val="24"/>
              </w:rPr>
            </w:rPrChange>
          </w:rPr>
          <w:t xml:space="preserve">Заказчик </w:t>
        </w:r>
        <w:r w:rsidRPr="00DF1634">
          <w:rPr>
            <w:rFonts w:ascii="GHEA Grapalat" w:hAnsi="GHEA Grapalat"/>
            <w:i w:val="0"/>
            <w:sz w:val="24"/>
            <w:szCs w:val="24"/>
            <w:lang w:val="hy-AM"/>
            <w:rPrChange w:id="89" w:author="Hayk-PC" w:date="2024-12-11T02:31:00Z">
              <w:rPr>
                <w:rFonts w:ascii="GHEA Grapalat" w:hAnsi="GHEA Grapalat"/>
                <w:i w:val="0"/>
                <w:sz w:val="24"/>
                <w:szCs w:val="24"/>
                <w:lang w:val="hy-AM"/>
              </w:rPr>
            </w:rPrChange>
          </w:rPr>
          <w:t>«</w:t>
        </w:r>
        <w:r w:rsidRPr="00DF1634">
          <w:rPr>
            <w:rFonts w:ascii="GHEA Grapalat" w:hAnsi="GHEA Grapalat"/>
            <w:i w:val="0"/>
            <w:sz w:val="24"/>
            <w:szCs w:val="24"/>
            <w:rPrChange w:id="90" w:author="Hayk-PC" w:date="2024-12-11T02:31:00Z">
              <w:rPr>
                <w:rFonts w:ascii="GHEA Grapalat" w:hAnsi="GHEA Grapalat"/>
                <w:i w:val="0"/>
                <w:sz w:val="24"/>
                <w:szCs w:val="24"/>
              </w:rPr>
            </w:rPrChange>
          </w:rPr>
          <w:t xml:space="preserve">Реальный мир, реальные люди» НПО, находящийся по адресу: </w:t>
        </w:r>
        <w:r w:rsidRPr="00DF1634">
          <w:rPr>
            <w:rFonts w:ascii="GHEA Grapalat" w:hAnsi="GHEA Grapalat"/>
            <w:i w:val="0"/>
            <w:sz w:val="24"/>
            <w:szCs w:val="24"/>
            <w:rPrChange w:id="91" w:author="Hayk-PC" w:date="2024-12-11T02:31:00Z">
              <w:rPr>
                <w:rFonts w:ascii="GHEA Grapalat" w:hAnsi="GHEA Grapalat"/>
                <w:i w:val="0"/>
                <w:sz w:val="24"/>
                <w:szCs w:val="24"/>
                <w:highlight w:val="yellow"/>
              </w:rPr>
            </w:rPrChange>
          </w:rPr>
          <w:t>г. Ереван, улица Чолакяна, 38</w:t>
        </w:r>
        <w:r w:rsidRPr="00DF1634">
          <w:rPr>
            <w:rFonts w:ascii="GHEA Grapalat" w:hAnsi="GHEA Grapalat"/>
            <w:i w:val="0"/>
            <w:sz w:val="24"/>
            <w:szCs w:val="24"/>
            <w:rPrChange w:id="92" w:author="Hayk-PC" w:date="2024-12-11T02:31:00Z">
              <w:rPr>
                <w:rFonts w:ascii="GHEA Grapalat" w:hAnsi="GHEA Grapalat"/>
                <w:i w:val="0"/>
                <w:sz w:val="24"/>
                <w:szCs w:val="24"/>
              </w:rPr>
            </w:rPrChange>
          </w:rPr>
          <w:t xml:space="preserve">,  объявляет </w:t>
        </w:r>
      </w:ins>
      <w:ins w:id="93" w:author="Hayk Koshetsyan" w:date="2024-12-10T17:02:00Z">
        <w:r w:rsidR="00CA3B24" w:rsidRPr="00DF1634">
          <w:rPr>
            <w:rFonts w:ascii="GHEA Grapalat" w:hAnsi="GHEA Grapalat"/>
            <w:i w:val="0"/>
            <w:sz w:val="24"/>
            <w:szCs w:val="24"/>
            <w:rPrChange w:id="94" w:author="Hayk-PC" w:date="2024-12-11T02:31:00Z">
              <w:rPr>
                <w:rFonts w:ascii="GHEA Grapalat" w:hAnsi="GHEA Grapalat"/>
                <w:i w:val="0"/>
                <w:sz w:val="24"/>
                <w:szCs w:val="24"/>
              </w:rPr>
            </w:rPrChange>
          </w:rPr>
          <w:t xml:space="preserve">запрос котировок </w:t>
        </w:r>
      </w:ins>
      <w:ins w:id="95" w:author="Hayk Koshetsyan" w:date="2024-12-10T16:55:00Z">
        <w:r w:rsidRPr="00DF1634">
          <w:rPr>
            <w:rFonts w:ascii="GHEA Grapalat" w:hAnsi="GHEA Grapalat"/>
            <w:i w:val="0"/>
            <w:sz w:val="24"/>
            <w:szCs w:val="24"/>
            <w:rPrChange w:id="96" w:author="Hayk-PC" w:date="2024-12-11T02:31:00Z">
              <w:rPr>
                <w:rFonts w:ascii="GHEA Grapalat" w:hAnsi="GHEA Grapalat"/>
                <w:i w:val="0"/>
                <w:sz w:val="24"/>
                <w:szCs w:val="24"/>
              </w:rPr>
            </w:rPrChange>
          </w:rPr>
          <w:t>, который проводится одним этапом</w:t>
        </w:r>
        <w:r w:rsidRPr="00DF1634">
          <w:rPr>
            <w:rFonts w:ascii="GHEA Grapalat" w:hAnsi="GHEA Grapalat"/>
            <w:i w:val="0"/>
            <w:sz w:val="28"/>
            <w:szCs w:val="28"/>
            <w:rPrChange w:id="97" w:author="Hayk-PC" w:date="2024-12-11T02:31:00Z">
              <w:rPr>
                <w:rFonts w:ascii="GHEA Grapalat" w:hAnsi="GHEA Grapalat"/>
                <w:i w:val="0"/>
                <w:sz w:val="28"/>
                <w:szCs w:val="28"/>
              </w:rPr>
            </w:rPrChange>
          </w:rPr>
          <w:t>.</w:t>
        </w:r>
      </w:ins>
    </w:p>
    <w:p w14:paraId="4D1CD84E" w14:textId="780560CD" w:rsidR="0091042F" w:rsidRPr="00DF1634" w:rsidDel="0014596D" w:rsidRDefault="0091042F" w:rsidP="00B46D58">
      <w:pPr>
        <w:pStyle w:val="BodyTextIndent"/>
        <w:widowControl w:val="0"/>
        <w:spacing w:after="160" w:line="240" w:lineRule="auto"/>
        <w:rPr>
          <w:del w:id="98" w:author="Hayk Koshetsyan" w:date="2024-12-10T16:55:00Z"/>
          <w:rFonts w:ascii="GHEA Grapalat" w:hAnsi="GHEA Grapalat"/>
          <w:i w:val="0"/>
          <w:sz w:val="24"/>
          <w:szCs w:val="24"/>
          <w:rPrChange w:id="99" w:author="Hayk-PC" w:date="2024-12-11T02:31:00Z">
            <w:rPr>
              <w:del w:id="100" w:author="Hayk Koshetsyan" w:date="2024-12-10T16:55:00Z"/>
              <w:rFonts w:ascii="GHEA Grapalat" w:hAnsi="GHEA Grapalat"/>
              <w:i w:val="0"/>
              <w:sz w:val="24"/>
              <w:szCs w:val="24"/>
            </w:rPr>
          </w:rPrChange>
        </w:rPr>
      </w:pPr>
    </w:p>
    <w:p w14:paraId="66A30ED6" w14:textId="61D61986" w:rsidR="00311076" w:rsidRPr="00DF1634" w:rsidDel="0014596D" w:rsidRDefault="00642EFE" w:rsidP="00B46D58">
      <w:pPr>
        <w:pStyle w:val="BodyTextIndent"/>
        <w:widowControl w:val="0"/>
        <w:spacing w:line="240" w:lineRule="auto"/>
        <w:ind w:firstLine="709"/>
        <w:jc w:val="left"/>
        <w:rPr>
          <w:del w:id="101" w:author="Hayk Koshetsyan" w:date="2024-12-10T16:55:00Z"/>
          <w:rFonts w:ascii="GHEA Grapalat" w:hAnsi="GHEA Grapalat"/>
          <w:i w:val="0"/>
          <w:sz w:val="24"/>
          <w:szCs w:val="24"/>
          <w:rPrChange w:id="102" w:author="Hayk-PC" w:date="2024-12-11T02:31:00Z">
            <w:rPr>
              <w:del w:id="103" w:author="Hayk Koshetsyan" w:date="2024-12-10T16:55:00Z"/>
              <w:rFonts w:ascii="GHEA Grapalat" w:hAnsi="GHEA Grapalat"/>
              <w:i w:val="0"/>
              <w:sz w:val="24"/>
              <w:szCs w:val="24"/>
            </w:rPr>
          </w:rPrChange>
        </w:rPr>
      </w:pPr>
      <w:del w:id="104" w:author="Hayk Koshetsyan" w:date="2024-12-10T16:55:00Z">
        <w:r w:rsidRPr="00DF1634" w:rsidDel="0014596D">
          <w:rPr>
            <w:rFonts w:ascii="GHEA Grapalat" w:hAnsi="GHEA Grapalat"/>
            <w:i w:val="0"/>
            <w:sz w:val="24"/>
            <w:szCs w:val="24"/>
            <w:rPrChange w:id="105" w:author="Hayk-PC" w:date="2024-12-11T02:31:00Z">
              <w:rPr>
                <w:rFonts w:ascii="GHEA Grapalat" w:hAnsi="GHEA Grapalat"/>
                <w:i w:val="0"/>
                <w:sz w:val="24"/>
                <w:szCs w:val="24"/>
              </w:rPr>
            </w:rPrChange>
          </w:rPr>
          <w:delText>Заказчик _________________, находящийся по адресу:</w:delText>
        </w:r>
        <w:r w:rsidR="004775ED" w:rsidRPr="00DF1634" w:rsidDel="0014596D">
          <w:rPr>
            <w:rFonts w:ascii="GHEA Grapalat" w:hAnsi="GHEA Grapalat"/>
            <w:i w:val="0"/>
            <w:sz w:val="24"/>
            <w:szCs w:val="24"/>
            <w:rPrChange w:id="106" w:author="Hayk-PC" w:date="2024-12-11T02:31:00Z">
              <w:rPr>
                <w:rFonts w:ascii="GHEA Grapalat" w:hAnsi="GHEA Grapalat"/>
                <w:i w:val="0"/>
                <w:sz w:val="24"/>
                <w:szCs w:val="24"/>
              </w:rPr>
            </w:rPrChange>
          </w:rPr>
          <w:delText>________________</w:delText>
        </w:r>
      </w:del>
    </w:p>
    <w:p w14:paraId="187D142B" w14:textId="3BC59785" w:rsidR="00347499" w:rsidRPr="00DF1634" w:rsidDel="0014596D" w:rsidRDefault="00A12C95" w:rsidP="00B46D58">
      <w:pPr>
        <w:pStyle w:val="BodyTextIndent"/>
        <w:widowControl w:val="0"/>
        <w:tabs>
          <w:tab w:val="left" w:pos="7230"/>
        </w:tabs>
        <w:spacing w:after="160" w:line="240" w:lineRule="auto"/>
        <w:ind w:left="1985" w:firstLine="0"/>
        <w:rPr>
          <w:del w:id="107" w:author="Hayk Koshetsyan" w:date="2024-12-10T16:55:00Z"/>
          <w:rFonts w:ascii="GHEA Grapalat" w:hAnsi="GHEA Grapalat"/>
          <w:i w:val="0"/>
          <w:sz w:val="16"/>
          <w:szCs w:val="16"/>
          <w:rPrChange w:id="108" w:author="Hayk-PC" w:date="2024-12-11T02:31:00Z">
            <w:rPr>
              <w:del w:id="109" w:author="Hayk Koshetsyan" w:date="2024-12-10T16:55:00Z"/>
              <w:rFonts w:ascii="GHEA Grapalat" w:hAnsi="GHEA Grapalat"/>
              <w:i w:val="0"/>
              <w:sz w:val="16"/>
              <w:szCs w:val="16"/>
            </w:rPr>
          </w:rPrChange>
        </w:rPr>
      </w:pPr>
      <w:del w:id="110" w:author="Hayk Koshetsyan" w:date="2024-12-10T16:55:00Z">
        <w:r w:rsidRPr="00DF1634" w:rsidDel="0014596D">
          <w:rPr>
            <w:rFonts w:ascii="GHEA Grapalat" w:hAnsi="GHEA Grapalat"/>
            <w:sz w:val="16"/>
            <w:szCs w:val="16"/>
            <w:rPrChange w:id="111" w:author="Hayk-PC" w:date="2024-12-11T02:31:00Z">
              <w:rPr>
                <w:rFonts w:ascii="GHEA Grapalat" w:hAnsi="GHEA Grapalat"/>
                <w:sz w:val="16"/>
                <w:szCs w:val="16"/>
              </w:rPr>
            </w:rPrChange>
          </w:rPr>
          <w:delText>(наименование заказчика)</w:delText>
        </w:r>
        <w:r w:rsidR="004775ED" w:rsidRPr="00DF1634" w:rsidDel="0014596D">
          <w:rPr>
            <w:rFonts w:ascii="GHEA Grapalat" w:hAnsi="GHEA Grapalat"/>
            <w:sz w:val="16"/>
            <w:szCs w:val="16"/>
            <w:rPrChange w:id="112" w:author="Hayk-PC" w:date="2024-12-11T02:31:00Z">
              <w:rPr>
                <w:rFonts w:ascii="GHEA Grapalat" w:hAnsi="GHEA Grapalat"/>
                <w:sz w:val="16"/>
                <w:szCs w:val="16"/>
              </w:rPr>
            </w:rPrChange>
          </w:rPr>
          <w:tab/>
        </w:r>
        <w:r w:rsidRPr="00DF1634" w:rsidDel="0014596D">
          <w:rPr>
            <w:rFonts w:ascii="GHEA Grapalat" w:hAnsi="GHEA Grapalat"/>
            <w:sz w:val="16"/>
            <w:szCs w:val="16"/>
            <w:rPrChange w:id="113" w:author="Hayk-PC" w:date="2024-12-11T02:31:00Z">
              <w:rPr>
                <w:rFonts w:ascii="GHEA Grapalat" w:hAnsi="GHEA Grapalat"/>
                <w:sz w:val="16"/>
                <w:szCs w:val="16"/>
              </w:rPr>
            </w:rPrChange>
          </w:rPr>
          <w:delText>(адрес заказчика)</w:delText>
        </w:r>
      </w:del>
    </w:p>
    <w:p w14:paraId="117B62BB" w14:textId="29BAA2D4" w:rsidR="00642EFE" w:rsidRPr="00DF1634" w:rsidDel="0014596D" w:rsidRDefault="00642EFE" w:rsidP="00B46D58">
      <w:pPr>
        <w:pStyle w:val="BodyTextIndent"/>
        <w:widowControl w:val="0"/>
        <w:spacing w:after="160" w:line="240" w:lineRule="auto"/>
        <w:ind w:firstLine="0"/>
        <w:rPr>
          <w:del w:id="114" w:author="Hayk Koshetsyan" w:date="2024-12-10T16:55:00Z"/>
          <w:rFonts w:ascii="GHEA Grapalat" w:hAnsi="GHEA Grapalat"/>
          <w:i w:val="0"/>
          <w:sz w:val="24"/>
          <w:szCs w:val="24"/>
          <w:rPrChange w:id="115" w:author="Hayk-PC" w:date="2024-12-11T02:31:00Z">
            <w:rPr>
              <w:del w:id="116" w:author="Hayk Koshetsyan" w:date="2024-12-10T16:55:00Z"/>
              <w:rFonts w:ascii="GHEA Grapalat" w:hAnsi="GHEA Grapalat"/>
              <w:i w:val="0"/>
              <w:sz w:val="24"/>
              <w:szCs w:val="24"/>
            </w:rPr>
          </w:rPrChange>
        </w:rPr>
      </w:pPr>
      <w:del w:id="117" w:author="Hayk Koshetsyan" w:date="2024-12-10T16:55:00Z">
        <w:r w:rsidRPr="00DF1634" w:rsidDel="0014596D">
          <w:rPr>
            <w:rFonts w:ascii="GHEA Grapalat" w:hAnsi="GHEA Grapalat"/>
            <w:i w:val="0"/>
            <w:sz w:val="24"/>
            <w:szCs w:val="24"/>
            <w:rPrChange w:id="118" w:author="Hayk-PC" w:date="2024-12-11T02:31:00Z">
              <w:rPr>
                <w:rFonts w:ascii="GHEA Grapalat" w:hAnsi="GHEA Grapalat"/>
                <w:i w:val="0"/>
                <w:sz w:val="24"/>
                <w:szCs w:val="24"/>
              </w:rPr>
            </w:rPrChange>
          </w:rPr>
          <w:delText>объявляет открытый конкурс, который проводится одним этапом</w:delText>
        </w:r>
        <w:r w:rsidR="0050550F" w:rsidRPr="00DF1634" w:rsidDel="0014596D">
          <w:rPr>
            <w:rFonts w:ascii="GHEA Grapalat" w:hAnsi="GHEA Grapalat"/>
            <w:i w:val="0"/>
            <w:sz w:val="24"/>
            <w:szCs w:val="24"/>
            <w:rPrChange w:id="119" w:author="Hayk-PC" w:date="2024-12-11T02:31:00Z">
              <w:rPr>
                <w:rFonts w:ascii="GHEA Grapalat" w:hAnsi="GHEA Grapalat"/>
                <w:i w:val="0"/>
                <w:sz w:val="24"/>
                <w:szCs w:val="24"/>
              </w:rPr>
            </w:rPrChange>
          </w:rPr>
          <w:delText>.</w:delText>
        </w:r>
      </w:del>
    </w:p>
    <w:p w14:paraId="458760BF" w14:textId="77777777" w:rsidR="00782D60" w:rsidRPr="00DF1634" w:rsidRDefault="00A20B69" w:rsidP="00B46D58">
      <w:pPr>
        <w:pStyle w:val="BodyTextIndent"/>
        <w:widowControl w:val="0"/>
        <w:spacing w:after="160" w:line="240" w:lineRule="auto"/>
        <w:ind w:firstLine="567"/>
        <w:rPr>
          <w:rFonts w:ascii="GHEA Grapalat" w:hAnsi="GHEA Grapalat"/>
          <w:i w:val="0"/>
          <w:spacing w:val="6"/>
          <w:sz w:val="24"/>
          <w:szCs w:val="24"/>
          <w:rPrChange w:id="120" w:author="Hayk-PC" w:date="2024-12-11T02:31:00Z">
            <w:rPr>
              <w:rFonts w:ascii="GHEA Grapalat" w:hAnsi="GHEA Grapalat"/>
              <w:i w:val="0"/>
              <w:spacing w:val="6"/>
              <w:sz w:val="24"/>
              <w:szCs w:val="24"/>
            </w:rPr>
          </w:rPrChange>
        </w:rPr>
      </w:pPr>
      <w:r w:rsidRPr="00DF1634">
        <w:rPr>
          <w:rFonts w:ascii="GHEA Grapalat" w:hAnsi="GHEA Grapalat"/>
          <w:i w:val="0"/>
          <w:sz w:val="24"/>
          <w:szCs w:val="24"/>
          <w:rPrChange w:id="121" w:author="Hayk-PC" w:date="2024-12-11T02:31:00Z">
            <w:rPr>
              <w:rFonts w:ascii="GHEA Grapalat" w:hAnsi="GHEA Grapalat"/>
              <w:i w:val="0"/>
              <w:sz w:val="24"/>
              <w:szCs w:val="24"/>
            </w:rPr>
          </w:rPrChange>
        </w:rPr>
        <w:t xml:space="preserve">Участнику, отобранному по итогам </w:t>
      </w:r>
      <w:r w:rsidR="0041023E" w:rsidRPr="00DF1634">
        <w:rPr>
          <w:rFonts w:ascii="GHEA Grapalat" w:hAnsi="GHEA Grapalat"/>
          <w:i w:val="0"/>
          <w:sz w:val="24"/>
          <w:szCs w:val="24"/>
          <w:rPrChange w:id="122" w:author="Hayk-PC" w:date="2024-12-11T02:31:00Z">
            <w:rPr>
              <w:rFonts w:ascii="GHEA Grapalat" w:hAnsi="GHEA Grapalat"/>
              <w:i w:val="0"/>
              <w:sz w:val="24"/>
              <w:szCs w:val="24"/>
            </w:rPr>
          </w:rPrChange>
        </w:rPr>
        <w:t>настоящей процедуры</w:t>
      </w:r>
      <w:r w:rsidRPr="00DF1634">
        <w:rPr>
          <w:rFonts w:ascii="GHEA Grapalat" w:hAnsi="GHEA Grapalat"/>
          <w:i w:val="0"/>
          <w:sz w:val="24"/>
          <w:szCs w:val="24"/>
          <w:rPrChange w:id="123" w:author="Hayk-PC" w:date="2024-12-11T02:31:00Z">
            <w:rPr>
              <w:rFonts w:ascii="GHEA Grapalat" w:hAnsi="GHEA Grapalat"/>
              <w:i w:val="0"/>
              <w:sz w:val="24"/>
              <w:szCs w:val="24"/>
            </w:rPr>
          </w:rPrChange>
        </w:rPr>
        <w:t>, в</w:t>
      </w:r>
      <w:r w:rsidR="00782D60" w:rsidRPr="00DF1634">
        <w:rPr>
          <w:rFonts w:ascii="Courier New" w:hAnsi="Courier New" w:cs="Courier New"/>
          <w:i w:val="0"/>
          <w:sz w:val="24"/>
          <w:szCs w:val="24"/>
          <w:lang w:val="en-US"/>
          <w:rPrChange w:id="124" w:author="Hayk-PC" w:date="2024-12-11T02:31:00Z">
            <w:rPr>
              <w:rFonts w:ascii="Courier New" w:hAnsi="Courier New" w:cs="Courier New"/>
              <w:i w:val="0"/>
              <w:sz w:val="24"/>
              <w:szCs w:val="24"/>
              <w:lang w:val="en-US"/>
            </w:rPr>
          </w:rPrChange>
        </w:rPr>
        <w:t> </w:t>
      </w:r>
      <w:r w:rsidRPr="00DF1634">
        <w:rPr>
          <w:rFonts w:ascii="GHEA Grapalat" w:hAnsi="GHEA Grapalat"/>
          <w:i w:val="0"/>
          <w:spacing w:val="6"/>
          <w:sz w:val="24"/>
          <w:szCs w:val="24"/>
          <w:rPrChange w:id="125" w:author="Hayk-PC" w:date="2024-12-11T02:31:00Z">
            <w:rPr>
              <w:rFonts w:ascii="GHEA Grapalat" w:hAnsi="GHEA Grapalat"/>
              <w:i w:val="0"/>
              <w:spacing w:val="6"/>
              <w:sz w:val="24"/>
              <w:szCs w:val="24"/>
            </w:rPr>
          </w:rPrChange>
        </w:rPr>
        <w:t>установленном</w:t>
      </w:r>
      <w:r w:rsidR="00782D60" w:rsidRPr="00DF1634">
        <w:rPr>
          <w:rFonts w:ascii="Courier New" w:hAnsi="Courier New" w:cs="Courier New"/>
          <w:i w:val="0"/>
          <w:spacing w:val="6"/>
          <w:sz w:val="24"/>
          <w:szCs w:val="24"/>
          <w:lang w:val="en-US"/>
          <w:rPrChange w:id="126" w:author="Hayk-PC" w:date="2024-12-11T02:31:00Z">
            <w:rPr>
              <w:rFonts w:ascii="Courier New" w:hAnsi="Courier New" w:cs="Courier New"/>
              <w:i w:val="0"/>
              <w:spacing w:val="6"/>
              <w:sz w:val="24"/>
              <w:szCs w:val="24"/>
              <w:lang w:val="en-US"/>
            </w:rPr>
          </w:rPrChange>
        </w:rPr>
        <w:t> </w:t>
      </w:r>
      <w:r w:rsidRPr="00DF1634">
        <w:rPr>
          <w:rFonts w:ascii="GHEA Grapalat" w:hAnsi="GHEA Grapalat"/>
          <w:i w:val="0"/>
          <w:spacing w:val="6"/>
          <w:sz w:val="24"/>
          <w:szCs w:val="24"/>
          <w:rPrChange w:id="127" w:author="Hayk-PC" w:date="2024-12-11T02:31:00Z">
            <w:rPr>
              <w:rFonts w:ascii="GHEA Grapalat" w:hAnsi="GHEA Grapalat"/>
              <w:i w:val="0"/>
              <w:spacing w:val="6"/>
              <w:sz w:val="24"/>
              <w:szCs w:val="24"/>
            </w:rPr>
          </w:rPrChange>
        </w:rPr>
        <w:t xml:space="preserve">порядке будет предложено заключить договор на поставку </w:t>
      </w:r>
    </w:p>
    <w:p w14:paraId="75975DCB" w14:textId="730F99A5" w:rsidR="00341A74" w:rsidRPr="00DF1634" w:rsidRDefault="0014596D" w:rsidP="00B46D58">
      <w:pPr>
        <w:pStyle w:val="BodyTextIndent"/>
        <w:widowControl w:val="0"/>
        <w:spacing w:line="240" w:lineRule="auto"/>
        <w:ind w:firstLine="0"/>
        <w:rPr>
          <w:rFonts w:ascii="GHEA Grapalat" w:hAnsi="GHEA Grapalat"/>
          <w:i w:val="0"/>
          <w:sz w:val="24"/>
          <w:szCs w:val="24"/>
          <w:rPrChange w:id="128" w:author="Hayk-PC" w:date="2024-12-11T02:31:00Z">
            <w:rPr>
              <w:rFonts w:ascii="GHEA Grapalat" w:hAnsi="GHEA Grapalat"/>
              <w:i w:val="0"/>
              <w:sz w:val="24"/>
              <w:szCs w:val="24"/>
            </w:rPr>
          </w:rPrChange>
        </w:rPr>
      </w:pPr>
      <w:ins w:id="129" w:author="Hayk Koshetsyan" w:date="2024-12-10T16:55:00Z">
        <w:r w:rsidRPr="00DF1634">
          <w:rPr>
            <w:rFonts w:ascii="GHEA Grapalat" w:hAnsi="GHEA Grapalat"/>
            <w:i w:val="0"/>
            <w:sz w:val="24"/>
            <w:szCs w:val="24"/>
            <w:rPrChange w:id="130" w:author="Hayk-PC" w:date="2024-12-11T02:31:00Z">
              <w:rPr>
                <w:rFonts w:ascii="GHEA Grapalat" w:hAnsi="GHEA Grapalat"/>
                <w:i w:val="0"/>
                <w:sz w:val="24"/>
                <w:szCs w:val="24"/>
              </w:rPr>
            </w:rPrChange>
          </w:rPr>
          <w:t>медицински</w:t>
        </w:r>
      </w:ins>
      <w:ins w:id="131" w:author="Hayk-PC" w:date="2024-12-11T01:45:00Z">
        <w:r w:rsidR="00C20FF0" w:rsidRPr="00DF1634">
          <w:rPr>
            <w:rFonts w:ascii="GHEA Grapalat" w:hAnsi="GHEA Grapalat"/>
            <w:i w:val="0"/>
            <w:sz w:val="24"/>
            <w:szCs w:val="24"/>
            <w:rPrChange w:id="132" w:author="Hayk-PC" w:date="2024-12-11T02:31:00Z">
              <w:rPr>
                <w:rFonts w:ascii="GHEA Grapalat" w:hAnsi="GHEA Grapalat"/>
                <w:i w:val="0"/>
                <w:sz w:val="24"/>
                <w:szCs w:val="24"/>
              </w:rPr>
            </w:rPrChange>
          </w:rPr>
          <w:t>х</w:t>
        </w:r>
      </w:ins>
      <w:ins w:id="133" w:author="Hayk Koshetsyan" w:date="2024-12-10T16:55:00Z">
        <w:del w:id="134" w:author="Hayk-PC" w:date="2024-12-11T01:44:00Z">
          <w:r w:rsidRPr="00DF1634" w:rsidDel="00C20FF0">
            <w:rPr>
              <w:rFonts w:ascii="GHEA Grapalat" w:hAnsi="GHEA Grapalat"/>
              <w:i w:val="0"/>
              <w:sz w:val="24"/>
              <w:szCs w:val="24"/>
              <w:rPrChange w:id="135" w:author="Hayk-PC" w:date="2024-12-11T02:31:00Z">
                <w:rPr>
                  <w:rFonts w:ascii="GHEA Grapalat" w:hAnsi="GHEA Grapalat"/>
                  <w:i w:val="0"/>
                  <w:sz w:val="24"/>
                  <w:szCs w:val="24"/>
                </w:rPr>
              </w:rPrChange>
            </w:rPr>
            <w:delText>е</w:delText>
          </w:r>
        </w:del>
      </w:ins>
      <w:ins w:id="136" w:author="Hayk-PC" w:date="2024-12-11T01:45:00Z">
        <w:r w:rsidR="00C20FF0" w:rsidRPr="00DF1634">
          <w:rPr>
            <w:rFonts w:ascii="GHEA Grapalat" w:hAnsi="GHEA Grapalat"/>
            <w:i w:val="0"/>
            <w:sz w:val="24"/>
            <w:szCs w:val="24"/>
            <w:rPrChange w:id="137" w:author="Hayk-PC" w:date="2024-12-11T02:31:00Z">
              <w:rPr>
                <w:rFonts w:ascii="GHEA Grapalat" w:hAnsi="GHEA Grapalat"/>
                <w:i w:val="0"/>
                <w:sz w:val="24"/>
                <w:szCs w:val="24"/>
                <w:highlight w:val="yellow"/>
              </w:rPr>
            </w:rPrChange>
          </w:rPr>
          <w:t xml:space="preserve"> </w:t>
        </w:r>
      </w:ins>
      <w:ins w:id="138" w:author="Hayk Koshetsyan" w:date="2024-12-10T16:55:00Z">
        <w:del w:id="139" w:author="Hayk-PC" w:date="2024-12-11T01:45:00Z">
          <w:r w:rsidRPr="00DF1634" w:rsidDel="00C20FF0">
            <w:rPr>
              <w:rFonts w:ascii="GHEA Grapalat" w:hAnsi="GHEA Grapalat"/>
              <w:i w:val="0"/>
              <w:sz w:val="24"/>
              <w:szCs w:val="24"/>
              <w:rPrChange w:id="140" w:author="Hayk-PC" w:date="2024-12-11T02:31:00Z">
                <w:rPr>
                  <w:rFonts w:ascii="GHEA Grapalat" w:hAnsi="GHEA Grapalat"/>
                  <w:i w:val="0"/>
                  <w:sz w:val="24"/>
                  <w:szCs w:val="24"/>
                </w:rPr>
              </w:rPrChange>
            </w:rPr>
            <w:delText xml:space="preserve"> </w:delText>
          </w:r>
        </w:del>
        <w:r w:rsidRPr="00DF1634">
          <w:rPr>
            <w:rFonts w:ascii="GHEA Grapalat" w:hAnsi="GHEA Grapalat"/>
            <w:i w:val="0"/>
            <w:sz w:val="24"/>
            <w:szCs w:val="24"/>
            <w:rPrChange w:id="141" w:author="Hayk-PC" w:date="2024-12-11T02:31:00Z">
              <w:rPr>
                <w:rFonts w:ascii="GHEA Grapalat" w:hAnsi="GHEA Grapalat"/>
                <w:i w:val="0"/>
                <w:sz w:val="24"/>
                <w:szCs w:val="24"/>
              </w:rPr>
            </w:rPrChange>
          </w:rPr>
          <w:t>принадлежност</w:t>
        </w:r>
      </w:ins>
      <w:ins w:id="142" w:author="Hayk-PC" w:date="2024-12-11T01:45:00Z">
        <w:r w:rsidR="00C20FF0" w:rsidRPr="00DF1634">
          <w:rPr>
            <w:rFonts w:ascii="GHEA Grapalat" w:hAnsi="GHEA Grapalat"/>
            <w:i w:val="0"/>
            <w:sz w:val="24"/>
            <w:szCs w:val="24"/>
            <w:rPrChange w:id="143" w:author="Hayk-PC" w:date="2024-12-11T02:31:00Z">
              <w:rPr>
                <w:rFonts w:ascii="GHEA Grapalat" w:hAnsi="GHEA Grapalat"/>
                <w:i w:val="0"/>
                <w:sz w:val="24"/>
                <w:szCs w:val="24"/>
                <w:highlight w:val="yellow"/>
              </w:rPr>
            </w:rPrChange>
          </w:rPr>
          <w:t>е</w:t>
        </w:r>
        <w:r w:rsidR="00C20FF0" w:rsidRPr="00DF1634">
          <w:rPr>
            <w:rFonts w:ascii="GHEA Grapalat" w:hAnsi="GHEA Grapalat"/>
            <w:i w:val="0"/>
            <w:sz w:val="24"/>
            <w:szCs w:val="24"/>
            <w:rPrChange w:id="144" w:author="Hayk-PC" w:date="2024-12-11T02:31:00Z">
              <w:rPr>
                <w:rFonts w:ascii="GHEA Grapalat" w:hAnsi="GHEA Grapalat"/>
                <w:i w:val="0"/>
                <w:sz w:val="24"/>
                <w:szCs w:val="24"/>
              </w:rPr>
            </w:rPrChange>
          </w:rPr>
          <w:t>й</w:t>
        </w:r>
      </w:ins>
      <w:ins w:id="145" w:author="Hayk Koshetsyan" w:date="2024-12-10T16:55:00Z">
        <w:del w:id="146" w:author="Hayk-PC" w:date="2024-12-11T01:45:00Z">
          <w:r w:rsidRPr="00DF1634" w:rsidDel="00C20FF0">
            <w:rPr>
              <w:rFonts w:ascii="GHEA Grapalat" w:hAnsi="GHEA Grapalat"/>
              <w:i w:val="0"/>
              <w:sz w:val="24"/>
              <w:szCs w:val="24"/>
              <w:rPrChange w:id="147" w:author="Hayk-PC" w:date="2024-12-11T02:31:00Z">
                <w:rPr>
                  <w:rFonts w:ascii="GHEA Grapalat" w:hAnsi="GHEA Grapalat"/>
                  <w:i w:val="0"/>
                  <w:sz w:val="24"/>
                  <w:szCs w:val="24"/>
                </w:rPr>
              </w:rPrChange>
            </w:rPr>
            <w:delText>и</w:delText>
          </w:r>
        </w:del>
      </w:ins>
      <w:del w:id="148" w:author="Hayk Koshetsyan" w:date="2024-12-10T16:55:00Z">
        <w:r w:rsidR="00A20B69" w:rsidRPr="00DF1634" w:rsidDel="0014596D">
          <w:rPr>
            <w:rFonts w:ascii="GHEA Grapalat" w:hAnsi="GHEA Grapalat"/>
            <w:i w:val="0"/>
            <w:sz w:val="24"/>
            <w:szCs w:val="24"/>
            <w:rPrChange w:id="149" w:author="Hayk-PC" w:date="2024-12-11T02:31:00Z">
              <w:rPr>
                <w:rFonts w:ascii="GHEA Grapalat" w:hAnsi="GHEA Grapalat"/>
                <w:i w:val="0"/>
                <w:sz w:val="24"/>
                <w:szCs w:val="24"/>
              </w:rPr>
            </w:rPrChange>
          </w:rPr>
          <w:delText>_____________</w:delText>
        </w:r>
        <w:r w:rsidR="00782D60" w:rsidRPr="00DF1634" w:rsidDel="0014596D">
          <w:rPr>
            <w:rFonts w:ascii="GHEA Grapalat" w:hAnsi="GHEA Grapalat"/>
            <w:i w:val="0"/>
            <w:sz w:val="24"/>
            <w:szCs w:val="24"/>
            <w:rPrChange w:id="150" w:author="Hayk-PC" w:date="2024-12-11T02:31:00Z">
              <w:rPr>
                <w:rFonts w:ascii="GHEA Grapalat" w:hAnsi="GHEA Grapalat"/>
                <w:i w:val="0"/>
                <w:sz w:val="24"/>
                <w:szCs w:val="24"/>
              </w:rPr>
            </w:rPrChange>
          </w:rPr>
          <w:delText>_____</w:delText>
        </w:r>
        <w:r w:rsidR="00A20B69" w:rsidRPr="00DF1634" w:rsidDel="0014596D">
          <w:rPr>
            <w:rFonts w:ascii="GHEA Grapalat" w:hAnsi="GHEA Grapalat"/>
            <w:i w:val="0"/>
            <w:sz w:val="24"/>
            <w:szCs w:val="24"/>
            <w:rPrChange w:id="151" w:author="Hayk-PC" w:date="2024-12-11T02:31:00Z">
              <w:rPr>
                <w:rFonts w:ascii="GHEA Grapalat" w:hAnsi="GHEA Grapalat"/>
                <w:i w:val="0"/>
                <w:sz w:val="24"/>
                <w:szCs w:val="24"/>
              </w:rPr>
            </w:rPrChange>
          </w:rPr>
          <w:delText>________</w:delText>
        </w:r>
        <w:r w:rsidR="00782D60" w:rsidRPr="00DF1634" w:rsidDel="0014596D">
          <w:rPr>
            <w:rFonts w:ascii="GHEA Grapalat" w:hAnsi="GHEA Grapalat"/>
            <w:i w:val="0"/>
            <w:sz w:val="24"/>
            <w:szCs w:val="24"/>
            <w:rPrChange w:id="152" w:author="Hayk-PC" w:date="2024-12-11T02:31:00Z">
              <w:rPr>
                <w:rFonts w:ascii="GHEA Grapalat" w:hAnsi="GHEA Grapalat"/>
                <w:i w:val="0"/>
                <w:sz w:val="24"/>
                <w:szCs w:val="24"/>
              </w:rPr>
            </w:rPrChange>
          </w:rPr>
          <w:delText>______</w:delText>
        </w:r>
        <w:r w:rsidR="002638A5" w:rsidRPr="00DF1634" w:rsidDel="0014596D">
          <w:rPr>
            <w:rFonts w:ascii="GHEA Grapalat" w:hAnsi="GHEA Grapalat"/>
            <w:i w:val="0"/>
            <w:sz w:val="24"/>
            <w:szCs w:val="24"/>
            <w:rPrChange w:id="153" w:author="Hayk-PC" w:date="2024-12-11T02:31:00Z">
              <w:rPr>
                <w:rFonts w:ascii="GHEA Grapalat" w:hAnsi="GHEA Grapalat"/>
                <w:i w:val="0"/>
                <w:sz w:val="24"/>
                <w:szCs w:val="24"/>
              </w:rPr>
            </w:rPrChange>
          </w:rPr>
          <w:delText>_________</w:delText>
        </w:r>
        <w:r w:rsidR="00A20B69" w:rsidRPr="00DF1634" w:rsidDel="0014596D">
          <w:rPr>
            <w:rFonts w:ascii="GHEA Grapalat" w:hAnsi="GHEA Grapalat"/>
            <w:i w:val="0"/>
            <w:sz w:val="24"/>
            <w:szCs w:val="24"/>
            <w:rPrChange w:id="154" w:author="Hayk-PC" w:date="2024-12-11T02:31:00Z">
              <w:rPr>
                <w:rFonts w:ascii="GHEA Grapalat" w:hAnsi="GHEA Grapalat"/>
                <w:i w:val="0"/>
                <w:sz w:val="24"/>
                <w:szCs w:val="24"/>
              </w:rPr>
            </w:rPrChange>
          </w:rPr>
          <w:delText>_____</w:delText>
        </w:r>
        <w:r w:rsidR="00782D60" w:rsidRPr="00DF1634" w:rsidDel="0014596D">
          <w:rPr>
            <w:rFonts w:ascii="GHEA Grapalat" w:hAnsi="GHEA Grapalat"/>
            <w:i w:val="0"/>
            <w:sz w:val="24"/>
            <w:szCs w:val="24"/>
            <w:rPrChange w:id="155" w:author="Hayk-PC" w:date="2024-12-11T02:31:00Z">
              <w:rPr>
                <w:rFonts w:ascii="GHEA Grapalat" w:hAnsi="GHEA Grapalat"/>
                <w:i w:val="0"/>
                <w:sz w:val="24"/>
                <w:szCs w:val="24"/>
              </w:rPr>
            </w:rPrChange>
          </w:rPr>
          <w:delText>____</w:delText>
        </w:r>
      </w:del>
      <w:r w:rsidR="00782D60" w:rsidRPr="00DF1634">
        <w:rPr>
          <w:rFonts w:ascii="GHEA Grapalat" w:hAnsi="GHEA Grapalat"/>
          <w:i w:val="0"/>
          <w:sz w:val="24"/>
          <w:szCs w:val="24"/>
          <w:rPrChange w:id="156" w:author="Hayk-PC" w:date="2024-12-11T02:31:00Z">
            <w:rPr>
              <w:rFonts w:ascii="GHEA Grapalat" w:hAnsi="GHEA Grapalat"/>
              <w:i w:val="0"/>
              <w:sz w:val="24"/>
              <w:szCs w:val="24"/>
            </w:rPr>
          </w:rPrChange>
        </w:rPr>
        <w:t xml:space="preserve"> (далее — договор).</w:t>
      </w:r>
    </w:p>
    <w:p w14:paraId="4AF62FDA" w14:textId="410E2CD1" w:rsidR="00311076" w:rsidRPr="00DF1634" w:rsidDel="0014596D" w:rsidRDefault="00782D60" w:rsidP="00B46D58">
      <w:pPr>
        <w:pStyle w:val="BodyTextIndent"/>
        <w:widowControl w:val="0"/>
        <w:spacing w:after="160" w:line="240" w:lineRule="auto"/>
        <w:ind w:left="2835" w:firstLine="0"/>
        <w:rPr>
          <w:del w:id="157" w:author="Hayk Koshetsyan" w:date="2024-12-10T16:56:00Z"/>
          <w:rFonts w:ascii="GHEA Grapalat" w:hAnsi="GHEA Grapalat"/>
          <w:i w:val="0"/>
          <w:sz w:val="16"/>
          <w:szCs w:val="16"/>
          <w:rPrChange w:id="158" w:author="Hayk-PC" w:date="2024-12-11T02:31:00Z">
            <w:rPr>
              <w:del w:id="159" w:author="Hayk Koshetsyan" w:date="2024-12-10T16:56:00Z"/>
              <w:rFonts w:ascii="GHEA Grapalat" w:hAnsi="GHEA Grapalat"/>
              <w:i w:val="0"/>
              <w:sz w:val="16"/>
              <w:szCs w:val="16"/>
            </w:rPr>
          </w:rPrChange>
        </w:rPr>
      </w:pPr>
      <w:del w:id="160" w:author="Hayk Koshetsyan" w:date="2024-12-10T16:56:00Z">
        <w:r w:rsidRPr="00DF1634" w:rsidDel="0014596D">
          <w:rPr>
            <w:rFonts w:ascii="GHEA Grapalat" w:hAnsi="GHEA Grapalat"/>
            <w:i w:val="0"/>
            <w:sz w:val="16"/>
            <w:szCs w:val="16"/>
            <w:rPrChange w:id="161" w:author="Hayk-PC" w:date="2024-12-11T02:31:00Z">
              <w:rPr>
                <w:rFonts w:ascii="GHEA Grapalat" w:hAnsi="GHEA Grapalat"/>
                <w:i w:val="0"/>
                <w:sz w:val="16"/>
                <w:szCs w:val="16"/>
              </w:rPr>
            </w:rPrChange>
          </w:rPr>
          <w:delText>Н</w:delText>
        </w:r>
        <w:r w:rsidR="00642EFE" w:rsidRPr="00DF1634" w:rsidDel="0014596D">
          <w:rPr>
            <w:rFonts w:ascii="GHEA Grapalat" w:hAnsi="GHEA Grapalat"/>
            <w:i w:val="0"/>
            <w:sz w:val="16"/>
            <w:szCs w:val="16"/>
            <w:rPrChange w:id="162" w:author="Hayk-PC" w:date="2024-12-11T02:31:00Z">
              <w:rPr>
                <w:rFonts w:ascii="GHEA Grapalat" w:hAnsi="GHEA Grapalat"/>
                <w:i w:val="0"/>
                <w:sz w:val="16"/>
                <w:szCs w:val="16"/>
              </w:rPr>
            </w:rPrChange>
          </w:rPr>
          <w:delText>аименование</w:delText>
        </w:r>
        <w:r w:rsidRPr="00DF1634" w:rsidDel="0014596D">
          <w:rPr>
            <w:rFonts w:ascii="GHEA Grapalat" w:hAnsi="GHEA Grapalat"/>
            <w:i w:val="0"/>
            <w:sz w:val="16"/>
            <w:szCs w:val="16"/>
            <w:rPrChange w:id="163" w:author="Hayk-PC" w:date="2024-12-11T02:31:00Z">
              <w:rPr>
                <w:rFonts w:ascii="GHEA Grapalat" w:hAnsi="GHEA Grapalat"/>
                <w:i w:val="0"/>
                <w:sz w:val="16"/>
                <w:szCs w:val="16"/>
              </w:rPr>
            </w:rPrChange>
          </w:rPr>
          <w:delText xml:space="preserve"> товара</w:delText>
        </w:r>
      </w:del>
    </w:p>
    <w:p w14:paraId="6196A8D1" w14:textId="77777777" w:rsidR="00357D48" w:rsidRPr="00DF1634" w:rsidRDefault="00A20B69" w:rsidP="00B46D58">
      <w:pPr>
        <w:pStyle w:val="BodyTextIndent"/>
        <w:widowControl w:val="0"/>
        <w:spacing w:after="160" w:line="240" w:lineRule="auto"/>
        <w:ind w:firstLine="567"/>
        <w:rPr>
          <w:rFonts w:ascii="GHEA Grapalat" w:hAnsi="GHEA Grapalat"/>
          <w:i w:val="0"/>
          <w:sz w:val="24"/>
          <w:szCs w:val="24"/>
          <w:rPrChange w:id="164" w:author="Hayk-PC" w:date="2024-12-11T02:31:00Z">
            <w:rPr>
              <w:rFonts w:ascii="GHEA Grapalat" w:hAnsi="GHEA Grapalat"/>
              <w:i w:val="0"/>
              <w:sz w:val="24"/>
              <w:szCs w:val="24"/>
            </w:rPr>
          </w:rPrChange>
        </w:rPr>
      </w:pPr>
      <w:r w:rsidRPr="00DF1634">
        <w:rPr>
          <w:rFonts w:ascii="GHEA Grapalat" w:hAnsi="GHEA Grapalat"/>
          <w:i w:val="0"/>
          <w:sz w:val="24"/>
          <w:szCs w:val="24"/>
          <w:rPrChange w:id="165" w:author="Hayk-PC" w:date="2024-12-11T02:31:00Z">
            <w:rPr>
              <w:rFonts w:ascii="GHEA Grapalat" w:hAnsi="GHEA Grapalat"/>
              <w:i w:val="0"/>
              <w:sz w:val="24"/>
              <w:szCs w:val="24"/>
            </w:rPr>
          </w:rPrChange>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DF1634">
        <w:rPr>
          <w:rFonts w:ascii="Courier New" w:hAnsi="Courier New" w:cs="Courier New"/>
          <w:i w:val="0"/>
          <w:sz w:val="24"/>
          <w:szCs w:val="24"/>
          <w:lang w:val="en-US"/>
          <w:rPrChange w:id="166" w:author="Hayk-PC" w:date="2024-12-11T02:31:00Z">
            <w:rPr>
              <w:rFonts w:ascii="Courier New" w:hAnsi="Courier New" w:cs="Courier New"/>
              <w:i w:val="0"/>
              <w:sz w:val="24"/>
              <w:szCs w:val="24"/>
              <w:lang w:val="en-US"/>
            </w:rPr>
          </w:rPrChange>
        </w:rPr>
        <w:t> </w:t>
      </w:r>
      <w:r w:rsidR="00F95E94" w:rsidRPr="00DF1634">
        <w:rPr>
          <w:rFonts w:ascii="GHEA Grapalat" w:hAnsi="GHEA Grapalat"/>
          <w:i w:val="0"/>
          <w:sz w:val="24"/>
          <w:szCs w:val="24"/>
          <w:rPrChange w:id="167" w:author="Hayk-PC" w:date="2024-12-11T02:31:00Z">
            <w:rPr>
              <w:rFonts w:ascii="GHEA Grapalat" w:hAnsi="GHEA Grapalat"/>
              <w:i w:val="0"/>
              <w:sz w:val="24"/>
              <w:szCs w:val="24"/>
            </w:rPr>
          </w:rPrChange>
        </w:rPr>
        <w:t>настоящей процедуре</w:t>
      </w:r>
      <w:r w:rsidRPr="00DF1634">
        <w:rPr>
          <w:rFonts w:ascii="GHEA Grapalat" w:hAnsi="GHEA Grapalat"/>
          <w:i w:val="0"/>
          <w:sz w:val="24"/>
          <w:szCs w:val="24"/>
          <w:rPrChange w:id="168" w:author="Hayk-PC" w:date="2024-12-11T02:31:00Z">
            <w:rPr>
              <w:rFonts w:ascii="GHEA Grapalat" w:hAnsi="GHEA Grapalat"/>
              <w:i w:val="0"/>
              <w:sz w:val="24"/>
              <w:szCs w:val="24"/>
            </w:rPr>
          </w:rPrChange>
        </w:rPr>
        <w:t>.</w:t>
      </w:r>
    </w:p>
    <w:p w14:paraId="6BD745F8" w14:textId="77777777" w:rsidR="001E6506" w:rsidRPr="00DF1634" w:rsidRDefault="00052084" w:rsidP="00B46D58">
      <w:pPr>
        <w:pStyle w:val="BodyTextIndent"/>
        <w:widowControl w:val="0"/>
        <w:spacing w:after="160" w:line="240" w:lineRule="auto"/>
        <w:ind w:firstLine="567"/>
        <w:rPr>
          <w:rFonts w:ascii="GHEA Grapalat" w:hAnsi="GHEA Grapalat"/>
          <w:i w:val="0"/>
          <w:sz w:val="24"/>
          <w:szCs w:val="24"/>
          <w:rPrChange w:id="169" w:author="Hayk-PC" w:date="2024-12-11T02:31:00Z">
            <w:rPr>
              <w:rFonts w:ascii="GHEA Grapalat" w:hAnsi="GHEA Grapalat"/>
              <w:i w:val="0"/>
              <w:sz w:val="24"/>
              <w:szCs w:val="24"/>
            </w:rPr>
          </w:rPrChange>
        </w:rPr>
      </w:pPr>
      <w:r w:rsidRPr="00DF1634">
        <w:rPr>
          <w:rFonts w:ascii="GHEA Grapalat" w:hAnsi="GHEA Grapalat"/>
          <w:i w:val="0"/>
          <w:sz w:val="24"/>
          <w:szCs w:val="24"/>
          <w:rPrChange w:id="170" w:author="Hayk-PC" w:date="2024-12-11T02:31:00Z">
            <w:rPr>
              <w:rFonts w:ascii="GHEA Grapalat" w:hAnsi="GHEA Grapalat"/>
              <w:i w:val="0"/>
              <w:sz w:val="24"/>
              <w:szCs w:val="24"/>
            </w:rPr>
          </w:rPrChange>
        </w:rPr>
        <w:t xml:space="preserve">Условия </w:t>
      </w:r>
      <w:r w:rsidR="00677658" w:rsidRPr="00DF1634">
        <w:rPr>
          <w:rFonts w:ascii="GHEA Grapalat" w:hAnsi="GHEA Grapalat"/>
          <w:i w:val="0"/>
          <w:sz w:val="24"/>
          <w:szCs w:val="24"/>
          <w:rPrChange w:id="171" w:author="Hayk-PC" w:date="2024-12-11T02:31:00Z">
            <w:rPr>
              <w:rFonts w:ascii="GHEA Grapalat" w:hAnsi="GHEA Grapalat"/>
              <w:i w:val="0"/>
              <w:sz w:val="24"/>
              <w:szCs w:val="24"/>
            </w:rPr>
          </w:rPrChange>
        </w:rPr>
        <w:t xml:space="preserve">предъявляемые </w:t>
      </w:r>
      <w:r w:rsidR="00FD0B1A" w:rsidRPr="00DF1634">
        <w:rPr>
          <w:rFonts w:ascii="GHEA Grapalat" w:hAnsi="GHEA Grapalat"/>
          <w:i w:val="0"/>
          <w:sz w:val="24"/>
          <w:szCs w:val="24"/>
          <w:rPrChange w:id="172" w:author="Hayk-PC" w:date="2024-12-11T02:31:00Z">
            <w:rPr>
              <w:rFonts w:ascii="GHEA Grapalat" w:hAnsi="GHEA Grapalat"/>
              <w:i w:val="0"/>
              <w:sz w:val="24"/>
              <w:szCs w:val="24"/>
            </w:rPr>
          </w:rPrChange>
        </w:rPr>
        <w:t xml:space="preserve">к </w:t>
      </w:r>
      <w:r w:rsidR="00677658" w:rsidRPr="00DF1634">
        <w:rPr>
          <w:rFonts w:ascii="GHEA Grapalat" w:hAnsi="GHEA Grapalat"/>
          <w:i w:val="0"/>
          <w:sz w:val="24"/>
          <w:szCs w:val="24"/>
          <w:rPrChange w:id="173" w:author="Hayk-PC" w:date="2024-12-11T02:31:00Z">
            <w:rPr>
              <w:rFonts w:ascii="GHEA Grapalat" w:hAnsi="GHEA Grapalat"/>
              <w:i w:val="0"/>
              <w:sz w:val="24"/>
              <w:szCs w:val="24"/>
            </w:rPr>
          </w:rPrChange>
        </w:rPr>
        <w:t xml:space="preserve">лицам, не имеющим права на участие в </w:t>
      </w:r>
      <w:r w:rsidRPr="00DF1634">
        <w:rPr>
          <w:rFonts w:ascii="GHEA Grapalat" w:hAnsi="GHEA Grapalat"/>
          <w:i w:val="0"/>
          <w:sz w:val="24"/>
          <w:szCs w:val="24"/>
          <w:rPrChange w:id="174" w:author="Hayk-PC" w:date="2024-12-11T02:31:00Z">
            <w:rPr>
              <w:rFonts w:ascii="GHEA Grapalat" w:hAnsi="GHEA Grapalat"/>
              <w:i w:val="0"/>
              <w:sz w:val="24"/>
              <w:szCs w:val="24"/>
            </w:rPr>
          </w:rPrChange>
        </w:rPr>
        <w:t xml:space="preserve"> данной </w:t>
      </w:r>
      <w:r w:rsidR="006F297B" w:rsidRPr="00DF1634">
        <w:rPr>
          <w:rFonts w:ascii="GHEA Grapalat" w:hAnsi="GHEA Grapalat"/>
          <w:i w:val="0"/>
          <w:sz w:val="24"/>
          <w:szCs w:val="24"/>
          <w:rPrChange w:id="175" w:author="Hayk-PC" w:date="2024-12-11T02:31:00Z">
            <w:rPr>
              <w:rFonts w:ascii="GHEA Grapalat" w:hAnsi="GHEA Grapalat"/>
              <w:i w:val="0"/>
              <w:sz w:val="24"/>
              <w:szCs w:val="24"/>
            </w:rPr>
          </w:rPrChange>
        </w:rPr>
        <w:t>процедуре</w:t>
      </w:r>
      <w:r w:rsidR="00677658" w:rsidRPr="00DF1634">
        <w:rPr>
          <w:rFonts w:ascii="GHEA Grapalat" w:hAnsi="GHEA Grapalat"/>
          <w:i w:val="0"/>
          <w:sz w:val="24"/>
          <w:szCs w:val="24"/>
          <w:rPrChange w:id="176" w:author="Hayk-PC" w:date="2024-12-11T02:31:00Z">
            <w:rPr>
              <w:rFonts w:ascii="GHEA Grapalat" w:hAnsi="GHEA Grapalat"/>
              <w:i w:val="0"/>
              <w:sz w:val="24"/>
              <w:szCs w:val="24"/>
            </w:rPr>
          </w:rPrChange>
        </w:rPr>
        <w:t>, а также участникам, установлены приглашением на настоящую процедуру.</w:t>
      </w:r>
      <w:r w:rsidRPr="00DF1634" w:rsidDel="00052084">
        <w:rPr>
          <w:rFonts w:ascii="GHEA Grapalat" w:hAnsi="GHEA Grapalat"/>
          <w:i w:val="0"/>
          <w:sz w:val="24"/>
          <w:szCs w:val="24"/>
          <w:rPrChange w:id="177" w:author="Hayk-PC" w:date="2024-12-11T02:31:00Z">
            <w:rPr>
              <w:rFonts w:ascii="GHEA Grapalat" w:hAnsi="GHEA Grapalat"/>
              <w:i w:val="0"/>
              <w:sz w:val="24"/>
              <w:szCs w:val="24"/>
            </w:rPr>
          </w:rPrChange>
        </w:rPr>
        <w:t xml:space="preserve"> </w:t>
      </w:r>
    </w:p>
    <w:p w14:paraId="3CA43873" w14:textId="77777777" w:rsidR="00357D48" w:rsidRPr="00DF1634" w:rsidRDefault="00EE73A8" w:rsidP="00B46D58">
      <w:pPr>
        <w:pStyle w:val="BodyTextIndent"/>
        <w:widowControl w:val="0"/>
        <w:spacing w:after="160" w:line="240" w:lineRule="auto"/>
        <w:ind w:firstLine="567"/>
        <w:rPr>
          <w:rFonts w:ascii="GHEA Grapalat" w:hAnsi="GHEA Grapalat"/>
          <w:i w:val="0"/>
          <w:sz w:val="24"/>
          <w:szCs w:val="24"/>
          <w:rPrChange w:id="178" w:author="Hayk-PC" w:date="2024-12-11T02:31:00Z">
            <w:rPr>
              <w:rFonts w:ascii="GHEA Grapalat" w:hAnsi="GHEA Grapalat"/>
              <w:i w:val="0"/>
              <w:sz w:val="24"/>
              <w:szCs w:val="24"/>
            </w:rPr>
          </w:rPrChange>
        </w:rPr>
      </w:pPr>
      <w:r w:rsidRPr="00DF1634">
        <w:rPr>
          <w:rFonts w:ascii="GHEA Grapalat" w:hAnsi="GHEA Grapalat"/>
          <w:i w:val="0"/>
          <w:sz w:val="24"/>
          <w:szCs w:val="24"/>
          <w:rPrChange w:id="179" w:author="Hayk-PC" w:date="2024-12-11T02:31:00Z">
            <w:rPr>
              <w:rFonts w:ascii="GHEA Grapalat" w:hAnsi="GHEA Grapalat"/>
              <w:i w:val="0"/>
              <w:sz w:val="24"/>
              <w:szCs w:val="24"/>
            </w:rPr>
          </w:rPrChange>
        </w:rPr>
        <w:t xml:space="preserve">Отобранный участник определяется из числа участников, подавших заявки, оцененные </w:t>
      </w:r>
      <w:r w:rsidR="007442CF" w:rsidRPr="00DF1634">
        <w:rPr>
          <w:rFonts w:ascii="GHEA Grapalat" w:hAnsi="GHEA Grapalat"/>
          <w:i w:val="0"/>
          <w:sz w:val="24"/>
          <w:szCs w:val="24"/>
          <w:rPrChange w:id="180" w:author="Hayk-PC" w:date="2024-12-11T02:31:00Z">
            <w:rPr>
              <w:rFonts w:ascii="GHEA Grapalat" w:hAnsi="GHEA Grapalat"/>
              <w:i w:val="0"/>
              <w:sz w:val="24"/>
              <w:szCs w:val="24"/>
            </w:rPr>
          </w:rPrChange>
        </w:rPr>
        <w:t>удовлетворительно</w:t>
      </w:r>
      <w:r w:rsidR="007442CF" w:rsidRPr="00DF1634">
        <w:rPr>
          <w:rFonts w:ascii="GHEA Grapalat" w:hAnsi="GHEA Grapalat"/>
          <w:i w:val="0"/>
          <w:sz w:val="24"/>
          <w:szCs w:val="24"/>
          <w:lang w:val="hy-AM"/>
          <w:rPrChange w:id="181" w:author="Hayk-PC" w:date="2024-12-11T02:31:00Z">
            <w:rPr>
              <w:rFonts w:ascii="GHEA Grapalat" w:hAnsi="GHEA Grapalat"/>
              <w:i w:val="0"/>
              <w:sz w:val="24"/>
              <w:szCs w:val="24"/>
              <w:lang w:val="hy-AM"/>
            </w:rPr>
          </w:rPrChange>
        </w:rPr>
        <w:t xml:space="preserve"> </w:t>
      </w:r>
      <w:r w:rsidR="007442CF" w:rsidRPr="00DF1634">
        <w:rPr>
          <w:rFonts w:ascii="GHEA Grapalat" w:hAnsi="GHEA Grapalat"/>
          <w:i w:val="0"/>
          <w:sz w:val="24"/>
          <w:szCs w:val="24"/>
          <w:rPrChange w:id="182" w:author="Hayk-PC" w:date="2024-12-11T02:31:00Z">
            <w:rPr>
              <w:rFonts w:ascii="GHEA Grapalat" w:hAnsi="GHEA Grapalat"/>
              <w:i w:val="0"/>
              <w:sz w:val="24"/>
              <w:szCs w:val="24"/>
            </w:rPr>
          </w:rPrChange>
        </w:rPr>
        <w:t xml:space="preserve">по </w:t>
      </w:r>
      <w:r w:rsidR="00830445" w:rsidRPr="00DF1634">
        <w:rPr>
          <w:rFonts w:ascii="GHEA Grapalat" w:hAnsi="GHEA Grapalat"/>
          <w:i w:val="0"/>
          <w:sz w:val="24"/>
          <w:szCs w:val="24"/>
          <w:rPrChange w:id="183" w:author="Hayk-PC" w:date="2024-12-11T02:31:00Z">
            <w:rPr>
              <w:rFonts w:ascii="GHEA Grapalat" w:hAnsi="GHEA Grapalat"/>
              <w:i w:val="0"/>
              <w:sz w:val="24"/>
              <w:szCs w:val="24"/>
            </w:rPr>
          </w:rPrChange>
        </w:rPr>
        <w:t xml:space="preserve">неценовым </w:t>
      </w:r>
      <w:r w:rsidR="007442CF" w:rsidRPr="00DF1634">
        <w:rPr>
          <w:rFonts w:ascii="GHEA Grapalat" w:hAnsi="GHEA Grapalat"/>
          <w:i w:val="0"/>
          <w:sz w:val="24"/>
          <w:szCs w:val="24"/>
          <w:rPrChange w:id="184" w:author="Hayk-PC" w:date="2024-12-11T02:31:00Z">
            <w:rPr>
              <w:rFonts w:ascii="GHEA Grapalat" w:hAnsi="GHEA Grapalat"/>
              <w:i w:val="0"/>
              <w:sz w:val="24"/>
              <w:szCs w:val="24"/>
            </w:rPr>
          </w:rPrChange>
        </w:rPr>
        <w:t>условиям</w:t>
      </w:r>
      <w:r w:rsidRPr="00DF1634">
        <w:rPr>
          <w:rFonts w:ascii="GHEA Grapalat" w:hAnsi="GHEA Grapalat"/>
          <w:i w:val="0"/>
          <w:sz w:val="24"/>
          <w:szCs w:val="24"/>
          <w:rPrChange w:id="185" w:author="Hayk-PC" w:date="2024-12-11T02:31:00Z">
            <w:rPr>
              <w:rFonts w:ascii="GHEA Grapalat" w:hAnsi="GHEA Grapalat"/>
              <w:i w:val="0"/>
              <w:sz w:val="24"/>
              <w:szCs w:val="24"/>
            </w:rPr>
          </w:rPrChange>
        </w:rPr>
        <w:t>, по принципу предпочтения, отдаваемого участнику, представившему м</w:t>
      </w:r>
      <w:r w:rsidR="003F762C" w:rsidRPr="00DF1634">
        <w:rPr>
          <w:rFonts w:ascii="GHEA Grapalat" w:hAnsi="GHEA Grapalat"/>
          <w:i w:val="0"/>
          <w:sz w:val="24"/>
          <w:szCs w:val="24"/>
          <w:rPrChange w:id="186" w:author="Hayk-PC" w:date="2024-12-11T02:31:00Z">
            <w:rPr>
              <w:rFonts w:ascii="GHEA Grapalat" w:hAnsi="GHEA Grapalat"/>
              <w:i w:val="0"/>
              <w:sz w:val="24"/>
              <w:szCs w:val="24"/>
            </w:rPr>
          </w:rPrChange>
        </w:rPr>
        <w:t>инимальное ценовое предложение.</w:t>
      </w:r>
    </w:p>
    <w:p w14:paraId="03166946" w14:textId="03334974" w:rsidR="000E2427" w:rsidRPr="00DF1634" w:rsidDel="0014596D" w:rsidRDefault="000E2427" w:rsidP="00B46D58">
      <w:pPr>
        <w:pStyle w:val="BodyTextIndent"/>
        <w:widowControl w:val="0"/>
        <w:spacing w:after="160" w:line="240" w:lineRule="auto"/>
        <w:ind w:firstLine="567"/>
        <w:rPr>
          <w:del w:id="187" w:author="Hayk Koshetsyan" w:date="2024-12-10T16:56:00Z"/>
          <w:rFonts w:ascii="GHEA Grapalat" w:hAnsi="GHEA Grapalat"/>
          <w:i w:val="0"/>
          <w:sz w:val="24"/>
          <w:szCs w:val="24"/>
          <w:rPrChange w:id="188" w:author="Hayk-PC" w:date="2024-12-11T02:31:00Z">
            <w:rPr>
              <w:del w:id="189" w:author="Hayk Koshetsyan" w:date="2024-12-10T16:56:00Z"/>
              <w:rFonts w:ascii="GHEA Grapalat" w:hAnsi="GHEA Grapalat"/>
              <w:i w:val="0"/>
              <w:sz w:val="24"/>
              <w:szCs w:val="24"/>
            </w:rPr>
          </w:rPrChange>
        </w:rPr>
      </w:pPr>
      <w:del w:id="190" w:author="Hayk Koshetsyan" w:date="2024-12-10T16:56:00Z">
        <w:r w:rsidRPr="00DF1634" w:rsidDel="0014596D">
          <w:rPr>
            <w:rFonts w:ascii="GHEA Grapalat" w:hAnsi="GHEA Grapalat"/>
            <w:i w:val="0"/>
            <w:sz w:val="24"/>
            <w:szCs w:val="24"/>
            <w:rPrChange w:id="191" w:author="Hayk-PC" w:date="2024-12-11T02:31:00Z">
              <w:rPr>
                <w:rFonts w:ascii="GHEA Grapalat" w:hAnsi="GHEA Grapalat"/>
                <w:i w:val="0"/>
                <w:sz w:val="24"/>
                <w:szCs w:val="24"/>
              </w:rPr>
            </w:rPrChange>
          </w:rPr>
          <w:delText xml:space="preserve">В отношении </w:delText>
        </w:r>
        <w:r w:rsidR="00830445" w:rsidRPr="00DF1634" w:rsidDel="0014596D">
          <w:rPr>
            <w:rFonts w:ascii="GHEA Grapalat" w:hAnsi="GHEA Grapalat"/>
            <w:i w:val="0"/>
            <w:sz w:val="24"/>
            <w:szCs w:val="24"/>
            <w:rPrChange w:id="192" w:author="Hayk-PC" w:date="2024-12-11T02:31:00Z">
              <w:rPr>
                <w:rFonts w:ascii="GHEA Grapalat" w:hAnsi="GHEA Grapalat"/>
                <w:i w:val="0"/>
                <w:sz w:val="24"/>
                <w:szCs w:val="24"/>
              </w:rPr>
            </w:rPrChange>
          </w:rPr>
          <w:delText xml:space="preserve">настоящей процедуры </w:delText>
        </w:r>
        <w:r w:rsidRPr="00DF1634" w:rsidDel="0014596D">
          <w:rPr>
            <w:rFonts w:ascii="GHEA Grapalat" w:hAnsi="GHEA Grapalat"/>
            <w:i w:val="0"/>
            <w:sz w:val="24"/>
            <w:szCs w:val="24"/>
            <w:rPrChange w:id="193" w:author="Hayk-PC" w:date="2024-12-11T02:31:00Z">
              <w:rPr>
                <w:rFonts w:ascii="GHEA Grapalat" w:hAnsi="GHEA Grapalat"/>
                <w:i w:val="0"/>
                <w:sz w:val="24"/>
                <w:szCs w:val="24"/>
              </w:rPr>
            </w:rPrChange>
          </w:rPr>
          <w:delText>применяются положения Соглашения Всемирной торговой организации по правительственным закупкам.</w:delText>
        </w:r>
        <w:r w:rsidRPr="00DF1634" w:rsidDel="0014596D">
          <w:rPr>
            <w:rStyle w:val="FootnoteReference"/>
            <w:rFonts w:ascii="GHEA Grapalat" w:hAnsi="GHEA Grapalat"/>
            <w:i w:val="0"/>
            <w:sz w:val="24"/>
            <w:szCs w:val="24"/>
            <w:rPrChange w:id="194" w:author="Hayk-PC" w:date="2024-12-11T02:31:00Z">
              <w:rPr>
                <w:rStyle w:val="FootnoteReference"/>
                <w:rFonts w:ascii="GHEA Grapalat" w:hAnsi="GHEA Grapalat"/>
                <w:i w:val="0"/>
                <w:sz w:val="24"/>
                <w:szCs w:val="24"/>
              </w:rPr>
            </w:rPrChange>
          </w:rPr>
          <w:footnoteReference w:id="2"/>
        </w:r>
      </w:del>
    </w:p>
    <w:p w14:paraId="0DD15F93" w14:textId="77777777" w:rsidR="0067579A" w:rsidRPr="00DF1634" w:rsidRDefault="00357D48" w:rsidP="00B46D58">
      <w:pPr>
        <w:pStyle w:val="BodyTextIndent"/>
        <w:widowControl w:val="0"/>
        <w:spacing w:after="160" w:line="240" w:lineRule="auto"/>
        <w:ind w:firstLine="567"/>
        <w:rPr>
          <w:rFonts w:ascii="GHEA Grapalat" w:hAnsi="GHEA Grapalat"/>
          <w:i w:val="0"/>
          <w:spacing w:val="-6"/>
          <w:sz w:val="24"/>
          <w:szCs w:val="24"/>
          <w:rPrChange w:id="197" w:author="Hayk-PC" w:date="2024-12-11T02:31:00Z">
            <w:rPr>
              <w:rFonts w:ascii="GHEA Grapalat" w:hAnsi="GHEA Grapalat"/>
              <w:i w:val="0"/>
              <w:spacing w:val="-6"/>
              <w:sz w:val="24"/>
              <w:szCs w:val="24"/>
            </w:rPr>
          </w:rPrChange>
        </w:rPr>
      </w:pPr>
      <w:r w:rsidRPr="00DF1634">
        <w:rPr>
          <w:rFonts w:ascii="GHEA Grapalat" w:hAnsi="GHEA Grapalat"/>
          <w:i w:val="0"/>
          <w:spacing w:val="-6"/>
          <w:sz w:val="24"/>
          <w:szCs w:val="24"/>
          <w:rPrChange w:id="198" w:author="Hayk-PC" w:date="2024-12-11T02:31:00Z">
            <w:rPr>
              <w:rFonts w:ascii="GHEA Grapalat" w:hAnsi="GHEA Grapalat"/>
              <w:i w:val="0"/>
              <w:spacing w:val="-6"/>
              <w:sz w:val="24"/>
              <w:szCs w:val="24"/>
            </w:rPr>
          </w:rPrChange>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F1634">
        <w:rPr>
          <w:rFonts w:ascii="Courier New" w:hAnsi="Courier New" w:cs="Courier New"/>
          <w:i w:val="0"/>
          <w:spacing w:val="-6"/>
          <w:sz w:val="24"/>
          <w:szCs w:val="24"/>
          <w:lang w:val="en-US"/>
          <w:rPrChange w:id="199" w:author="Hayk-PC" w:date="2024-12-11T02:31:00Z">
            <w:rPr>
              <w:rFonts w:ascii="Courier New" w:hAnsi="Courier New" w:cs="Courier New"/>
              <w:i w:val="0"/>
              <w:spacing w:val="-6"/>
              <w:sz w:val="24"/>
              <w:szCs w:val="24"/>
              <w:lang w:val="en-US"/>
            </w:rPr>
          </w:rPrChange>
        </w:rPr>
        <w:t> </w:t>
      </w:r>
      <w:r w:rsidRPr="00DF1634">
        <w:rPr>
          <w:rFonts w:ascii="GHEA Grapalat" w:hAnsi="GHEA Grapalat"/>
          <w:i w:val="0"/>
          <w:spacing w:val="-6"/>
          <w:sz w:val="24"/>
          <w:szCs w:val="24"/>
          <w:rPrChange w:id="200" w:author="Hayk-PC" w:date="2024-12-11T02:31:00Z">
            <w:rPr>
              <w:rFonts w:ascii="GHEA Grapalat" w:hAnsi="GHEA Grapalat"/>
              <w:i w:val="0"/>
              <w:spacing w:val="-6"/>
              <w:sz w:val="24"/>
              <w:szCs w:val="24"/>
            </w:rPr>
          </w:rPrChange>
        </w:rPr>
        <w:t xml:space="preserve">электронной форме в течение рабочего дня, следующего за днем получения заявления. </w:t>
      </w:r>
    </w:p>
    <w:p w14:paraId="344C4646" w14:textId="6E6C90E6" w:rsidR="003F6ED1" w:rsidRPr="00DF1634" w:rsidRDefault="003F6ED1" w:rsidP="003F6ED1">
      <w:pPr>
        <w:pStyle w:val="BodyTextIndent"/>
        <w:widowControl w:val="0"/>
        <w:spacing w:after="160"/>
        <w:ind w:firstLine="567"/>
        <w:rPr>
          <w:rFonts w:ascii="GHEA Grapalat" w:hAnsi="GHEA Grapalat"/>
          <w:i w:val="0"/>
          <w:spacing w:val="6"/>
          <w:sz w:val="24"/>
          <w:szCs w:val="24"/>
          <w:rPrChange w:id="201" w:author="Hayk-PC" w:date="2024-12-11T02:31:00Z">
            <w:rPr>
              <w:rFonts w:ascii="GHEA Grapalat" w:hAnsi="GHEA Grapalat"/>
              <w:i w:val="0"/>
              <w:spacing w:val="6"/>
              <w:sz w:val="24"/>
              <w:szCs w:val="24"/>
            </w:rPr>
          </w:rPrChange>
        </w:rPr>
      </w:pPr>
      <w:r w:rsidRPr="00DF1634">
        <w:rPr>
          <w:rFonts w:ascii="GHEA Grapalat" w:hAnsi="GHEA Grapalat"/>
          <w:i w:val="0"/>
          <w:sz w:val="24"/>
          <w:szCs w:val="24"/>
          <w:rPrChange w:id="202" w:author="Hayk-PC" w:date="2024-12-11T02:31:00Z">
            <w:rPr>
              <w:rFonts w:ascii="GHEA Grapalat" w:hAnsi="GHEA Grapalat"/>
              <w:i w:val="0"/>
              <w:sz w:val="24"/>
              <w:szCs w:val="24"/>
            </w:rPr>
          </w:rPrChange>
        </w:rPr>
        <w:t>Заявки на</w:t>
      </w:r>
      <w:del w:id="203" w:author="Hayk Koshetsyan" w:date="2024-12-10T17:01:00Z">
        <w:r w:rsidRPr="00DF1634" w:rsidDel="00CA3B24">
          <w:rPr>
            <w:rFonts w:ascii="GHEA Grapalat" w:hAnsi="GHEA Grapalat"/>
            <w:i w:val="0"/>
            <w:sz w:val="24"/>
            <w:szCs w:val="24"/>
            <w:rPrChange w:id="204" w:author="Hayk-PC" w:date="2024-12-11T02:31:00Z">
              <w:rPr>
                <w:rFonts w:ascii="GHEA Grapalat" w:hAnsi="GHEA Grapalat"/>
                <w:i w:val="0"/>
                <w:sz w:val="24"/>
                <w:szCs w:val="24"/>
              </w:rPr>
            </w:rPrChange>
          </w:rPr>
          <w:delText xml:space="preserve"> на</w:delText>
        </w:r>
      </w:del>
      <w:r w:rsidRPr="00DF1634">
        <w:rPr>
          <w:rFonts w:ascii="GHEA Grapalat" w:hAnsi="GHEA Grapalat"/>
          <w:i w:val="0"/>
          <w:sz w:val="24"/>
          <w:szCs w:val="24"/>
          <w:rPrChange w:id="205" w:author="Hayk-PC" w:date="2024-12-11T02:31:00Z">
            <w:rPr>
              <w:rFonts w:ascii="GHEA Grapalat" w:hAnsi="GHEA Grapalat"/>
              <w:i w:val="0"/>
              <w:sz w:val="24"/>
              <w:szCs w:val="24"/>
            </w:rPr>
          </w:rPrChange>
        </w:rPr>
        <w:t xml:space="preserve"> </w:t>
      </w:r>
      <w:del w:id="206" w:author="Hayk Koshetsyan" w:date="2024-12-10T17:01:00Z">
        <w:r w:rsidRPr="00DF1634" w:rsidDel="00CA3B24">
          <w:rPr>
            <w:rFonts w:ascii="GHEA Grapalat" w:hAnsi="GHEA Grapalat"/>
            <w:i w:val="0"/>
            <w:sz w:val="24"/>
            <w:szCs w:val="24"/>
            <w:rPrChange w:id="207" w:author="Hayk-PC" w:date="2024-12-11T02:31:00Z">
              <w:rPr>
                <w:rFonts w:ascii="GHEA Grapalat" w:hAnsi="GHEA Grapalat"/>
                <w:i w:val="0"/>
                <w:sz w:val="24"/>
                <w:szCs w:val="24"/>
              </w:rPr>
            </w:rPrChange>
          </w:rPr>
          <w:delText>открытый конкурс</w:delText>
        </w:r>
      </w:del>
      <w:ins w:id="208" w:author="Hayk Koshetsyan" w:date="2024-12-10T17:02:00Z">
        <w:r w:rsidR="00CA3B24" w:rsidRPr="00DF1634">
          <w:rPr>
            <w:rFonts w:ascii="GHEA Grapalat" w:hAnsi="GHEA Grapalat"/>
            <w:i w:val="0"/>
            <w:sz w:val="24"/>
            <w:szCs w:val="24"/>
            <w:rPrChange w:id="209" w:author="Hayk-PC" w:date="2024-12-11T02:31:00Z">
              <w:rPr>
                <w:rFonts w:ascii="GHEA Grapalat" w:hAnsi="GHEA Grapalat"/>
                <w:i w:val="0"/>
                <w:sz w:val="24"/>
                <w:szCs w:val="24"/>
              </w:rPr>
            </w:rPrChange>
          </w:rPr>
          <w:t xml:space="preserve">запрос котировок </w:t>
        </w:r>
      </w:ins>
      <w:r w:rsidR="00CA3B24" w:rsidRPr="00DF1634">
        <w:rPr>
          <w:rFonts w:ascii="GHEA Grapalat" w:hAnsi="GHEA Grapalat"/>
          <w:i w:val="0"/>
          <w:sz w:val="24"/>
          <w:szCs w:val="24"/>
          <w:rPrChange w:id="210" w:author="Hayk-PC" w:date="2024-12-11T02:31:00Z">
            <w:rPr>
              <w:rFonts w:ascii="GHEA Grapalat" w:hAnsi="GHEA Grapalat"/>
              <w:i w:val="0"/>
              <w:sz w:val="24"/>
              <w:szCs w:val="24"/>
            </w:rPr>
          </w:rPrChange>
        </w:rPr>
        <w:t xml:space="preserve"> </w:t>
      </w:r>
      <w:r w:rsidRPr="00DF1634">
        <w:rPr>
          <w:rFonts w:ascii="GHEA Grapalat" w:hAnsi="GHEA Grapalat"/>
          <w:i w:val="0"/>
          <w:sz w:val="24"/>
          <w:szCs w:val="24"/>
          <w:rPrChange w:id="211" w:author="Hayk-PC" w:date="2024-12-11T02:31:00Z">
            <w:rPr>
              <w:rFonts w:ascii="GHEA Grapalat" w:hAnsi="GHEA Grapalat"/>
              <w:i w:val="0"/>
              <w:sz w:val="24"/>
              <w:szCs w:val="24"/>
            </w:rPr>
          </w:rPrChange>
        </w:rPr>
        <w:t>необходимо подавать по адресу</w:t>
      </w:r>
      <w:r w:rsidRPr="00DF1634">
        <w:rPr>
          <w:rFonts w:ascii="GHEA Grapalat" w:hAnsi="GHEA Grapalat"/>
          <w:i w:val="0"/>
          <w:spacing w:val="6"/>
          <w:sz w:val="24"/>
          <w:szCs w:val="24"/>
          <w:rPrChange w:id="212" w:author="Hayk-PC" w:date="2024-12-11T02:31:00Z">
            <w:rPr>
              <w:rFonts w:ascii="GHEA Grapalat" w:hAnsi="GHEA Grapalat"/>
              <w:i w:val="0"/>
              <w:spacing w:val="6"/>
              <w:sz w:val="24"/>
              <w:szCs w:val="24"/>
            </w:rPr>
          </w:rPrChange>
        </w:rPr>
        <w:t xml:space="preserve"> </w:t>
      </w:r>
    </w:p>
    <w:p w14:paraId="6D30BAED" w14:textId="38863871" w:rsidR="003F6ED1" w:rsidRPr="00DF1634" w:rsidDel="00CA3B24" w:rsidRDefault="00CA3B24" w:rsidP="003F6ED1">
      <w:pPr>
        <w:pStyle w:val="BodyTextIndent"/>
        <w:widowControl w:val="0"/>
        <w:spacing w:line="240" w:lineRule="auto"/>
        <w:ind w:firstLine="0"/>
        <w:rPr>
          <w:del w:id="213" w:author="Hayk Koshetsyan" w:date="2024-12-10T17:02:00Z"/>
          <w:rFonts w:ascii="GHEA Grapalat" w:hAnsi="GHEA Grapalat"/>
          <w:i w:val="0"/>
          <w:sz w:val="24"/>
          <w:szCs w:val="24"/>
          <w:rPrChange w:id="214" w:author="Hayk-PC" w:date="2024-12-11T02:31:00Z">
            <w:rPr>
              <w:del w:id="215" w:author="Hayk Koshetsyan" w:date="2024-12-10T17:02:00Z"/>
              <w:rFonts w:ascii="GHEA Grapalat" w:hAnsi="GHEA Grapalat"/>
              <w:i w:val="0"/>
              <w:sz w:val="24"/>
              <w:szCs w:val="24"/>
            </w:rPr>
          </w:rPrChange>
        </w:rPr>
      </w:pPr>
      <w:ins w:id="216" w:author="Hayk Koshetsyan" w:date="2024-12-10T17:02:00Z">
        <w:r w:rsidRPr="00DF1634">
          <w:rPr>
            <w:rFonts w:ascii="GHEA Grapalat" w:hAnsi="GHEA Grapalat"/>
            <w:i w:val="0"/>
            <w:sz w:val="24"/>
            <w:szCs w:val="24"/>
            <w:rPrChange w:id="217" w:author="Hayk-PC" w:date="2024-12-11T02:31:00Z">
              <w:rPr>
                <w:rFonts w:ascii="GHEA Grapalat" w:hAnsi="GHEA Grapalat"/>
                <w:i w:val="0"/>
                <w:sz w:val="24"/>
                <w:szCs w:val="24"/>
                <w:highlight w:val="yellow"/>
              </w:rPr>
            </w:rPrChange>
          </w:rPr>
          <w:t>г. Ереван, улица Чолакяна, 38</w:t>
        </w:r>
        <w:r w:rsidRPr="00DF1634">
          <w:rPr>
            <w:rFonts w:ascii="GHEA Grapalat" w:hAnsi="GHEA Grapalat"/>
            <w:i w:val="0"/>
            <w:sz w:val="24"/>
            <w:szCs w:val="24"/>
            <w:rPrChange w:id="218" w:author="Hayk-PC" w:date="2024-12-11T02:31:00Z">
              <w:rPr>
                <w:rFonts w:ascii="GHEA Grapalat" w:hAnsi="GHEA Grapalat"/>
                <w:i w:val="0"/>
                <w:sz w:val="24"/>
                <w:szCs w:val="24"/>
              </w:rPr>
            </w:rPrChange>
          </w:rPr>
          <w:t xml:space="preserve">, до </w:t>
        </w:r>
        <w:r w:rsidRPr="00DF1634">
          <w:rPr>
            <w:rFonts w:ascii="GHEA Grapalat" w:hAnsi="GHEA Grapalat"/>
            <w:b/>
            <w:i w:val="0"/>
            <w:sz w:val="22"/>
            <w:szCs w:val="22"/>
            <w:rPrChange w:id="219" w:author="Hayk-PC" w:date="2024-12-11T02:31:00Z">
              <w:rPr>
                <w:rFonts w:ascii="GHEA Grapalat" w:hAnsi="GHEA Grapalat"/>
                <w:b/>
                <w:i w:val="0"/>
                <w:sz w:val="22"/>
                <w:szCs w:val="22"/>
                <w:highlight w:val="yellow"/>
              </w:rPr>
            </w:rPrChange>
          </w:rPr>
          <w:t>1</w:t>
        </w:r>
      </w:ins>
      <w:ins w:id="220" w:author="Hayk-PC" w:date="2024-12-11T01:45:00Z">
        <w:r w:rsidR="00C20FF0" w:rsidRPr="00DF1634">
          <w:rPr>
            <w:rFonts w:ascii="GHEA Grapalat" w:hAnsi="GHEA Grapalat"/>
            <w:b/>
            <w:sz w:val="22"/>
            <w:szCs w:val="22"/>
            <w:rPrChange w:id="221" w:author="Hayk-PC" w:date="2024-12-11T02:31:00Z">
              <w:rPr>
                <w:rFonts w:ascii="GHEA Grapalat" w:hAnsi="GHEA Grapalat"/>
                <w:b/>
                <w:sz w:val="22"/>
                <w:szCs w:val="22"/>
                <w:highlight w:val="yellow"/>
              </w:rPr>
            </w:rPrChange>
          </w:rPr>
          <w:t>8</w:t>
        </w:r>
      </w:ins>
      <w:ins w:id="222" w:author="Hayk Koshetsyan" w:date="2024-12-10T17:02:00Z">
        <w:del w:id="223" w:author="Hayk-PC" w:date="2024-12-11T01:45:00Z">
          <w:r w:rsidRPr="00DF1634" w:rsidDel="00C20FF0">
            <w:rPr>
              <w:rFonts w:ascii="GHEA Grapalat" w:hAnsi="GHEA Grapalat"/>
              <w:b/>
              <w:sz w:val="22"/>
              <w:szCs w:val="22"/>
              <w:rPrChange w:id="224" w:author="Hayk-PC" w:date="2024-12-11T02:31:00Z">
                <w:rPr>
                  <w:rFonts w:ascii="GHEA Grapalat" w:hAnsi="GHEA Grapalat"/>
                  <w:b/>
                  <w:sz w:val="22"/>
                  <w:szCs w:val="22"/>
                  <w:highlight w:val="yellow"/>
                  <w:lang w:val="en-US"/>
                </w:rPr>
              </w:rPrChange>
            </w:rPr>
            <w:delText>7</w:delText>
          </w:r>
        </w:del>
        <w:r w:rsidRPr="00DF1634">
          <w:rPr>
            <w:rFonts w:ascii="GHEA Grapalat" w:hAnsi="GHEA Grapalat"/>
            <w:b/>
            <w:i w:val="0"/>
            <w:sz w:val="22"/>
            <w:szCs w:val="22"/>
            <w:rPrChange w:id="225" w:author="Hayk-PC" w:date="2024-12-11T02:31:00Z">
              <w:rPr>
                <w:rFonts w:ascii="GHEA Grapalat" w:hAnsi="GHEA Grapalat"/>
                <w:b/>
                <w:i w:val="0"/>
                <w:sz w:val="22"/>
                <w:szCs w:val="22"/>
                <w:highlight w:val="yellow"/>
              </w:rPr>
            </w:rPrChange>
          </w:rPr>
          <w:t xml:space="preserve">-ого </w:t>
        </w:r>
        <w:r w:rsidRPr="00DF1634">
          <w:rPr>
            <w:rFonts w:ascii="GHEA Grapalat" w:hAnsi="GHEA Grapalat"/>
            <w:b/>
            <w:i w:val="0"/>
            <w:sz w:val="24"/>
            <w:szCs w:val="24"/>
            <w:rPrChange w:id="226" w:author="Hayk-PC" w:date="2024-12-11T02:31:00Z">
              <w:rPr>
                <w:rFonts w:ascii="GHEA Grapalat" w:hAnsi="GHEA Grapalat"/>
                <w:b/>
                <w:i w:val="0"/>
                <w:sz w:val="24"/>
                <w:szCs w:val="24"/>
              </w:rPr>
            </w:rPrChange>
          </w:rPr>
          <w:t>декабря</w:t>
        </w:r>
        <w:r w:rsidRPr="00DF1634">
          <w:rPr>
            <w:rFonts w:ascii="GHEA Grapalat" w:hAnsi="GHEA Grapalat"/>
            <w:b/>
            <w:i w:val="0"/>
            <w:sz w:val="22"/>
            <w:szCs w:val="22"/>
            <w:rPrChange w:id="227" w:author="Hayk-PC" w:date="2024-12-11T02:31:00Z">
              <w:rPr>
                <w:rFonts w:ascii="GHEA Grapalat" w:hAnsi="GHEA Grapalat"/>
                <w:b/>
                <w:i w:val="0"/>
                <w:sz w:val="22"/>
                <w:szCs w:val="22"/>
                <w:highlight w:val="yellow"/>
              </w:rPr>
            </w:rPrChange>
          </w:rPr>
          <w:t xml:space="preserve"> 2024г 16։00 часов</w:t>
        </w:r>
        <w:r w:rsidRPr="00DF1634">
          <w:rPr>
            <w:rFonts w:ascii="GHEA Grapalat" w:hAnsi="GHEA Grapalat"/>
            <w:i w:val="0"/>
            <w:sz w:val="22"/>
            <w:szCs w:val="22"/>
            <w:rPrChange w:id="228" w:author="Hayk-PC" w:date="2024-12-11T02:31:00Z">
              <w:rPr>
                <w:rFonts w:ascii="GHEA Grapalat" w:hAnsi="GHEA Grapalat"/>
                <w:i w:val="0"/>
                <w:sz w:val="22"/>
                <w:szCs w:val="22"/>
                <w:highlight w:val="yellow"/>
              </w:rPr>
            </w:rPrChange>
          </w:rPr>
          <w:t>.</w:t>
        </w:r>
      </w:ins>
      <w:del w:id="229" w:author="Hayk Koshetsyan" w:date="2024-12-10T17:02:00Z">
        <w:r w:rsidR="003F6ED1" w:rsidRPr="00DF1634" w:rsidDel="00CA3B24">
          <w:rPr>
            <w:rFonts w:ascii="GHEA Grapalat" w:hAnsi="GHEA Grapalat"/>
            <w:i w:val="0"/>
            <w:sz w:val="24"/>
            <w:szCs w:val="24"/>
            <w:rPrChange w:id="230" w:author="Hayk-PC" w:date="2024-12-11T02:31:00Z">
              <w:rPr>
                <w:rFonts w:ascii="GHEA Grapalat" w:hAnsi="GHEA Grapalat"/>
                <w:i w:val="0"/>
                <w:sz w:val="24"/>
                <w:szCs w:val="24"/>
              </w:rPr>
            </w:rPrChange>
          </w:rPr>
          <w:delText>_________________________________________________________________________</w:delText>
        </w:r>
      </w:del>
    </w:p>
    <w:p w14:paraId="01800B97" w14:textId="12EAE313" w:rsidR="003F6ED1" w:rsidRPr="00DF1634" w:rsidDel="00CA3B24" w:rsidRDefault="003F6ED1" w:rsidP="003F6ED1">
      <w:pPr>
        <w:pStyle w:val="BodyTextIndent"/>
        <w:widowControl w:val="0"/>
        <w:spacing w:after="160"/>
        <w:ind w:firstLine="0"/>
        <w:jc w:val="center"/>
        <w:rPr>
          <w:del w:id="231" w:author="Hayk Koshetsyan" w:date="2024-12-10T17:02:00Z"/>
          <w:rFonts w:ascii="GHEA Grapalat" w:hAnsi="GHEA Grapalat"/>
          <w:i w:val="0"/>
          <w:sz w:val="16"/>
          <w:szCs w:val="24"/>
          <w:rPrChange w:id="232" w:author="Hayk-PC" w:date="2024-12-11T02:31:00Z">
            <w:rPr>
              <w:del w:id="233" w:author="Hayk Koshetsyan" w:date="2024-12-10T17:02:00Z"/>
              <w:rFonts w:ascii="GHEA Grapalat" w:hAnsi="GHEA Grapalat"/>
              <w:i w:val="0"/>
              <w:sz w:val="16"/>
              <w:szCs w:val="24"/>
            </w:rPr>
          </w:rPrChange>
        </w:rPr>
      </w:pPr>
      <w:del w:id="234" w:author="Hayk Koshetsyan" w:date="2024-12-10T17:02:00Z">
        <w:r w:rsidRPr="00DF1634" w:rsidDel="00CA3B24">
          <w:rPr>
            <w:rFonts w:ascii="GHEA Grapalat" w:hAnsi="GHEA Grapalat"/>
            <w:i w:val="0"/>
            <w:sz w:val="16"/>
            <w:szCs w:val="24"/>
            <w:rPrChange w:id="235" w:author="Hayk-PC" w:date="2024-12-11T02:31:00Z">
              <w:rPr>
                <w:rFonts w:ascii="GHEA Grapalat" w:hAnsi="GHEA Grapalat"/>
                <w:i w:val="0"/>
                <w:sz w:val="16"/>
                <w:szCs w:val="24"/>
              </w:rPr>
            </w:rPrChange>
          </w:rPr>
          <w:delText>(адрес заказчика)</w:delText>
        </w:r>
      </w:del>
    </w:p>
    <w:p w14:paraId="28494C24" w14:textId="6021EB2F" w:rsidR="003F6ED1" w:rsidRPr="00DF1634" w:rsidRDefault="003F6ED1" w:rsidP="001516B2">
      <w:pPr>
        <w:pStyle w:val="BodyTextIndent"/>
        <w:widowControl w:val="0"/>
        <w:spacing w:after="160" w:line="240" w:lineRule="auto"/>
        <w:ind w:firstLine="0"/>
        <w:contextualSpacing/>
        <w:rPr>
          <w:rFonts w:ascii="GHEA Grapalat" w:hAnsi="GHEA Grapalat"/>
          <w:i w:val="0"/>
          <w:sz w:val="24"/>
          <w:szCs w:val="24"/>
          <w:rPrChange w:id="236" w:author="Hayk-PC" w:date="2024-12-11T02:31:00Z">
            <w:rPr>
              <w:rFonts w:ascii="GHEA Grapalat" w:hAnsi="GHEA Grapalat"/>
              <w:i w:val="0"/>
              <w:sz w:val="24"/>
              <w:szCs w:val="24"/>
            </w:rPr>
          </w:rPrChange>
        </w:rPr>
      </w:pPr>
      <w:del w:id="237" w:author="Hayk Koshetsyan" w:date="2024-12-10T17:02:00Z">
        <w:r w:rsidRPr="00DF1634" w:rsidDel="00CA3B24">
          <w:rPr>
            <w:rFonts w:ascii="GHEA Grapalat" w:hAnsi="GHEA Grapalat"/>
            <w:i w:val="0"/>
            <w:sz w:val="24"/>
            <w:szCs w:val="24"/>
            <w:rPrChange w:id="238" w:author="Hayk-PC" w:date="2024-12-11T02:31:00Z">
              <w:rPr>
                <w:rFonts w:ascii="GHEA Grapalat" w:hAnsi="GHEA Grapalat"/>
                <w:i w:val="0"/>
                <w:sz w:val="24"/>
                <w:szCs w:val="24"/>
              </w:rPr>
            </w:rPrChange>
          </w:rPr>
          <w:delText>в документарной форме, до ______часов ____-го дня со дня опубликования настоящего объявления</w:delText>
        </w:r>
      </w:del>
      <w:r w:rsidRPr="00DF1634">
        <w:rPr>
          <w:rFonts w:ascii="GHEA Grapalat" w:hAnsi="GHEA Grapalat"/>
          <w:i w:val="0"/>
          <w:sz w:val="24"/>
          <w:szCs w:val="24"/>
          <w:rPrChange w:id="239" w:author="Hayk-PC" w:date="2024-12-11T02:31:00Z">
            <w:rPr>
              <w:rFonts w:ascii="GHEA Grapalat" w:hAnsi="GHEA Grapalat"/>
              <w:i w:val="0"/>
              <w:sz w:val="24"/>
              <w:szCs w:val="24"/>
            </w:rPr>
          </w:rPrChange>
        </w:rPr>
        <w:t>. Кроме армянского языка заявки могут быть поданы также на английском или русском языке.</w:t>
      </w:r>
    </w:p>
    <w:p w14:paraId="1EFAC1F8" w14:textId="1030174D" w:rsidR="003F6ED1" w:rsidRPr="00DF1634" w:rsidRDefault="003F6ED1" w:rsidP="001516B2">
      <w:pPr>
        <w:pStyle w:val="BodyTextIndent"/>
        <w:widowControl w:val="0"/>
        <w:spacing w:after="160" w:line="240" w:lineRule="auto"/>
        <w:ind w:firstLine="567"/>
        <w:rPr>
          <w:rFonts w:ascii="GHEA Grapalat" w:hAnsi="GHEA Grapalat"/>
          <w:i w:val="0"/>
          <w:sz w:val="24"/>
          <w:szCs w:val="24"/>
          <w:rPrChange w:id="240" w:author="Hayk-PC" w:date="2024-12-11T02:31:00Z">
            <w:rPr>
              <w:rFonts w:ascii="GHEA Grapalat" w:hAnsi="GHEA Grapalat"/>
              <w:i w:val="0"/>
              <w:sz w:val="24"/>
              <w:szCs w:val="24"/>
            </w:rPr>
          </w:rPrChange>
        </w:rPr>
      </w:pPr>
      <w:r w:rsidRPr="00DF1634">
        <w:rPr>
          <w:rFonts w:ascii="GHEA Grapalat" w:hAnsi="GHEA Grapalat"/>
          <w:i w:val="0"/>
          <w:sz w:val="24"/>
          <w:szCs w:val="24"/>
          <w:rPrChange w:id="241" w:author="Hayk-PC" w:date="2024-12-11T02:31:00Z">
            <w:rPr>
              <w:rFonts w:ascii="GHEA Grapalat" w:hAnsi="GHEA Grapalat"/>
              <w:i w:val="0"/>
              <w:sz w:val="24"/>
              <w:szCs w:val="24"/>
            </w:rPr>
          </w:rPrChange>
        </w:rPr>
        <w:t xml:space="preserve">Вскрытие заявок будет проводиться по адресу </w:t>
      </w:r>
      <w:ins w:id="242" w:author="Hayk Koshetsyan" w:date="2024-12-10T17:03:00Z">
        <w:r w:rsidR="00CA3B24" w:rsidRPr="00DF1634">
          <w:rPr>
            <w:rFonts w:ascii="GHEA Grapalat" w:hAnsi="GHEA Grapalat"/>
            <w:i w:val="0"/>
            <w:sz w:val="24"/>
            <w:szCs w:val="24"/>
            <w:rPrChange w:id="243" w:author="Hayk-PC" w:date="2024-12-11T02:31:00Z">
              <w:rPr>
                <w:rFonts w:ascii="GHEA Grapalat" w:hAnsi="GHEA Grapalat"/>
                <w:i w:val="0"/>
                <w:sz w:val="24"/>
                <w:szCs w:val="24"/>
                <w:highlight w:val="yellow"/>
              </w:rPr>
            </w:rPrChange>
          </w:rPr>
          <w:t>г. Ереван, улица Чолакяна, 38</w:t>
        </w:r>
        <w:r w:rsidR="00CA3B24" w:rsidRPr="00DF1634">
          <w:rPr>
            <w:rFonts w:ascii="GHEA Grapalat" w:hAnsi="GHEA Grapalat"/>
            <w:i w:val="0"/>
            <w:sz w:val="24"/>
            <w:szCs w:val="24"/>
            <w:rPrChange w:id="244" w:author="Hayk-PC" w:date="2024-12-11T02:31:00Z">
              <w:rPr>
                <w:rFonts w:ascii="GHEA Grapalat" w:hAnsi="GHEA Grapalat"/>
                <w:i w:val="0"/>
                <w:sz w:val="24"/>
                <w:szCs w:val="24"/>
              </w:rPr>
            </w:rPrChange>
          </w:rPr>
          <w:t xml:space="preserve">, </w:t>
        </w:r>
        <w:r w:rsidR="00CA3B24" w:rsidRPr="00DF1634">
          <w:rPr>
            <w:rFonts w:ascii="GHEA Grapalat" w:hAnsi="GHEA Grapalat"/>
            <w:b/>
            <w:i w:val="0"/>
            <w:sz w:val="22"/>
            <w:szCs w:val="22"/>
            <w:rPrChange w:id="245" w:author="Hayk-PC" w:date="2024-12-11T02:31:00Z">
              <w:rPr>
                <w:rFonts w:ascii="GHEA Grapalat" w:hAnsi="GHEA Grapalat"/>
                <w:b/>
                <w:i w:val="0"/>
                <w:sz w:val="22"/>
                <w:szCs w:val="22"/>
                <w:highlight w:val="yellow"/>
              </w:rPr>
            </w:rPrChange>
          </w:rPr>
          <w:t>1</w:t>
        </w:r>
      </w:ins>
      <w:ins w:id="246" w:author="Hayk-PC" w:date="2024-12-11T01:46:00Z">
        <w:r w:rsidR="00C20FF0" w:rsidRPr="00DF1634">
          <w:rPr>
            <w:rFonts w:ascii="GHEA Grapalat" w:hAnsi="GHEA Grapalat"/>
            <w:b/>
            <w:i w:val="0"/>
            <w:sz w:val="22"/>
            <w:szCs w:val="22"/>
            <w:rPrChange w:id="247" w:author="Hayk-PC" w:date="2024-12-11T02:31:00Z">
              <w:rPr>
                <w:rFonts w:ascii="GHEA Grapalat" w:hAnsi="GHEA Grapalat"/>
                <w:b/>
                <w:i w:val="0"/>
                <w:sz w:val="22"/>
                <w:szCs w:val="22"/>
                <w:highlight w:val="yellow"/>
              </w:rPr>
            </w:rPrChange>
          </w:rPr>
          <w:t>8</w:t>
        </w:r>
      </w:ins>
      <w:ins w:id="248" w:author="Hayk Koshetsyan" w:date="2024-12-10T17:03:00Z">
        <w:del w:id="249" w:author="Hayk-PC" w:date="2024-12-11T01:46:00Z">
          <w:r w:rsidR="00CA3B24" w:rsidRPr="00DF1634" w:rsidDel="00C20FF0">
            <w:rPr>
              <w:rFonts w:ascii="GHEA Grapalat" w:hAnsi="GHEA Grapalat"/>
              <w:b/>
              <w:i w:val="0"/>
              <w:sz w:val="22"/>
              <w:szCs w:val="22"/>
              <w:rPrChange w:id="250" w:author="Hayk-PC" w:date="2024-12-11T02:31:00Z">
                <w:rPr>
                  <w:rFonts w:ascii="GHEA Grapalat" w:hAnsi="GHEA Grapalat"/>
                  <w:b/>
                  <w:i w:val="0"/>
                  <w:sz w:val="22"/>
                  <w:szCs w:val="22"/>
                  <w:highlight w:val="yellow"/>
                </w:rPr>
              </w:rPrChange>
            </w:rPr>
            <w:delText>7</w:delText>
          </w:r>
        </w:del>
        <w:r w:rsidR="00CA3B24" w:rsidRPr="00DF1634">
          <w:rPr>
            <w:rFonts w:ascii="GHEA Grapalat" w:hAnsi="GHEA Grapalat"/>
            <w:b/>
            <w:i w:val="0"/>
            <w:sz w:val="22"/>
            <w:szCs w:val="22"/>
            <w:rPrChange w:id="251" w:author="Hayk-PC" w:date="2024-12-11T02:31:00Z">
              <w:rPr>
                <w:rFonts w:ascii="GHEA Grapalat" w:hAnsi="GHEA Grapalat"/>
                <w:b/>
                <w:i w:val="0"/>
                <w:sz w:val="22"/>
                <w:szCs w:val="22"/>
                <w:highlight w:val="yellow"/>
              </w:rPr>
            </w:rPrChange>
          </w:rPr>
          <w:t xml:space="preserve">-ого </w:t>
        </w:r>
        <w:r w:rsidR="00CA3B24" w:rsidRPr="00DF1634">
          <w:rPr>
            <w:rFonts w:ascii="GHEA Grapalat" w:hAnsi="GHEA Grapalat"/>
            <w:b/>
            <w:i w:val="0"/>
            <w:sz w:val="24"/>
            <w:szCs w:val="24"/>
            <w:rPrChange w:id="252" w:author="Hayk-PC" w:date="2024-12-11T02:31:00Z">
              <w:rPr>
                <w:rFonts w:ascii="GHEA Grapalat" w:hAnsi="GHEA Grapalat"/>
                <w:b/>
                <w:i w:val="0"/>
                <w:sz w:val="24"/>
                <w:szCs w:val="24"/>
              </w:rPr>
            </w:rPrChange>
          </w:rPr>
          <w:t>декабря</w:t>
        </w:r>
        <w:r w:rsidR="00CA3B24" w:rsidRPr="00DF1634">
          <w:rPr>
            <w:rFonts w:ascii="GHEA Grapalat" w:hAnsi="GHEA Grapalat"/>
            <w:b/>
            <w:i w:val="0"/>
            <w:sz w:val="22"/>
            <w:szCs w:val="22"/>
            <w:rPrChange w:id="253" w:author="Hayk-PC" w:date="2024-12-11T02:31:00Z">
              <w:rPr>
                <w:rFonts w:ascii="GHEA Grapalat" w:hAnsi="GHEA Grapalat"/>
                <w:b/>
                <w:i w:val="0"/>
                <w:sz w:val="22"/>
                <w:szCs w:val="22"/>
                <w:highlight w:val="yellow"/>
              </w:rPr>
            </w:rPrChange>
          </w:rPr>
          <w:t xml:space="preserve"> 2024г в 16։00 часов</w:t>
        </w:r>
        <w:r w:rsidR="00CA3B24" w:rsidRPr="00DF1634" w:rsidDel="00CA3B24">
          <w:rPr>
            <w:rFonts w:ascii="GHEA Grapalat" w:hAnsi="GHEA Grapalat"/>
            <w:i w:val="0"/>
            <w:sz w:val="24"/>
            <w:szCs w:val="24"/>
            <w:rPrChange w:id="254" w:author="Hayk-PC" w:date="2024-12-11T02:31:00Z">
              <w:rPr>
                <w:rFonts w:ascii="GHEA Grapalat" w:hAnsi="GHEA Grapalat"/>
                <w:i w:val="0"/>
                <w:sz w:val="24"/>
                <w:szCs w:val="24"/>
              </w:rPr>
            </w:rPrChange>
          </w:rPr>
          <w:t xml:space="preserve"> </w:t>
        </w:r>
      </w:ins>
      <w:del w:id="255" w:author="Hayk Koshetsyan" w:date="2024-12-10T17:03:00Z">
        <w:r w:rsidRPr="00DF1634" w:rsidDel="00CA3B24">
          <w:rPr>
            <w:rFonts w:ascii="GHEA Grapalat" w:hAnsi="GHEA Grapalat"/>
            <w:i w:val="0"/>
            <w:sz w:val="24"/>
            <w:szCs w:val="24"/>
            <w:rPrChange w:id="256" w:author="Hayk-PC" w:date="2024-12-11T02:31:00Z">
              <w:rPr>
                <w:rFonts w:ascii="GHEA Grapalat" w:hAnsi="GHEA Grapalat"/>
                <w:i w:val="0"/>
                <w:sz w:val="24"/>
                <w:szCs w:val="24"/>
              </w:rPr>
            </w:rPrChange>
          </w:rPr>
          <w:delText>______________, в ___ часов "день" "месяц" "год"</w:delText>
        </w:r>
      </w:del>
      <w:r w:rsidRPr="00DF1634">
        <w:rPr>
          <w:rFonts w:ascii="GHEA Grapalat" w:hAnsi="GHEA Grapalat"/>
          <w:i w:val="0"/>
          <w:sz w:val="24"/>
          <w:szCs w:val="24"/>
          <w:rPrChange w:id="257" w:author="Hayk-PC" w:date="2024-12-11T02:31:00Z">
            <w:rPr>
              <w:rFonts w:ascii="GHEA Grapalat" w:hAnsi="GHEA Grapalat"/>
              <w:i w:val="0"/>
              <w:sz w:val="24"/>
              <w:szCs w:val="24"/>
            </w:rPr>
          </w:rPrChange>
        </w:rPr>
        <w:t>.</w:t>
      </w:r>
    </w:p>
    <w:p w14:paraId="14F0119D" w14:textId="33954EE8" w:rsidR="002C09AA" w:rsidRPr="00DF1634" w:rsidRDefault="002C09AA" w:rsidP="002C09AA">
      <w:pPr>
        <w:pStyle w:val="BodyTextIndent"/>
        <w:widowControl w:val="0"/>
        <w:spacing w:after="160" w:line="240" w:lineRule="auto"/>
        <w:ind w:firstLine="567"/>
        <w:rPr>
          <w:ins w:id="258" w:author="Hayk Koshetsyan" w:date="2024-12-10T17:03:00Z"/>
          <w:rFonts w:ascii="GHEA Grapalat" w:hAnsi="GHEA Grapalat"/>
          <w:i w:val="0"/>
          <w:sz w:val="24"/>
          <w:szCs w:val="24"/>
          <w:rPrChange w:id="259" w:author="Hayk-PC" w:date="2024-12-11T02:31:00Z">
            <w:rPr>
              <w:ins w:id="260" w:author="Hayk Koshetsyan" w:date="2024-12-10T17:03:00Z"/>
              <w:rFonts w:ascii="GHEA Grapalat" w:hAnsi="GHEA Grapalat"/>
              <w:i w:val="0"/>
              <w:sz w:val="24"/>
              <w:szCs w:val="24"/>
            </w:rPr>
          </w:rPrChange>
        </w:rPr>
      </w:pPr>
      <w:r w:rsidRPr="00DF1634">
        <w:rPr>
          <w:rFonts w:ascii="GHEA Grapalat" w:hAnsi="GHEA Grapalat"/>
          <w:i w:val="0"/>
          <w:sz w:val="24"/>
          <w:szCs w:val="24"/>
          <w:rPrChange w:id="261" w:author="Hayk-PC" w:date="2024-12-11T02:31:00Z">
            <w:rPr>
              <w:rFonts w:ascii="GHEA Grapalat" w:hAnsi="GHEA Grapalat"/>
              <w:i w:val="0"/>
              <w:sz w:val="24"/>
              <w:szCs w:val="24"/>
            </w:rPr>
          </w:rPrChange>
        </w:rPr>
        <w:t>Обжалование данной процедуры осуществляется в порядке, установленном законом РА "О закупках" и гражданским процессуальным кодексом РА.</w:t>
      </w:r>
    </w:p>
    <w:p w14:paraId="0200EBBB" w14:textId="77777777" w:rsidR="007E5F7D" w:rsidRPr="00DF1634" w:rsidRDefault="007E5F7D" w:rsidP="002C09AA">
      <w:pPr>
        <w:pStyle w:val="BodyTextIndent"/>
        <w:widowControl w:val="0"/>
        <w:spacing w:after="160" w:line="240" w:lineRule="auto"/>
        <w:ind w:firstLine="567"/>
        <w:rPr>
          <w:rFonts w:ascii="GHEA Grapalat" w:hAnsi="GHEA Grapalat"/>
          <w:i w:val="0"/>
          <w:sz w:val="24"/>
          <w:szCs w:val="24"/>
          <w:rPrChange w:id="262" w:author="Hayk-PC" w:date="2024-12-11T02:31:00Z">
            <w:rPr>
              <w:rFonts w:ascii="GHEA Grapalat" w:hAnsi="GHEA Grapalat"/>
              <w:i w:val="0"/>
              <w:sz w:val="24"/>
              <w:szCs w:val="24"/>
            </w:rPr>
          </w:rPrChange>
        </w:rPr>
      </w:pPr>
    </w:p>
    <w:p w14:paraId="58E06CF1" w14:textId="77777777" w:rsidR="00BE1C5E" w:rsidRPr="00DF1634" w:rsidRDefault="00754697" w:rsidP="00B46D58">
      <w:pPr>
        <w:pStyle w:val="BodyTextIndent"/>
        <w:widowControl w:val="0"/>
        <w:spacing w:after="160" w:line="240" w:lineRule="auto"/>
        <w:ind w:firstLine="567"/>
        <w:rPr>
          <w:rFonts w:ascii="GHEA Grapalat" w:hAnsi="GHEA Grapalat"/>
          <w:i w:val="0"/>
          <w:sz w:val="24"/>
          <w:szCs w:val="24"/>
          <w:rPrChange w:id="263" w:author="Hayk-PC" w:date="2024-12-11T02:31:00Z">
            <w:rPr>
              <w:rFonts w:ascii="GHEA Grapalat" w:hAnsi="GHEA Grapalat"/>
              <w:i w:val="0"/>
              <w:sz w:val="24"/>
              <w:szCs w:val="24"/>
            </w:rPr>
          </w:rPrChange>
        </w:rPr>
      </w:pPr>
      <w:r w:rsidRPr="00DF1634">
        <w:rPr>
          <w:rFonts w:ascii="GHEA Grapalat" w:hAnsi="GHEA Grapalat"/>
          <w:i w:val="0"/>
          <w:sz w:val="24"/>
          <w:szCs w:val="24"/>
          <w:rPrChange w:id="264" w:author="Hayk-PC" w:date="2024-12-11T02:31:00Z">
            <w:rPr>
              <w:rFonts w:ascii="GHEA Grapalat" w:hAnsi="GHEA Grapalat"/>
              <w:i w:val="0"/>
              <w:sz w:val="24"/>
              <w:szCs w:val="24"/>
            </w:rPr>
          </w:rPrChange>
        </w:rPr>
        <w:lastRenderedPageBreak/>
        <w:t>Для получения дополнительной информации, связанной с настоящим</w:t>
      </w:r>
      <w:r w:rsidR="00D5443D" w:rsidRPr="00DF1634">
        <w:rPr>
          <w:rFonts w:ascii="Courier New" w:hAnsi="Courier New" w:cs="Courier New"/>
          <w:i w:val="0"/>
          <w:sz w:val="24"/>
          <w:szCs w:val="24"/>
          <w:lang w:val="en-US"/>
          <w:rPrChange w:id="265" w:author="Hayk-PC" w:date="2024-12-11T02:31:00Z">
            <w:rPr>
              <w:rFonts w:ascii="Courier New" w:hAnsi="Courier New" w:cs="Courier New"/>
              <w:i w:val="0"/>
              <w:sz w:val="24"/>
              <w:szCs w:val="24"/>
              <w:lang w:val="en-US"/>
            </w:rPr>
          </w:rPrChange>
        </w:rPr>
        <w:t> </w:t>
      </w:r>
      <w:r w:rsidRPr="00DF1634">
        <w:rPr>
          <w:rFonts w:ascii="GHEA Grapalat" w:hAnsi="GHEA Grapalat"/>
          <w:i w:val="0"/>
          <w:sz w:val="24"/>
          <w:szCs w:val="24"/>
          <w:rPrChange w:id="266" w:author="Hayk-PC" w:date="2024-12-11T02:31:00Z">
            <w:rPr>
              <w:rFonts w:ascii="GHEA Grapalat" w:hAnsi="GHEA Grapalat"/>
              <w:i w:val="0"/>
              <w:sz w:val="24"/>
              <w:szCs w:val="24"/>
            </w:rPr>
          </w:rPrChange>
        </w:rPr>
        <w:t>объявлением, можете обратиться к секретарю Оценочной комиссии</w:t>
      </w:r>
      <w:r w:rsidR="00BE1C5E" w:rsidRPr="00DF1634">
        <w:rPr>
          <w:rFonts w:ascii="GHEA Grapalat" w:hAnsi="GHEA Grapalat"/>
          <w:i w:val="0"/>
          <w:sz w:val="24"/>
          <w:szCs w:val="24"/>
          <w:rPrChange w:id="267" w:author="Hayk-PC" w:date="2024-12-11T02:31:00Z">
            <w:rPr>
              <w:rFonts w:ascii="GHEA Grapalat" w:hAnsi="GHEA Grapalat"/>
              <w:i w:val="0"/>
              <w:sz w:val="24"/>
              <w:szCs w:val="24"/>
            </w:rPr>
          </w:rPrChange>
        </w:rPr>
        <w:t xml:space="preserve"> </w:t>
      </w:r>
    </w:p>
    <w:p w14:paraId="34C044E3" w14:textId="348EA439" w:rsidR="00754697" w:rsidRPr="00DF1634" w:rsidDel="004C2625" w:rsidRDefault="004C2625">
      <w:pPr>
        <w:pStyle w:val="BodyTextIndent"/>
        <w:widowControl w:val="0"/>
        <w:spacing w:line="240" w:lineRule="auto"/>
        <w:ind w:firstLine="0"/>
        <w:rPr>
          <w:del w:id="268" w:author="Hayk Koshetsyan" w:date="2024-12-10T17:04:00Z"/>
          <w:rFonts w:ascii="GHEA Grapalat" w:hAnsi="GHEA Grapalat"/>
          <w:i w:val="0"/>
          <w:sz w:val="24"/>
          <w:szCs w:val="24"/>
          <w:rPrChange w:id="269" w:author="Hayk-PC" w:date="2024-12-11T02:31:00Z">
            <w:rPr>
              <w:del w:id="270" w:author="Hayk Koshetsyan" w:date="2024-12-10T17:04:00Z"/>
              <w:rFonts w:ascii="GHEA Grapalat" w:hAnsi="GHEA Grapalat"/>
              <w:i w:val="0"/>
              <w:sz w:val="24"/>
              <w:szCs w:val="24"/>
            </w:rPr>
          </w:rPrChange>
        </w:rPr>
      </w:pPr>
      <w:ins w:id="271" w:author="Hayk Koshetsyan" w:date="2024-12-10T17:04:00Z">
        <w:r w:rsidRPr="00DF1634">
          <w:rPr>
            <w:rFonts w:ascii="GHEA Grapalat" w:hAnsi="GHEA Grapalat"/>
            <w:b/>
            <w:bCs/>
            <w:i w:val="0"/>
            <w:sz w:val="24"/>
            <w:szCs w:val="24"/>
            <w:rPrChange w:id="272" w:author="Hayk-PC" w:date="2024-12-11T02:31:00Z">
              <w:rPr>
                <w:rFonts w:ascii="GHEA Grapalat" w:hAnsi="GHEA Grapalat"/>
                <w:b/>
                <w:bCs/>
                <w:i w:val="0"/>
                <w:sz w:val="24"/>
                <w:szCs w:val="24"/>
                <w:highlight w:val="yellow"/>
              </w:rPr>
            </w:rPrChange>
          </w:rPr>
          <w:t>Маргарита Есаяну</w:t>
        </w:r>
        <w:r w:rsidRPr="00DF1634" w:rsidDel="004C2625">
          <w:rPr>
            <w:rFonts w:ascii="GHEA Grapalat" w:hAnsi="GHEA Grapalat"/>
            <w:i w:val="0"/>
            <w:sz w:val="24"/>
            <w:szCs w:val="24"/>
            <w:rPrChange w:id="273" w:author="Hayk-PC" w:date="2024-12-11T02:31:00Z">
              <w:rPr>
                <w:rFonts w:ascii="GHEA Grapalat" w:hAnsi="GHEA Grapalat"/>
                <w:i w:val="0"/>
                <w:sz w:val="24"/>
                <w:szCs w:val="24"/>
              </w:rPr>
            </w:rPrChange>
          </w:rPr>
          <w:t xml:space="preserve"> </w:t>
        </w:r>
      </w:ins>
      <w:del w:id="274" w:author="Hayk Koshetsyan" w:date="2024-12-10T17:04:00Z">
        <w:r w:rsidR="00754697" w:rsidRPr="00DF1634" w:rsidDel="004C2625">
          <w:rPr>
            <w:rFonts w:ascii="GHEA Grapalat" w:hAnsi="GHEA Grapalat"/>
            <w:i w:val="0"/>
            <w:sz w:val="24"/>
            <w:szCs w:val="24"/>
            <w:rPrChange w:id="275" w:author="Hayk-PC" w:date="2024-12-11T02:31:00Z">
              <w:rPr>
                <w:rFonts w:ascii="GHEA Grapalat" w:hAnsi="GHEA Grapalat"/>
                <w:i w:val="0"/>
                <w:sz w:val="24"/>
                <w:szCs w:val="24"/>
              </w:rPr>
            </w:rPrChange>
          </w:rPr>
          <w:delText>___</w:delText>
        </w:r>
        <w:r w:rsidR="00BE1C5E" w:rsidRPr="00DF1634" w:rsidDel="004C2625">
          <w:rPr>
            <w:rFonts w:ascii="GHEA Grapalat" w:hAnsi="GHEA Grapalat"/>
            <w:i w:val="0"/>
            <w:sz w:val="24"/>
            <w:szCs w:val="24"/>
            <w:rPrChange w:id="276" w:author="Hayk-PC" w:date="2024-12-11T02:31:00Z">
              <w:rPr>
                <w:rFonts w:ascii="GHEA Grapalat" w:hAnsi="GHEA Grapalat"/>
                <w:i w:val="0"/>
                <w:sz w:val="24"/>
                <w:szCs w:val="24"/>
              </w:rPr>
            </w:rPrChange>
          </w:rPr>
          <w:delText>________</w:delText>
        </w:r>
        <w:r w:rsidR="00754697" w:rsidRPr="00DF1634" w:rsidDel="004C2625">
          <w:rPr>
            <w:rFonts w:ascii="GHEA Grapalat" w:hAnsi="GHEA Grapalat"/>
            <w:i w:val="0"/>
            <w:sz w:val="24"/>
            <w:szCs w:val="24"/>
            <w:rPrChange w:id="277" w:author="Hayk-PC" w:date="2024-12-11T02:31:00Z">
              <w:rPr>
                <w:rFonts w:ascii="GHEA Grapalat" w:hAnsi="GHEA Grapalat"/>
                <w:i w:val="0"/>
                <w:sz w:val="24"/>
                <w:szCs w:val="24"/>
              </w:rPr>
            </w:rPrChange>
          </w:rPr>
          <w:delText>_________________</w:delText>
        </w:r>
      </w:del>
    </w:p>
    <w:p w14:paraId="4F1F86D7" w14:textId="5D41EE24" w:rsidR="009F18D0" w:rsidRPr="00DF1634" w:rsidRDefault="009F18D0">
      <w:pPr>
        <w:pStyle w:val="BodyTextIndent"/>
        <w:widowControl w:val="0"/>
        <w:spacing w:after="160" w:line="240" w:lineRule="auto"/>
        <w:ind w:firstLine="0"/>
        <w:rPr>
          <w:rFonts w:ascii="GHEA Grapalat" w:hAnsi="GHEA Grapalat"/>
          <w:i w:val="0"/>
          <w:sz w:val="16"/>
          <w:szCs w:val="16"/>
          <w:rPrChange w:id="278" w:author="Hayk-PC" w:date="2024-12-11T02:31:00Z">
            <w:rPr>
              <w:rFonts w:ascii="GHEA Grapalat" w:hAnsi="GHEA Grapalat"/>
              <w:i w:val="0"/>
              <w:sz w:val="16"/>
              <w:szCs w:val="16"/>
            </w:rPr>
          </w:rPrChange>
        </w:rPr>
        <w:pPrChange w:id="279" w:author="Hayk Koshetsyan" w:date="2024-12-10T17:04:00Z">
          <w:pPr>
            <w:pStyle w:val="BodyTextIndent"/>
            <w:widowControl w:val="0"/>
            <w:spacing w:after="160" w:line="240" w:lineRule="auto"/>
            <w:ind w:left="993" w:firstLine="0"/>
          </w:pPr>
        </w:pPrChange>
      </w:pPr>
      <w:del w:id="280" w:author="Hayk Koshetsyan" w:date="2024-12-10T17:04:00Z">
        <w:r w:rsidRPr="00DF1634" w:rsidDel="004C2625">
          <w:rPr>
            <w:rFonts w:ascii="GHEA Grapalat" w:hAnsi="GHEA Grapalat"/>
            <w:i w:val="0"/>
            <w:sz w:val="16"/>
            <w:szCs w:val="16"/>
            <w:rPrChange w:id="281" w:author="Hayk-PC" w:date="2024-12-11T02:31:00Z">
              <w:rPr>
                <w:rFonts w:ascii="GHEA Grapalat" w:hAnsi="GHEA Grapalat"/>
                <w:i w:val="0"/>
                <w:sz w:val="16"/>
                <w:szCs w:val="16"/>
              </w:rPr>
            </w:rPrChange>
          </w:rPr>
          <w:delText>имя, фамилия</w:delText>
        </w:r>
      </w:del>
    </w:p>
    <w:p w14:paraId="20BD27AC" w14:textId="77777777" w:rsidR="004C2625" w:rsidRPr="00DF1634" w:rsidRDefault="004C2625" w:rsidP="004C2625">
      <w:pPr>
        <w:pStyle w:val="BodyTextIndent"/>
        <w:widowControl w:val="0"/>
        <w:spacing w:after="160" w:line="240" w:lineRule="auto"/>
        <w:ind w:firstLine="0"/>
        <w:jc w:val="center"/>
        <w:rPr>
          <w:ins w:id="282" w:author="Hayk Koshetsyan" w:date="2024-12-10T17:04:00Z"/>
          <w:rFonts w:ascii="GHEA Grapalat" w:hAnsi="GHEA Grapalat"/>
          <w:i w:val="0"/>
          <w:sz w:val="22"/>
          <w:szCs w:val="22"/>
          <w:rPrChange w:id="283" w:author="Hayk-PC" w:date="2024-12-11T02:31:00Z">
            <w:rPr>
              <w:ins w:id="284" w:author="Hayk Koshetsyan" w:date="2024-12-10T17:04:00Z"/>
              <w:rFonts w:ascii="GHEA Grapalat" w:hAnsi="GHEA Grapalat"/>
              <w:i w:val="0"/>
              <w:sz w:val="22"/>
              <w:szCs w:val="22"/>
            </w:rPr>
          </w:rPrChange>
        </w:rPr>
      </w:pPr>
    </w:p>
    <w:p w14:paraId="533CB4A6" w14:textId="4559CA92" w:rsidR="004C2625" w:rsidRPr="00DF1634" w:rsidRDefault="004C2625" w:rsidP="004C2625">
      <w:pPr>
        <w:pStyle w:val="BodyTextIndent"/>
        <w:widowControl w:val="0"/>
        <w:spacing w:after="160" w:line="240" w:lineRule="auto"/>
        <w:ind w:firstLine="0"/>
        <w:jc w:val="center"/>
        <w:rPr>
          <w:ins w:id="285" w:author="Hayk Koshetsyan" w:date="2024-12-10T17:04:00Z"/>
          <w:rFonts w:ascii="GHEA Grapalat" w:hAnsi="GHEA Grapalat"/>
          <w:i w:val="0"/>
          <w:sz w:val="22"/>
          <w:szCs w:val="22"/>
          <w:lang w:val="af-ZA"/>
          <w:rPrChange w:id="286" w:author="Hayk-PC" w:date="2024-12-11T02:31:00Z">
            <w:rPr>
              <w:ins w:id="287" w:author="Hayk Koshetsyan" w:date="2024-12-10T17:04:00Z"/>
              <w:rFonts w:ascii="GHEA Grapalat" w:hAnsi="GHEA Grapalat"/>
              <w:i w:val="0"/>
              <w:sz w:val="22"/>
              <w:szCs w:val="22"/>
              <w:lang w:val="af-ZA"/>
            </w:rPr>
          </w:rPrChange>
        </w:rPr>
      </w:pPr>
      <w:ins w:id="288" w:author="Hayk Koshetsyan" w:date="2024-12-10T17:04:00Z">
        <w:r w:rsidRPr="00DF1634">
          <w:rPr>
            <w:rFonts w:ascii="GHEA Grapalat" w:hAnsi="GHEA Grapalat"/>
            <w:i w:val="0"/>
            <w:sz w:val="22"/>
            <w:szCs w:val="22"/>
            <w:rPrChange w:id="289" w:author="Hayk-PC" w:date="2024-12-11T02:31:00Z">
              <w:rPr>
                <w:rFonts w:ascii="GHEA Grapalat" w:hAnsi="GHEA Grapalat"/>
                <w:i w:val="0"/>
                <w:sz w:val="22"/>
                <w:szCs w:val="22"/>
              </w:rPr>
            </w:rPrChange>
          </w:rPr>
          <w:t xml:space="preserve">Телефон </w:t>
        </w:r>
        <w:bookmarkStart w:id="290" w:name="_Hlk166773153"/>
        <w:r w:rsidRPr="00DF1634">
          <w:rPr>
            <w:rFonts w:ascii="GHEA Grapalat" w:hAnsi="GHEA Grapalat"/>
            <w:i w:val="0"/>
            <w:sz w:val="22"/>
            <w:szCs w:val="22"/>
            <w:lang w:val="af-ZA"/>
            <w:rPrChange w:id="291" w:author="Hayk-PC" w:date="2024-12-11T02:31:00Z">
              <w:rPr>
                <w:rFonts w:ascii="GHEA Grapalat" w:hAnsi="GHEA Grapalat"/>
                <w:i w:val="0"/>
                <w:sz w:val="22"/>
                <w:szCs w:val="22"/>
                <w:lang w:val="af-ZA"/>
              </w:rPr>
            </w:rPrChange>
          </w:rPr>
          <w:t>+374</w:t>
        </w:r>
        <w:r w:rsidRPr="00DF1634">
          <w:rPr>
            <w:rFonts w:ascii="GHEA Grapalat" w:hAnsi="GHEA Grapalat"/>
            <w:i w:val="0"/>
            <w:sz w:val="22"/>
            <w:szCs w:val="22"/>
            <w:lang w:val="hy-AM"/>
            <w:rPrChange w:id="292" w:author="Hayk-PC" w:date="2024-12-11T02:31:00Z">
              <w:rPr>
                <w:rFonts w:ascii="GHEA Grapalat" w:hAnsi="GHEA Grapalat"/>
                <w:i w:val="0"/>
                <w:sz w:val="22"/>
                <w:szCs w:val="22"/>
                <w:lang w:val="hy-AM"/>
              </w:rPr>
            </w:rPrChange>
          </w:rPr>
          <w:t xml:space="preserve"> 99</w:t>
        </w:r>
        <w:r w:rsidRPr="00DF1634">
          <w:rPr>
            <w:rFonts w:ascii="GHEA Grapalat" w:hAnsi="GHEA Grapalat"/>
            <w:i w:val="0"/>
            <w:sz w:val="22"/>
            <w:szCs w:val="22"/>
            <w:lang w:val="af-ZA"/>
            <w:rPrChange w:id="293" w:author="Hayk-PC" w:date="2024-12-11T02:31:00Z">
              <w:rPr>
                <w:rFonts w:ascii="GHEA Grapalat" w:hAnsi="GHEA Grapalat"/>
                <w:i w:val="0"/>
                <w:sz w:val="22"/>
                <w:szCs w:val="22"/>
                <w:lang w:val="af-ZA"/>
              </w:rPr>
            </w:rPrChange>
          </w:rPr>
          <w:t xml:space="preserve"> </w:t>
        </w:r>
        <w:bookmarkEnd w:id="290"/>
        <w:r w:rsidRPr="00DF1634">
          <w:rPr>
            <w:rFonts w:ascii="GHEA Grapalat" w:hAnsi="GHEA Grapalat"/>
            <w:i w:val="0"/>
            <w:sz w:val="22"/>
            <w:szCs w:val="22"/>
            <w:lang w:val="hy-AM"/>
            <w:rPrChange w:id="294" w:author="Hayk-PC" w:date="2024-12-11T02:31:00Z">
              <w:rPr>
                <w:rFonts w:ascii="GHEA Grapalat" w:hAnsi="GHEA Grapalat"/>
                <w:i w:val="0"/>
                <w:sz w:val="22"/>
                <w:szCs w:val="22"/>
                <w:lang w:val="hy-AM"/>
              </w:rPr>
            </w:rPrChange>
          </w:rPr>
          <w:t>262677</w:t>
        </w:r>
      </w:ins>
    </w:p>
    <w:p w14:paraId="5AEB1FDE" w14:textId="77777777" w:rsidR="004C2625" w:rsidRPr="00DF1634" w:rsidRDefault="004C2625" w:rsidP="004C2625">
      <w:pPr>
        <w:pStyle w:val="BodyTextIndent"/>
        <w:widowControl w:val="0"/>
        <w:spacing w:after="160" w:line="240" w:lineRule="auto"/>
        <w:ind w:firstLine="0"/>
        <w:jc w:val="center"/>
        <w:rPr>
          <w:ins w:id="295" w:author="Hayk Koshetsyan" w:date="2024-12-10T17:04:00Z"/>
          <w:rFonts w:ascii="GHEA Grapalat" w:hAnsi="GHEA Grapalat"/>
          <w:i w:val="0"/>
          <w:sz w:val="22"/>
          <w:szCs w:val="22"/>
          <w:lang w:val="hy-AM"/>
          <w:rPrChange w:id="296" w:author="Hayk-PC" w:date="2024-12-11T02:31:00Z">
            <w:rPr>
              <w:ins w:id="297" w:author="Hayk Koshetsyan" w:date="2024-12-10T17:04:00Z"/>
              <w:rFonts w:ascii="GHEA Grapalat" w:hAnsi="GHEA Grapalat"/>
              <w:i w:val="0"/>
              <w:sz w:val="22"/>
              <w:szCs w:val="22"/>
              <w:lang w:val="hy-AM"/>
            </w:rPr>
          </w:rPrChange>
        </w:rPr>
      </w:pPr>
      <w:ins w:id="298" w:author="Hayk Koshetsyan" w:date="2024-12-10T17:04:00Z">
        <w:r w:rsidRPr="00DF1634">
          <w:rPr>
            <w:rFonts w:ascii="GHEA Grapalat" w:hAnsi="GHEA Grapalat"/>
            <w:i w:val="0"/>
            <w:sz w:val="22"/>
            <w:szCs w:val="22"/>
            <w:rPrChange w:id="299" w:author="Hayk-PC" w:date="2024-12-11T02:31:00Z">
              <w:rPr>
                <w:rFonts w:ascii="GHEA Grapalat" w:hAnsi="GHEA Grapalat"/>
                <w:i w:val="0"/>
                <w:sz w:val="22"/>
                <w:szCs w:val="22"/>
              </w:rPr>
            </w:rPrChange>
          </w:rPr>
          <w:t xml:space="preserve">Электронная почта </w:t>
        </w:r>
        <w:r w:rsidRPr="00DF1634">
          <w:rPr>
            <w:rPrChange w:id="300" w:author="Hayk-PC" w:date="2024-12-11T02:31:00Z">
              <w:rPr/>
            </w:rPrChange>
          </w:rPr>
          <w:fldChar w:fldCharType="begin"/>
        </w:r>
        <w:r w:rsidRPr="00DF1634">
          <w:rPr>
            <w:rPrChange w:id="301" w:author="Hayk-PC" w:date="2024-12-11T02:31:00Z">
              <w:rPr/>
            </w:rPrChange>
          </w:rPr>
          <w:instrText xml:space="preserve"> HYPERLINK "mailto:mesayan.tender@gmail.com" </w:instrText>
        </w:r>
        <w:r w:rsidRPr="00DF1634">
          <w:rPr>
            <w:rPrChange w:id="302" w:author="Hayk-PC" w:date="2024-12-11T02:31:00Z">
              <w:rPr/>
            </w:rPrChange>
          </w:rPr>
          <w:fldChar w:fldCharType="separate"/>
        </w:r>
        <w:r w:rsidRPr="00DF1634">
          <w:rPr>
            <w:rStyle w:val="Hyperlink"/>
            <w:rFonts w:ascii="GHEA Grapalat" w:hAnsi="GHEA Grapalat"/>
            <w:i w:val="0"/>
            <w:lang w:val="hy-AM"/>
            <w:rPrChange w:id="303" w:author="Hayk-PC" w:date="2024-12-11T02:31:00Z">
              <w:rPr>
                <w:rStyle w:val="Hyperlink"/>
                <w:rFonts w:ascii="GHEA Grapalat" w:hAnsi="GHEA Grapalat"/>
                <w:i w:val="0"/>
                <w:lang w:val="hy-AM"/>
              </w:rPr>
            </w:rPrChange>
          </w:rPr>
          <w:t>mesayan.tender@gmail.com</w:t>
        </w:r>
        <w:r w:rsidRPr="00DF1634">
          <w:rPr>
            <w:rStyle w:val="Hyperlink"/>
            <w:rFonts w:ascii="GHEA Grapalat" w:hAnsi="GHEA Grapalat"/>
            <w:i w:val="0"/>
            <w:lang w:val="hy-AM"/>
            <w:rPrChange w:id="304" w:author="Hayk-PC" w:date="2024-12-11T02:31:00Z">
              <w:rPr>
                <w:rStyle w:val="Hyperlink"/>
                <w:rFonts w:ascii="GHEA Grapalat" w:hAnsi="GHEA Grapalat"/>
                <w:i w:val="0"/>
                <w:lang w:val="hy-AM"/>
              </w:rPr>
            </w:rPrChange>
          </w:rPr>
          <w:fldChar w:fldCharType="end"/>
        </w:r>
        <w:r w:rsidRPr="00DF1634">
          <w:rPr>
            <w:rFonts w:ascii="GHEA Grapalat" w:hAnsi="GHEA Grapalat"/>
            <w:i w:val="0"/>
            <w:rPrChange w:id="305" w:author="Hayk-PC" w:date="2024-12-11T02:31:00Z">
              <w:rPr>
                <w:rFonts w:ascii="GHEA Grapalat" w:hAnsi="GHEA Grapalat"/>
                <w:i w:val="0"/>
              </w:rPr>
            </w:rPrChange>
          </w:rPr>
          <w:t xml:space="preserve"> </w:t>
        </w:r>
        <w:r w:rsidRPr="00DF1634">
          <w:rPr>
            <w:rFonts w:ascii="GHEA Grapalat" w:hAnsi="GHEA Grapalat"/>
            <w:i w:val="0"/>
            <w:sz w:val="22"/>
            <w:szCs w:val="22"/>
            <w:lang w:val="hy-AM"/>
            <w:rPrChange w:id="306" w:author="Hayk-PC" w:date="2024-12-11T02:31:00Z">
              <w:rPr>
                <w:rFonts w:ascii="GHEA Grapalat" w:hAnsi="GHEA Grapalat"/>
                <w:i w:val="0"/>
                <w:sz w:val="22"/>
                <w:szCs w:val="22"/>
                <w:lang w:val="hy-AM"/>
              </w:rPr>
            </w:rPrChange>
          </w:rPr>
          <w:t>։</w:t>
        </w:r>
      </w:ins>
    </w:p>
    <w:p w14:paraId="09326024" w14:textId="77777777" w:rsidR="004C2625" w:rsidRPr="00DF1634" w:rsidRDefault="004C2625" w:rsidP="004C2625">
      <w:pPr>
        <w:pStyle w:val="BodyTextIndent"/>
        <w:widowControl w:val="0"/>
        <w:spacing w:after="160" w:line="240" w:lineRule="auto"/>
        <w:ind w:firstLine="0"/>
        <w:jc w:val="center"/>
        <w:rPr>
          <w:ins w:id="307" w:author="Hayk Koshetsyan" w:date="2024-12-10T17:04:00Z"/>
          <w:rFonts w:ascii="GHEA Grapalat" w:hAnsi="GHEA Grapalat"/>
          <w:i w:val="0"/>
          <w:sz w:val="22"/>
          <w:szCs w:val="22"/>
          <w:u w:val="single"/>
          <w:rPrChange w:id="308" w:author="Hayk-PC" w:date="2024-12-11T02:31:00Z">
            <w:rPr>
              <w:ins w:id="309" w:author="Hayk Koshetsyan" w:date="2024-12-10T17:04:00Z"/>
              <w:rFonts w:ascii="GHEA Grapalat" w:hAnsi="GHEA Grapalat"/>
              <w:i w:val="0"/>
              <w:sz w:val="22"/>
              <w:szCs w:val="22"/>
              <w:u w:val="single"/>
            </w:rPr>
          </w:rPrChange>
        </w:rPr>
      </w:pPr>
      <w:ins w:id="310" w:author="Hayk Koshetsyan" w:date="2024-12-10T17:04:00Z">
        <w:r w:rsidRPr="00DF1634">
          <w:rPr>
            <w:rFonts w:ascii="GHEA Grapalat" w:hAnsi="GHEA Grapalat"/>
            <w:i w:val="0"/>
            <w:sz w:val="22"/>
            <w:szCs w:val="22"/>
            <w:rPrChange w:id="311" w:author="Hayk-PC" w:date="2024-12-11T02:31:00Z">
              <w:rPr>
                <w:rFonts w:ascii="GHEA Grapalat" w:hAnsi="GHEA Grapalat"/>
                <w:i w:val="0"/>
                <w:sz w:val="22"/>
                <w:szCs w:val="22"/>
              </w:rPr>
            </w:rPrChange>
          </w:rPr>
          <w:t xml:space="preserve">Заказчик </w:t>
        </w:r>
        <w:r w:rsidRPr="00DF1634">
          <w:rPr>
            <w:rFonts w:ascii="GHEA Grapalat" w:hAnsi="GHEA Grapalat" w:cstheme="minorHAnsi"/>
            <w:b/>
            <w:rPrChange w:id="312" w:author="Hayk-PC" w:date="2024-12-11T02:31:00Z">
              <w:rPr>
                <w:rFonts w:ascii="GHEA Grapalat" w:hAnsi="GHEA Grapalat" w:cstheme="minorHAnsi"/>
                <w:b/>
              </w:rPr>
            </w:rPrChange>
          </w:rPr>
          <w:t>НПО «Реальный мир, реальные люди»</w:t>
        </w:r>
      </w:ins>
    </w:p>
    <w:p w14:paraId="0784BFCC" w14:textId="41C6B4EF" w:rsidR="00754697" w:rsidRPr="00DF1634" w:rsidDel="004C2625" w:rsidRDefault="00754697" w:rsidP="00B46D58">
      <w:pPr>
        <w:pStyle w:val="BodyTextIndent"/>
        <w:widowControl w:val="0"/>
        <w:spacing w:after="160" w:line="240" w:lineRule="auto"/>
        <w:ind w:left="1701" w:firstLine="0"/>
        <w:rPr>
          <w:del w:id="313" w:author="Hayk Koshetsyan" w:date="2024-12-10T17:04:00Z"/>
          <w:rFonts w:ascii="GHEA Grapalat" w:hAnsi="GHEA Grapalat"/>
          <w:i w:val="0"/>
          <w:sz w:val="24"/>
          <w:szCs w:val="24"/>
          <w:u w:val="single"/>
          <w:rPrChange w:id="314" w:author="Hayk-PC" w:date="2024-12-11T02:31:00Z">
            <w:rPr>
              <w:del w:id="315" w:author="Hayk Koshetsyan" w:date="2024-12-10T17:04:00Z"/>
              <w:rFonts w:ascii="GHEA Grapalat" w:hAnsi="GHEA Grapalat"/>
              <w:i w:val="0"/>
              <w:sz w:val="24"/>
              <w:szCs w:val="24"/>
              <w:u w:val="single"/>
            </w:rPr>
          </w:rPrChange>
        </w:rPr>
      </w:pPr>
      <w:del w:id="316" w:author="Hayk Koshetsyan" w:date="2024-12-10T17:04:00Z">
        <w:r w:rsidRPr="00DF1634" w:rsidDel="004C2625">
          <w:rPr>
            <w:rFonts w:ascii="GHEA Grapalat" w:hAnsi="GHEA Grapalat"/>
            <w:i w:val="0"/>
            <w:sz w:val="24"/>
            <w:szCs w:val="24"/>
            <w:rPrChange w:id="317" w:author="Hayk-PC" w:date="2024-12-11T02:31:00Z">
              <w:rPr>
                <w:rFonts w:ascii="GHEA Grapalat" w:hAnsi="GHEA Grapalat"/>
                <w:i w:val="0"/>
                <w:sz w:val="24"/>
                <w:szCs w:val="24"/>
              </w:rPr>
            </w:rPrChange>
          </w:rPr>
          <w:delText>Телефон _______________</w:delText>
        </w:r>
        <w:r w:rsidR="00915A97" w:rsidRPr="00DF1634" w:rsidDel="004C2625">
          <w:rPr>
            <w:rFonts w:ascii="GHEA Grapalat" w:hAnsi="GHEA Grapalat"/>
            <w:i w:val="0"/>
            <w:sz w:val="24"/>
            <w:szCs w:val="24"/>
            <w:rPrChange w:id="318" w:author="Hayk-PC" w:date="2024-12-11T02:31:00Z">
              <w:rPr>
                <w:rFonts w:ascii="GHEA Grapalat" w:hAnsi="GHEA Grapalat"/>
                <w:i w:val="0"/>
                <w:sz w:val="24"/>
                <w:szCs w:val="24"/>
              </w:rPr>
            </w:rPrChange>
          </w:rPr>
          <w:delText>__________</w:delText>
        </w:r>
        <w:r w:rsidRPr="00DF1634" w:rsidDel="004C2625">
          <w:rPr>
            <w:rFonts w:ascii="GHEA Grapalat" w:hAnsi="GHEA Grapalat"/>
            <w:i w:val="0"/>
            <w:sz w:val="24"/>
            <w:szCs w:val="24"/>
            <w:rPrChange w:id="319" w:author="Hayk-PC" w:date="2024-12-11T02:31:00Z">
              <w:rPr>
                <w:rFonts w:ascii="GHEA Grapalat" w:hAnsi="GHEA Grapalat"/>
                <w:i w:val="0"/>
                <w:sz w:val="24"/>
                <w:szCs w:val="24"/>
              </w:rPr>
            </w:rPrChange>
          </w:rPr>
          <w:delText>_</w:delText>
        </w:r>
        <w:r w:rsidR="00915A97" w:rsidRPr="00DF1634" w:rsidDel="004C2625">
          <w:rPr>
            <w:rFonts w:ascii="GHEA Grapalat" w:hAnsi="GHEA Grapalat"/>
            <w:i w:val="0"/>
            <w:sz w:val="24"/>
            <w:szCs w:val="24"/>
            <w:rPrChange w:id="320" w:author="Hayk-PC" w:date="2024-12-11T02:31:00Z">
              <w:rPr>
                <w:rFonts w:ascii="GHEA Grapalat" w:hAnsi="GHEA Grapalat"/>
                <w:i w:val="0"/>
                <w:sz w:val="24"/>
                <w:szCs w:val="24"/>
              </w:rPr>
            </w:rPrChange>
          </w:rPr>
          <w:delText>_</w:delText>
        </w:r>
        <w:r w:rsidRPr="00DF1634" w:rsidDel="004C2625">
          <w:rPr>
            <w:rFonts w:ascii="GHEA Grapalat" w:hAnsi="GHEA Grapalat"/>
            <w:i w:val="0"/>
            <w:sz w:val="24"/>
            <w:szCs w:val="24"/>
            <w:rPrChange w:id="321" w:author="Hayk-PC" w:date="2024-12-11T02:31:00Z">
              <w:rPr>
                <w:rFonts w:ascii="GHEA Grapalat" w:hAnsi="GHEA Grapalat"/>
                <w:i w:val="0"/>
                <w:sz w:val="24"/>
                <w:szCs w:val="24"/>
              </w:rPr>
            </w:rPrChange>
          </w:rPr>
          <w:delText>_____</w:delText>
        </w:r>
      </w:del>
    </w:p>
    <w:p w14:paraId="0ABEB8D9" w14:textId="466926FC" w:rsidR="00754697" w:rsidRPr="00DF1634" w:rsidDel="004C2625" w:rsidRDefault="00754697" w:rsidP="00B46D58">
      <w:pPr>
        <w:pStyle w:val="BodyTextIndent"/>
        <w:widowControl w:val="0"/>
        <w:spacing w:after="160" w:line="240" w:lineRule="auto"/>
        <w:ind w:left="1701" w:firstLine="0"/>
        <w:rPr>
          <w:del w:id="322" w:author="Hayk Koshetsyan" w:date="2024-12-10T17:04:00Z"/>
          <w:rFonts w:ascii="GHEA Grapalat" w:hAnsi="GHEA Grapalat"/>
          <w:i w:val="0"/>
          <w:sz w:val="24"/>
          <w:szCs w:val="24"/>
          <w:u w:val="single"/>
          <w:rPrChange w:id="323" w:author="Hayk-PC" w:date="2024-12-11T02:31:00Z">
            <w:rPr>
              <w:del w:id="324" w:author="Hayk Koshetsyan" w:date="2024-12-10T17:04:00Z"/>
              <w:rFonts w:ascii="GHEA Grapalat" w:hAnsi="GHEA Grapalat"/>
              <w:i w:val="0"/>
              <w:sz w:val="24"/>
              <w:szCs w:val="24"/>
              <w:u w:val="single"/>
            </w:rPr>
          </w:rPrChange>
        </w:rPr>
      </w:pPr>
      <w:del w:id="325" w:author="Hayk Koshetsyan" w:date="2024-12-10T17:04:00Z">
        <w:r w:rsidRPr="00DF1634" w:rsidDel="004C2625">
          <w:rPr>
            <w:rFonts w:ascii="GHEA Grapalat" w:hAnsi="GHEA Grapalat"/>
            <w:i w:val="0"/>
            <w:sz w:val="24"/>
            <w:szCs w:val="24"/>
            <w:rPrChange w:id="326" w:author="Hayk-PC" w:date="2024-12-11T02:31:00Z">
              <w:rPr>
                <w:rFonts w:ascii="GHEA Grapalat" w:hAnsi="GHEA Grapalat"/>
                <w:i w:val="0"/>
                <w:sz w:val="24"/>
                <w:szCs w:val="24"/>
              </w:rPr>
            </w:rPrChange>
          </w:rPr>
          <w:delText>Электронная почта __________________</w:delText>
        </w:r>
        <w:r w:rsidR="00915A97" w:rsidRPr="00DF1634" w:rsidDel="004C2625">
          <w:rPr>
            <w:rFonts w:ascii="GHEA Grapalat" w:hAnsi="GHEA Grapalat"/>
            <w:i w:val="0"/>
            <w:sz w:val="24"/>
            <w:szCs w:val="24"/>
            <w:rPrChange w:id="327" w:author="Hayk-PC" w:date="2024-12-11T02:31:00Z">
              <w:rPr>
                <w:rFonts w:ascii="GHEA Grapalat" w:hAnsi="GHEA Grapalat"/>
                <w:i w:val="0"/>
                <w:sz w:val="24"/>
                <w:szCs w:val="24"/>
              </w:rPr>
            </w:rPrChange>
          </w:rPr>
          <w:delText>_</w:delText>
        </w:r>
        <w:r w:rsidRPr="00DF1634" w:rsidDel="004C2625">
          <w:rPr>
            <w:rFonts w:ascii="GHEA Grapalat" w:hAnsi="GHEA Grapalat"/>
            <w:i w:val="0"/>
            <w:sz w:val="24"/>
            <w:szCs w:val="24"/>
            <w:rPrChange w:id="328" w:author="Hayk-PC" w:date="2024-12-11T02:31:00Z">
              <w:rPr>
                <w:rFonts w:ascii="GHEA Grapalat" w:hAnsi="GHEA Grapalat"/>
                <w:i w:val="0"/>
                <w:sz w:val="24"/>
                <w:szCs w:val="24"/>
              </w:rPr>
            </w:rPrChange>
          </w:rPr>
          <w:delText>____</w:delText>
        </w:r>
      </w:del>
    </w:p>
    <w:p w14:paraId="51C61819" w14:textId="70D5CE8F" w:rsidR="00754697" w:rsidRPr="00DF1634" w:rsidDel="004C2625" w:rsidRDefault="00754697" w:rsidP="00B46D58">
      <w:pPr>
        <w:pStyle w:val="BodyTextIndent"/>
        <w:widowControl w:val="0"/>
        <w:spacing w:line="240" w:lineRule="auto"/>
        <w:ind w:left="1701" w:firstLine="0"/>
        <w:jc w:val="left"/>
        <w:rPr>
          <w:del w:id="329" w:author="Hayk Koshetsyan" w:date="2024-12-10T17:04:00Z"/>
          <w:rFonts w:ascii="GHEA Grapalat" w:hAnsi="GHEA Grapalat"/>
          <w:i w:val="0"/>
          <w:sz w:val="24"/>
          <w:szCs w:val="24"/>
          <w:u w:val="single"/>
          <w:rPrChange w:id="330" w:author="Hayk-PC" w:date="2024-12-11T02:31:00Z">
            <w:rPr>
              <w:del w:id="331" w:author="Hayk Koshetsyan" w:date="2024-12-10T17:04:00Z"/>
              <w:rFonts w:ascii="GHEA Grapalat" w:hAnsi="GHEA Grapalat"/>
              <w:i w:val="0"/>
              <w:sz w:val="24"/>
              <w:szCs w:val="24"/>
              <w:u w:val="single"/>
            </w:rPr>
          </w:rPrChange>
        </w:rPr>
      </w:pPr>
      <w:del w:id="332" w:author="Hayk Koshetsyan" w:date="2024-12-10T17:04:00Z">
        <w:r w:rsidRPr="00DF1634" w:rsidDel="004C2625">
          <w:rPr>
            <w:rFonts w:ascii="GHEA Grapalat" w:hAnsi="GHEA Grapalat"/>
            <w:i w:val="0"/>
            <w:sz w:val="24"/>
            <w:szCs w:val="24"/>
            <w:rPrChange w:id="333" w:author="Hayk-PC" w:date="2024-12-11T02:31:00Z">
              <w:rPr>
                <w:rFonts w:ascii="GHEA Grapalat" w:hAnsi="GHEA Grapalat"/>
                <w:i w:val="0"/>
                <w:sz w:val="24"/>
                <w:szCs w:val="24"/>
              </w:rPr>
            </w:rPrChange>
          </w:rPr>
          <w:delText>Заказчик _______________</w:delText>
        </w:r>
        <w:r w:rsidR="00915A97" w:rsidRPr="00DF1634" w:rsidDel="004C2625">
          <w:rPr>
            <w:rFonts w:ascii="GHEA Grapalat" w:hAnsi="GHEA Grapalat"/>
            <w:i w:val="0"/>
            <w:sz w:val="24"/>
            <w:szCs w:val="24"/>
            <w:rPrChange w:id="334" w:author="Hayk-PC" w:date="2024-12-11T02:31:00Z">
              <w:rPr>
                <w:rFonts w:ascii="GHEA Grapalat" w:hAnsi="GHEA Grapalat"/>
                <w:i w:val="0"/>
                <w:sz w:val="24"/>
                <w:szCs w:val="24"/>
              </w:rPr>
            </w:rPrChange>
          </w:rPr>
          <w:delText>___</w:delText>
        </w:r>
        <w:r w:rsidRPr="00DF1634" w:rsidDel="004C2625">
          <w:rPr>
            <w:rFonts w:ascii="GHEA Grapalat" w:hAnsi="GHEA Grapalat"/>
            <w:i w:val="0"/>
            <w:sz w:val="24"/>
            <w:szCs w:val="24"/>
            <w:rPrChange w:id="335" w:author="Hayk-PC" w:date="2024-12-11T02:31:00Z">
              <w:rPr>
                <w:rFonts w:ascii="GHEA Grapalat" w:hAnsi="GHEA Grapalat"/>
                <w:i w:val="0"/>
                <w:sz w:val="24"/>
                <w:szCs w:val="24"/>
              </w:rPr>
            </w:rPrChange>
          </w:rPr>
          <w:delText>______________</w:delText>
        </w:r>
      </w:del>
    </w:p>
    <w:p w14:paraId="37976AEC" w14:textId="24405655" w:rsidR="00915A97" w:rsidRPr="00DF1634" w:rsidRDefault="001F1DF7" w:rsidP="00B46D58">
      <w:pPr>
        <w:pStyle w:val="BodyTextIndent"/>
        <w:widowControl w:val="0"/>
        <w:spacing w:after="160" w:line="240" w:lineRule="auto"/>
        <w:ind w:left="3969" w:firstLine="0"/>
        <w:rPr>
          <w:rFonts w:ascii="GHEA Grapalat" w:hAnsi="GHEA Grapalat"/>
          <w:i w:val="0"/>
          <w:sz w:val="16"/>
          <w:szCs w:val="16"/>
          <w:rPrChange w:id="336" w:author="Hayk-PC" w:date="2024-12-11T02:31:00Z">
            <w:rPr>
              <w:rFonts w:ascii="GHEA Grapalat" w:hAnsi="GHEA Grapalat"/>
              <w:i w:val="0"/>
              <w:sz w:val="16"/>
              <w:szCs w:val="16"/>
            </w:rPr>
          </w:rPrChange>
        </w:rPr>
      </w:pPr>
      <w:del w:id="337" w:author="Hayk Koshetsyan" w:date="2024-12-10T17:04:00Z">
        <w:r w:rsidRPr="00DF1634" w:rsidDel="004C2625">
          <w:rPr>
            <w:rFonts w:ascii="GHEA Grapalat" w:hAnsi="GHEA Grapalat"/>
            <w:i w:val="0"/>
            <w:sz w:val="16"/>
            <w:szCs w:val="16"/>
            <w:rPrChange w:id="338" w:author="Hayk-PC" w:date="2024-12-11T02:31:00Z">
              <w:rPr>
                <w:rFonts w:ascii="GHEA Grapalat" w:hAnsi="GHEA Grapalat"/>
                <w:i w:val="0"/>
                <w:sz w:val="16"/>
                <w:szCs w:val="16"/>
              </w:rPr>
            </w:rPrChange>
          </w:rPr>
          <w:delText>Н</w:delText>
        </w:r>
        <w:r w:rsidR="009F18D0" w:rsidRPr="00DF1634" w:rsidDel="004C2625">
          <w:rPr>
            <w:rFonts w:ascii="GHEA Grapalat" w:hAnsi="GHEA Grapalat"/>
            <w:i w:val="0"/>
            <w:sz w:val="16"/>
            <w:szCs w:val="16"/>
            <w:rPrChange w:id="339" w:author="Hayk-PC" w:date="2024-12-11T02:31:00Z">
              <w:rPr>
                <w:rFonts w:ascii="GHEA Grapalat" w:hAnsi="GHEA Grapalat"/>
                <w:i w:val="0"/>
                <w:sz w:val="16"/>
                <w:szCs w:val="16"/>
              </w:rPr>
            </w:rPrChange>
          </w:rPr>
          <w:delText>аименование</w:delText>
        </w:r>
        <w:r w:rsidRPr="00DF1634" w:rsidDel="004C2625">
          <w:rPr>
            <w:rFonts w:ascii="GHEA Grapalat" w:hAnsi="GHEA Grapalat"/>
            <w:i w:val="0"/>
            <w:sz w:val="16"/>
            <w:szCs w:val="16"/>
            <w:lang w:val="hy-AM"/>
            <w:rPrChange w:id="340" w:author="Hayk-PC" w:date="2024-12-11T02:31:00Z">
              <w:rPr>
                <w:rFonts w:ascii="GHEA Grapalat" w:hAnsi="GHEA Grapalat"/>
                <w:i w:val="0"/>
                <w:sz w:val="16"/>
                <w:szCs w:val="16"/>
                <w:lang w:val="hy-AM"/>
              </w:rPr>
            </w:rPrChange>
          </w:rPr>
          <w:delText xml:space="preserve"> </w:delText>
        </w:r>
      </w:del>
      <w:r w:rsidR="00915A97" w:rsidRPr="00DF1634">
        <w:rPr>
          <w:rFonts w:ascii="GHEA Grapalat" w:hAnsi="GHEA Grapalat" w:cs="Sylfaen"/>
          <w:b/>
          <w:rPrChange w:id="341" w:author="Hayk-PC" w:date="2024-12-11T02:31:00Z">
            <w:rPr>
              <w:rFonts w:ascii="GHEA Grapalat" w:hAnsi="GHEA Grapalat" w:cs="Sylfaen"/>
              <w:b/>
            </w:rPr>
          </w:rPrChange>
        </w:rPr>
        <w:br w:type="page"/>
      </w:r>
    </w:p>
    <w:p w14:paraId="46EDB288" w14:textId="77777777" w:rsidR="00096865" w:rsidRPr="00DF1634" w:rsidRDefault="00096865" w:rsidP="00B46D58">
      <w:pPr>
        <w:pStyle w:val="BodyText"/>
        <w:widowControl w:val="0"/>
        <w:spacing w:after="160"/>
        <w:ind w:firstLine="567"/>
        <w:jc w:val="right"/>
        <w:rPr>
          <w:rFonts w:ascii="GHEA Grapalat" w:hAnsi="GHEA Grapalat" w:cs="Sylfaen"/>
          <w:i/>
          <w:rPrChange w:id="342" w:author="Hayk-PC" w:date="2024-12-11T02:31:00Z">
            <w:rPr>
              <w:rFonts w:ascii="GHEA Grapalat" w:hAnsi="GHEA Grapalat" w:cs="Sylfaen"/>
              <w:i/>
            </w:rPr>
          </w:rPrChange>
        </w:rPr>
      </w:pPr>
      <w:r w:rsidRPr="00DF1634">
        <w:rPr>
          <w:rFonts w:ascii="GHEA Grapalat" w:hAnsi="GHEA Grapalat"/>
          <w:i/>
          <w:rPrChange w:id="343" w:author="Hayk-PC" w:date="2024-12-11T02:31:00Z">
            <w:rPr>
              <w:rFonts w:ascii="GHEA Grapalat" w:hAnsi="GHEA Grapalat"/>
              <w:i/>
            </w:rPr>
          </w:rPrChange>
        </w:rPr>
        <w:lastRenderedPageBreak/>
        <w:t>Утверждено</w:t>
      </w:r>
    </w:p>
    <w:p w14:paraId="27E6DA3C" w14:textId="6ECDC1E2" w:rsidR="00096865" w:rsidRPr="00DF1634" w:rsidRDefault="005D7731" w:rsidP="00B46D58">
      <w:pPr>
        <w:pStyle w:val="BodyText"/>
        <w:widowControl w:val="0"/>
        <w:spacing w:after="160"/>
        <w:ind w:firstLine="567"/>
        <w:jc w:val="right"/>
        <w:rPr>
          <w:rFonts w:ascii="GHEA Grapalat" w:hAnsi="GHEA Grapalat"/>
          <w:i/>
          <w:rPrChange w:id="344" w:author="Hayk-PC" w:date="2024-12-11T02:31:00Z">
            <w:rPr>
              <w:rFonts w:ascii="GHEA Grapalat" w:hAnsi="GHEA Grapalat"/>
              <w:i/>
            </w:rPr>
          </w:rPrChange>
        </w:rPr>
      </w:pPr>
      <w:r w:rsidRPr="00DF1634">
        <w:rPr>
          <w:rFonts w:ascii="GHEA Grapalat" w:hAnsi="GHEA Grapalat"/>
          <w:rPrChange w:id="345" w:author="Hayk-PC" w:date="2024-12-11T02:31:00Z">
            <w:rPr>
              <w:rFonts w:ascii="GHEA Grapalat" w:hAnsi="GHEA Grapalat"/>
            </w:rPr>
          </w:rPrChange>
        </w:rPr>
        <w:t xml:space="preserve">Решением Оценочной комиссии </w:t>
      </w:r>
      <w:del w:id="346" w:author="Hayk Koshetsyan" w:date="2024-12-10T17:05:00Z">
        <w:r w:rsidRPr="00DF1634" w:rsidDel="00EF5FA0">
          <w:rPr>
            <w:rFonts w:ascii="GHEA Grapalat" w:hAnsi="GHEA Grapalat"/>
            <w:rPrChange w:id="347" w:author="Hayk-PC" w:date="2024-12-11T02:31:00Z">
              <w:rPr>
                <w:rFonts w:ascii="GHEA Grapalat" w:hAnsi="GHEA Grapalat"/>
              </w:rPr>
            </w:rPrChange>
          </w:rPr>
          <w:delText>открытого конкурса</w:delText>
        </w:r>
      </w:del>
      <w:ins w:id="348" w:author="Hayk Koshetsyan" w:date="2024-12-10T17:05:00Z">
        <w:r w:rsidR="00EF5FA0" w:rsidRPr="00DF1634">
          <w:rPr>
            <w:rFonts w:ascii="GHEA Grapalat" w:hAnsi="GHEA Grapalat"/>
            <w:rPrChange w:id="349" w:author="Hayk-PC" w:date="2024-12-11T02:31:00Z">
              <w:rPr>
                <w:rFonts w:ascii="GHEA Grapalat" w:hAnsi="GHEA Grapalat"/>
              </w:rPr>
            </w:rPrChange>
          </w:rPr>
          <w:t xml:space="preserve">запроса котировок </w:t>
        </w:r>
      </w:ins>
      <w:r w:rsidR="001B32D9" w:rsidRPr="00DF1634">
        <w:rPr>
          <w:rFonts w:ascii="GHEA Grapalat" w:hAnsi="GHEA Grapalat" w:cs="Sylfaen"/>
          <w:i/>
          <w:rPrChange w:id="350" w:author="Hayk-PC" w:date="2024-12-11T02:31:00Z">
            <w:rPr>
              <w:rFonts w:ascii="GHEA Grapalat" w:hAnsi="GHEA Grapalat" w:cs="Sylfaen"/>
              <w:i/>
            </w:rPr>
          </w:rPrChange>
        </w:rPr>
        <w:br/>
      </w:r>
      <w:r w:rsidR="00096865" w:rsidRPr="00DF1634">
        <w:rPr>
          <w:rFonts w:ascii="GHEA Grapalat" w:hAnsi="GHEA Grapalat"/>
          <w:i/>
          <w:rPrChange w:id="351" w:author="Hayk-PC" w:date="2024-12-11T02:31:00Z">
            <w:rPr>
              <w:rFonts w:ascii="GHEA Grapalat" w:hAnsi="GHEA Grapalat"/>
              <w:i/>
            </w:rPr>
          </w:rPrChange>
        </w:rPr>
        <w:t xml:space="preserve">под кодом </w:t>
      </w:r>
      <w:del w:id="352" w:author="Hayk Koshetsyan" w:date="2024-12-10T17:05:00Z">
        <w:r w:rsidR="00096865" w:rsidRPr="00DF1634" w:rsidDel="00EF5FA0">
          <w:rPr>
            <w:rFonts w:ascii="GHEA Grapalat" w:hAnsi="GHEA Grapalat"/>
            <w:i/>
            <w:rPrChange w:id="353" w:author="Hayk-PC" w:date="2024-12-11T02:31:00Z">
              <w:rPr>
                <w:rFonts w:ascii="GHEA Grapalat" w:hAnsi="GHEA Grapalat"/>
                <w:i/>
              </w:rPr>
            </w:rPrChange>
          </w:rPr>
          <w:delText>____________________</w:delText>
        </w:r>
      </w:del>
      <w:del w:id="354" w:author="Hayk Koshetsyan" w:date="2024-12-10T16:54:00Z">
        <w:r w:rsidR="00096865" w:rsidRPr="00DF1634" w:rsidDel="0014596D">
          <w:rPr>
            <w:rFonts w:ascii="GHEA Grapalat" w:hAnsi="GHEA Grapalat"/>
            <w:i/>
            <w:rPrChange w:id="355" w:author="Hayk-PC" w:date="2024-12-11T02:31:00Z">
              <w:rPr>
                <w:rFonts w:ascii="GHEA Grapalat" w:hAnsi="GHEA Grapalat"/>
                <w:i/>
              </w:rPr>
            </w:rPrChange>
          </w:rPr>
          <w:delText>BMAPDzB</w:delText>
        </w:r>
      </w:del>
      <w:ins w:id="356" w:author="Hayk Koshetsyan" w:date="2024-12-10T16:54:00Z">
        <w:r w:rsidR="0014596D" w:rsidRPr="00DF1634">
          <w:rPr>
            <w:rFonts w:ascii="GHEA Grapalat" w:hAnsi="GHEA Grapalat"/>
            <w:i/>
            <w:rPrChange w:id="357" w:author="Hayk-PC" w:date="2024-12-11T02:31:00Z">
              <w:rPr>
                <w:rFonts w:ascii="GHEA Grapalat" w:hAnsi="GHEA Grapalat"/>
                <w:i/>
              </w:rPr>
            </w:rPrChange>
          </w:rPr>
          <w:t>IAIM-GHAPDzB-24/1</w:t>
        </w:r>
      </w:ins>
      <w:del w:id="358" w:author="Hayk Koshetsyan" w:date="2024-12-10T17:05:00Z">
        <w:r w:rsidR="00096865" w:rsidRPr="00DF1634" w:rsidDel="00EF5FA0">
          <w:rPr>
            <w:rFonts w:ascii="GHEA Grapalat" w:hAnsi="GHEA Grapalat"/>
            <w:i/>
            <w:rPrChange w:id="359" w:author="Hayk-PC" w:date="2024-12-11T02:31:00Z">
              <w:rPr>
                <w:rFonts w:ascii="GHEA Grapalat" w:hAnsi="GHEA Grapalat"/>
                <w:i/>
              </w:rPr>
            </w:rPrChange>
          </w:rPr>
          <w:delText xml:space="preserve"> ____</w:delText>
        </w:r>
      </w:del>
      <w:del w:id="360" w:author="Hayk Koshetsyan" w:date="2024-12-10T17:06:00Z">
        <w:r w:rsidR="00096865" w:rsidRPr="00DF1634" w:rsidDel="00EF5FA0">
          <w:rPr>
            <w:rFonts w:ascii="GHEA Grapalat" w:hAnsi="GHEA Grapalat"/>
            <w:i/>
            <w:rPrChange w:id="361" w:author="Hayk-PC" w:date="2024-12-11T02:31:00Z">
              <w:rPr>
                <w:rFonts w:ascii="GHEA Grapalat" w:hAnsi="GHEA Grapalat"/>
                <w:i/>
              </w:rPr>
            </w:rPrChange>
          </w:rPr>
          <w:delText>_</w:delText>
        </w:r>
        <w:r w:rsidR="00096865" w:rsidRPr="00DF1634" w:rsidDel="00EF5FA0">
          <w:rPr>
            <w:rFonts w:ascii="GHEA Grapalat" w:hAnsi="GHEA Grapalat"/>
            <w:i/>
            <w:u w:val="single"/>
            <w:rPrChange w:id="362" w:author="Hayk-PC" w:date="2024-12-11T02:31:00Z">
              <w:rPr>
                <w:rFonts w:ascii="GHEA Grapalat" w:hAnsi="GHEA Grapalat"/>
                <w:i/>
                <w:u w:val="single"/>
              </w:rPr>
            </w:rPrChange>
          </w:rPr>
          <w:delText>/</w:delText>
        </w:r>
        <w:r w:rsidR="00096865" w:rsidRPr="00DF1634" w:rsidDel="00EF5FA0">
          <w:rPr>
            <w:rFonts w:ascii="GHEA Grapalat" w:hAnsi="GHEA Grapalat"/>
            <w:i/>
            <w:rPrChange w:id="363" w:author="Hayk-PC" w:date="2024-12-11T02:31:00Z">
              <w:rPr>
                <w:rFonts w:ascii="GHEA Grapalat" w:hAnsi="GHEA Grapalat"/>
                <w:i/>
              </w:rPr>
            </w:rPrChange>
          </w:rPr>
          <w:delText>______</w:delText>
        </w:r>
      </w:del>
      <w:r w:rsidR="001B32D9" w:rsidRPr="00DF1634">
        <w:rPr>
          <w:rFonts w:ascii="GHEA Grapalat" w:hAnsi="GHEA Grapalat" w:cs="Times Armenian"/>
          <w:i/>
          <w:rPrChange w:id="364" w:author="Hayk-PC" w:date="2024-12-11T02:31:00Z">
            <w:rPr>
              <w:rFonts w:ascii="GHEA Grapalat" w:hAnsi="GHEA Grapalat" w:cs="Times Armenian"/>
              <w:i/>
            </w:rPr>
          </w:rPrChange>
        </w:rPr>
        <w:br/>
      </w:r>
      <w:r w:rsidR="00A46F92" w:rsidRPr="00DF1634">
        <w:rPr>
          <w:rFonts w:ascii="GHEA Grapalat" w:hAnsi="GHEA Grapalat"/>
          <w:i/>
          <w:rPrChange w:id="365" w:author="Hayk-PC" w:date="2024-12-11T02:31:00Z">
            <w:rPr>
              <w:rFonts w:ascii="GHEA Grapalat" w:hAnsi="GHEA Grapalat"/>
              <w:i/>
            </w:rPr>
          </w:rPrChange>
        </w:rPr>
        <w:t xml:space="preserve">№ </w:t>
      </w:r>
      <w:ins w:id="366" w:author="Hayk Koshetsyan" w:date="2024-12-10T17:06:00Z">
        <w:r w:rsidR="00EF5FA0" w:rsidRPr="00DF1634">
          <w:rPr>
            <w:rFonts w:ascii="GHEA Grapalat" w:hAnsi="GHEA Grapalat"/>
            <w:i/>
            <w:rPrChange w:id="367" w:author="Hayk-PC" w:date="2024-12-11T02:31:00Z">
              <w:rPr>
                <w:rFonts w:ascii="GHEA Grapalat" w:hAnsi="GHEA Grapalat"/>
                <w:i/>
                <w:lang w:val="en-US"/>
              </w:rPr>
            </w:rPrChange>
          </w:rPr>
          <w:t>1</w:t>
        </w:r>
      </w:ins>
      <w:del w:id="368" w:author="Hayk Koshetsyan" w:date="2024-12-10T17:06:00Z">
        <w:r w:rsidR="00096865" w:rsidRPr="00DF1634" w:rsidDel="00EF5FA0">
          <w:rPr>
            <w:rFonts w:ascii="GHEA Grapalat" w:hAnsi="GHEA Grapalat"/>
            <w:i/>
            <w:rPrChange w:id="369" w:author="Hayk-PC" w:date="2024-12-11T02:31:00Z">
              <w:rPr>
                <w:rFonts w:ascii="GHEA Grapalat" w:hAnsi="GHEA Grapalat"/>
                <w:i/>
              </w:rPr>
            </w:rPrChange>
          </w:rPr>
          <w:delText>_______</w:delText>
        </w:r>
      </w:del>
      <w:r w:rsidR="00096865" w:rsidRPr="00DF1634">
        <w:rPr>
          <w:rFonts w:ascii="GHEA Grapalat" w:hAnsi="GHEA Grapalat"/>
          <w:i/>
          <w:rPrChange w:id="370" w:author="Hayk-PC" w:date="2024-12-11T02:31:00Z">
            <w:rPr>
              <w:rFonts w:ascii="GHEA Grapalat" w:hAnsi="GHEA Grapalat"/>
              <w:i/>
            </w:rPr>
          </w:rPrChange>
        </w:rPr>
        <w:t xml:space="preserve"> от </w:t>
      </w:r>
      <w:ins w:id="371" w:author="Hayk Koshetsyan" w:date="2024-12-10T17:06:00Z">
        <w:r w:rsidR="00EF5FA0" w:rsidRPr="00DF1634">
          <w:rPr>
            <w:rFonts w:ascii="GHEA Grapalat" w:hAnsi="GHEA Grapalat"/>
            <w:b/>
            <w:bCs/>
            <w:i/>
            <w:lang w:val="hy-AM"/>
            <w:rPrChange w:id="372" w:author="Hayk-PC" w:date="2024-12-11T02:31:00Z">
              <w:rPr>
                <w:rFonts w:ascii="GHEA Grapalat" w:hAnsi="GHEA Grapalat"/>
                <w:b/>
                <w:bCs/>
                <w:i/>
                <w:lang w:val="hy-AM"/>
              </w:rPr>
            </w:rPrChange>
          </w:rPr>
          <w:t>1</w:t>
        </w:r>
        <w:del w:id="373" w:author="Hayk-PC" w:date="2024-12-11T01:46:00Z">
          <w:r w:rsidR="00EF5FA0" w:rsidRPr="00DF1634" w:rsidDel="00C20FF0">
            <w:rPr>
              <w:rFonts w:ascii="GHEA Grapalat" w:hAnsi="GHEA Grapalat"/>
              <w:b/>
              <w:bCs/>
              <w:i/>
              <w:lang w:val="hy-AM"/>
              <w:rPrChange w:id="374" w:author="Hayk-PC" w:date="2024-12-11T02:31:00Z">
                <w:rPr>
                  <w:rFonts w:ascii="GHEA Grapalat" w:hAnsi="GHEA Grapalat"/>
                  <w:b/>
                  <w:bCs/>
                  <w:i/>
                  <w:lang w:val="hy-AM"/>
                </w:rPr>
              </w:rPrChange>
            </w:rPr>
            <w:delText>0</w:delText>
          </w:r>
        </w:del>
      </w:ins>
      <w:ins w:id="375" w:author="Hayk-PC" w:date="2024-12-11T01:46:00Z">
        <w:r w:rsidR="00C20FF0" w:rsidRPr="00DF1634">
          <w:rPr>
            <w:rFonts w:ascii="GHEA Grapalat" w:hAnsi="GHEA Grapalat"/>
            <w:b/>
            <w:bCs/>
            <w:i/>
            <w:rPrChange w:id="376" w:author="Hayk-PC" w:date="2024-12-11T02:31:00Z">
              <w:rPr>
                <w:rFonts w:ascii="GHEA Grapalat" w:hAnsi="GHEA Grapalat"/>
                <w:b/>
                <w:bCs/>
                <w:i/>
              </w:rPr>
            </w:rPrChange>
          </w:rPr>
          <w:t>1</w:t>
        </w:r>
      </w:ins>
      <w:ins w:id="377" w:author="Hayk Koshetsyan" w:date="2024-12-10T17:06:00Z">
        <w:r w:rsidR="00EF5FA0" w:rsidRPr="00DF1634">
          <w:rPr>
            <w:rFonts w:ascii="GHEA Grapalat" w:hAnsi="GHEA Grapalat"/>
            <w:b/>
            <w:bCs/>
            <w:lang w:val="hy-AM"/>
            <w:rPrChange w:id="378" w:author="Hayk-PC" w:date="2024-12-11T02:31:00Z">
              <w:rPr>
                <w:rFonts w:ascii="GHEA Grapalat" w:hAnsi="GHEA Grapalat"/>
                <w:b/>
                <w:bCs/>
                <w:highlight w:val="yellow"/>
                <w:lang w:val="hy-AM"/>
              </w:rPr>
            </w:rPrChange>
          </w:rPr>
          <w:t>-</w:t>
        </w:r>
        <w:r w:rsidR="00EF5FA0" w:rsidRPr="00DF1634">
          <w:rPr>
            <w:rFonts w:ascii="GHEA Grapalat" w:hAnsi="GHEA Grapalat"/>
            <w:b/>
            <w:lang w:val="hy-AM"/>
            <w:rPrChange w:id="379" w:author="Hayk-PC" w:date="2024-12-11T02:31:00Z">
              <w:rPr>
                <w:rFonts w:ascii="GHEA Grapalat" w:hAnsi="GHEA Grapalat"/>
                <w:b/>
                <w:highlight w:val="yellow"/>
                <w:lang w:val="hy-AM"/>
              </w:rPr>
            </w:rPrChange>
          </w:rPr>
          <w:t>ого</w:t>
        </w:r>
        <w:r w:rsidR="00EF5FA0" w:rsidRPr="00DF1634">
          <w:rPr>
            <w:rFonts w:ascii="GHEA Grapalat" w:hAnsi="GHEA Grapalat"/>
            <w:b/>
            <w:rPrChange w:id="380" w:author="Hayk-PC" w:date="2024-12-11T02:31:00Z">
              <w:rPr>
                <w:rFonts w:ascii="GHEA Grapalat" w:hAnsi="GHEA Grapalat"/>
                <w:b/>
                <w:highlight w:val="yellow"/>
              </w:rPr>
            </w:rPrChange>
          </w:rPr>
          <w:t xml:space="preserve"> </w:t>
        </w:r>
        <w:r w:rsidR="00EF5FA0" w:rsidRPr="00DF1634">
          <w:rPr>
            <w:rFonts w:ascii="GHEA Grapalat" w:hAnsi="GHEA Grapalat"/>
            <w:b/>
            <w:rPrChange w:id="381" w:author="Hayk-PC" w:date="2024-12-11T02:31:00Z">
              <w:rPr>
                <w:rFonts w:ascii="GHEA Grapalat" w:hAnsi="GHEA Grapalat"/>
                <w:b/>
              </w:rPr>
            </w:rPrChange>
          </w:rPr>
          <w:t>декабря</w:t>
        </w:r>
        <w:r w:rsidR="00EF5FA0" w:rsidRPr="00DF1634" w:rsidDel="00EF5FA0">
          <w:rPr>
            <w:rFonts w:ascii="GHEA Grapalat" w:hAnsi="GHEA Grapalat"/>
            <w:i/>
            <w:rPrChange w:id="382" w:author="Hayk-PC" w:date="2024-12-11T02:31:00Z">
              <w:rPr>
                <w:rFonts w:ascii="GHEA Grapalat" w:hAnsi="GHEA Grapalat"/>
                <w:i/>
              </w:rPr>
            </w:rPrChange>
          </w:rPr>
          <w:t xml:space="preserve"> </w:t>
        </w:r>
      </w:ins>
      <w:del w:id="383" w:author="Hayk Koshetsyan" w:date="2024-12-10T17:06:00Z">
        <w:r w:rsidR="00096865" w:rsidRPr="00DF1634" w:rsidDel="00EF5FA0">
          <w:rPr>
            <w:rFonts w:ascii="GHEA Grapalat" w:hAnsi="GHEA Grapalat"/>
            <w:i/>
            <w:rPrChange w:id="384" w:author="Hayk-PC" w:date="2024-12-11T02:31:00Z">
              <w:rPr>
                <w:rFonts w:ascii="GHEA Grapalat" w:hAnsi="GHEA Grapalat"/>
                <w:i/>
              </w:rPr>
            </w:rPrChange>
          </w:rPr>
          <w:delText xml:space="preserve">_____________ </w:delText>
        </w:r>
      </w:del>
      <w:r w:rsidR="00096865" w:rsidRPr="00DF1634">
        <w:rPr>
          <w:rFonts w:ascii="GHEA Grapalat" w:hAnsi="GHEA Grapalat"/>
          <w:i/>
          <w:rPrChange w:id="385" w:author="Hayk-PC" w:date="2024-12-11T02:31:00Z">
            <w:rPr>
              <w:rFonts w:ascii="GHEA Grapalat" w:hAnsi="GHEA Grapalat"/>
              <w:i/>
            </w:rPr>
          </w:rPrChange>
        </w:rPr>
        <w:t>20</w:t>
      </w:r>
      <w:ins w:id="386" w:author="Hayk Koshetsyan" w:date="2024-12-10T17:06:00Z">
        <w:r w:rsidR="00EF5FA0" w:rsidRPr="00DF1634">
          <w:rPr>
            <w:rFonts w:ascii="GHEA Grapalat" w:hAnsi="GHEA Grapalat"/>
            <w:i/>
            <w:rPrChange w:id="387" w:author="Hayk-PC" w:date="2024-12-11T02:31:00Z">
              <w:rPr>
                <w:rFonts w:ascii="GHEA Grapalat" w:hAnsi="GHEA Grapalat"/>
                <w:i/>
                <w:lang w:val="en-US"/>
              </w:rPr>
            </w:rPrChange>
          </w:rPr>
          <w:t>24</w:t>
        </w:r>
      </w:ins>
      <w:del w:id="388" w:author="Hayk Koshetsyan" w:date="2024-12-10T17:06:00Z">
        <w:r w:rsidR="009F10E4" w:rsidRPr="00DF1634" w:rsidDel="00EF5FA0">
          <w:rPr>
            <w:rFonts w:ascii="GHEA Grapalat" w:hAnsi="GHEA Grapalat"/>
            <w:i/>
            <w:rPrChange w:id="389" w:author="Hayk-PC" w:date="2024-12-11T02:31:00Z">
              <w:rPr>
                <w:rFonts w:ascii="GHEA Grapalat" w:hAnsi="GHEA Grapalat"/>
                <w:i/>
              </w:rPr>
            </w:rPrChange>
          </w:rPr>
          <w:delText xml:space="preserve"> </w:delText>
        </w:r>
      </w:del>
      <w:r w:rsidR="00096865" w:rsidRPr="00DF1634">
        <w:rPr>
          <w:rFonts w:ascii="GHEA Grapalat" w:hAnsi="GHEA Grapalat"/>
          <w:i/>
          <w:rPrChange w:id="390" w:author="Hayk-PC" w:date="2024-12-11T02:31:00Z">
            <w:rPr>
              <w:rFonts w:ascii="GHEA Grapalat" w:hAnsi="GHEA Grapalat"/>
              <w:i/>
            </w:rPr>
          </w:rPrChange>
        </w:rPr>
        <w:t>г.</w:t>
      </w:r>
    </w:p>
    <w:p w14:paraId="5E4EE691" w14:textId="77777777" w:rsidR="00096865" w:rsidRPr="00DF1634" w:rsidRDefault="00096865" w:rsidP="00B46D58">
      <w:pPr>
        <w:pStyle w:val="BodyText"/>
        <w:widowControl w:val="0"/>
        <w:spacing w:after="160"/>
        <w:ind w:right="-7" w:firstLine="567"/>
        <w:jc w:val="center"/>
        <w:rPr>
          <w:rFonts w:ascii="GHEA Grapalat" w:hAnsi="GHEA Grapalat"/>
          <w:rPrChange w:id="391" w:author="Hayk-PC" w:date="2024-12-11T02:31:00Z">
            <w:rPr>
              <w:rFonts w:ascii="GHEA Grapalat" w:hAnsi="GHEA Grapalat"/>
            </w:rPr>
          </w:rPrChange>
        </w:rPr>
      </w:pPr>
    </w:p>
    <w:p w14:paraId="13F0406A" w14:textId="77777777" w:rsidR="00096865" w:rsidRPr="00DF1634" w:rsidRDefault="00096865" w:rsidP="00B46D58">
      <w:pPr>
        <w:pStyle w:val="BodyText"/>
        <w:widowControl w:val="0"/>
        <w:spacing w:after="160"/>
        <w:ind w:right="-7" w:firstLine="567"/>
        <w:jc w:val="center"/>
        <w:rPr>
          <w:rFonts w:ascii="GHEA Grapalat" w:hAnsi="GHEA Grapalat"/>
          <w:rPrChange w:id="392" w:author="Hayk-PC" w:date="2024-12-11T02:31:00Z">
            <w:rPr>
              <w:rFonts w:ascii="GHEA Grapalat" w:hAnsi="GHEA Grapalat"/>
            </w:rPr>
          </w:rPrChange>
        </w:rPr>
      </w:pPr>
    </w:p>
    <w:p w14:paraId="02E3E007" w14:textId="77777777" w:rsidR="000763E5" w:rsidRPr="00DF1634" w:rsidRDefault="000763E5" w:rsidP="00B46D58">
      <w:pPr>
        <w:pStyle w:val="BodyText"/>
        <w:widowControl w:val="0"/>
        <w:spacing w:after="160"/>
        <w:ind w:right="-7" w:firstLine="567"/>
        <w:jc w:val="center"/>
        <w:rPr>
          <w:rFonts w:ascii="GHEA Grapalat" w:hAnsi="GHEA Grapalat"/>
          <w:rPrChange w:id="393" w:author="Hayk-PC" w:date="2024-12-11T02:31:00Z">
            <w:rPr>
              <w:rFonts w:ascii="GHEA Grapalat" w:hAnsi="GHEA Grapalat"/>
            </w:rPr>
          </w:rPrChange>
        </w:rPr>
      </w:pPr>
    </w:p>
    <w:p w14:paraId="7B1624E3" w14:textId="4970C7B2" w:rsidR="00096865" w:rsidRPr="00DF1634" w:rsidDel="00EF5FA0" w:rsidRDefault="00EF5FA0" w:rsidP="00B46D58">
      <w:pPr>
        <w:pStyle w:val="BodyText"/>
        <w:widowControl w:val="0"/>
        <w:spacing w:after="160"/>
        <w:ind w:right="-7" w:firstLine="567"/>
        <w:jc w:val="center"/>
        <w:rPr>
          <w:del w:id="394" w:author="Hayk Koshetsyan" w:date="2024-12-10T17:06:00Z"/>
          <w:rFonts w:ascii="GHEA Grapalat" w:hAnsi="GHEA Grapalat"/>
          <w:rPrChange w:id="395" w:author="Hayk-PC" w:date="2024-12-11T02:31:00Z">
            <w:rPr>
              <w:del w:id="396" w:author="Hayk Koshetsyan" w:date="2024-12-10T17:06:00Z"/>
              <w:rFonts w:ascii="GHEA Grapalat" w:hAnsi="GHEA Grapalat"/>
            </w:rPr>
          </w:rPrChange>
        </w:rPr>
      </w:pPr>
      <w:ins w:id="397" w:author="Hayk Koshetsyan" w:date="2024-12-10T17:06:00Z">
        <w:r w:rsidRPr="00DF1634">
          <w:rPr>
            <w:rFonts w:ascii="GHEA Grapalat" w:hAnsi="GHEA Grapalat"/>
            <w:b/>
            <w:bCs/>
            <w:i/>
            <w:lang w:val="hy-AM"/>
            <w:rPrChange w:id="398" w:author="Hayk-PC" w:date="2024-12-11T02:31:00Z">
              <w:rPr>
                <w:rFonts w:ascii="GHEA Grapalat" w:hAnsi="GHEA Grapalat"/>
                <w:b/>
                <w:bCs/>
                <w:i/>
                <w:highlight w:val="yellow"/>
                <w:lang w:val="hy-AM"/>
              </w:rPr>
            </w:rPrChange>
          </w:rPr>
          <w:t>«</w:t>
        </w:r>
        <w:r w:rsidRPr="00DF1634">
          <w:rPr>
            <w:rFonts w:ascii="GHEA Grapalat" w:hAnsi="GHEA Grapalat"/>
            <w:b/>
            <w:bCs/>
            <w:rPrChange w:id="399" w:author="Hayk-PC" w:date="2024-12-11T02:31:00Z">
              <w:rPr>
                <w:rFonts w:ascii="GHEA Grapalat" w:hAnsi="GHEA Grapalat"/>
                <w:b/>
                <w:bCs/>
                <w:highlight w:val="yellow"/>
              </w:rPr>
            </w:rPrChange>
          </w:rPr>
          <w:t>РЕАЛЬНЫЙ МИР, РЕАЛЬНЫЕ ЛЮДИ» НПО</w:t>
        </w:r>
        <w:r w:rsidRPr="00DF1634" w:rsidDel="00EF5FA0">
          <w:rPr>
            <w:rFonts w:ascii="GHEA Grapalat" w:hAnsi="GHEA Grapalat"/>
            <w:i/>
            <w:rPrChange w:id="400" w:author="Hayk-PC" w:date="2024-12-11T02:31:00Z">
              <w:rPr>
                <w:rFonts w:ascii="GHEA Grapalat" w:hAnsi="GHEA Grapalat"/>
                <w:i/>
              </w:rPr>
            </w:rPrChange>
          </w:rPr>
          <w:t xml:space="preserve"> </w:t>
        </w:r>
      </w:ins>
      <w:del w:id="401" w:author="Hayk Koshetsyan" w:date="2024-12-10T17:06:00Z">
        <w:r w:rsidR="00A76C15" w:rsidRPr="00DF1634" w:rsidDel="00EF5FA0">
          <w:rPr>
            <w:rFonts w:ascii="GHEA Grapalat" w:hAnsi="GHEA Grapalat"/>
            <w:i/>
            <w:rPrChange w:id="402" w:author="Hayk-PC" w:date="2024-12-11T02:31:00Z">
              <w:rPr>
                <w:rFonts w:ascii="GHEA Grapalat" w:hAnsi="GHEA Grapalat"/>
                <w:i/>
              </w:rPr>
            </w:rPrChange>
          </w:rPr>
          <w:delText>"Наименование Заказчика"</w:delText>
        </w:r>
      </w:del>
    </w:p>
    <w:p w14:paraId="1B920916" w14:textId="77777777" w:rsidR="00096865" w:rsidRPr="00DF1634" w:rsidRDefault="00096865" w:rsidP="00B46D58">
      <w:pPr>
        <w:pStyle w:val="BodyText"/>
        <w:widowControl w:val="0"/>
        <w:spacing w:after="160"/>
        <w:ind w:right="-7" w:firstLine="567"/>
        <w:jc w:val="center"/>
        <w:rPr>
          <w:rFonts w:ascii="GHEA Grapalat" w:hAnsi="GHEA Grapalat"/>
          <w:rPrChange w:id="403" w:author="Hayk-PC" w:date="2024-12-11T02:31:00Z">
            <w:rPr>
              <w:rFonts w:ascii="GHEA Grapalat" w:hAnsi="GHEA Grapalat"/>
            </w:rPr>
          </w:rPrChange>
        </w:rPr>
      </w:pPr>
    </w:p>
    <w:p w14:paraId="4C735BB2" w14:textId="77777777" w:rsidR="000763E5" w:rsidRPr="00DF1634" w:rsidRDefault="000763E5" w:rsidP="00B46D58">
      <w:pPr>
        <w:pStyle w:val="BodyText"/>
        <w:widowControl w:val="0"/>
        <w:spacing w:after="160"/>
        <w:ind w:right="-7" w:firstLine="567"/>
        <w:jc w:val="center"/>
        <w:rPr>
          <w:rFonts w:ascii="GHEA Grapalat" w:hAnsi="GHEA Grapalat"/>
          <w:rPrChange w:id="404" w:author="Hayk-PC" w:date="2024-12-11T02:31:00Z">
            <w:rPr>
              <w:rFonts w:ascii="GHEA Grapalat" w:hAnsi="GHEA Grapalat"/>
            </w:rPr>
          </w:rPrChange>
        </w:rPr>
      </w:pPr>
    </w:p>
    <w:p w14:paraId="0091992E" w14:textId="77777777" w:rsidR="000763E5" w:rsidRPr="00DF1634" w:rsidRDefault="000763E5" w:rsidP="00B46D58">
      <w:pPr>
        <w:pStyle w:val="BodyText"/>
        <w:widowControl w:val="0"/>
        <w:spacing w:after="160"/>
        <w:ind w:right="-7" w:firstLine="567"/>
        <w:jc w:val="center"/>
        <w:rPr>
          <w:rFonts w:ascii="GHEA Grapalat" w:hAnsi="GHEA Grapalat"/>
          <w:rPrChange w:id="405" w:author="Hayk-PC" w:date="2024-12-11T02:31:00Z">
            <w:rPr>
              <w:rFonts w:ascii="GHEA Grapalat" w:hAnsi="GHEA Grapalat"/>
            </w:rPr>
          </w:rPrChange>
        </w:rPr>
      </w:pPr>
    </w:p>
    <w:p w14:paraId="6CAE2132" w14:textId="77777777" w:rsidR="00096865" w:rsidRPr="00DF1634" w:rsidRDefault="000763E5" w:rsidP="00B46D58">
      <w:pPr>
        <w:pStyle w:val="BodyText"/>
        <w:widowControl w:val="0"/>
        <w:spacing w:after="160"/>
        <w:ind w:right="-7" w:firstLine="567"/>
        <w:jc w:val="center"/>
        <w:rPr>
          <w:rFonts w:ascii="GHEA Grapalat" w:hAnsi="GHEA Grapalat" w:cs="Sylfaen"/>
          <w:rPrChange w:id="406" w:author="Hayk-PC" w:date="2024-12-11T02:31:00Z">
            <w:rPr>
              <w:rFonts w:ascii="GHEA Grapalat" w:hAnsi="GHEA Grapalat" w:cs="Sylfaen"/>
            </w:rPr>
          </w:rPrChange>
        </w:rPr>
      </w:pPr>
      <w:r w:rsidRPr="00DF1634">
        <w:rPr>
          <w:rFonts w:ascii="GHEA Grapalat" w:hAnsi="GHEA Grapalat"/>
          <w:rPrChange w:id="407" w:author="Hayk-PC" w:date="2024-12-11T02:31:00Z">
            <w:rPr>
              <w:rFonts w:ascii="GHEA Grapalat" w:hAnsi="GHEA Grapalat"/>
            </w:rPr>
          </w:rPrChange>
        </w:rPr>
        <w:t>ПРИГЛАШЕНИ</w:t>
      </w:r>
      <w:r w:rsidR="00096865" w:rsidRPr="00DF1634">
        <w:rPr>
          <w:rFonts w:ascii="GHEA Grapalat" w:hAnsi="GHEA Grapalat"/>
          <w:rPrChange w:id="408" w:author="Hayk-PC" w:date="2024-12-11T02:31:00Z">
            <w:rPr>
              <w:rFonts w:ascii="GHEA Grapalat" w:hAnsi="GHEA Grapalat"/>
            </w:rPr>
          </w:rPrChange>
        </w:rPr>
        <w:t>Е</w:t>
      </w:r>
    </w:p>
    <w:p w14:paraId="6F3C70CD" w14:textId="77777777" w:rsidR="00096865" w:rsidRPr="00DF1634" w:rsidRDefault="00096865" w:rsidP="00B46D58">
      <w:pPr>
        <w:pStyle w:val="BodyText"/>
        <w:widowControl w:val="0"/>
        <w:spacing w:after="160"/>
        <w:ind w:right="-7" w:firstLine="567"/>
        <w:jc w:val="center"/>
        <w:rPr>
          <w:rFonts w:ascii="GHEA Grapalat" w:hAnsi="GHEA Grapalat" w:cs="Sylfaen"/>
          <w:rPrChange w:id="409" w:author="Hayk-PC" w:date="2024-12-11T02:31:00Z">
            <w:rPr>
              <w:rFonts w:ascii="GHEA Grapalat" w:hAnsi="GHEA Grapalat" w:cs="Sylfaen"/>
            </w:rPr>
          </w:rPrChange>
        </w:rPr>
      </w:pPr>
    </w:p>
    <w:p w14:paraId="7CC05497" w14:textId="77777777" w:rsidR="00096865" w:rsidRPr="00DF1634" w:rsidRDefault="00096865" w:rsidP="00B46D58">
      <w:pPr>
        <w:pStyle w:val="BodyText"/>
        <w:widowControl w:val="0"/>
        <w:spacing w:after="160"/>
        <w:ind w:right="-7" w:firstLine="567"/>
        <w:jc w:val="center"/>
        <w:rPr>
          <w:rFonts w:ascii="GHEA Grapalat" w:hAnsi="GHEA Grapalat" w:cs="Sylfaen"/>
          <w:rPrChange w:id="410" w:author="Hayk-PC" w:date="2024-12-11T02:31:00Z">
            <w:rPr>
              <w:rFonts w:ascii="GHEA Grapalat" w:hAnsi="GHEA Grapalat" w:cs="Sylfaen"/>
            </w:rPr>
          </w:rPrChange>
        </w:rPr>
      </w:pPr>
    </w:p>
    <w:p w14:paraId="797A2940" w14:textId="43A02392" w:rsidR="00096865" w:rsidRPr="00DF1634" w:rsidRDefault="002B32D6" w:rsidP="00B46D58">
      <w:pPr>
        <w:pStyle w:val="BodyText"/>
        <w:widowControl w:val="0"/>
        <w:spacing w:after="160"/>
        <w:ind w:right="-7"/>
        <w:jc w:val="center"/>
        <w:rPr>
          <w:rFonts w:ascii="GHEA Grapalat" w:hAnsi="GHEA Grapalat"/>
          <w:rPrChange w:id="411" w:author="Hayk-PC" w:date="2024-12-11T02:31:00Z">
            <w:rPr>
              <w:rFonts w:ascii="GHEA Grapalat" w:hAnsi="GHEA Grapalat"/>
            </w:rPr>
          </w:rPrChange>
        </w:rPr>
      </w:pPr>
      <w:r w:rsidRPr="00DF1634">
        <w:rPr>
          <w:rFonts w:ascii="GHEA Grapalat" w:hAnsi="GHEA Grapalat"/>
          <w:rPrChange w:id="412" w:author="Hayk-PC" w:date="2024-12-11T02:31:00Z">
            <w:rPr>
              <w:rFonts w:ascii="GHEA Grapalat" w:hAnsi="GHEA Grapalat"/>
            </w:rPr>
          </w:rPrChange>
        </w:rPr>
        <w:t xml:space="preserve">НА </w:t>
      </w:r>
      <w:del w:id="413" w:author="Hayk Koshetsyan" w:date="2024-12-10T17:01:00Z">
        <w:r w:rsidRPr="00DF1634" w:rsidDel="00CA3B24">
          <w:rPr>
            <w:rFonts w:ascii="GHEA Grapalat" w:hAnsi="GHEA Grapalat"/>
            <w:rPrChange w:id="414" w:author="Hayk-PC" w:date="2024-12-11T02:31:00Z">
              <w:rPr>
                <w:rFonts w:ascii="GHEA Grapalat" w:hAnsi="GHEA Grapalat"/>
              </w:rPr>
            </w:rPrChange>
          </w:rPr>
          <w:delText>ОТКРЫТЫЙ КОНКУРС</w:delText>
        </w:r>
      </w:del>
      <w:ins w:id="415" w:author="Hayk Koshetsyan" w:date="2024-12-10T17:02:00Z">
        <w:r w:rsidR="00CA3B24" w:rsidRPr="00DF1634">
          <w:rPr>
            <w:rFonts w:ascii="GHEA Grapalat" w:hAnsi="GHEA Grapalat"/>
            <w:rPrChange w:id="416" w:author="Hayk-PC" w:date="2024-12-11T02:31:00Z">
              <w:rPr>
                <w:rFonts w:ascii="GHEA Grapalat" w:hAnsi="GHEA Grapalat"/>
              </w:rPr>
            </w:rPrChange>
          </w:rPr>
          <w:t xml:space="preserve">ЗАПРОС КОТИРОВОК </w:t>
        </w:r>
      </w:ins>
      <w:r w:rsidRPr="00DF1634">
        <w:rPr>
          <w:rFonts w:ascii="GHEA Grapalat" w:hAnsi="GHEA Grapalat"/>
          <w:rPrChange w:id="417" w:author="Hayk-PC" w:date="2024-12-11T02:31:00Z">
            <w:rPr>
              <w:rFonts w:ascii="GHEA Grapalat" w:hAnsi="GHEA Grapalat"/>
            </w:rPr>
          </w:rPrChange>
        </w:rPr>
        <w:t xml:space="preserve">, ОБЪЯВЛЕННЫЙ С ЦЕЛЬЮ ПРИОБРЕТЕНИЯ </w:t>
      </w:r>
      <w:ins w:id="418" w:author="Hayk Koshetsyan" w:date="2024-12-10T17:07:00Z">
        <w:r w:rsidR="00EF5FA0" w:rsidRPr="00DF1634">
          <w:rPr>
            <w:rFonts w:ascii="GHEA Grapalat" w:hAnsi="GHEA Grapalat"/>
            <w:rPrChange w:id="419" w:author="Hayk-PC" w:date="2024-12-11T02:31:00Z">
              <w:rPr>
                <w:rFonts w:ascii="GHEA Grapalat" w:hAnsi="GHEA Grapalat"/>
              </w:rPr>
            </w:rPrChange>
          </w:rPr>
          <w:t xml:space="preserve">МЕДИЦИНСКИХ ПРИНАДЛЕЖНОСТЕЙ </w:t>
        </w:r>
      </w:ins>
      <w:del w:id="420" w:author="Hayk Koshetsyan" w:date="2024-12-10T17:07:00Z">
        <w:r w:rsidRPr="00DF1634" w:rsidDel="00EF5FA0">
          <w:rPr>
            <w:rFonts w:ascii="GHEA Grapalat" w:hAnsi="GHEA Grapalat"/>
            <w:rPrChange w:id="421" w:author="Hayk-PC" w:date="2024-12-11T02:31:00Z">
              <w:rPr>
                <w:rFonts w:ascii="GHEA Grapalat" w:hAnsi="GHEA Grapalat"/>
              </w:rPr>
            </w:rPrChange>
          </w:rPr>
          <w:delText>"</w:delText>
        </w:r>
        <w:r w:rsidRPr="00DF1634" w:rsidDel="00EF5FA0">
          <w:rPr>
            <w:rFonts w:ascii="GHEA Grapalat" w:hAnsi="GHEA Grapalat"/>
            <w:rPrChange w:id="422" w:author="Hayk-PC" w:date="2024-12-11T02:31:00Z">
              <w:rPr>
                <w:rFonts w:ascii="GHEA Grapalat" w:hAnsi="GHEA Grapalat"/>
                <w:szCs w:val="20"/>
                <w:vertAlign w:val="superscript"/>
              </w:rPr>
            </w:rPrChange>
          </w:rPr>
          <w:delText>НАИМЕНОВАНИЕ ПРЕДМЕТА ЗАКУПКИ</w:delText>
        </w:r>
        <w:r w:rsidRPr="00DF1634" w:rsidDel="00EF5FA0">
          <w:rPr>
            <w:rFonts w:ascii="GHEA Grapalat" w:hAnsi="GHEA Grapalat"/>
            <w:rPrChange w:id="423" w:author="Hayk-PC" w:date="2024-12-11T02:31:00Z">
              <w:rPr>
                <w:rFonts w:ascii="GHEA Grapalat" w:hAnsi="GHEA Grapalat"/>
              </w:rPr>
            </w:rPrChange>
          </w:rPr>
          <w:delText xml:space="preserve">" </w:delText>
        </w:r>
      </w:del>
      <w:r w:rsidRPr="00DF1634">
        <w:rPr>
          <w:rFonts w:ascii="GHEA Grapalat" w:hAnsi="GHEA Grapalat"/>
          <w:rPrChange w:id="424" w:author="Hayk-PC" w:date="2024-12-11T02:31:00Z">
            <w:rPr>
              <w:rFonts w:ascii="GHEA Grapalat" w:hAnsi="GHEA Grapalat"/>
            </w:rPr>
          </w:rPrChange>
        </w:rPr>
        <w:t xml:space="preserve">ДЛЯ НУЖД </w:t>
      </w:r>
      <w:ins w:id="425" w:author="Hayk Koshetsyan" w:date="2024-12-10T17:12:00Z">
        <w:r w:rsidR="00AC174E" w:rsidRPr="00DF1634">
          <w:rPr>
            <w:rFonts w:ascii="GHEA Grapalat" w:hAnsi="GHEA Grapalat"/>
            <w:rPrChange w:id="426" w:author="Hayk-PC" w:date="2024-12-11T02:31:00Z">
              <w:rPr>
                <w:rFonts w:ascii="GHEA Grapalat" w:hAnsi="GHEA Grapalat"/>
                <w:b/>
                <w:sz w:val="22"/>
                <w:szCs w:val="22"/>
              </w:rPr>
            </w:rPrChange>
          </w:rPr>
          <w:t xml:space="preserve">НПО </w:t>
        </w:r>
      </w:ins>
      <w:ins w:id="427" w:author="Hayk Koshetsyan" w:date="2024-12-10T17:13:00Z">
        <w:r w:rsidR="00AC174E" w:rsidRPr="00DF1634">
          <w:rPr>
            <w:rFonts w:ascii="GHEA Grapalat" w:hAnsi="GHEA Grapalat"/>
            <w:rPrChange w:id="428" w:author="Hayk-PC" w:date="2024-12-11T02:31:00Z">
              <w:rPr>
                <w:rFonts w:ascii="GHEA Grapalat" w:hAnsi="GHEA Grapalat"/>
                <w:b/>
                <w:sz w:val="22"/>
                <w:szCs w:val="22"/>
                <w:lang w:val="hy-AM"/>
              </w:rPr>
            </w:rPrChange>
          </w:rPr>
          <w:t>«</w:t>
        </w:r>
      </w:ins>
      <w:ins w:id="429" w:author="Hayk Koshetsyan" w:date="2024-12-10T17:12:00Z">
        <w:r w:rsidR="00AC174E" w:rsidRPr="00DF1634">
          <w:rPr>
            <w:rFonts w:ascii="GHEA Grapalat" w:hAnsi="GHEA Grapalat"/>
            <w:rPrChange w:id="430" w:author="Hayk-PC" w:date="2024-12-11T02:31:00Z">
              <w:rPr>
                <w:rFonts w:ascii="GHEA Grapalat" w:hAnsi="GHEA Grapalat"/>
                <w:b/>
                <w:sz w:val="22"/>
                <w:szCs w:val="22"/>
              </w:rPr>
            </w:rPrChange>
          </w:rPr>
          <w:t xml:space="preserve">РЕАЛЬНЫЙ МИР, РЕАЛЬНЫЕ ЛЮДИ» </w:t>
        </w:r>
      </w:ins>
      <w:del w:id="431" w:author="Hayk Koshetsyan" w:date="2024-12-10T17:12:00Z">
        <w:r w:rsidRPr="00DF1634" w:rsidDel="00AC174E">
          <w:rPr>
            <w:rFonts w:ascii="GHEA Grapalat" w:hAnsi="GHEA Grapalat"/>
            <w:rPrChange w:id="432" w:author="Hayk-PC" w:date="2024-12-11T02:31:00Z">
              <w:rPr>
                <w:rFonts w:ascii="GHEA Grapalat" w:hAnsi="GHEA Grapalat"/>
              </w:rPr>
            </w:rPrChange>
          </w:rPr>
          <w:delText>"</w:delText>
        </w:r>
        <w:r w:rsidRPr="00DF1634" w:rsidDel="00AC174E">
          <w:rPr>
            <w:rFonts w:ascii="GHEA Grapalat" w:hAnsi="GHEA Grapalat"/>
            <w:rPrChange w:id="433" w:author="Hayk-PC" w:date="2024-12-11T02:31:00Z">
              <w:rPr>
                <w:rFonts w:ascii="GHEA Grapalat" w:hAnsi="GHEA Grapalat"/>
                <w:szCs w:val="20"/>
                <w:vertAlign w:val="superscript"/>
              </w:rPr>
            </w:rPrChange>
          </w:rPr>
          <w:delText>НАИМЕНОВАНИЕ ЗАКАЗЧИКА</w:delText>
        </w:r>
        <w:r w:rsidRPr="00DF1634" w:rsidDel="00AC174E">
          <w:rPr>
            <w:rFonts w:ascii="GHEA Grapalat" w:hAnsi="GHEA Grapalat"/>
            <w:rPrChange w:id="434" w:author="Hayk-PC" w:date="2024-12-11T02:31:00Z">
              <w:rPr>
                <w:rFonts w:ascii="GHEA Grapalat" w:hAnsi="GHEA Grapalat"/>
              </w:rPr>
            </w:rPrChange>
          </w:rPr>
          <w:delText>"</w:delText>
        </w:r>
      </w:del>
    </w:p>
    <w:p w14:paraId="5E8D7AF4" w14:textId="77777777" w:rsidR="00CE0D95" w:rsidRPr="00DF1634" w:rsidRDefault="00CE0D95" w:rsidP="00B46D58">
      <w:pPr>
        <w:pStyle w:val="BodyText"/>
        <w:widowControl w:val="0"/>
        <w:spacing w:after="160"/>
        <w:ind w:right="-7" w:firstLine="567"/>
        <w:jc w:val="center"/>
        <w:rPr>
          <w:rFonts w:ascii="GHEA Grapalat" w:hAnsi="GHEA Grapalat"/>
          <w:rPrChange w:id="435" w:author="Hayk-PC" w:date="2024-12-11T02:31:00Z">
            <w:rPr>
              <w:rFonts w:ascii="GHEA Grapalat" w:hAnsi="GHEA Grapalat"/>
            </w:rPr>
          </w:rPrChange>
        </w:rPr>
      </w:pPr>
    </w:p>
    <w:p w14:paraId="74B2C279" w14:textId="77777777" w:rsidR="00CE0D95" w:rsidRPr="00DF1634" w:rsidRDefault="00CE0D95" w:rsidP="00B46D58">
      <w:pPr>
        <w:pStyle w:val="BodyText"/>
        <w:widowControl w:val="0"/>
        <w:spacing w:after="160"/>
        <w:ind w:right="-7" w:firstLine="567"/>
        <w:jc w:val="center"/>
        <w:rPr>
          <w:rFonts w:ascii="GHEA Grapalat" w:hAnsi="GHEA Grapalat"/>
          <w:rPrChange w:id="436" w:author="Hayk-PC" w:date="2024-12-11T02:31:00Z">
            <w:rPr>
              <w:rFonts w:ascii="GHEA Grapalat" w:hAnsi="GHEA Grapalat"/>
            </w:rPr>
          </w:rPrChange>
        </w:rPr>
      </w:pPr>
    </w:p>
    <w:p w14:paraId="08DB8203" w14:textId="77777777" w:rsidR="000763E5" w:rsidRPr="00DF1634" w:rsidRDefault="000763E5" w:rsidP="00B46D58">
      <w:pPr>
        <w:rPr>
          <w:rFonts w:ascii="GHEA Grapalat" w:hAnsi="GHEA Grapalat"/>
          <w:rPrChange w:id="437" w:author="Hayk-PC" w:date="2024-12-11T02:31:00Z">
            <w:rPr>
              <w:rFonts w:ascii="GHEA Grapalat" w:hAnsi="GHEA Grapalat"/>
            </w:rPr>
          </w:rPrChange>
        </w:rPr>
      </w:pPr>
      <w:r w:rsidRPr="00DF1634">
        <w:rPr>
          <w:rFonts w:ascii="GHEA Grapalat" w:hAnsi="GHEA Grapalat"/>
          <w:rPrChange w:id="438" w:author="Hayk-PC" w:date="2024-12-11T02:31:00Z">
            <w:rPr>
              <w:rFonts w:ascii="GHEA Grapalat" w:hAnsi="GHEA Grapalat"/>
            </w:rPr>
          </w:rPrChange>
        </w:rPr>
        <w:br w:type="page"/>
      </w:r>
    </w:p>
    <w:p w14:paraId="68176FD9" w14:textId="77777777" w:rsidR="001A43A4" w:rsidRPr="00DF1634" w:rsidRDefault="00096865" w:rsidP="00B46D58">
      <w:pPr>
        <w:widowControl w:val="0"/>
        <w:spacing w:after="160"/>
        <w:ind w:firstLine="567"/>
        <w:jc w:val="both"/>
        <w:rPr>
          <w:rFonts w:ascii="GHEA Grapalat" w:hAnsi="GHEA Grapalat" w:cs="Sylfaen"/>
          <w:i/>
          <w:rPrChange w:id="439" w:author="Hayk-PC" w:date="2024-12-11T02:31:00Z">
            <w:rPr>
              <w:rFonts w:ascii="GHEA Grapalat" w:hAnsi="GHEA Grapalat" w:cs="Sylfaen"/>
              <w:i/>
            </w:rPr>
          </w:rPrChange>
        </w:rPr>
      </w:pPr>
      <w:r w:rsidRPr="00DF1634">
        <w:rPr>
          <w:rFonts w:ascii="GHEA Grapalat" w:hAnsi="GHEA Grapalat"/>
          <w:i/>
          <w:rPrChange w:id="440" w:author="Hayk-PC" w:date="2024-12-11T02:31:00Z">
            <w:rPr>
              <w:rFonts w:ascii="GHEA Grapalat" w:hAnsi="GHEA Grapalat"/>
              <w:i/>
            </w:rPr>
          </w:rPrChange>
        </w:rPr>
        <w:lastRenderedPageBreak/>
        <w:t>Уважаемый участник, прежде чем составить и подать заявку просим Вас</w:t>
      </w:r>
      <w:r w:rsidR="001D209D" w:rsidRPr="00DF1634">
        <w:rPr>
          <w:rFonts w:ascii="Courier New" w:hAnsi="Courier New" w:cs="Courier New"/>
          <w:i/>
          <w:lang w:val="en-US"/>
          <w:rPrChange w:id="441" w:author="Hayk-PC" w:date="2024-12-11T02:31:00Z">
            <w:rPr>
              <w:rFonts w:ascii="Courier New" w:hAnsi="Courier New" w:cs="Courier New"/>
              <w:i/>
              <w:lang w:val="en-US"/>
            </w:rPr>
          </w:rPrChange>
        </w:rPr>
        <w:t> </w:t>
      </w:r>
      <w:r w:rsidRPr="00DF1634">
        <w:rPr>
          <w:rFonts w:ascii="GHEA Grapalat" w:hAnsi="GHEA Grapalat"/>
          <w:i/>
          <w:rPrChange w:id="442" w:author="Hayk-PC" w:date="2024-12-11T02:31:00Z">
            <w:rPr>
              <w:rFonts w:ascii="GHEA Grapalat" w:hAnsi="GHEA Grapalat"/>
              <w:i/>
            </w:rPr>
          </w:rPrChange>
        </w:rPr>
        <w:t xml:space="preserve">подробно изучить настоящее Приглашение, поскольку не соответствующие Приглашению заявки подлежат отклонению. </w:t>
      </w:r>
    </w:p>
    <w:p w14:paraId="662AD1F7" w14:textId="77777777" w:rsidR="00984BDB" w:rsidRPr="00DF1634" w:rsidRDefault="00984BDB" w:rsidP="00B46D58">
      <w:pPr>
        <w:widowControl w:val="0"/>
        <w:spacing w:after="160"/>
        <w:ind w:firstLine="567"/>
        <w:jc w:val="both"/>
        <w:rPr>
          <w:rFonts w:ascii="GHEA Grapalat" w:hAnsi="GHEA Grapalat"/>
          <w:i/>
          <w:rPrChange w:id="443" w:author="Hayk-PC" w:date="2024-12-11T02:31:00Z">
            <w:rPr>
              <w:rFonts w:ascii="GHEA Grapalat" w:hAnsi="GHEA Grapalat"/>
              <w:i/>
            </w:rPr>
          </w:rPrChange>
        </w:rPr>
      </w:pPr>
    </w:p>
    <w:p w14:paraId="13C5CD6B" w14:textId="77777777" w:rsidR="00160AE4" w:rsidRPr="00DF1634" w:rsidRDefault="00994A77" w:rsidP="00B46D58">
      <w:pPr>
        <w:widowControl w:val="0"/>
        <w:spacing w:after="160"/>
        <w:ind w:firstLine="567"/>
        <w:jc w:val="center"/>
        <w:rPr>
          <w:rFonts w:ascii="GHEA Grapalat" w:hAnsi="GHEA Grapalat" w:cs="Sylfaen"/>
          <w:b/>
          <w:rPrChange w:id="444" w:author="Hayk-PC" w:date="2024-12-11T02:31:00Z">
            <w:rPr>
              <w:rFonts w:ascii="GHEA Grapalat" w:hAnsi="GHEA Grapalat" w:cs="Sylfaen"/>
              <w:b/>
            </w:rPr>
          </w:rPrChange>
        </w:rPr>
      </w:pPr>
      <w:r w:rsidRPr="00DF1634">
        <w:rPr>
          <w:rFonts w:ascii="GHEA Grapalat" w:hAnsi="GHEA Grapalat"/>
          <w:rPrChange w:id="445" w:author="Hayk-PC" w:date="2024-12-11T02:31:00Z">
            <w:rPr>
              <w:rFonts w:ascii="GHEA Grapalat" w:hAnsi="GHEA Grapalat"/>
            </w:rPr>
          </w:rPrChange>
        </w:rPr>
        <w:br w:type="page"/>
      </w:r>
    </w:p>
    <w:p w14:paraId="26664FCC" w14:textId="77777777" w:rsidR="00160AE4" w:rsidRPr="00DF1634" w:rsidRDefault="00160AE4" w:rsidP="00B46D58">
      <w:pPr>
        <w:widowControl w:val="0"/>
        <w:spacing w:after="160"/>
        <w:jc w:val="center"/>
        <w:rPr>
          <w:rFonts w:ascii="GHEA Grapalat" w:hAnsi="GHEA Grapalat"/>
          <w:b/>
          <w:rPrChange w:id="446" w:author="Hayk-PC" w:date="2024-12-11T02:31:00Z">
            <w:rPr>
              <w:rFonts w:ascii="GHEA Grapalat" w:hAnsi="GHEA Grapalat"/>
              <w:b/>
            </w:rPr>
          </w:rPrChange>
        </w:rPr>
      </w:pPr>
      <w:r w:rsidRPr="00DF1634">
        <w:rPr>
          <w:rFonts w:ascii="GHEA Grapalat" w:hAnsi="GHEA Grapalat"/>
          <w:b/>
          <w:rPrChange w:id="447" w:author="Hayk-PC" w:date="2024-12-11T02:31:00Z">
            <w:rPr>
              <w:rFonts w:ascii="GHEA Grapalat" w:hAnsi="GHEA Grapalat"/>
              <w:b/>
            </w:rPr>
          </w:rPrChange>
        </w:rPr>
        <w:lastRenderedPageBreak/>
        <w:t>СОДЕРЖАНИЕ</w:t>
      </w:r>
    </w:p>
    <w:p w14:paraId="3E101B5A" w14:textId="77777777" w:rsidR="00160AE4" w:rsidRPr="00DF1634" w:rsidRDefault="00160AE4" w:rsidP="00B46D58">
      <w:pPr>
        <w:widowControl w:val="0"/>
        <w:spacing w:after="160"/>
        <w:ind w:firstLine="567"/>
        <w:jc w:val="center"/>
        <w:rPr>
          <w:rFonts w:ascii="GHEA Grapalat" w:hAnsi="GHEA Grapalat"/>
          <w:i/>
          <w:rPrChange w:id="448" w:author="Hayk-PC" w:date="2024-12-11T02:31:00Z">
            <w:rPr>
              <w:rFonts w:ascii="GHEA Grapalat" w:hAnsi="GHEA Grapalat"/>
              <w:i/>
            </w:rPr>
          </w:rPrChange>
        </w:rPr>
      </w:pPr>
    </w:p>
    <w:p w14:paraId="2B2288C2" w14:textId="75224729" w:rsidR="00AC174E" w:rsidRPr="00DF1634" w:rsidRDefault="00AC174E" w:rsidP="00AC174E">
      <w:pPr>
        <w:pStyle w:val="BodyText"/>
        <w:widowControl w:val="0"/>
        <w:spacing w:after="160"/>
        <w:ind w:right="-7"/>
        <w:jc w:val="center"/>
        <w:rPr>
          <w:ins w:id="449" w:author="Hayk Koshetsyan" w:date="2024-12-10T17:13:00Z"/>
          <w:rFonts w:ascii="GHEA Grapalat" w:hAnsi="GHEA Grapalat"/>
          <w:rPrChange w:id="450" w:author="Hayk-PC" w:date="2024-12-11T02:31:00Z">
            <w:rPr>
              <w:ins w:id="451" w:author="Hayk Koshetsyan" w:date="2024-12-10T17:13:00Z"/>
              <w:rFonts w:ascii="GHEA Grapalat" w:hAnsi="GHEA Grapalat"/>
            </w:rPr>
          </w:rPrChange>
        </w:rPr>
      </w:pPr>
      <w:ins w:id="452" w:author="Hayk Koshetsyan" w:date="2024-12-10T17:13:00Z">
        <w:r w:rsidRPr="00DF1634">
          <w:rPr>
            <w:rFonts w:ascii="GHEA Grapalat" w:hAnsi="GHEA Grapalat"/>
            <w:b/>
            <w:rPrChange w:id="453" w:author="Hayk-PC" w:date="2024-12-11T02:31:00Z">
              <w:rPr>
                <w:rFonts w:ascii="GHEA Grapalat" w:hAnsi="GHEA Grapalat"/>
                <w:highlight w:val="yellow"/>
              </w:rPr>
            </w:rPrChange>
          </w:rPr>
          <w:t>МЕДИЦИНСКИ</w:t>
        </w:r>
      </w:ins>
      <w:ins w:id="454" w:author="Hayk Koshetsyan" w:date="2024-12-10T17:14:00Z">
        <w:r w:rsidRPr="00DF1634">
          <w:rPr>
            <w:rFonts w:ascii="GHEA Grapalat" w:hAnsi="GHEA Grapalat"/>
            <w:b/>
            <w:rPrChange w:id="455" w:author="Hayk-PC" w:date="2024-12-11T02:31:00Z">
              <w:rPr>
                <w:rFonts w:ascii="GHEA Grapalat" w:hAnsi="GHEA Grapalat"/>
                <w:b/>
              </w:rPr>
            </w:rPrChange>
          </w:rPr>
          <w:t>Е</w:t>
        </w:r>
      </w:ins>
      <w:ins w:id="456" w:author="Hayk Koshetsyan" w:date="2024-12-10T17:13:00Z">
        <w:r w:rsidRPr="00DF1634">
          <w:rPr>
            <w:rFonts w:ascii="GHEA Grapalat" w:hAnsi="GHEA Grapalat"/>
            <w:b/>
            <w:rPrChange w:id="457" w:author="Hayk-PC" w:date="2024-12-11T02:31:00Z">
              <w:rPr>
                <w:rFonts w:ascii="GHEA Grapalat" w:hAnsi="GHEA Grapalat"/>
                <w:highlight w:val="yellow"/>
              </w:rPr>
            </w:rPrChange>
          </w:rPr>
          <w:t xml:space="preserve"> ПРИНАДЛЕЖНОСТ</w:t>
        </w:r>
      </w:ins>
      <w:ins w:id="458" w:author="Hayk Koshetsyan" w:date="2024-12-10T17:14:00Z">
        <w:r w:rsidRPr="00DF1634">
          <w:rPr>
            <w:rFonts w:ascii="GHEA Grapalat" w:hAnsi="GHEA Grapalat"/>
            <w:b/>
            <w:rPrChange w:id="459" w:author="Hayk-PC" w:date="2024-12-11T02:31:00Z">
              <w:rPr>
                <w:rFonts w:ascii="GHEA Grapalat" w:hAnsi="GHEA Grapalat"/>
                <w:b/>
              </w:rPr>
            </w:rPrChange>
          </w:rPr>
          <w:t>И</w:t>
        </w:r>
      </w:ins>
      <w:ins w:id="460" w:author="Hayk Koshetsyan" w:date="2024-12-10T17:13:00Z">
        <w:r w:rsidRPr="00DF1634" w:rsidDel="00AC174E">
          <w:rPr>
            <w:rFonts w:ascii="GHEA Grapalat" w:hAnsi="GHEA Grapalat"/>
            <w:b/>
            <w:rPrChange w:id="461" w:author="Hayk-PC" w:date="2024-12-11T02:31:00Z">
              <w:rPr>
                <w:rFonts w:ascii="GHEA Grapalat" w:hAnsi="GHEA Grapalat"/>
              </w:rPr>
            </w:rPrChange>
          </w:rPr>
          <w:t xml:space="preserve"> </w:t>
        </w:r>
      </w:ins>
      <w:del w:id="462" w:author="Hayk Koshetsyan" w:date="2024-12-10T17:13:00Z">
        <w:r w:rsidR="005D7731" w:rsidRPr="00DF1634" w:rsidDel="00AC174E">
          <w:rPr>
            <w:rFonts w:ascii="GHEA Grapalat" w:hAnsi="GHEA Grapalat"/>
            <w:b/>
            <w:rPrChange w:id="463" w:author="Hayk-PC" w:date="2024-12-11T02:31:00Z">
              <w:rPr>
                <w:rFonts w:ascii="GHEA Grapalat" w:hAnsi="GHEA Grapalat"/>
              </w:rPr>
            </w:rPrChange>
          </w:rPr>
          <w:delText>___</w:delText>
        </w:r>
        <w:r w:rsidR="00EB5576" w:rsidRPr="00DF1634" w:rsidDel="00AC174E">
          <w:rPr>
            <w:rFonts w:ascii="GHEA Grapalat" w:hAnsi="GHEA Grapalat"/>
            <w:b/>
            <w:rPrChange w:id="464" w:author="Hayk-PC" w:date="2024-12-11T02:31:00Z">
              <w:rPr>
                <w:rFonts w:ascii="GHEA Grapalat" w:hAnsi="GHEA Grapalat"/>
              </w:rPr>
            </w:rPrChange>
          </w:rPr>
          <w:delText>_____________________</w:delText>
        </w:r>
        <w:r w:rsidR="005D7731" w:rsidRPr="00DF1634" w:rsidDel="00AC174E">
          <w:rPr>
            <w:rFonts w:ascii="GHEA Grapalat" w:hAnsi="GHEA Grapalat"/>
            <w:b/>
            <w:rPrChange w:id="465" w:author="Hayk-PC" w:date="2024-12-11T02:31:00Z">
              <w:rPr>
                <w:rFonts w:ascii="GHEA Grapalat" w:hAnsi="GHEA Grapalat"/>
              </w:rPr>
            </w:rPrChange>
          </w:rPr>
          <w:delText>_______</w:delText>
        </w:r>
      </w:del>
      <w:del w:id="466" w:author="Hayk Koshetsyan" w:date="2024-12-10T17:14:00Z">
        <w:r w:rsidR="005D7731" w:rsidRPr="00DF1634" w:rsidDel="00AC174E">
          <w:rPr>
            <w:rFonts w:ascii="GHEA Grapalat" w:hAnsi="GHEA Grapalat"/>
            <w:b/>
            <w:rPrChange w:id="467" w:author="Hayk-PC" w:date="2024-12-11T02:31:00Z">
              <w:rPr>
                <w:rFonts w:ascii="GHEA Grapalat" w:hAnsi="GHEA Grapalat"/>
              </w:rPr>
            </w:rPrChange>
          </w:rPr>
          <w:delText xml:space="preserve"> </w:delText>
        </w:r>
      </w:del>
      <w:r w:rsidR="005D7731" w:rsidRPr="00DF1634">
        <w:rPr>
          <w:rFonts w:ascii="GHEA Grapalat" w:hAnsi="GHEA Grapalat"/>
          <w:b/>
          <w:rPrChange w:id="468" w:author="Hayk-PC" w:date="2024-12-11T02:31:00Z">
            <w:rPr>
              <w:rFonts w:ascii="GHEA Grapalat" w:hAnsi="GHEA Grapalat"/>
              <w:b/>
            </w:rPr>
          </w:rPrChange>
        </w:rPr>
        <w:t>ДЛЯ НУЖД</w:t>
      </w:r>
      <w:r w:rsidR="00EB5576" w:rsidRPr="00DF1634">
        <w:rPr>
          <w:rFonts w:ascii="GHEA Grapalat" w:hAnsi="GHEA Grapalat"/>
          <w:b/>
          <w:rPrChange w:id="469" w:author="Hayk-PC" w:date="2024-12-11T02:31:00Z">
            <w:rPr>
              <w:rFonts w:ascii="GHEA Grapalat" w:hAnsi="GHEA Grapalat"/>
            </w:rPr>
          </w:rPrChange>
        </w:rPr>
        <w:t xml:space="preserve"> </w:t>
      </w:r>
      <w:ins w:id="470" w:author="Hayk Koshetsyan" w:date="2024-12-10T17:13:00Z">
        <w:r w:rsidRPr="00DF1634">
          <w:rPr>
            <w:rFonts w:ascii="GHEA Grapalat" w:hAnsi="GHEA Grapalat"/>
            <w:b/>
            <w:rPrChange w:id="471" w:author="Hayk-PC" w:date="2024-12-11T02:31:00Z">
              <w:rPr>
                <w:rFonts w:ascii="GHEA Grapalat" w:hAnsi="GHEA Grapalat"/>
                <w:b/>
                <w:sz w:val="22"/>
                <w:szCs w:val="22"/>
              </w:rPr>
            </w:rPrChange>
          </w:rPr>
          <w:t xml:space="preserve">НПО </w:t>
        </w:r>
        <w:r w:rsidRPr="00DF1634">
          <w:rPr>
            <w:rFonts w:ascii="GHEA Grapalat" w:hAnsi="GHEA Grapalat"/>
            <w:b/>
            <w:rPrChange w:id="472" w:author="Hayk-PC" w:date="2024-12-11T02:31:00Z">
              <w:rPr>
                <w:rFonts w:ascii="GHEA Grapalat" w:hAnsi="GHEA Grapalat"/>
                <w:b/>
                <w:sz w:val="22"/>
                <w:szCs w:val="22"/>
                <w:lang w:val="hy-AM"/>
              </w:rPr>
            </w:rPrChange>
          </w:rPr>
          <w:t>«</w:t>
        </w:r>
        <w:r w:rsidRPr="00DF1634">
          <w:rPr>
            <w:rFonts w:ascii="GHEA Grapalat" w:hAnsi="GHEA Grapalat"/>
            <w:b/>
            <w:rPrChange w:id="473" w:author="Hayk-PC" w:date="2024-12-11T02:31:00Z">
              <w:rPr>
                <w:rFonts w:ascii="GHEA Grapalat" w:hAnsi="GHEA Grapalat"/>
                <w:b/>
                <w:sz w:val="22"/>
                <w:szCs w:val="22"/>
              </w:rPr>
            </w:rPrChange>
          </w:rPr>
          <w:t>РЕАЛЬНЫЙ МИР, РЕАЛЬНЫЕ ЛЮДИ»</w:t>
        </w:r>
        <w:r w:rsidRPr="00DF1634">
          <w:rPr>
            <w:rFonts w:ascii="GHEA Grapalat" w:hAnsi="GHEA Grapalat"/>
            <w:b/>
            <w:sz w:val="22"/>
            <w:szCs w:val="22"/>
            <w:rPrChange w:id="474" w:author="Hayk-PC" w:date="2024-12-11T02:31:00Z">
              <w:rPr>
                <w:rFonts w:ascii="GHEA Grapalat" w:hAnsi="GHEA Grapalat"/>
                <w:b/>
                <w:sz w:val="22"/>
                <w:szCs w:val="22"/>
              </w:rPr>
            </w:rPrChange>
          </w:rPr>
          <w:t xml:space="preserve"> </w:t>
        </w:r>
      </w:ins>
    </w:p>
    <w:p w14:paraId="0AF62829" w14:textId="0231951A" w:rsidR="00615B35" w:rsidRPr="00DF1634" w:rsidDel="00AC174E" w:rsidRDefault="00EB5576" w:rsidP="00B46D58">
      <w:pPr>
        <w:widowControl w:val="0"/>
        <w:rPr>
          <w:del w:id="475" w:author="Hayk Koshetsyan" w:date="2024-12-10T17:13:00Z"/>
          <w:rFonts w:ascii="GHEA Grapalat" w:hAnsi="GHEA Grapalat"/>
          <w:rPrChange w:id="476" w:author="Hayk-PC" w:date="2024-12-11T02:31:00Z">
            <w:rPr>
              <w:del w:id="477" w:author="Hayk Koshetsyan" w:date="2024-12-10T17:13:00Z"/>
              <w:rFonts w:ascii="GHEA Grapalat" w:hAnsi="GHEA Grapalat"/>
            </w:rPr>
          </w:rPrChange>
        </w:rPr>
      </w:pPr>
      <w:del w:id="478" w:author="Hayk Koshetsyan" w:date="2024-12-10T17:13:00Z">
        <w:r w:rsidRPr="00DF1634" w:rsidDel="00AC174E">
          <w:rPr>
            <w:rFonts w:ascii="GHEA Grapalat" w:hAnsi="GHEA Grapalat"/>
            <w:rPrChange w:id="479" w:author="Hayk-PC" w:date="2024-12-11T02:31:00Z">
              <w:rPr>
                <w:rFonts w:ascii="GHEA Grapalat" w:hAnsi="GHEA Grapalat"/>
              </w:rPr>
            </w:rPrChange>
          </w:rPr>
          <w:delText>______________________________</w:delText>
        </w:r>
      </w:del>
    </w:p>
    <w:p w14:paraId="206F65EB" w14:textId="42EF9626" w:rsidR="00615B35" w:rsidRPr="00DF1634" w:rsidDel="00AC174E" w:rsidRDefault="00615B35" w:rsidP="00B46D58">
      <w:pPr>
        <w:widowControl w:val="0"/>
        <w:tabs>
          <w:tab w:val="left" w:pos="5954"/>
        </w:tabs>
        <w:spacing w:after="160"/>
        <w:ind w:firstLine="567"/>
        <w:rPr>
          <w:del w:id="480" w:author="Hayk Koshetsyan" w:date="2024-12-10T17:13:00Z"/>
          <w:rFonts w:ascii="GHEA Grapalat" w:hAnsi="GHEA Grapalat"/>
          <w:sz w:val="20"/>
          <w:szCs w:val="20"/>
          <w:rPrChange w:id="481" w:author="Hayk-PC" w:date="2024-12-11T02:31:00Z">
            <w:rPr>
              <w:del w:id="482" w:author="Hayk Koshetsyan" w:date="2024-12-10T17:13:00Z"/>
              <w:rFonts w:ascii="GHEA Grapalat" w:hAnsi="GHEA Grapalat"/>
              <w:sz w:val="20"/>
              <w:szCs w:val="20"/>
            </w:rPr>
          </w:rPrChange>
        </w:rPr>
      </w:pPr>
      <w:del w:id="483" w:author="Hayk Koshetsyan" w:date="2024-12-10T17:13:00Z">
        <w:r w:rsidRPr="00DF1634" w:rsidDel="00AC174E">
          <w:rPr>
            <w:rFonts w:ascii="GHEA Grapalat" w:hAnsi="GHEA Grapalat"/>
            <w:sz w:val="20"/>
            <w:szCs w:val="20"/>
            <w:rPrChange w:id="484" w:author="Hayk-PC" w:date="2024-12-11T02:31:00Z">
              <w:rPr>
                <w:rFonts w:ascii="GHEA Grapalat" w:hAnsi="GHEA Grapalat"/>
                <w:sz w:val="20"/>
                <w:szCs w:val="20"/>
              </w:rPr>
            </w:rPrChange>
          </w:rPr>
          <w:delText>наименование</w:delText>
        </w:r>
        <w:r w:rsidR="00EB5576" w:rsidRPr="00DF1634" w:rsidDel="00AC174E">
          <w:rPr>
            <w:sz w:val="20"/>
            <w:szCs w:val="20"/>
            <w:rPrChange w:id="485" w:author="Hayk-PC" w:date="2024-12-11T02:31:00Z">
              <w:rPr>
                <w:sz w:val="20"/>
                <w:szCs w:val="20"/>
              </w:rPr>
            </w:rPrChange>
          </w:rPr>
          <w:delText xml:space="preserve"> </w:delText>
        </w:r>
        <w:r w:rsidRPr="00DF1634" w:rsidDel="00AC174E">
          <w:rPr>
            <w:rFonts w:ascii="GHEA Grapalat" w:hAnsi="GHEA Grapalat"/>
            <w:sz w:val="20"/>
            <w:szCs w:val="20"/>
            <w:rPrChange w:id="486" w:author="Hayk-PC" w:date="2024-12-11T02:31:00Z">
              <w:rPr>
                <w:rFonts w:ascii="GHEA Grapalat" w:hAnsi="GHEA Grapalat"/>
                <w:sz w:val="20"/>
                <w:szCs w:val="20"/>
              </w:rPr>
            </w:rPrChange>
          </w:rPr>
          <w:delText>товара</w:delText>
        </w:r>
        <w:r w:rsidR="00EC400D" w:rsidRPr="00DF1634" w:rsidDel="00AC174E">
          <w:rPr>
            <w:rFonts w:ascii="GHEA Grapalat" w:hAnsi="GHEA Grapalat"/>
            <w:sz w:val="20"/>
            <w:szCs w:val="20"/>
            <w:rPrChange w:id="487" w:author="Hayk-PC" w:date="2024-12-11T02:31:00Z">
              <w:rPr>
                <w:rFonts w:ascii="GHEA Grapalat" w:hAnsi="GHEA Grapalat"/>
                <w:sz w:val="20"/>
                <w:szCs w:val="20"/>
              </w:rPr>
            </w:rPrChange>
          </w:rPr>
          <w:tab/>
          <w:delText>(наименование заказчика)</w:delText>
        </w:r>
      </w:del>
    </w:p>
    <w:p w14:paraId="6CA5A49C" w14:textId="7C6007D8" w:rsidR="00160AE4" w:rsidRPr="00DF1634" w:rsidDel="00AC174E" w:rsidRDefault="00160AE4" w:rsidP="00B46D58">
      <w:pPr>
        <w:widowControl w:val="0"/>
        <w:spacing w:after="160"/>
        <w:ind w:firstLine="567"/>
        <w:jc w:val="center"/>
        <w:rPr>
          <w:del w:id="488" w:author="Hayk Koshetsyan" w:date="2024-12-10T17:13:00Z"/>
          <w:rFonts w:ascii="GHEA Grapalat" w:hAnsi="GHEA Grapalat"/>
          <w:rPrChange w:id="489" w:author="Hayk-PC" w:date="2024-12-11T02:31:00Z">
            <w:rPr>
              <w:del w:id="490" w:author="Hayk Koshetsyan" w:date="2024-12-10T17:13:00Z"/>
              <w:rFonts w:ascii="GHEA Grapalat" w:hAnsi="GHEA Grapalat"/>
            </w:rPr>
          </w:rPrChange>
        </w:rPr>
      </w:pPr>
    </w:p>
    <w:p w14:paraId="29A8F660" w14:textId="74F66BA6" w:rsidR="00096865" w:rsidRPr="00DF1634" w:rsidRDefault="00160AE4" w:rsidP="00B46D58">
      <w:pPr>
        <w:widowControl w:val="0"/>
        <w:spacing w:after="160"/>
        <w:jc w:val="center"/>
        <w:rPr>
          <w:rFonts w:ascii="GHEA Grapalat" w:hAnsi="GHEA Grapalat"/>
          <w:i/>
          <w:rPrChange w:id="491" w:author="Hayk-PC" w:date="2024-12-11T02:31:00Z">
            <w:rPr>
              <w:rFonts w:ascii="GHEA Grapalat" w:hAnsi="GHEA Grapalat"/>
              <w:i/>
            </w:rPr>
          </w:rPrChange>
        </w:rPr>
      </w:pPr>
      <w:r w:rsidRPr="00DF1634">
        <w:rPr>
          <w:rFonts w:ascii="GHEA Grapalat" w:hAnsi="GHEA Grapalat"/>
          <w:b/>
          <w:rPrChange w:id="492" w:author="Hayk-PC" w:date="2024-12-11T02:31:00Z">
            <w:rPr>
              <w:rFonts w:ascii="GHEA Grapalat" w:hAnsi="GHEA Grapalat"/>
              <w:b/>
            </w:rPr>
          </w:rPrChange>
        </w:rPr>
        <w:t xml:space="preserve">ПРИГЛАШЕНИЯ НА </w:t>
      </w:r>
      <w:del w:id="493" w:author="Hayk Koshetsyan" w:date="2024-12-10T17:01:00Z">
        <w:r w:rsidRPr="00DF1634" w:rsidDel="00CA3B24">
          <w:rPr>
            <w:rFonts w:ascii="GHEA Grapalat" w:hAnsi="GHEA Grapalat"/>
            <w:b/>
            <w:rPrChange w:id="494" w:author="Hayk-PC" w:date="2024-12-11T02:31:00Z">
              <w:rPr>
                <w:rFonts w:ascii="GHEA Grapalat" w:hAnsi="GHEA Grapalat"/>
                <w:b/>
              </w:rPr>
            </w:rPrChange>
          </w:rPr>
          <w:delText>ОТКРЫТЫЙ КОНКУРС</w:delText>
        </w:r>
      </w:del>
      <w:ins w:id="495" w:author="Hayk Koshetsyan" w:date="2024-12-10T17:02:00Z">
        <w:r w:rsidR="00CA3B24" w:rsidRPr="00DF1634">
          <w:rPr>
            <w:rFonts w:ascii="GHEA Grapalat" w:hAnsi="GHEA Grapalat"/>
            <w:b/>
            <w:rPrChange w:id="496" w:author="Hayk-PC" w:date="2024-12-11T02:31:00Z">
              <w:rPr>
                <w:rFonts w:ascii="GHEA Grapalat" w:hAnsi="GHEA Grapalat"/>
                <w:b/>
              </w:rPr>
            </w:rPrChange>
          </w:rPr>
          <w:t xml:space="preserve">ЗАПРОС КОТИРОВОК </w:t>
        </w:r>
      </w:ins>
      <w:r w:rsidRPr="00DF1634">
        <w:rPr>
          <w:rFonts w:ascii="GHEA Grapalat" w:hAnsi="GHEA Grapalat"/>
          <w:b/>
          <w:rPrChange w:id="497" w:author="Hayk-PC" w:date="2024-12-11T02:31:00Z">
            <w:rPr>
              <w:rFonts w:ascii="GHEA Grapalat" w:hAnsi="GHEA Grapalat"/>
              <w:b/>
            </w:rPr>
          </w:rPrChange>
        </w:rPr>
        <w:t xml:space="preserve">, </w:t>
      </w:r>
      <w:r w:rsidR="005C1BF7" w:rsidRPr="00DF1634">
        <w:rPr>
          <w:rFonts w:ascii="GHEA Grapalat" w:hAnsi="GHEA Grapalat"/>
          <w:b/>
          <w:rPrChange w:id="498" w:author="Hayk-PC" w:date="2024-12-11T02:31:00Z">
            <w:rPr>
              <w:rFonts w:ascii="GHEA Grapalat" w:hAnsi="GHEA Grapalat"/>
              <w:b/>
            </w:rPr>
          </w:rPrChange>
        </w:rPr>
        <w:br/>
      </w:r>
      <w:r w:rsidRPr="00DF1634">
        <w:rPr>
          <w:rFonts w:ascii="GHEA Grapalat" w:hAnsi="GHEA Grapalat"/>
          <w:b/>
          <w:rPrChange w:id="499" w:author="Hayk-PC" w:date="2024-12-11T02:31:00Z">
            <w:rPr>
              <w:rFonts w:ascii="GHEA Grapalat" w:hAnsi="GHEA Grapalat"/>
              <w:b/>
            </w:rPr>
          </w:rPrChange>
        </w:rPr>
        <w:t>ОБЪЯВЛЕННЫЙ С ЦЕЛЬЮ ПРИОБРЕТЕНИЯ</w:t>
      </w:r>
    </w:p>
    <w:p w14:paraId="52008489" w14:textId="77777777" w:rsidR="00C67E80" w:rsidRPr="00DF1634" w:rsidRDefault="00C67E80" w:rsidP="00B46D58">
      <w:pPr>
        <w:widowControl w:val="0"/>
        <w:spacing w:after="160"/>
        <w:jc w:val="center"/>
        <w:rPr>
          <w:rFonts w:ascii="GHEA Grapalat" w:hAnsi="GHEA Grapalat" w:cs="Sylfaen"/>
          <w:b/>
          <w:rPrChange w:id="500" w:author="Hayk-PC" w:date="2024-12-11T02:31:00Z">
            <w:rPr>
              <w:rFonts w:ascii="GHEA Grapalat" w:hAnsi="GHEA Grapalat" w:cs="Sylfaen"/>
              <w:b/>
            </w:rPr>
          </w:rPrChange>
        </w:rPr>
      </w:pPr>
    </w:p>
    <w:p w14:paraId="78E9566E" w14:textId="77777777" w:rsidR="00096865" w:rsidRPr="00DF1634" w:rsidRDefault="00096865" w:rsidP="00B46D58">
      <w:pPr>
        <w:widowControl w:val="0"/>
        <w:spacing w:after="160"/>
        <w:jc w:val="center"/>
        <w:rPr>
          <w:rFonts w:ascii="GHEA Grapalat" w:hAnsi="GHEA Grapalat"/>
          <w:b/>
          <w:rPrChange w:id="501" w:author="Hayk-PC" w:date="2024-12-11T02:31:00Z">
            <w:rPr>
              <w:rFonts w:ascii="GHEA Grapalat" w:hAnsi="GHEA Grapalat"/>
              <w:b/>
            </w:rPr>
          </w:rPrChange>
        </w:rPr>
      </w:pPr>
      <w:r w:rsidRPr="00DF1634">
        <w:rPr>
          <w:rFonts w:ascii="GHEA Grapalat" w:hAnsi="GHEA Grapalat"/>
          <w:b/>
          <w:rPrChange w:id="502" w:author="Hayk-PC" w:date="2024-12-11T02:31:00Z">
            <w:rPr>
              <w:rFonts w:ascii="GHEA Grapalat" w:hAnsi="GHEA Grapalat"/>
              <w:b/>
            </w:rPr>
          </w:rPrChange>
        </w:rPr>
        <w:t>ЧАСТЬ I.</w:t>
      </w:r>
    </w:p>
    <w:p w14:paraId="2AA5B1EC" w14:textId="77777777" w:rsidR="002E069D" w:rsidRPr="00DF1634" w:rsidRDefault="002E069D" w:rsidP="00B46D58">
      <w:pPr>
        <w:widowControl w:val="0"/>
        <w:spacing w:after="160"/>
        <w:jc w:val="center"/>
        <w:rPr>
          <w:rFonts w:ascii="GHEA Grapalat" w:hAnsi="GHEA Grapalat"/>
          <w:rPrChange w:id="503" w:author="Hayk-PC" w:date="2024-12-11T02:31:00Z">
            <w:rPr>
              <w:rFonts w:ascii="GHEA Grapalat" w:hAnsi="GHEA Grapalat"/>
            </w:rPr>
          </w:rPrChange>
        </w:rPr>
      </w:pPr>
    </w:p>
    <w:p w14:paraId="31A77D3B" w14:textId="77777777" w:rsidR="00096865" w:rsidRPr="00DF1634" w:rsidRDefault="00096865" w:rsidP="00B46D58">
      <w:pPr>
        <w:widowControl w:val="0"/>
        <w:tabs>
          <w:tab w:val="left" w:pos="1134"/>
        </w:tabs>
        <w:spacing w:after="160"/>
        <w:ind w:left="1134" w:hanging="567"/>
        <w:jc w:val="both"/>
        <w:rPr>
          <w:rFonts w:ascii="GHEA Grapalat" w:hAnsi="GHEA Grapalat"/>
          <w:rPrChange w:id="504" w:author="Hayk-PC" w:date="2024-12-11T02:31:00Z">
            <w:rPr>
              <w:rFonts w:ascii="GHEA Grapalat" w:hAnsi="GHEA Grapalat"/>
            </w:rPr>
          </w:rPrChange>
        </w:rPr>
      </w:pPr>
      <w:r w:rsidRPr="00DF1634">
        <w:rPr>
          <w:rFonts w:ascii="GHEA Grapalat" w:hAnsi="GHEA Grapalat"/>
          <w:rPrChange w:id="505" w:author="Hayk-PC" w:date="2024-12-11T02:31:00Z">
            <w:rPr>
              <w:rFonts w:ascii="GHEA Grapalat" w:hAnsi="GHEA Grapalat"/>
            </w:rPr>
          </w:rPrChange>
        </w:rPr>
        <w:t>1.</w:t>
      </w:r>
      <w:r w:rsidR="005C1BF7" w:rsidRPr="00DF1634">
        <w:rPr>
          <w:rFonts w:ascii="GHEA Grapalat" w:hAnsi="GHEA Grapalat"/>
          <w:rPrChange w:id="506" w:author="Hayk-PC" w:date="2024-12-11T02:31:00Z">
            <w:rPr>
              <w:rFonts w:ascii="GHEA Grapalat" w:hAnsi="GHEA Grapalat"/>
            </w:rPr>
          </w:rPrChange>
        </w:rPr>
        <w:tab/>
      </w:r>
      <w:r w:rsidR="00543BAE" w:rsidRPr="00DF1634">
        <w:rPr>
          <w:rFonts w:ascii="GHEA Grapalat" w:hAnsi="GHEA Grapalat"/>
          <w:rPrChange w:id="507" w:author="Hayk-PC" w:date="2024-12-11T02:31:00Z">
            <w:rPr>
              <w:rFonts w:ascii="GHEA Grapalat" w:hAnsi="GHEA Grapalat"/>
            </w:rPr>
          </w:rPrChange>
        </w:rPr>
        <w:t>Характеристика предмета закупки</w:t>
      </w:r>
      <w:r w:rsidRPr="00DF1634">
        <w:rPr>
          <w:rFonts w:ascii="GHEA Grapalat" w:hAnsi="GHEA Grapalat"/>
          <w:rPrChange w:id="508" w:author="Hayk-PC" w:date="2024-12-11T02:31:00Z">
            <w:rPr>
              <w:rFonts w:ascii="GHEA Grapalat" w:hAnsi="GHEA Grapalat"/>
            </w:rPr>
          </w:rPrChange>
        </w:rPr>
        <w:t xml:space="preserve"> </w:t>
      </w:r>
    </w:p>
    <w:p w14:paraId="017C19C1" w14:textId="77777777" w:rsidR="00096865" w:rsidRPr="00DF1634" w:rsidRDefault="00096865" w:rsidP="00B46D58">
      <w:pPr>
        <w:widowControl w:val="0"/>
        <w:tabs>
          <w:tab w:val="left" w:pos="1134"/>
        </w:tabs>
        <w:spacing w:after="160"/>
        <w:ind w:left="1134" w:hanging="567"/>
        <w:jc w:val="both"/>
        <w:rPr>
          <w:rFonts w:ascii="GHEA Grapalat" w:hAnsi="GHEA Grapalat"/>
          <w:rPrChange w:id="509" w:author="Hayk-PC" w:date="2024-12-11T02:31:00Z">
            <w:rPr>
              <w:rFonts w:ascii="GHEA Grapalat" w:hAnsi="GHEA Grapalat"/>
            </w:rPr>
          </w:rPrChange>
        </w:rPr>
      </w:pPr>
      <w:r w:rsidRPr="00DF1634">
        <w:rPr>
          <w:rFonts w:ascii="GHEA Grapalat" w:hAnsi="GHEA Grapalat"/>
          <w:rPrChange w:id="510" w:author="Hayk-PC" w:date="2024-12-11T02:31:00Z">
            <w:rPr>
              <w:rFonts w:ascii="GHEA Grapalat" w:hAnsi="GHEA Grapalat"/>
            </w:rPr>
          </w:rPrChange>
        </w:rPr>
        <w:t>2.</w:t>
      </w:r>
      <w:r w:rsidR="005D191A" w:rsidRPr="00DF1634">
        <w:rPr>
          <w:rFonts w:ascii="GHEA Grapalat" w:hAnsi="GHEA Grapalat"/>
          <w:rPrChange w:id="511" w:author="Hayk-PC" w:date="2024-12-11T02:31:00Z">
            <w:rPr>
              <w:rFonts w:ascii="GHEA Grapalat" w:hAnsi="GHEA Grapalat"/>
            </w:rPr>
          </w:rPrChange>
        </w:rPr>
        <w:tab/>
      </w:r>
      <w:r w:rsidRPr="00DF1634">
        <w:rPr>
          <w:rFonts w:ascii="GHEA Grapalat" w:hAnsi="GHEA Grapalat"/>
          <w:rPrChange w:id="512" w:author="Hayk-PC" w:date="2024-12-11T02:31:00Z">
            <w:rPr>
              <w:rFonts w:ascii="GHEA Grapalat" w:hAnsi="GHEA Grapalat"/>
            </w:rPr>
          </w:rPrChange>
        </w:rPr>
        <w:t>Требования к праву участника на участие</w:t>
      </w:r>
      <w:r w:rsidR="00543BAE" w:rsidRPr="00DF1634">
        <w:rPr>
          <w:rFonts w:ascii="GHEA Grapalat" w:hAnsi="GHEA Grapalat"/>
          <w:rPrChange w:id="513" w:author="Hayk-PC" w:date="2024-12-11T02:31:00Z">
            <w:rPr>
              <w:rFonts w:ascii="GHEA Grapalat" w:hAnsi="GHEA Grapalat"/>
            </w:rPr>
          </w:rPrChange>
        </w:rPr>
        <w:t xml:space="preserve"> и порядок их оценки</w:t>
      </w:r>
      <w:r w:rsidR="003D0E3C" w:rsidRPr="00DF1634">
        <w:rPr>
          <w:rFonts w:ascii="GHEA Grapalat" w:hAnsi="GHEA Grapalat"/>
          <w:rPrChange w:id="514" w:author="Hayk-PC" w:date="2024-12-11T02:31:00Z">
            <w:rPr>
              <w:rFonts w:ascii="GHEA Grapalat" w:hAnsi="GHEA Grapalat"/>
            </w:rPr>
          </w:rPrChange>
        </w:rPr>
        <w:t>, в случае признания отобранным участником-условия представления обеспечения квалификации.</w:t>
      </w:r>
    </w:p>
    <w:p w14:paraId="10F4A203" w14:textId="77777777" w:rsidR="00096865" w:rsidRPr="00DF1634" w:rsidRDefault="00096865" w:rsidP="00B46D58">
      <w:pPr>
        <w:widowControl w:val="0"/>
        <w:tabs>
          <w:tab w:val="left" w:pos="1134"/>
        </w:tabs>
        <w:spacing w:after="160"/>
        <w:ind w:left="1134" w:hanging="567"/>
        <w:jc w:val="both"/>
        <w:rPr>
          <w:rFonts w:ascii="GHEA Grapalat" w:hAnsi="GHEA Grapalat"/>
          <w:rPrChange w:id="515" w:author="Hayk-PC" w:date="2024-12-11T02:31:00Z">
            <w:rPr>
              <w:rFonts w:ascii="GHEA Grapalat" w:hAnsi="GHEA Grapalat"/>
            </w:rPr>
          </w:rPrChange>
        </w:rPr>
      </w:pPr>
      <w:r w:rsidRPr="00DF1634">
        <w:rPr>
          <w:rFonts w:ascii="GHEA Grapalat" w:hAnsi="GHEA Grapalat"/>
          <w:rPrChange w:id="516" w:author="Hayk-PC" w:date="2024-12-11T02:31:00Z">
            <w:rPr>
              <w:rFonts w:ascii="GHEA Grapalat" w:hAnsi="GHEA Grapalat"/>
            </w:rPr>
          </w:rPrChange>
        </w:rPr>
        <w:t>3.</w:t>
      </w:r>
      <w:r w:rsidR="005D191A" w:rsidRPr="00DF1634">
        <w:rPr>
          <w:rFonts w:ascii="GHEA Grapalat" w:hAnsi="GHEA Grapalat"/>
          <w:rPrChange w:id="517" w:author="Hayk-PC" w:date="2024-12-11T02:31:00Z">
            <w:rPr>
              <w:rFonts w:ascii="GHEA Grapalat" w:hAnsi="GHEA Grapalat"/>
            </w:rPr>
          </w:rPrChange>
        </w:rPr>
        <w:tab/>
      </w:r>
      <w:r w:rsidRPr="00DF1634">
        <w:rPr>
          <w:rFonts w:ascii="GHEA Grapalat" w:hAnsi="GHEA Grapalat"/>
          <w:rPrChange w:id="518" w:author="Hayk-PC" w:date="2024-12-11T02:31:00Z">
            <w:rPr>
              <w:rFonts w:ascii="GHEA Grapalat" w:hAnsi="GHEA Grapalat"/>
            </w:rPr>
          </w:rPrChange>
        </w:rPr>
        <w:t>Разъяснение приглашения и порядок вне</w:t>
      </w:r>
      <w:r w:rsidR="00543BAE" w:rsidRPr="00DF1634">
        <w:rPr>
          <w:rFonts w:ascii="GHEA Grapalat" w:hAnsi="GHEA Grapalat"/>
          <w:rPrChange w:id="519" w:author="Hayk-PC" w:date="2024-12-11T02:31:00Z">
            <w:rPr>
              <w:rFonts w:ascii="GHEA Grapalat" w:hAnsi="GHEA Grapalat"/>
            </w:rPr>
          </w:rPrChange>
        </w:rPr>
        <w:t>сения изменения в приглашение</w:t>
      </w:r>
    </w:p>
    <w:p w14:paraId="13F7F69B" w14:textId="77777777" w:rsidR="00087A30" w:rsidRPr="00DF1634" w:rsidRDefault="00096865" w:rsidP="00B46D58">
      <w:pPr>
        <w:widowControl w:val="0"/>
        <w:tabs>
          <w:tab w:val="left" w:pos="1134"/>
        </w:tabs>
        <w:spacing w:after="160"/>
        <w:ind w:left="1134" w:hanging="567"/>
        <w:jc w:val="both"/>
        <w:rPr>
          <w:rFonts w:ascii="GHEA Grapalat" w:hAnsi="GHEA Grapalat" w:cs="Sylfaen"/>
          <w:rPrChange w:id="520" w:author="Hayk-PC" w:date="2024-12-11T02:31:00Z">
            <w:rPr>
              <w:rFonts w:ascii="GHEA Grapalat" w:hAnsi="GHEA Grapalat" w:cs="Sylfaen"/>
            </w:rPr>
          </w:rPrChange>
        </w:rPr>
      </w:pPr>
      <w:r w:rsidRPr="00DF1634">
        <w:rPr>
          <w:rFonts w:ascii="GHEA Grapalat" w:hAnsi="GHEA Grapalat"/>
          <w:rPrChange w:id="521" w:author="Hayk-PC" w:date="2024-12-11T02:31:00Z">
            <w:rPr>
              <w:rFonts w:ascii="GHEA Grapalat" w:hAnsi="GHEA Grapalat"/>
            </w:rPr>
          </w:rPrChange>
        </w:rPr>
        <w:t>4.</w:t>
      </w:r>
      <w:r w:rsidR="005D191A" w:rsidRPr="00DF1634">
        <w:rPr>
          <w:rFonts w:ascii="GHEA Grapalat" w:hAnsi="GHEA Grapalat"/>
          <w:rPrChange w:id="522" w:author="Hayk-PC" w:date="2024-12-11T02:31:00Z">
            <w:rPr>
              <w:rFonts w:ascii="GHEA Grapalat" w:hAnsi="GHEA Grapalat"/>
            </w:rPr>
          </w:rPrChange>
        </w:rPr>
        <w:tab/>
      </w:r>
      <w:r w:rsidRPr="00DF1634">
        <w:rPr>
          <w:rFonts w:ascii="GHEA Grapalat" w:hAnsi="GHEA Grapalat"/>
          <w:rPrChange w:id="523" w:author="Hayk-PC" w:date="2024-12-11T02:31:00Z">
            <w:rPr>
              <w:rFonts w:ascii="GHEA Grapalat" w:hAnsi="GHEA Grapalat"/>
            </w:rPr>
          </w:rPrChange>
        </w:rPr>
        <w:t>Порядок подачи заявки</w:t>
      </w:r>
    </w:p>
    <w:p w14:paraId="2ABC490D" w14:textId="77777777" w:rsidR="00096865" w:rsidRPr="00DF1634" w:rsidRDefault="00543BAE" w:rsidP="00B46D58">
      <w:pPr>
        <w:widowControl w:val="0"/>
        <w:tabs>
          <w:tab w:val="left" w:pos="1134"/>
        </w:tabs>
        <w:spacing w:after="160"/>
        <w:ind w:left="1134" w:hanging="567"/>
        <w:jc w:val="both"/>
        <w:rPr>
          <w:rFonts w:ascii="GHEA Grapalat" w:hAnsi="GHEA Grapalat"/>
          <w:rPrChange w:id="524" w:author="Hayk-PC" w:date="2024-12-11T02:31:00Z">
            <w:rPr>
              <w:rFonts w:ascii="GHEA Grapalat" w:hAnsi="GHEA Grapalat"/>
            </w:rPr>
          </w:rPrChange>
        </w:rPr>
      </w:pPr>
      <w:r w:rsidRPr="00DF1634">
        <w:rPr>
          <w:rFonts w:ascii="GHEA Grapalat" w:hAnsi="GHEA Grapalat"/>
          <w:rPrChange w:id="525" w:author="Hayk-PC" w:date="2024-12-11T02:31:00Z">
            <w:rPr>
              <w:rFonts w:ascii="GHEA Grapalat" w:hAnsi="GHEA Grapalat"/>
            </w:rPr>
          </w:rPrChange>
        </w:rPr>
        <w:t>5.</w:t>
      </w:r>
      <w:r w:rsidRPr="00DF1634">
        <w:rPr>
          <w:rFonts w:ascii="GHEA Grapalat" w:hAnsi="GHEA Grapalat"/>
          <w:rPrChange w:id="526" w:author="Hayk-PC" w:date="2024-12-11T02:31:00Z">
            <w:rPr>
              <w:rFonts w:ascii="GHEA Grapalat" w:hAnsi="GHEA Grapalat"/>
            </w:rPr>
          </w:rPrChange>
        </w:rPr>
        <w:tab/>
        <w:t>Ценовое предложение заявки</w:t>
      </w:r>
      <w:r w:rsidR="00087A30" w:rsidRPr="00DF1634">
        <w:rPr>
          <w:rFonts w:ascii="GHEA Grapalat" w:hAnsi="GHEA Grapalat"/>
          <w:rPrChange w:id="527" w:author="Hayk-PC" w:date="2024-12-11T02:31:00Z">
            <w:rPr>
              <w:rFonts w:ascii="GHEA Grapalat" w:hAnsi="GHEA Grapalat"/>
            </w:rPr>
          </w:rPrChange>
        </w:rPr>
        <w:t xml:space="preserve"> </w:t>
      </w:r>
    </w:p>
    <w:p w14:paraId="144B446A" w14:textId="77777777" w:rsidR="00096865" w:rsidRPr="00DF1634" w:rsidRDefault="00087A30" w:rsidP="00B46D58">
      <w:pPr>
        <w:widowControl w:val="0"/>
        <w:tabs>
          <w:tab w:val="left" w:pos="1134"/>
        </w:tabs>
        <w:spacing w:after="160"/>
        <w:ind w:left="1134" w:hanging="567"/>
        <w:jc w:val="both"/>
        <w:rPr>
          <w:rFonts w:ascii="GHEA Grapalat" w:hAnsi="GHEA Grapalat"/>
          <w:rPrChange w:id="528" w:author="Hayk-PC" w:date="2024-12-11T02:31:00Z">
            <w:rPr>
              <w:rFonts w:ascii="GHEA Grapalat" w:hAnsi="GHEA Grapalat"/>
            </w:rPr>
          </w:rPrChange>
        </w:rPr>
      </w:pPr>
      <w:r w:rsidRPr="00DF1634">
        <w:rPr>
          <w:rFonts w:ascii="GHEA Grapalat" w:hAnsi="GHEA Grapalat"/>
          <w:rPrChange w:id="529" w:author="Hayk-PC" w:date="2024-12-11T02:31:00Z">
            <w:rPr>
              <w:rFonts w:ascii="GHEA Grapalat" w:hAnsi="GHEA Grapalat"/>
            </w:rPr>
          </w:rPrChange>
        </w:rPr>
        <w:t>6.</w:t>
      </w:r>
      <w:r w:rsidR="005D191A" w:rsidRPr="00DF1634">
        <w:rPr>
          <w:rFonts w:ascii="GHEA Grapalat" w:hAnsi="GHEA Grapalat"/>
          <w:rPrChange w:id="530" w:author="Hayk-PC" w:date="2024-12-11T02:31:00Z">
            <w:rPr>
              <w:rFonts w:ascii="GHEA Grapalat" w:hAnsi="GHEA Grapalat"/>
            </w:rPr>
          </w:rPrChange>
        </w:rPr>
        <w:tab/>
      </w:r>
      <w:r w:rsidRPr="00DF1634">
        <w:rPr>
          <w:rFonts w:ascii="GHEA Grapalat" w:hAnsi="GHEA Grapalat"/>
          <w:rPrChange w:id="531" w:author="Hayk-PC" w:date="2024-12-11T02:31:00Z">
            <w:rPr>
              <w:rFonts w:ascii="GHEA Grapalat" w:hAnsi="GHEA Grapalat"/>
            </w:rPr>
          </w:rPrChange>
        </w:rPr>
        <w:t>Срок действия заявки, порядок внесения</w:t>
      </w:r>
      <w:r w:rsidR="005D191A" w:rsidRPr="00DF1634">
        <w:rPr>
          <w:rFonts w:ascii="GHEA Grapalat" w:hAnsi="GHEA Grapalat"/>
          <w:rPrChange w:id="532" w:author="Hayk-PC" w:date="2024-12-11T02:31:00Z">
            <w:rPr>
              <w:rFonts w:ascii="GHEA Grapalat" w:hAnsi="GHEA Grapalat"/>
            </w:rPr>
          </w:rPrChange>
        </w:rPr>
        <w:t xml:space="preserve"> изменений в заявки и их отзыва</w:t>
      </w:r>
      <w:r w:rsidRPr="00DF1634">
        <w:rPr>
          <w:rFonts w:ascii="GHEA Grapalat" w:hAnsi="GHEA Grapalat"/>
          <w:rPrChange w:id="533" w:author="Hayk-PC" w:date="2024-12-11T02:31:00Z">
            <w:rPr>
              <w:rFonts w:ascii="GHEA Grapalat" w:hAnsi="GHEA Grapalat"/>
            </w:rPr>
          </w:rPrChange>
        </w:rPr>
        <w:t xml:space="preserve"> </w:t>
      </w:r>
    </w:p>
    <w:p w14:paraId="268C59AF" w14:textId="12628F7E" w:rsidR="00096865" w:rsidRPr="00DF1634" w:rsidDel="00AC174E" w:rsidRDefault="00087A30" w:rsidP="00B46D58">
      <w:pPr>
        <w:widowControl w:val="0"/>
        <w:tabs>
          <w:tab w:val="left" w:pos="1134"/>
        </w:tabs>
        <w:spacing w:after="160"/>
        <w:ind w:left="1134" w:hanging="567"/>
        <w:jc w:val="both"/>
        <w:rPr>
          <w:del w:id="534" w:author="Hayk Koshetsyan" w:date="2024-12-10T17:14:00Z"/>
          <w:rFonts w:ascii="GHEA Grapalat" w:hAnsi="GHEA Grapalat"/>
          <w:rPrChange w:id="535" w:author="Hayk-PC" w:date="2024-12-11T02:31:00Z">
            <w:rPr>
              <w:del w:id="536" w:author="Hayk Koshetsyan" w:date="2024-12-10T17:14:00Z"/>
              <w:rFonts w:ascii="GHEA Grapalat" w:hAnsi="GHEA Grapalat"/>
            </w:rPr>
          </w:rPrChange>
        </w:rPr>
      </w:pPr>
      <w:del w:id="537" w:author="Hayk Koshetsyan" w:date="2024-12-10T17:14:00Z">
        <w:r w:rsidRPr="00DF1634" w:rsidDel="00AC174E">
          <w:rPr>
            <w:rFonts w:ascii="GHEA Grapalat" w:hAnsi="GHEA Grapalat"/>
            <w:rPrChange w:id="538" w:author="Hayk-PC" w:date="2024-12-11T02:31:00Z">
              <w:rPr>
                <w:rFonts w:ascii="GHEA Grapalat" w:hAnsi="GHEA Grapalat"/>
              </w:rPr>
            </w:rPrChange>
          </w:rPr>
          <w:delText>7.</w:delText>
        </w:r>
        <w:r w:rsidR="005D191A" w:rsidRPr="00DF1634" w:rsidDel="00AC174E">
          <w:rPr>
            <w:rFonts w:ascii="GHEA Grapalat" w:hAnsi="GHEA Grapalat"/>
            <w:rPrChange w:id="539" w:author="Hayk-PC" w:date="2024-12-11T02:31:00Z">
              <w:rPr>
                <w:rFonts w:ascii="GHEA Grapalat" w:hAnsi="GHEA Grapalat"/>
              </w:rPr>
            </w:rPrChange>
          </w:rPr>
          <w:tab/>
        </w:r>
        <w:r w:rsidRPr="00DF1634" w:rsidDel="00AC174E">
          <w:rPr>
            <w:rFonts w:ascii="GHEA Grapalat" w:hAnsi="GHEA Grapalat"/>
            <w:rPrChange w:id="540" w:author="Hayk-PC" w:date="2024-12-11T02:31:00Z">
              <w:rPr>
                <w:rFonts w:ascii="GHEA Grapalat" w:hAnsi="GHEA Grapalat"/>
              </w:rPr>
            </w:rPrChange>
          </w:rPr>
          <w:delText>Обеспечение заявки</w:delText>
        </w:r>
        <w:r w:rsidRPr="00DF1634" w:rsidDel="00AC174E">
          <w:rPr>
            <w:rStyle w:val="FootnoteReference"/>
            <w:rFonts w:ascii="GHEA Grapalat" w:hAnsi="GHEA Grapalat"/>
            <w:rPrChange w:id="541" w:author="Hayk-PC" w:date="2024-12-11T02:31:00Z">
              <w:rPr>
                <w:rStyle w:val="FootnoteReference"/>
                <w:rFonts w:ascii="GHEA Grapalat" w:hAnsi="GHEA Grapalat"/>
              </w:rPr>
            </w:rPrChange>
          </w:rPr>
          <w:footnoteReference w:id="3"/>
        </w:r>
        <w:r w:rsidRPr="00DF1634" w:rsidDel="00AC174E">
          <w:rPr>
            <w:rFonts w:ascii="GHEA Grapalat" w:hAnsi="GHEA Grapalat"/>
            <w:rPrChange w:id="554" w:author="Hayk-PC" w:date="2024-12-11T02:31:00Z">
              <w:rPr>
                <w:rFonts w:ascii="GHEA Grapalat" w:hAnsi="GHEA Grapalat"/>
              </w:rPr>
            </w:rPrChange>
          </w:rPr>
          <w:delText xml:space="preserve"> </w:delText>
        </w:r>
      </w:del>
    </w:p>
    <w:p w14:paraId="71594F1F" w14:textId="77777777" w:rsidR="00096865" w:rsidRPr="00DF1634" w:rsidRDefault="00087A30" w:rsidP="00B46D58">
      <w:pPr>
        <w:widowControl w:val="0"/>
        <w:tabs>
          <w:tab w:val="left" w:pos="1134"/>
        </w:tabs>
        <w:spacing w:after="160"/>
        <w:ind w:left="1134" w:hanging="567"/>
        <w:jc w:val="both"/>
        <w:rPr>
          <w:rFonts w:ascii="GHEA Grapalat" w:hAnsi="GHEA Grapalat" w:cs="Sylfaen"/>
          <w:rPrChange w:id="555" w:author="Hayk-PC" w:date="2024-12-11T02:31:00Z">
            <w:rPr>
              <w:rFonts w:ascii="GHEA Grapalat" w:hAnsi="GHEA Grapalat" w:cs="Sylfaen"/>
            </w:rPr>
          </w:rPrChange>
        </w:rPr>
      </w:pPr>
      <w:r w:rsidRPr="00DF1634">
        <w:rPr>
          <w:rFonts w:ascii="GHEA Grapalat" w:hAnsi="GHEA Grapalat"/>
          <w:rPrChange w:id="556" w:author="Hayk-PC" w:date="2024-12-11T02:31:00Z">
            <w:rPr>
              <w:rFonts w:ascii="GHEA Grapalat" w:hAnsi="GHEA Grapalat"/>
            </w:rPr>
          </w:rPrChange>
        </w:rPr>
        <w:t>8.</w:t>
      </w:r>
      <w:r w:rsidR="005D191A" w:rsidRPr="00DF1634">
        <w:rPr>
          <w:rFonts w:ascii="GHEA Grapalat" w:hAnsi="GHEA Grapalat"/>
          <w:rPrChange w:id="557" w:author="Hayk-PC" w:date="2024-12-11T02:31:00Z">
            <w:rPr>
              <w:rFonts w:ascii="GHEA Grapalat" w:hAnsi="GHEA Grapalat"/>
            </w:rPr>
          </w:rPrChange>
        </w:rPr>
        <w:tab/>
      </w:r>
      <w:r w:rsidRPr="00DF1634">
        <w:rPr>
          <w:rFonts w:ascii="GHEA Grapalat" w:hAnsi="GHEA Grapalat"/>
          <w:rPrChange w:id="558" w:author="Hayk-PC" w:date="2024-12-11T02:31:00Z">
            <w:rPr>
              <w:rFonts w:ascii="GHEA Grapalat" w:hAnsi="GHEA Grapalat"/>
            </w:rPr>
          </w:rPrChange>
        </w:rPr>
        <w:t>Вскрытие, оц</w:t>
      </w:r>
      <w:r w:rsidR="000B2CFA" w:rsidRPr="00DF1634">
        <w:rPr>
          <w:rFonts w:ascii="GHEA Grapalat" w:hAnsi="GHEA Grapalat"/>
          <w:rPrChange w:id="559" w:author="Hayk-PC" w:date="2024-12-11T02:31:00Z">
            <w:rPr>
              <w:rFonts w:ascii="GHEA Grapalat" w:hAnsi="GHEA Grapalat"/>
            </w:rPr>
          </w:rPrChange>
        </w:rPr>
        <w:t>енка заявок и подведение итогов</w:t>
      </w:r>
    </w:p>
    <w:p w14:paraId="0A3D57D5" w14:textId="77777777" w:rsidR="00096865" w:rsidRPr="00DF1634" w:rsidRDefault="00087A30" w:rsidP="00B46D58">
      <w:pPr>
        <w:widowControl w:val="0"/>
        <w:tabs>
          <w:tab w:val="left" w:pos="1134"/>
        </w:tabs>
        <w:spacing w:after="160"/>
        <w:ind w:left="1134" w:hanging="567"/>
        <w:jc w:val="both"/>
        <w:rPr>
          <w:rFonts w:ascii="GHEA Grapalat" w:hAnsi="GHEA Grapalat"/>
          <w:rPrChange w:id="560" w:author="Hayk-PC" w:date="2024-12-11T02:31:00Z">
            <w:rPr>
              <w:rFonts w:ascii="GHEA Grapalat" w:hAnsi="GHEA Grapalat"/>
            </w:rPr>
          </w:rPrChange>
        </w:rPr>
      </w:pPr>
      <w:r w:rsidRPr="00DF1634">
        <w:rPr>
          <w:rFonts w:ascii="GHEA Grapalat" w:hAnsi="GHEA Grapalat"/>
          <w:rPrChange w:id="561" w:author="Hayk-PC" w:date="2024-12-11T02:31:00Z">
            <w:rPr>
              <w:rFonts w:ascii="GHEA Grapalat" w:hAnsi="GHEA Grapalat"/>
            </w:rPr>
          </w:rPrChange>
        </w:rPr>
        <w:t>9.</w:t>
      </w:r>
      <w:r w:rsidR="005D191A" w:rsidRPr="00DF1634">
        <w:rPr>
          <w:rFonts w:ascii="GHEA Grapalat" w:hAnsi="GHEA Grapalat"/>
          <w:rPrChange w:id="562" w:author="Hayk-PC" w:date="2024-12-11T02:31:00Z">
            <w:rPr>
              <w:rFonts w:ascii="GHEA Grapalat" w:hAnsi="GHEA Grapalat"/>
            </w:rPr>
          </w:rPrChange>
        </w:rPr>
        <w:tab/>
      </w:r>
      <w:r w:rsidRPr="00DF1634">
        <w:rPr>
          <w:rFonts w:ascii="GHEA Grapalat" w:hAnsi="GHEA Grapalat"/>
          <w:rPrChange w:id="563" w:author="Hayk-PC" w:date="2024-12-11T02:31:00Z">
            <w:rPr>
              <w:rFonts w:ascii="GHEA Grapalat" w:hAnsi="GHEA Grapalat"/>
            </w:rPr>
          </w:rPrChange>
        </w:rPr>
        <w:t>Заключение догово</w:t>
      </w:r>
      <w:r w:rsidR="00543BAE" w:rsidRPr="00DF1634">
        <w:rPr>
          <w:rFonts w:ascii="GHEA Grapalat" w:hAnsi="GHEA Grapalat"/>
          <w:rPrChange w:id="564" w:author="Hayk-PC" w:date="2024-12-11T02:31:00Z">
            <w:rPr>
              <w:rFonts w:ascii="GHEA Grapalat" w:hAnsi="GHEA Grapalat"/>
            </w:rPr>
          </w:rPrChange>
        </w:rPr>
        <w:t>ра</w:t>
      </w:r>
    </w:p>
    <w:p w14:paraId="6E5F301D" w14:textId="77777777" w:rsidR="00096865" w:rsidRPr="00DF1634" w:rsidRDefault="00087A30" w:rsidP="00B46D58">
      <w:pPr>
        <w:widowControl w:val="0"/>
        <w:tabs>
          <w:tab w:val="left" w:pos="1134"/>
        </w:tabs>
        <w:spacing w:after="160"/>
        <w:ind w:left="1134" w:hanging="567"/>
        <w:jc w:val="both"/>
        <w:rPr>
          <w:rFonts w:ascii="GHEA Grapalat" w:hAnsi="GHEA Grapalat"/>
          <w:rPrChange w:id="565" w:author="Hayk-PC" w:date="2024-12-11T02:31:00Z">
            <w:rPr>
              <w:rFonts w:ascii="GHEA Grapalat" w:hAnsi="GHEA Grapalat"/>
            </w:rPr>
          </w:rPrChange>
        </w:rPr>
      </w:pPr>
      <w:r w:rsidRPr="00DF1634">
        <w:rPr>
          <w:rFonts w:ascii="GHEA Grapalat" w:hAnsi="GHEA Grapalat"/>
          <w:rPrChange w:id="566" w:author="Hayk-PC" w:date="2024-12-11T02:31:00Z">
            <w:rPr>
              <w:rFonts w:ascii="GHEA Grapalat" w:hAnsi="GHEA Grapalat"/>
            </w:rPr>
          </w:rPrChange>
        </w:rPr>
        <w:t>10.</w:t>
      </w:r>
      <w:r w:rsidR="005D191A" w:rsidRPr="00DF1634">
        <w:rPr>
          <w:rFonts w:ascii="GHEA Grapalat" w:hAnsi="GHEA Grapalat"/>
          <w:rPrChange w:id="567" w:author="Hayk-PC" w:date="2024-12-11T02:31:00Z">
            <w:rPr>
              <w:rFonts w:ascii="GHEA Grapalat" w:hAnsi="GHEA Grapalat"/>
            </w:rPr>
          </w:rPrChange>
        </w:rPr>
        <w:tab/>
      </w:r>
      <w:r w:rsidR="003E1D9D" w:rsidRPr="00DF1634">
        <w:rPr>
          <w:rFonts w:ascii="GHEA Grapalat" w:hAnsi="GHEA Grapalat"/>
          <w:rPrChange w:id="568" w:author="Hayk-PC" w:date="2024-12-11T02:31:00Z">
            <w:rPr>
              <w:rFonts w:ascii="GHEA Grapalat" w:hAnsi="GHEA Grapalat"/>
            </w:rPr>
          </w:rPrChange>
        </w:rPr>
        <w:t xml:space="preserve">Обеспечения </w:t>
      </w:r>
      <w:r w:rsidR="00174DAB" w:rsidRPr="00DF1634">
        <w:rPr>
          <w:rFonts w:ascii="GHEA Grapalat" w:hAnsi="GHEA Grapalat"/>
          <w:rPrChange w:id="569" w:author="Hayk-PC" w:date="2024-12-11T02:31:00Z">
            <w:rPr>
              <w:rFonts w:ascii="GHEA Grapalat" w:hAnsi="GHEA Grapalat"/>
            </w:rPr>
          </w:rPrChange>
        </w:rPr>
        <w:t xml:space="preserve">квалификации  и </w:t>
      </w:r>
      <w:r w:rsidR="00543BAE" w:rsidRPr="00DF1634">
        <w:rPr>
          <w:rFonts w:ascii="GHEA Grapalat" w:hAnsi="GHEA Grapalat"/>
          <w:rPrChange w:id="570" w:author="Hayk-PC" w:date="2024-12-11T02:31:00Z">
            <w:rPr>
              <w:rFonts w:ascii="GHEA Grapalat" w:hAnsi="GHEA Grapalat"/>
            </w:rPr>
          </w:rPrChange>
        </w:rPr>
        <w:t>договора</w:t>
      </w:r>
      <w:r w:rsidRPr="00DF1634">
        <w:rPr>
          <w:rFonts w:ascii="GHEA Grapalat" w:hAnsi="GHEA Grapalat"/>
          <w:rPrChange w:id="571" w:author="Hayk-PC" w:date="2024-12-11T02:31:00Z">
            <w:rPr>
              <w:rFonts w:ascii="GHEA Grapalat" w:hAnsi="GHEA Grapalat"/>
            </w:rPr>
          </w:rPrChange>
        </w:rPr>
        <w:t xml:space="preserve"> </w:t>
      </w:r>
    </w:p>
    <w:p w14:paraId="54C5A90B" w14:textId="77777777" w:rsidR="00096865" w:rsidRPr="00DF1634" w:rsidRDefault="00096865" w:rsidP="00B46D58">
      <w:pPr>
        <w:widowControl w:val="0"/>
        <w:tabs>
          <w:tab w:val="left" w:pos="1134"/>
        </w:tabs>
        <w:spacing w:after="160"/>
        <w:ind w:left="1134" w:hanging="567"/>
        <w:jc w:val="both"/>
        <w:rPr>
          <w:rFonts w:ascii="GHEA Grapalat" w:hAnsi="GHEA Grapalat"/>
          <w:rPrChange w:id="572" w:author="Hayk-PC" w:date="2024-12-11T02:31:00Z">
            <w:rPr>
              <w:rFonts w:ascii="GHEA Grapalat" w:hAnsi="GHEA Grapalat"/>
            </w:rPr>
          </w:rPrChange>
        </w:rPr>
      </w:pPr>
      <w:r w:rsidRPr="00DF1634">
        <w:rPr>
          <w:rFonts w:ascii="GHEA Grapalat" w:hAnsi="GHEA Grapalat"/>
          <w:rPrChange w:id="573" w:author="Hayk-PC" w:date="2024-12-11T02:31:00Z">
            <w:rPr>
              <w:rFonts w:ascii="GHEA Grapalat" w:hAnsi="GHEA Grapalat"/>
            </w:rPr>
          </w:rPrChange>
        </w:rPr>
        <w:t>11.</w:t>
      </w:r>
      <w:r w:rsidR="005D191A" w:rsidRPr="00DF1634">
        <w:rPr>
          <w:rFonts w:ascii="GHEA Grapalat" w:hAnsi="GHEA Grapalat"/>
          <w:rPrChange w:id="574" w:author="Hayk-PC" w:date="2024-12-11T02:31:00Z">
            <w:rPr>
              <w:rFonts w:ascii="GHEA Grapalat" w:hAnsi="GHEA Grapalat"/>
            </w:rPr>
          </w:rPrChange>
        </w:rPr>
        <w:tab/>
      </w:r>
      <w:r w:rsidRPr="00DF1634">
        <w:rPr>
          <w:rFonts w:ascii="GHEA Grapalat" w:hAnsi="GHEA Grapalat"/>
          <w:rPrChange w:id="575" w:author="Hayk-PC" w:date="2024-12-11T02:31:00Z">
            <w:rPr>
              <w:rFonts w:ascii="GHEA Grapalat" w:hAnsi="GHEA Grapalat"/>
            </w:rPr>
          </w:rPrChange>
        </w:rPr>
        <w:t>Объяв</w:t>
      </w:r>
      <w:r w:rsidR="00543BAE" w:rsidRPr="00DF1634">
        <w:rPr>
          <w:rFonts w:ascii="GHEA Grapalat" w:hAnsi="GHEA Grapalat"/>
          <w:rPrChange w:id="576" w:author="Hayk-PC" w:date="2024-12-11T02:31:00Z">
            <w:rPr>
              <w:rFonts w:ascii="GHEA Grapalat" w:hAnsi="GHEA Grapalat"/>
            </w:rPr>
          </w:rPrChange>
        </w:rPr>
        <w:t>ление процедуры несостоявшейся</w:t>
      </w:r>
      <w:r w:rsidRPr="00DF1634">
        <w:rPr>
          <w:rFonts w:ascii="GHEA Grapalat" w:hAnsi="GHEA Grapalat"/>
          <w:rPrChange w:id="577" w:author="Hayk-PC" w:date="2024-12-11T02:31:00Z">
            <w:rPr>
              <w:rFonts w:ascii="GHEA Grapalat" w:hAnsi="GHEA Grapalat"/>
            </w:rPr>
          </w:rPrChange>
        </w:rPr>
        <w:t xml:space="preserve"> </w:t>
      </w:r>
    </w:p>
    <w:p w14:paraId="3DF2E30A" w14:textId="77777777" w:rsidR="00096865" w:rsidRPr="00DF1634" w:rsidRDefault="00096865" w:rsidP="00B46D58">
      <w:pPr>
        <w:widowControl w:val="0"/>
        <w:tabs>
          <w:tab w:val="left" w:pos="1134"/>
        </w:tabs>
        <w:spacing w:after="160"/>
        <w:ind w:left="1134" w:hanging="567"/>
        <w:jc w:val="both"/>
        <w:rPr>
          <w:rFonts w:ascii="GHEA Grapalat" w:hAnsi="GHEA Grapalat"/>
          <w:rPrChange w:id="578" w:author="Hayk-PC" w:date="2024-12-11T02:31:00Z">
            <w:rPr>
              <w:rFonts w:ascii="GHEA Grapalat" w:hAnsi="GHEA Grapalat"/>
            </w:rPr>
          </w:rPrChange>
        </w:rPr>
      </w:pPr>
      <w:r w:rsidRPr="00DF1634">
        <w:rPr>
          <w:rFonts w:ascii="GHEA Grapalat" w:hAnsi="GHEA Grapalat"/>
          <w:rPrChange w:id="579" w:author="Hayk-PC" w:date="2024-12-11T02:31:00Z">
            <w:rPr>
              <w:rFonts w:ascii="GHEA Grapalat" w:hAnsi="GHEA Grapalat"/>
            </w:rPr>
          </w:rPrChange>
        </w:rPr>
        <w:t>12.</w:t>
      </w:r>
      <w:r w:rsidR="005D191A" w:rsidRPr="00DF1634">
        <w:rPr>
          <w:rFonts w:ascii="GHEA Grapalat" w:hAnsi="GHEA Grapalat"/>
          <w:rPrChange w:id="580" w:author="Hayk-PC" w:date="2024-12-11T02:31:00Z">
            <w:rPr>
              <w:rFonts w:ascii="GHEA Grapalat" w:hAnsi="GHEA Grapalat"/>
            </w:rPr>
          </w:rPrChange>
        </w:rPr>
        <w:tab/>
      </w:r>
      <w:r w:rsidRPr="00DF1634">
        <w:rPr>
          <w:rFonts w:ascii="GHEA Grapalat" w:hAnsi="GHEA Grapalat"/>
          <w:rPrChange w:id="581" w:author="Hayk-PC" w:date="2024-12-11T02:31:00Z">
            <w:rPr>
              <w:rFonts w:ascii="GHEA Grapalat" w:hAnsi="GHEA Grapalat"/>
            </w:rPr>
          </w:rPrChange>
        </w:rPr>
        <w:t>Право участника и порядок обжалования им действий и (или) принятых решений</w:t>
      </w:r>
      <w:r w:rsidR="00543BAE" w:rsidRPr="00DF1634">
        <w:rPr>
          <w:rFonts w:ascii="GHEA Grapalat" w:hAnsi="GHEA Grapalat"/>
          <w:rPrChange w:id="582" w:author="Hayk-PC" w:date="2024-12-11T02:31:00Z">
            <w:rPr>
              <w:rFonts w:ascii="GHEA Grapalat" w:hAnsi="GHEA Grapalat"/>
            </w:rPr>
          </w:rPrChange>
        </w:rPr>
        <w:t>, связанных с процессом закупки</w:t>
      </w:r>
    </w:p>
    <w:p w14:paraId="29FCBA85" w14:textId="1A21C4C9" w:rsidR="00520F57" w:rsidRPr="00DF1634" w:rsidRDefault="00520F57" w:rsidP="00B46D58">
      <w:pPr>
        <w:widowControl w:val="0"/>
        <w:spacing w:after="160"/>
        <w:jc w:val="center"/>
        <w:rPr>
          <w:ins w:id="583" w:author="Hayk Koshetsyan" w:date="2024-12-10T17:15:00Z"/>
          <w:rFonts w:ascii="GHEA Grapalat" w:hAnsi="GHEA Grapalat"/>
          <w:b/>
          <w:rPrChange w:id="584" w:author="Hayk-PC" w:date="2024-12-11T02:31:00Z">
            <w:rPr>
              <w:ins w:id="585" w:author="Hayk Koshetsyan" w:date="2024-12-10T17:15:00Z"/>
              <w:rFonts w:ascii="GHEA Grapalat" w:hAnsi="GHEA Grapalat"/>
              <w:b/>
            </w:rPr>
          </w:rPrChange>
        </w:rPr>
      </w:pPr>
    </w:p>
    <w:p w14:paraId="1C8712C9" w14:textId="04E8729A" w:rsidR="00AC174E" w:rsidRPr="00DF1634" w:rsidRDefault="00AC174E" w:rsidP="00B46D58">
      <w:pPr>
        <w:widowControl w:val="0"/>
        <w:spacing w:after="160"/>
        <w:jc w:val="center"/>
        <w:rPr>
          <w:ins w:id="586" w:author="Hayk Koshetsyan" w:date="2024-12-10T17:15:00Z"/>
          <w:rFonts w:ascii="GHEA Grapalat" w:hAnsi="GHEA Grapalat"/>
          <w:b/>
          <w:rPrChange w:id="587" w:author="Hayk-PC" w:date="2024-12-11T02:31:00Z">
            <w:rPr>
              <w:ins w:id="588" w:author="Hayk Koshetsyan" w:date="2024-12-10T17:15:00Z"/>
              <w:rFonts w:ascii="GHEA Grapalat" w:hAnsi="GHEA Grapalat"/>
              <w:b/>
            </w:rPr>
          </w:rPrChange>
        </w:rPr>
      </w:pPr>
    </w:p>
    <w:p w14:paraId="64813FA8" w14:textId="4D73F555" w:rsidR="00AC174E" w:rsidRPr="00DF1634" w:rsidRDefault="00AC174E" w:rsidP="00B46D58">
      <w:pPr>
        <w:widowControl w:val="0"/>
        <w:spacing w:after="160"/>
        <w:jc w:val="center"/>
        <w:rPr>
          <w:ins w:id="589" w:author="Hayk Koshetsyan" w:date="2024-12-10T17:15:00Z"/>
          <w:rFonts w:ascii="GHEA Grapalat" w:hAnsi="GHEA Grapalat"/>
          <w:b/>
          <w:rPrChange w:id="590" w:author="Hayk-PC" w:date="2024-12-11T02:31:00Z">
            <w:rPr>
              <w:ins w:id="591" w:author="Hayk Koshetsyan" w:date="2024-12-10T17:15:00Z"/>
              <w:rFonts w:ascii="GHEA Grapalat" w:hAnsi="GHEA Grapalat"/>
              <w:b/>
            </w:rPr>
          </w:rPrChange>
        </w:rPr>
      </w:pPr>
    </w:p>
    <w:p w14:paraId="7497ADE5" w14:textId="79F7193B" w:rsidR="00AC174E" w:rsidRPr="00DF1634" w:rsidRDefault="00AC174E" w:rsidP="00B46D58">
      <w:pPr>
        <w:widowControl w:val="0"/>
        <w:spacing w:after="160"/>
        <w:jc w:val="center"/>
        <w:rPr>
          <w:ins w:id="592" w:author="Hayk Koshetsyan" w:date="2024-12-10T17:15:00Z"/>
          <w:rFonts w:ascii="GHEA Grapalat" w:hAnsi="GHEA Grapalat"/>
          <w:b/>
          <w:rPrChange w:id="593" w:author="Hayk-PC" w:date="2024-12-11T02:31:00Z">
            <w:rPr>
              <w:ins w:id="594" w:author="Hayk Koshetsyan" w:date="2024-12-10T17:15:00Z"/>
              <w:rFonts w:ascii="GHEA Grapalat" w:hAnsi="GHEA Grapalat"/>
              <w:b/>
            </w:rPr>
          </w:rPrChange>
        </w:rPr>
      </w:pPr>
    </w:p>
    <w:p w14:paraId="178FF422" w14:textId="08956E08" w:rsidR="00AC174E" w:rsidRPr="00DF1634" w:rsidRDefault="00AC174E" w:rsidP="00B46D58">
      <w:pPr>
        <w:widowControl w:val="0"/>
        <w:spacing w:after="160"/>
        <w:jc w:val="center"/>
        <w:rPr>
          <w:ins w:id="595" w:author="Hayk Koshetsyan" w:date="2024-12-10T17:15:00Z"/>
          <w:rFonts w:ascii="GHEA Grapalat" w:hAnsi="GHEA Grapalat"/>
          <w:b/>
          <w:rPrChange w:id="596" w:author="Hayk-PC" w:date="2024-12-11T02:31:00Z">
            <w:rPr>
              <w:ins w:id="597" w:author="Hayk Koshetsyan" w:date="2024-12-10T17:15:00Z"/>
              <w:rFonts w:ascii="GHEA Grapalat" w:hAnsi="GHEA Grapalat"/>
              <w:b/>
            </w:rPr>
          </w:rPrChange>
        </w:rPr>
      </w:pPr>
    </w:p>
    <w:p w14:paraId="67AAECCA" w14:textId="77777777" w:rsidR="00AC174E" w:rsidRPr="00DF1634" w:rsidRDefault="00AC174E" w:rsidP="00B46D58">
      <w:pPr>
        <w:widowControl w:val="0"/>
        <w:spacing w:after="160"/>
        <w:jc w:val="center"/>
        <w:rPr>
          <w:rFonts w:ascii="GHEA Grapalat" w:hAnsi="GHEA Grapalat"/>
          <w:b/>
          <w:rPrChange w:id="598" w:author="Hayk-PC" w:date="2024-12-11T02:31:00Z">
            <w:rPr>
              <w:rFonts w:ascii="GHEA Grapalat" w:hAnsi="GHEA Grapalat"/>
              <w:b/>
            </w:rPr>
          </w:rPrChange>
        </w:rPr>
      </w:pPr>
    </w:p>
    <w:p w14:paraId="5F8C4985" w14:textId="77777777" w:rsidR="00520F57" w:rsidRPr="00DF1634" w:rsidRDefault="00520F57" w:rsidP="00B46D58">
      <w:pPr>
        <w:widowControl w:val="0"/>
        <w:spacing w:after="160"/>
        <w:jc w:val="center"/>
        <w:rPr>
          <w:rFonts w:ascii="GHEA Grapalat" w:hAnsi="GHEA Grapalat"/>
          <w:b/>
          <w:rPrChange w:id="599" w:author="Hayk-PC" w:date="2024-12-11T02:31:00Z">
            <w:rPr>
              <w:rFonts w:ascii="GHEA Grapalat" w:hAnsi="GHEA Grapalat"/>
              <w:b/>
            </w:rPr>
          </w:rPrChange>
        </w:rPr>
      </w:pPr>
    </w:p>
    <w:p w14:paraId="23ED5EEA" w14:textId="77777777" w:rsidR="008842CE" w:rsidRPr="00DF1634" w:rsidRDefault="00CA590C" w:rsidP="00B46D58">
      <w:pPr>
        <w:widowControl w:val="0"/>
        <w:spacing w:after="160"/>
        <w:jc w:val="center"/>
        <w:rPr>
          <w:rFonts w:ascii="GHEA Grapalat" w:hAnsi="GHEA Grapalat"/>
          <w:b/>
          <w:rPrChange w:id="600" w:author="Hayk-PC" w:date="2024-12-11T02:31:00Z">
            <w:rPr>
              <w:rFonts w:ascii="GHEA Grapalat" w:hAnsi="GHEA Grapalat"/>
              <w:b/>
            </w:rPr>
          </w:rPrChange>
        </w:rPr>
      </w:pPr>
      <w:r w:rsidRPr="00DF1634">
        <w:rPr>
          <w:rFonts w:ascii="GHEA Grapalat" w:hAnsi="GHEA Grapalat"/>
          <w:b/>
          <w:rPrChange w:id="601" w:author="Hayk-PC" w:date="2024-12-11T02:31:00Z">
            <w:rPr>
              <w:rFonts w:ascii="GHEA Grapalat" w:hAnsi="GHEA Grapalat"/>
              <w:b/>
            </w:rPr>
          </w:rPrChange>
        </w:rPr>
        <w:lastRenderedPageBreak/>
        <w:t xml:space="preserve">ЧАСТЬ II. </w:t>
      </w:r>
    </w:p>
    <w:p w14:paraId="645F0A8D" w14:textId="77777777" w:rsidR="008842CE" w:rsidRPr="00DF1634" w:rsidRDefault="008842CE" w:rsidP="00B46D58">
      <w:pPr>
        <w:widowControl w:val="0"/>
        <w:spacing w:after="160"/>
        <w:jc w:val="center"/>
        <w:rPr>
          <w:rFonts w:ascii="GHEA Grapalat" w:hAnsi="GHEA Grapalat"/>
          <w:b/>
          <w:rPrChange w:id="602" w:author="Hayk-PC" w:date="2024-12-11T02:31:00Z">
            <w:rPr>
              <w:rFonts w:ascii="GHEA Grapalat" w:hAnsi="GHEA Grapalat"/>
              <w:b/>
            </w:rPr>
          </w:rPrChange>
        </w:rPr>
      </w:pPr>
    </w:p>
    <w:p w14:paraId="2D24B15E" w14:textId="2F95C4CC" w:rsidR="00096865" w:rsidRPr="00DF1634" w:rsidRDefault="00096865" w:rsidP="00B46D58">
      <w:pPr>
        <w:widowControl w:val="0"/>
        <w:spacing w:after="160"/>
        <w:jc w:val="center"/>
        <w:rPr>
          <w:rFonts w:ascii="GHEA Grapalat" w:hAnsi="GHEA Grapalat"/>
          <w:b/>
          <w:rPrChange w:id="603" w:author="Hayk-PC" w:date="2024-12-11T02:31:00Z">
            <w:rPr>
              <w:rFonts w:ascii="GHEA Grapalat" w:hAnsi="GHEA Grapalat"/>
              <w:b/>
            </w:rPr>
          </w:rPrChange>
        </w:rPr>
      </w:pPr>
      <w:r w:rsidRPr="00DF1634">
        <w:rPr>
          <w:rFonts w:ascii="GHEA Grapalat" w:hAnsi="GHEA Grapalat"/>
          <w:b/>
          <w:rPrChange w:id="604" w:author="Hayk-PC" w:date="2024-12-11T02:31:00Z">
            <w:rPr>
              <w:rFonts w:ascii="GHEA Grapalat" w:hAnsi="GHEA Grapalat"/>
              <w:b/>
            </w:rPr>
          </w:rPrChange>
        </w:rPr>
        <w:t xml:space="preserve">ИНСТРУКЦИЯ ПО ПОДГОТОВКЕ ЗАЯВКИ </w:t>
      </w:r>
      <w:r w:rsidR="00CA590C" w:rsidRPr="00DF1634">
        <w:rPr>
          <w:rFonts w:ascii="GHEA Grapalat" w:hAnsi="GHEA Grapalat"/>
          <w:b/>
          <w:rPrChange w:id="605" w:author="Hayk-PC" w:date="2024-12-11T02:31:00Z">
            <w:rPr>
              <w:rFonts w:ascii="GHEA Grapalat" w:hAnsi="GHEA Grapalat"/>
              <w:b/>
            </w:rPr>
          </w:rPrChange>
        </w:rPr>
        <w:br/>
      </w:r>
      <w:r w:rsidRPr="00DF1634">
        <w:rPr>
          <w:rFonts w:ascii="GHEA Grapalat" w:hAnsi="GHEA Grapalat"/>
          <w:b/>
          <w:rPrChange w:id="606" w:author="Hayk-PC" w:date="2024-12-11T02:31:00Z">
            <w:rPr>
              <w:rFonts w:ascii="GHEA Grapalat" w:hAnsi="GHEA Grapalat"/>
              <w:b/>
            </w:rPr>
          </w:rPrChange>
        </w:rPr>
        <w:t xml:space="preserve">НА </w:t>
      </w:r>
      <w:del w:id="607" w:author="Hayk Koshetsyan" w:date="2024-12-10T17:01:00Z">
        <w:r w:rsidRPr="00DF1634" w:rsidDel="00CA3B24">
          <w:rPr>
            <w:rFonts w:ascii="GHEA Grapalat" w:hAnsi="GHEA Grapalat"/>
            <w:b/>
            <w:rPrChange w:id="608" w:author="Hayk-PC" w:date="2024-12-11T02:31:00Z">
              <w:rPr>
                <w:rFonts w:ascii="GHEA Grapalat" w:hAnsi="GHEA Grapalat"/>
                <w:b/>
              </w:rPr>
            </w:rPrChange>
          </w:rPr>
          <w:delText>ОТКРЫТЫЙ КОНКУРС</w:delText>
        </w:r>
      </w:del>
      <w:ins w:id="609" w:author="Hayk Koshetsyan" w:date="2024-12-10T17:02:00Z">
        <w:r w:rsidR="00CA3B24" w:rsidRPr="00DF1634">
          <w:rPr>
            <w:rFonts w:ascii="GHEA Grapalat" w:hAnsi="GHEA Grapalat"/>
            <w:b/>
            <w:rPrChange w:id="610" w:author="Hayk-PC" w:date="2024-12-11T02:31:00Z">
              <w:rPr>
                <w:rFonts w:ascii="GHEA Grapalat" w:hAnsi="GHEA Grapalat"/>
                <w:b/>
              </w:rPr>
            </w:rPrChange>
          </w:rPr>
          <w:t xml:space="preserve">ЗАПРОС КОТИРОВОК </w:t>
        </w:r>
      </w:ins>
    </w:p>
    <w:p w14:paraId="73B53D6F" w14:textId="77777777" w:rsidR="00520F57" w:rsidRPr="00DF1634" w:rsidRDefault="00520F57" w:rsidP="00B46D58">
      <w:pPr>
        <w:widowControl w:val="0"/>
        <w:spacing w:after="160"/>
        <w:jc w:val="center"/>
        <w:rPr>
          <w:rFonts w:ascii="GHEA Grapalat" w:hAnsi="GHEA Grapalat"/>
          <w:b/>
          <w:rPrChange w:id="611" w:author="Hayk-PC" w:date="2024-12-11T02:31:00Z">
            <w:rPr>
              <w:rFonts w:ascii="GHEA Grapalat" w:hAnsi="GHEA Grapalat"/>
              <w:b/>
            </w:rPr>
          </w:rPrChange>
        </w:rPr>
      </w:pPr>
    </w:p>
    <w:p w14:paraId="0B02C6CF" w14:textId="77777777" w:rsidR="00096865" w:rsidRPr="00DF1634" w:rsidRDefault="00096865" w:rsidP="00B46D58">
      <w:pPr>
        <w:widowControl w:val="0"/>
        <w:tabs>
          <w:tab w:val="left" w:pos="1134"/>
        </w:tabs>
        <w:spacing w:after="160"/>
        <w:ind w:left="1134" w:hanging="567"/>
        <w:jc w:val="both"/>
        <w:rPr>
          <w:rFonts w:ascii="GHEA Grapalat" w:hAnsi="GHEA Grapalat"/>
          <w:rPrChange w:id="612" w:author="Hayk-PC" w:date="2024-12-11T02:31:00Z">
            <w:rPr>
              <w:rFonts w:ascii="GHEA Grapalat" w:hAnsi="GHEA Grapalat"/>
            </w:rPr>
          </w:rPrChange>
        </w:rPr>
      </w:pPr>
      <w:r w:rsidRPr="00DF1634">
        <w:rPr>
          <w:rFonts w:ascii="GHEA Grapalat" w:hAnsi="GHEA Grapalat"/>
          <w:rPrChange w:id="613" w:author="Hayk-PC" w:date="2024-12-11T02:31:00Z">
            <w:rPr>
              <w:rFonts w:ascii="GHEA Grapalat" w:hAnsi="GHEA Grapalat"/>
            </w:rPr>
          </w:rPrChange>
        </w:rPr>
        <w:t>1.</w:t>
      </w:r>
      <w:r w:rsidRPr="00DF1634">
        <w:rPr>
          <w:rFonts w:ascii="GHEA Grapalat" w:hAnsi="GHEA Grapalat"/>
          <w:rPrChange w:id="614" w:author="Hayk-PC" w:date="2024-12-11T02:31:00Z">
            <w:rPr>
              <w:rFonts w:ascii="GHEA Grapalat" w:hAnsi="GHEA Grapalat"/>
            </w:rPr>
          </w:rPrChange>
        </w:rPr>
        <w:tab/>
        <w:t>Общ</w:t>
      </w:r>
      <w:r w:rsidR="00543BAE" w:rsidRPr="00DF1634">
        <w:rPr>
          <w:rFonts w:ascii="GHEA Grapalat" w:hAnsi="GHEA Grapalat"/>
          <w:rPrChange w:id="615" w:author="Hayk-PC" w:date="2024-12-11T02:31:00Z">
            <w:rPr>
              <w:rFonts w:ascii="GHEA Grapalat" w:hAnsi="GHEA Grapalat"/>
            </w:rPr>
          </w:rPrChange>
        </w:rPr>
        <w:t>ие положения</w:t>
      </w:r>
    </w:p>
    <w:p w14:paraId="0491B3DE" w14:textId="77777777" w:rsidR="00096865" w:rsidRPr="00DF1634" w:rsidRDefault="00543BAE" w:rsidP="00B46D58">
      <w:pPr>
        <w:widowControl w:val="0"/>
        <w:tabs>
          <w:tab w:val="left" w:pos="1134"/>
        </w:tabs>
        <w:spacing w:after="160"/>
        <w:ind w:left="1134" w:hanging="567"/>
        <w:jc w:val="both"/>
        <w:rPr>
          <w:rFonts w:ascii="GHEA Grapalat" w:hAnsi="GHEA Grapalat"/>
          <w:rPrChange w:id="616" w:author="Hayk-PC" w:date="2024-12-11T02:31:00Z">
            <w:rPr>
              <w:rFonts w:ascii="GHEA Grapalat" w:hAnsi="GHEA Grapalat"/>
            </w:rPr>
          </w:rPrChange>
        </w:rPr>
      </w:pPr>
      <w:r w:rsidRPr="00DF1634">
        <w:rPr>
          <w:rFonts w:ascii="GHEA Grapalat" w:hAnsi="GHEA Grapalat"/>
          <w:rPrChange w:id="617" w:author="Hayk-PC" w:date="2024-12-11T02:31:00Z">
            <w:rPr>
              <w:rFonts w:ascii="GHEA Grapalat" w:hAnsi="GHEA Grapalat"/>
            </w:rPr>
          </w:rPrChange>
        </w:rPr>
        <w:t>2.</w:t>
      </w:r>
      <w:r w:rsidRPr="00DF1634">
        <w:rPr>
          <w:rFonts w:ascii="GHEA Grapalat" w:hAnsi="GHEA Grapalat"/>
          <w:rPrChange w:id="618" w:author="Hayk-PC" w:date="2024-12-11T02:31:00Z">
            <w:rPr>
              <w:rFonts w:ascii="GHEA Grapalat" w:hAnsi="GHEA Grapalat"/>
            </w:rPr>
          </w:rPrChange>
        </w:rPr>
        <w:tab/>
        <w:t>Заявка на процедуру</w:t>
      </w:r>
    </w:p>
    <w:p w14:paraId="64ADF5C2" w14:textId="77777777" w:rsidR="0061522D" w:rsidRPr="00DF1634" w:rsidRDefault="00450C30" w:rsidP="00B46D58">
      <w:pPr>
        <w:widowControl w:val="0"/>
        <w:tabs>
          <w:tab w:val="left" w:pos="1134"/>
        </w:tabs>
        <w:spacing w:after="160"/>
        <w:ind w:left="1134" w:hanging="567"/>
        <w:jc w:val="both"/>
        <w:rPr>
          <w:rFonts w:ascii="GHEA Grapalat" w:hAnsi="GHEA Grapalat"/>
          <w:rPrChange w:id="619" w:author="Hayk-PC" w:date="2024-12-11T02:31:00Z">
            <w:rPr>
              <w:rFonts w:ascii="GHEA Grapalat" w:hAnsi="GHEA Grapalat"/>
            </w:rPr>
          </w:rPrChange>
        </w:rPr>
      </w:pPr>
      <w:r w:rsidRPr="00DF1634">
        <w:rPr>
          <w:rFonts w:ascii="GHEA Grapalat" w:hAnsi="GHEA Grapalat"/>
          <w:rPrChange w:id="620" w:author="Hayk-PC" w:date="2024-12-11T02:31:00Z">
            <w:rPr>
              <w:rFonts w:ascii="GHEA Grapalat" w:hAnsi="GHEA Grapalat"/>
            </w:rPr>
          </w:rPrChange>
        </w:rPr>
        <w:t>3</w:t>
      </w:r>
      <w:r w:rsidR="00543BAE" w:rsidRPr="00DF1634">
        <w:rPr>
          <w:rFonts w:ascii="GHEA Grapalat" w:hAnsi="GHEA Grapalat"/>
          <w:rPrChange w:id="621" w:author="Hayk-PC" w:date="2024-12-11T02:31:00Z">
            <w:rPr>
              <w:rFonts w:ascii="GHEA Grapalat" w:hAnsi="GHEA Grapalat"/>
            </w:rPr>
          </w:rPrChange>
        </w:rPr>
        <w:t>.</w:t>
      </w:r>
      <w:r w:rsidR="00543BAE" w:rsidRPr="00DF1634">
        <w:rPr>
          <w:rFonts w:ascii="GHEA Grapalat" w:hAnsi="GHEA Grapalat"/>
          <w:rPrChange w:id="622" w:author="Hayk-PC" w:date="2024-12-11T02:31:00Z">
            <w:rPr>
              <w:rFonts w:ascii="GHEA Grapalat" w:hAnsi="GHEA Grapalat"/>
            </w:rPr>
          </w:rPrChange>
        </w:rPr>
        <w:tab/>
        <w:t>Приложения № 1-</w:t>
      </w:r>
      <w:r w:rsidR="003529EA" w:rsidRPr="00DF1634">
        <w:rPr>
          <w:rFonts w:ascii="GHEA Grapalat" w:hAnsi="GHEA Grapalat"/>
          <w:rPrChange w:id="623" w:author="Hayk-PC" w:date="2024-12-11T02:31:00Z">
            <w:rPr>
              <w:rFonts w:ascii="GHEA Grapalat" w:hAnsi="GHEA Grapalat"/>
            </w:rPr>
          </w:rPrChange>
        </w:rPr>
        <w:t>6</w:t>
      </w:r>
    </w:p>
    <w:p w14:paraId="00B9F077" w14:textId="77777777" w:rsidR="00E17B7F" w:rsidRPr="00DF1634" w:rsidRDefault="00E17B7F">
      <w:pPr>
        <w:rPr>
          <w:rFonts w:ascii="GHEA Grapalat" w:hAnsi="GHEA Grapalat"/>
          <w:spacing w:val="-6"/>
          <w:rPrChange w:id="624" w:author="Hayk-PC" w:date="2024-12-11T02:31:00Z">
            <w:rPr>
              <w:rFonts w:ascii="GHEA Grapalat" w:hAnsi="GHEA Grapalat"/>
              <w:spacing w:val="-6"/>
            </w:rPr>
          </w:rPrChange>
        </w:rPr>
      </w:pPr>
      <w:r w:rsidRPr="00DF1634">
        <w:rPr>
          <w:rFonts w:ascii="GHEA Grapalat" w:hAnsi="GHEA Grapalat"/>
          <w:spacing w:val="-6"/>
          <w:rPrChange w:id="625" w:author="Hayk-PC" w:date="2024-12-11T02:31:00Z">
            <w:rPr>
              <w:rFonts w:ascii="GHEA Grapalat" w:hAnsi="GHEA Grapalat"/>
              <w:spacing w:val="-6"/>
            </w:rPr>
          </w:rPrChange>
        </w:rPr>
        <w:br w:type="page"/>
      </w:r>
    </w:p>
    <w:p w14:paraId="784AC8AA" w14:textId="49BB00E6" w:rsidR="00096865" w:rsidRPr="00DF1634" w:rsidRDefault="00E17B7F" w:rsidP="00E17B7F">
      <w:pPr>
        <w:widowControl w:val="0"/>
        <w:spacing w:after="160"/>
        <w:ind w:hanging="567"/>
        <w:jc w:val="both"/>
        <w:rPr>
          <w:rFonts w:ascii="GHEA Grapalat" w:hAnsi="GHEA Grapalat"/>
          <w:spacing w:val="-6"/>
          <w:rPrChange w:id="626" w:author="Hayk-PC" w:date="2024-12-11T02:31:00Z">
            <w:rPr>
              <w:rFonts w:ascii="GHEA Grapalat" w:hAnsi="GHEA Grapalat"/>
              <w:spacing w:val="-6"/>
            </w:rPr>
          </w:rPrChange>
        </w:rPr>
      </w:pPr>
      <w:r w:rsidRPr="00DF1634">
        <w:rPr>
          <w:rFonts w:ascii="GHEA Grapalat" w:hAnsi="GHEA Grapalat"/>
          <w:spacing w:val="-6"/>
          <w:rPrChange w:id="627" w:author="Hayk-PC" w:date="2024-12-11T02:31:00Z">
            <w:rPr>
              <w:rFonts w:ascii="GHEA Grapalat" w:hAnsi="GHEA Grapalat"/>
              <w:spacing w:val="-6"/>
            </w:rPr>
          </w:rPrChange>
        </w:rPr>
        <w:lastRenderedPageBreak/>
        <w:t xml:space="preserve">               </w:t>
      </w:r>
      <w:r w:rsidR="00096865" w:rsidRPr="00DF1634">
        <w:rPr>
          <w:rFonts w:ascii="GHEA Grapalat" w:hAnsi="GHEA Grapalat"/>
          <w:spacing w:val="-6"/>
          <w:rPrChange w:id="628" w:author="Hayk-PC" w:date="2024-12-11T02:31:00Z">
            <w:rPr>
              <w:rFonts w:ascii="GHEA Grapalat" w:hAnsi="GHEA Grapalat"/>
              <w:spacing w:val="-6"/>
            </w:rPr>
          </w:rPrChange>
        </w:rPr>
        <w:t xml:space="preserve">Настоящее Приглашение предоставляется в дополнение к объявлению об </w:t>
      </w:r>
      <w:del w:id="629" w:author="Hayk Koshetsyan" w:date="2024-12-10T16:50:00Z">
        <w:r w:rsidR="00096865" w:rsidRPr="00DF1634" w:rsidDel="0014596D">
          <w:rPr>
            <w:rFonts w:ascii="GHEA Grapalat" w:hAnsi="GHEA Grapalat"/>
            <w:spacing w:val="-6"/>
            <w:rPrChange w:id="630" w:author="Hayk-PC" w:date="2024-12-11T02:31:00Z">
              <w:rPr>
                <w:rFonts w:ascii="GHEA Grapalat" w:hAnsi="GHEA Grapalat"/>
                <w:spacing w:val="-6"/>
              </w:rPr>
            </w:rPrChange>
          </w:rPr>
          <w:delText>открытом конкурсе</w:delText>
        </w:r>
      </w:del>
      <w:ins w:id="631" w:author="Hayk Koshetsyan" w:date="2024-12-10T16:50:00Z">
        <w:r w:rsidR="00AC174E" w:rsidRPr="00DF1634">
          <w:rPr>
            <w:rFonts w:ascii="GHEA Grapalat" w:hAnsi="GHEA Grapalat"/>
            <w:spacing w:val="-6"/>
            <w:rPrChange w:id="632" w:author="Hayk-PC" w:date="2024-12-11T02:31:00Z">
              <w:rPr>
                <w:rFonts w:ascii="GHEA Grapalat" w:hAnsi="GHEA Grapalat"/>
                <w:spacing w:val="-6"/>
              </w:rPr>
            </w:rPrChange>
          </w:rPr>
          <w:t>запросе котировок</w:t>
        </w:r>
      </w:ins>
      <w:r w:rsidR="00096865" w:rsidRPr="00DF1634">
        <w:rPr>
          <w:rFonts w:ascii="GHEA Grapalat" w:hAnsi="GHEA Grapalat"/>
          <w:spacing w:val="-6"/>
          <w:rPrChange w:id="633" w:author="Hayk-PC" w:date="2024-12-11T02:31:00Z">
            <w:rPr>
              <w:rFonts w:ascii="GHEA Grapalat" w:hAnsi="GHEA Grapalat"/>
              <w:spacing w:val="-6"/>
            </w:rPr>
          </w:rPrChange>
        </w:rPr>
        <w:t xml:space="preserve">, проводимом под кодом </w:t>
      </w:r>
      <w:del w:id="634" w:author="Hayk Koshetsyan" w:date="2024-12-10T17:15:00Z">
        <w:r w:rsidR="00096865" w:rsidRPr="00DF1634" w:rsidDel="00AC174E">
          <w:rPr>
            <w:rFonts w:ascii="GHEA Grapalat" w:hAnsi="GHEA Grapalat"/>
            <w:spacing w:val="-6"/>
            <w:rPrChange w:id="635" w:author="Hayk-PC" w:date="2024-12-11T02:31:00Z">
              <w:rPr>
                <w:rFonts w:ascii="GHEA Grapalat" w:hAnsi="GHEA Grapalat"/>
                <w:spacing w:val="-6"/>
              </w:rPr>
            </w:rPrChange>
          </w:rPr>
          <w:delText>---</w:delText>
        </w:r>
      </w:del>
      <w:del w:id="636" w:author="Hayk Koshetsyan" w:date="2024-12-10T16:54:00Z">
        <w:r w:rsidR="00096865" w:rsidRPr="00DF1634" w:rsidDel="0014596D">
          <w:rPr>
            <w:rFonts w:ascii="GHEA Grapalat" w:hAnsi="GHEA Grapalat"/>
            <w:spacing w:val="-6"/>
            <w:rPrChange w:id="637" w:author="Hayk-PC" w:date="2024-12-11T02:31:00Z">
              <w:rPr>
                <w:rFonts w:ascii="GHEA Grapalat" w:hAnsi="GHEA Grapalat"/>
                <w:spacing w:val="-6"/>
              </w:rPr>
            </w:rPrChange>
          </w:rPr>
          <w:delText>BMAPDzB</w:delText>
        </w:r>
      </w:del>
      <w:ins w:id="638" w:author="Hayk Koshetsyan" w:date="2024-12-10T16:54:00Z">
        <w:r w:rsidR="0014596D" w:rsidRPr="00DF1634">
          <w:rPr>
            <w:rFonts w:ascii="GHEA Grapalat" w:hAnsi="GHEA Grapalat"/>
            <w:spacing w:val="-6"/>
            <w:rPrChange w:id="639" w:author="Hayk-PC" w:date="2024-12-11T02:31:00Z">
              <w:rPr>
                <w:rFonts w:ascii="GHEA Grapalat" w:hAnsi="GHEA Grapalat"/>
                <w:spacing w:val="-6"/>
              </w:rPr>
            </w:rPrChange>
          </w:rPr>
          <w:t>IAIM-GHAPDzB-24/1</w:t>
        </w:r>
      </w:ins>
      <w:del w:id="640" w:author="Hayk Koshetsyan" w:date="2024-12-10T17:15:00Z">
        <w:r w:rsidR="00096865" w:rsidRPr="00DF1634" w:rsidDel="00AC174E">
          <w:rPr>
            <w:rFonts w:ascii="GHEA Grapalat" w:hAnsi="GHEA Grapalat"/>
            <w:spacing w:val="-6"/>
            <w:rPrChange w:id="641" w:author="Hayk-PC" w:date="2024-12-11T02:31:00Z">
              <w:rPr>
                <w:rFonts w:ascii="GHEA Grapalat" w:hAnsi="GHEA Grapalat"/>
                <w:spacing w:val="-6"/>
              </w:rPr>
            </w:rPrChange>
          </w:rPr>
          <w:delText>---/---</w:delText>
        </w:r>
      </w:del>
      <w:r w:rsidR="00AA7117" w:rsidRPr="00DF1634">
        <w:rPr>
          <w:rFonts w:ascii="GHEA Grapalat" w:hAnsi="GHEA Grapalat"/>
          <w:spacing w:val="-6"/>
          <w:rPrChange w:id="642" w:author="Hayk-PC" w:date="2024-12-11T02:31:00Z">
            <w:rPr>
              <w:rFonts w:ascii="GHEA Grapalat" w:hAnsi="GHEA Grapalat"/>
              <w:spacing w:val="-6"/>
            </w:rPr>
          </w:rPrChange>
        </w:rPr>
        <w:t xml:space="preserve"> </w:t>
      </w:r>
      <w:r w:rsidR="00096865" w:rsidRPr="00DF1634">
        <w:rPr>
          <w:rFonts w:ascii="GHEA Grapalat" w:hAnsi="GHEA Grapalat"/>
          <w:spacing w:val="-6"/>
          <w:rPrChange w:id="643" w:author="Hayk-PC" w:date="2024-12-11T02:31:00Z">
            <w:rPr>
              <w:rFonts w:ascii="GHEA Grapalat" w:hAnsi="GHEA Grapalat"/>
              <w:spacing w:val="-6"/>
            </w:rPr>
          </w:rPrChange>
        </w:rPr>
        <w:t>(далее — процедура).</w:t>
      </w:r>
    </w:p>
    <w:p w14:paraId="68010DE1" w14:textId="71A5825F" w:rsidR="00096865" w:rsidRPr="00DF1634" w:rsidRDefault="00096865" w:rsidP="00B46D58">
      <w:pPr>
        <w:widowControl w:val="0"/>
        <w:spacing w:after="160"/>
        <w:ind w:firstLine="567"/>
        <w:jc w:val="both"/>
        <w:rPr>
          <w:rFonts w:ascii="GHEA Grapalat" w:hAnsi="GHEA Grapalat"/>
          <w:rPrChange w:id="644" w:author="Hayk-PC" w:date="2024-12-11T02:31:00Z">
            <w:rPr>
              <w:rFonts w:ascii="GHEA Grapalat" w:hAnsi="GHEA Grapalat"/>
            </w:rPr>
          </w:rPrChange>
        </w:rPr>
      </w:pPr>
      <w:r w:rsidRPr="00DF1634">
        <w:rPr>
          <w:rFonts w:ascii="GHEA Grapalat" w:hAnsi="GHEA Grapalat"/>
          <w:rPrChange w:id="645" w:author="Hayk-PC" w:date="2024-12-11T02:31:00Z">
            <w:rPr>
              <w:rFonts w:ascii="GHEA Grapalat" w:hAnsi="GHEA Grapalat"/>
            </w:rPr>
          </w:rPrChange>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DF1634">
        <w:rPr>
          <w:rFonts w:ascii="Courier New" w:hAnsi="Courier New" w:cs="Courier New"/>
          <w:lang w:val="en-US"/>
          <w:rPrChange w:id="646" w:author="Hayk-PC" w:date="2024-12-11T02:31:00Z">
            <w:rPr>
              <w:rFonts w:ascii="Courier New" w:hAnsi="Courier New" w:cs="Courier New"/>
              <w:lang w:val="en-US"/>
            </w:rPr>
          </w:rPrChange>
        </w:rPr>
        <w:t> </w:t>
      </w:r>
      <w:r w:rsidRPr="00DF1634">
        <w:rPr>
          <w:rFonts w:ascii="GHEA Grapalat" w:hAnsi="GHEA Grapalat"/>
          <w:rPrChange w:id="647" w:author="Hayk-PC" w:date="2024-12-11T02:31:00Z">
            <w:rPr>
              <w:rFonts w:ascii="GHEA Grapalat" w:hAnsi="GHEA Grapalat"/>
            </w:rPr>
          </w:rPrChange>
        </w:rPr>
        <w:t>4</w:t>
      </w:r>
      <w:r w:rsidR="006D2DF7" w:rsidRPr="00DF1634">
        <w:rPr>
          <w:rFonts w:ascii="Courier New" w:hAnsi="Courier New" w:cs="Courier New"/>
          <w:lang w:val="en-US"/>
          <w:rPrChange w:id="648" w:author="Hayk-PC" w:date="2024-12-11T02:31:00Z">
            <w:rPr>
              <w:rFonts w:ascii="Courier New" w:hAnsi="Courier New" w:cs="Courier New"/>
              <w:lang w:val="en-US"/>
            </w:rPr>
          </w:rPrChange>
        </w:rPr>
        <w:t> </w:t>
      </w:r>
      <w:r w:rsidRPr="00DF1634">
        <w:rPr>
          <w:rFonts w:ascii="GHEA Grapalat" w:hAnsi="GHEA Grapalat"/>
          <w:rPrChange w:id="649" w:author="Hayk-PC" w:date="2024-12-11T02:31:00Z">
            <w:rPr>
              <w:rFonts w:ascii="GHEA Grapalat" w:hAnsi="GHEA Grapalat"/>
            </w:rPr>
          </w:rPrChange>
        </w:rPr>
        <w:t xml:space="preserve">мая 2017 года (далее — Порядок) и иных правовых актов, и имеет цель информировать лиц (далее — участник), намеренных участвовать в объявленной </w:t>
      </w:r>
      <w:ins w:id="650" w:author="Hayk Koshetsyan" w:date="2024-12-10T17:16:00Z">
        <w:r w:rsidR="00AC174E" w:rsidRPr="00DF1634">
          <w:rPr>
            <w:rFonts w:ascii="GHEA Grapalat" w:hAnsi="GHEA Grapalat"/>
            <w:b/>
            <w:bCs/>
            <w:i/>
            <w:lang w:val="hy-AM"/>
            <w:rPrChange w:id="651" w:author="Hayk-PC" w:date="2024-12-11T02:31:00Z">
              <w:rPr>
                <w:rFonts w:ascii="GHEA Grapalat" w:hAnsi="GHEA Grapalat"/>
                <w:b/>
                <w:bCs/>
                <w:i/>
                <w:highlight w:val="yellow"/>
                <w:lang w:val="hy-AM"/>
              </w:rPr>
            </w:rPrChange>
          </w:rPr>
          <w:t>«</w:t>
        </w:r>
        <w:r w:rsidR="00AC174E" w:rsidRPr="00DF1634">
          <w:rPr>
            <w:rFonts w:ascii="GHEA Grapalat" w:hAnsi="GHEA Grapalat"/>
            <w:b/>
            <w:bCs/>
            <w:rPrChange w:id="652" w:author="Hayk-PC" w:date="2024-12-11T02:31:00Z">
              <w:rPr>
                <w:rFonts w:ascii="GHEA Grapalat" w:hAnsi="GHEA Grapalat"/>
                <w:b/>
                <w:bCs/>
                <w:highlight w:val="yellow"/>
              </w:rPr>
            </w:rPrChange>
          </w:rPr>
          <w:t>Реальный мир, реальные люди» НПО</w:t>
        </w:r>
        <w:r w:rsidR="00AC174E" w:rsidRPr="00DF1634" w:rsidDel="00AC174E">
          <w:rPr>
            <w:rFonts w:ascii="GHEA Grapalat" w:hAnsi="GHEA Grapalat"/>
            <w:rPrChange w:id="653" w:author="Hayk-PC" w:date="2024-12-11T02:31:00Z">
              <w:rPr>
                <w:rFonts w:ascii="GHEA Grapalat" w:hAnsi="GHEA Grapalat"/>
              </w:rPr>
            </w:rPrChange>
          </w:rPr>
          <w:t xml:space="preserve"> </w:t>
        </w:r>
      </w:ins>
      <w:del w:id="654" w:author="Hayk Koshetsyan" w:date="2024-12-10T17:16:00Z">
        <w:r w:rsidRPr="00DF1634" w:rsidDel="00AC174E">
          <w:rPr>
            <w:rFonts w:ascii="GHEA Grapalat" w:hAnsi="GHEA Grapalat"/>
            <w:rPrChange w:id="655" w:author="Hayk-PC" w:date="2024-12-11T02:31:00Z">
              <w:rPr>
                <w:rFonts w:ascii="GHEA Grapalat" w:hAnsi="GHEA Grapalat"/>
              </w:rPr>
            </w:rPrChange>
          </w:rPr>
          <w:delText xml:space="preserve">"наименование заказчика" </w:delText>
        </w:r>
      </w:del>
      <w:r w:rsidRPr="00DF1634">
        <w:rPr>
          <w:rFonts w:ascii="GHEA Grapalat" w:hAnsi="GHEA Grapalat"/>
          <w:rPrChange w:id="656" w:author="Hayk-PC" w:date="2024-12-11T02:31:00Z">
            <w:rPr>
              <w:rFonts w:ascii="GHEA Grapalat" w:hAnsi="GHEA Grapalat"/>
            </w:rPr>
          </w:rPrChange>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0B7E5A51" w14:textId="77777777" w:rsidR="00096865" w:rsidRPr="00DF1634" w:rsidRDefault="00096865" w:rsidP="00B46D58">
      <w:pPr>
        <w:widowControl w:val="0"/>
        <w:spacing w:after="160"/>
        <w:ind w:firstLine="567"/>
        <w:jc w:val="both"/>
        <w:rPr>
          <w:rFonts w:ascii="GHEA Grapalat" w:hAnsi="GHEA Grapalat"/>
          <w:rPrChange w:id="657" w:author="Hayk-PC" w:date="2024-12-11T02:31:00Z">
            <w:rPr>
              <w:rFonts w:ascii="GHEA Grapalat" w:hAnsi="GHEA Grapalat"/>
            </w:rPr>
          </w:rPrChange>
        </w:rPr>
      </w:pPr>
      <w:r w:rsidRPr="00DF1634">
        <w:rPr>
          <w:rFonts w:ascii="GHEA Grapalat" w:hAnsi="GHEA Grapalat"/>
          <w:rPrChange w:id="658" w:author="Hayk-PC" w:date="2024-12-11T02:31:00Z">
            <w:rPr>
              <w:rFonts w:ascii="GHEA Grapalat" w:hAnsi="GHEA Grapalat"/>
            </w:rPr>
          </w:rPrChange>
        </w:rPr>
        <w:t>Заявки могут подавать все лица, независимо от того, являются ли они иностранным физическим лицом, организацией или лицом без гражданства.</w:t>
      </w:r>
    </w:p>
    <w:p w14:paraId="095B8648" w14:textId="77777777" w:rsidR="00096865" w:rsidRPr="00DF1634" w:rsidRDefault="00096865" w:rsidP="00B46D58">
      <w:pPr>
        <w:widowControl w:val="0"/>
        <w:spacing w:after="160"/>
        <w:ind w:firstLine="567"/>
        <w:jc w:val="both"/>
        <w:rPr>
          <w:rFonts w:ascii="GHEA Grapalat" w:hAnsi="GHEA Grapalat" w:cs="Times Armenian"/>
          <w:rPrChange w:id="659" w:author="Hayk-PC" w:date="2024-12-11T02:31:00Z">
            <w:rPr>
              <w:rFonts w:ascii="GHEA Grapalat" w:hAnsi="GHEA Grapalat" w:cs="Times Armenian"/>
            </w:rPr>
          </w:rPrChange>
        </w:rPr>
      </w:pPr>
      <w:r w:rsidRPr="00DF1634">
        <w:rPr>
          <w:rFonts w:ascii="GHEA Grapalat" w:hAnsi="GHEA Grapalat"/>
          <w:rPrChange w:id="660" w:author="Hayk-PC" w:date="2024-12-11T02:31:00Z">
            <w:rPr>
              <w:rFonts w:ascii="GHEA Grapalat" w:hAnsi="GHEA Grapalat"/>
            </w:rPr>
          </w:rPrChange>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173B3C1E" w14:textId="5D39EAC8" w:rsidR="003E1421" w:rsidRPr="00DF1634" w:rsidRDefault="00A81DD5" w:rsidP="00B46D58">
      <w:pPr>
        <w:pStyle w:val="BodyTextIndent2"/>
        <w:widowControl w:val="0"/>
        <w:spacing w:after="160" w:line="240" w:lineRule="auto"/>
        <w:ind w:firstLine="567"/>
        <w:rPr>
          <w:rFonts w:ascii="GHEA Grapalat" w:hAnsi="GHEA Grapalat"/>
          <w:sz w:val="24"/>
          <w:szCs w:val="24"/>
          <w:rPrChange w:id="661" w:author="Hayk-PC" w:date="2024-12-11T02:31:00Z">
            <w:rPr>
              <w:rFonts w:ascii="GHEA Grapalat" w:hAnsi="GHEA Grapalat"/>
              <w:sz w:val="24"/>
              <w:szCs w:val="24"/>
            </w:rPr>
          </w:rPrChange>
        </w:rPr>
      </w:pPr>
      <w:r w:rsidRPr="00DF1634">
        <w:rPr>
          <w:rFonts w:ascii="GHEA Grapalat" w:hAnsi="GHEA Grapalat"/>
          <w:sz w:val="24"/>
          <w:szCs w:val="24"/>
          <w:rPrChange w:id="662" w:author="Hayk-PC" w:date="2024-12-11T02:31:00Z">
            <w:rPr>
              <w:rFonts w:ascii="GHEA Grapalat" w:hAnsi="GHEA Grapalat"/>
              <w:sz w:val="24"/>
              <w:szCs w:val="24"/>
            </w:rPr>
          </w:rPrChange>
        </w:rPr>
        <w:t xml:space="preserve">Адрес электронной почты секретаря оценочной комиссии </w:t>
      </w:r>
      <w:ins w:id="663" w:author="Hayk Koshetsyan" w:date="2024-12-10T17:16:00Z">
        <w:r w:rsidR="00AC174E" w:rsidRPr="00DF1634">
          <w:rPr>
            <w:rPrChange w:id="664" w:author="Hayk-PC" w:date="2024-12-11T02:31:00Z">
              <w:rPr/>
            </w:rPrChange>
          </w:rPr>
          <w:fldChar w:fldCharType="begin"/>
        </w:r>
        <w:r w:rsidR="00AC174E" w:rsidRPr="00DF1634">
          <w:rPr>
            <w:rPrChange w:id="665" w:author="Hayk-PC" w:date="2024-12-11T02:31:00Z">
              <w:rPr/>
            </w:rPrChange>
          </w:rPr>
          <w:instrText xml:space="preserve"> HYPERLINK "mailto:mesayan.tender@gmail.com" </w:instrText>
        </w:r>
        <w:r w:rsidR="00AC174E" w:rsidRPr="00DF1634">
          <w:rPr>
            <w:rPrChange w:id="666" w:author="Hayk-PC" w:date="2024-12-11T02:31:00Z">
              <w:rPr/>
            </w:rPrChange>
          </w:rPr>
          <w:fldChar w:fldCharType="separate"/>
        </w:r>
        <w:r w:rsidR="00AC174E" w:rsidRPr="00DF1634">
          <w:rPr>
            <w:rStyle w:val="Hyperlink"/>
            <w:rFonts w:ascii="GHEA Grapalat" w:hAnsi="GHEA Grapalat" w:cs="Sylfaen"/>
            <w:szCs w:val="24"/>
            <w:rPrChange w:id="667" w:author="Hayk-PC" w:date="2024-12-11T02:31:00Z">
              <w:rPr>
                <w:rStyle w:val="Hyperlink"/>
                <w:rFonts w:ascii="GHEA Grapalat" w:hAnsi="GHEA Grapalat" w:cs="Sylfaen"/>
                <w:szCs w:val="24"/>
                <w:highlight w:val="yellow"/>
              </w:rPr>
            </w:rPrChange>
          </w:rPr>
          <w:t>mesayan.tender@gmail.com</w:t>
        </w:r>
        <w:r w:rsidR="00AC174E" w:rsidRPr="00DF1634">
          <w:rPr>
            <w:rStyle w:val="Hyperlink"/>
            <w:rFonts w:ascii="GHEA Grapalat" w:hAnsi="GHEA Grapalat" w:cs="Sylfaen"/>
            <w:szCs w:val="24"/>
            <w:rPrChange w:id="668" w:author="Hayk-PC" w:date="2024-12-11T02:31:00Z">
              <w:rPr>
                <w:rStyle w:val="Hyperlink"/>
                <w:rFonts w:ascii="GHEA Grapalat" w:hAnsi="GHEA Grapalat" w:cs="Sylfaen"/>
                <w:szCs w:val="24"/>
                <w:highlight w:val="yellow"/>
              </w:rPr>
            </w:rPrChange>
          </w:rPr>
          <w:fldChar w:fldCharType="end"/>
        </w:r>
      </w:ins>
      <w:del w:id="669" w:author="Hayk Koshetsyan" w:date="2024-12-10T17:16:00Z">
        <w:r w:rsidRPr="00DF1634" w:rsidDel="00AC174E">
          <w:rPr>
            <w:rFonts w:ascii="GHEA Grapalat" w:hAnsi="GHEA Grapalat"/>
            <w:sz w:val="24"/>
            <w:szCs w:val="24"/>
            <w:rPrChange w:id="670" w:author="Hayk-PC" w:date="2024-12-11T02:31:00Z">
              <w:rPr>
                <w:rFonts w:ascii="GHEA Grapalat" w:hAnsi="GHEA Grapalat"/>
                <w:sz w:val="24"/>
                <w:szCs w:val="24"/>
              </w:rPr>
            </w:rPrChange>
          </w:rPr>
          <w:delText>"адрес</w:delText>
        </w:r>
        <w:r w:rsidR="00A90E28" w:rsidRPr="00DF1634" w:rsidDel="00AC174E">
          <w:rPr>
            <w:rFonts w:ascii="Courier New" w:hAnsi="Courier New" w:cs="Courier New"/>
            <w:sz w:val="24"/>
            <w:szCs w:val="24"/>
            <w:lang w:val="en-US"/>
            <w:rPrChange w:id="671" w:author="Hayk-PC" w:date="2024-12-11T02:31:00Z">
              <w:rPr>
                <w:rFonts w:ascii="Courier New" w:hAnsi="Courier New" w:cs="Courier New"/>
                <w:sz w:val="24"/>
                <w:szCs w:val="24"/>
                <w:lang w:val="en-US"/>
              </w:rPr>
            </w:rPrChange>
          </w:rPr>
          <w:delText> </w:delText>
        </w:r>
        <w:r w:rsidRPr="00DF1634" w:rsidDel="00AC174E">
          <w:rPr>
            <w:rFonts w:ascii="GHEA Grapalat" w:hAnsi="GHEA Grapalat"/>
            <w:sz w:val="24"/>
            <w:szCs w:val="24"/>
            <w:rPrChange w:id="672" w:author="Hayk-PC" w:date="2024-12-11T02:31:00Z">
              <w:rPr>
                <w:rFonts w:ascii="GHEA Grapalat" w:hAnsi="GHEA Grapalat"/>
                <w:sz w:val="24"/>
                <w:szCs w:val="24"/>
              </w:rPr>
            </w:rPrChange>
          </w:rPr>
          <w:delText>электронной почты"</w:delText>
        </w:r>
      </w:del>
      <w:r w:rsidRPr="00DF1634">
        <w:rPr>
          <w:rFonts w:ascii="GHEA Grapalat" w:hAnsi="GHEA Grapalat"/>
          <w:sz w:val="24"/>
          <w:szCs w:val="24"/>
          <w:rPrChange w:id="673" w:author="Hayk-PC" w:date="2024-12-11T02:31:00Z">
            <w:rPr>
              <w:rFonts w:ascii="GHEA Grapalat" w:hAnsi="GHEA Grapalat"/>
              <w:sz w:val="24"/>
              <w:szCs w:val="24"/>
            </w:rPr>
          </w:rPrChange>
        </w:rPr>
        <w:t>.</w:t>
      </w:r>
    </w:p>
    <w:p w14:paraId="567E1B12" w14:textId="77777777" w:rsidR="00096865" w:rsidRPr="00DF1634" w:rsidRDefault="00F5653D" w:rsidP="00B46D58">
      <w:pPr>
        <w:widowControl w:val="0"/>
        <w:spacing w:after="160"/>
        <w:jc w:val="center"/>
        <w:rPr>
          <w:rFonts w:ascii="GHEA Grapalat" w:hAnsi="GHEA Grapalat"/>
          <w:rPrChange w:id="674" w:author="Hayk-PC" w:date="2024-12-11T02:31:00Z">
            <w:rPr>
              <w:rFonts w:ascii="GHEA Grapalat" w:hAnsi="GHEA Grapalat"/>
            </w:rPr>
          </w:rPrChange>
        </w:rPr>
      </w:pPr>
      <w:r w:rsidRPr="00DF1634">
        <w:rPr>
          <w:rFonts w:ascii="GHEA Grapalat" w:hAnsi="GHEA Grapalat"/>
          <w:rPrChange w:id="675" w:author="Hayk-PC" w:date="2024-12-11T02:31:00Z">
            <w:rPr>
              <w:rFonts w:ascii="GHEA Grapalat" w:hAnsi="GHEA Grapalat"/>
            </w:rPr>
          </w:rPrChange>
        </w:rPr>
        <w:br w:type="page"/>
      </w:r>
      <w:r w:rsidRPr="00DF1634">
        <w:rPr>
          <w:rFonts w:ascii="GHEA Grapalat" w:hAnsi="GHEA Grapalat"/>
          <w:rPrChange w:id="676" w:author="Hayk-PC" w:date="2024-12-11T02:31:00Z">
            <w:rPr>
              <w:rFonts w:ascii="GHEA Grapalat" w:hAnsi="GHEA Grapalat"/>
            </w:rPr>
          </w:rPrChange>
        </w:rPr>
        <w:lastRenderedPageBreak/>
        <w:t>ЧАСТЬ I</w:t>
      </w:r>
    </w:p>
    <w:p w14:paraId="3EE16904" w14:textId="77777777" w:rsidR="00096865" w:rsidRPr="00DF1634" w:rsidRDefault="00096865" w:rsidP="00B46D58">
      <w:pPr>
        <w:pStyle w:val="Heading3"/>
        <w:keepNext w:val="0"/>
        <w:widowControl w:val="0"/>
        <w:spacing w:after="160" w:line="240" w:lineRule="auto"/>
        <w:rPr>
          <w:rFonts w:ascii="GHEA Grapalat" w:hAnsi="GHEA Grapalat"/>
          <w:sz w:val="24"/>
          <w:szCs w:val="24"/>
          <w:rPrChange w:id="677" w:author="Hayk-PC" w:date="2024-12-11T02:31:00Z">
            <w:rPr>
              <w:rFonts w:ascii="GHEA Grapalat" w:hAnsi="GHEA Grapalat"/>
              <w:sz w:val="24"/>
              <w:szCs w:val="24"/>
            </w:rPr>
          </w:rPrChange>
        </w:rPr>
      </w:pPr>
    </w:p>
    <w:p w14:paraId="6886925F" w14:textId="77777777" w:rsidR="00096865" w:rsidRPr="00DF1634" w:rsidRDefault="00F63BBB" w:rsidP="00B46D58">
      <w:pPr>
        <w:widowControl w:val="0"/>
        <w:spacing w:after="160"/>
        <w:jc w:val="center"/>
        <w:rPr>
          <w:rFonts w:ascii="GHEA Grapalat" w:hAnsi="GHEA Grapalat" w:cs="Sylfaen"/>
          <w:b/>
          <w:rPrChange w:id="678" w:author="Hayk-PC" w:date="2024-12-11T02:31:00Z">
            <w:rPr>
              <w:rFonts w:ascii="GHEA Grapalat" w:hAnsi="GHEA Grapalat" w:cs="Sylfaen"/>
              <w:b/>
            </w:rPr>
          </w:rPrChange>
        </w:rPr>
      </w:pPr>
      <w:r w:rsidRPr="00DF1634">
        <w:rPr>
          <w:rFonts w:ascii="GHEA Grapalat" w:hAnsi="GHEA Grapalat"/>
          <w:b/>
          <w:rPrChange w:id="679" w:author="Hayk-PC" w:date="2024-12-11T02:31:00Z">
            <w:rPr>
              <w:rFonts w:ascii="GHEA Grapalat" w:hAnsi="GHEA Grapalat"/>
              <w:b/>
            </w:rPr>
          </w:rPrChange>
        </w:rPr>
        <w:t xml:space="preserve">1. </w:t>
      </w:r>
      <w:r w:rsidR="002B32D6" w:rsidRPr="00DF1634">
        <w:rPr>
          <w:rFonts w:ascii="GHEA Grapalat" w:hAnsi="GHEA Grapalat"/>
          <w:b/>
          <w:rPrChange w:id="680" w:author="Hayk-PC" w:date="2024-12-11T02:31:00Z">
            <w:rPr>
              <w:rFonts w:ascii="GHEA Grapalat" w:hAnsi="GHEA Grapalat"/>
              <w:b/>
            </w:rPr>
          </w:rPrChange>
        </w:rPr>
        <w:t>ХАРАКТЕРИСТИКА ПРЕДМЕТА ЗАКУПКИ</w:t>
      </w:r>
    </w:p>
    <w:p w14:paraId="0DAA3123" w14:textId="77777777" w:rsidR="00096865" w:rsidRPr="00DF1634"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Change w:id="681" w:author="Hayk-PC" w:date="2024-12-11T02:31:00Z">
            <w:rPr>
              <w:rFonts w:ascii="GHEA Grapalat" w:hAnsi="GHEA Grapalat"/>
              <w:i w:val="0"/>
              <w:sz w:val="24"/>
              <w:szCs w:val="24"/>
            </w:rPr>
          </w:rPrChange>
        </w:rPr>
      </w:pPr>
      <w:r w:rsidRPr="00DF1634">
        <w:rPr>
          <w:rFonts w:ascii="GHEA Grapalat" w:hAnsi="GHEA Grapalat"/>
          <w:i w:val="0"/>
          <w:sz w:val="24"/>
          <w:szCs w:val="24"/>
          <w:rPrChange w:id="682" w:author="Hayk-PC" w:date="2024-12-11T02:31:00Z">
            <w:rPr>
              <w:rFonts w:ascii="GHEA Grapalat" w:hAnsi="GHEA Grapalat"/>
              <w:i w:val="0"/>
              <w:sz w:val="24"/>
              <w:szCs w:val="24"/>
            </w:rPr>
          </w:rPrChange>
        </w:rPr>
        <w:t>1.1</w:t>
      </w:r>
      <w:r w:rsidR="008E6E51" w:rsidRPr="00DF1634">
        <w:rPr>
          <w:rFonts w:ascii="GHEA Grapalat" w:hAnsi="GHEA Grapalat"/>
          <w:i w:val="0"/>
          <w:sz w:val="24"/>
          <w:szCs w:val="24"/>
          <w:rPrChange w:id="683" w:author="Hayk-PC" w:date="2024-12-11T02:31:00Z">
            <w:rPr>
              <w:rFonts w:ascii="GHEA Grapalat" w:hAnsi="GHEA Grapalat"/>
              <w:i w:val="0"/>
              <w:sz w:val="24"/>
              <w:szCs w:val="24"/>
            </w:rPr>
          </w:rPrChange>
        </w:rPr>
        <w:t>.</w:t>
      </w:r>
      <w:r w:rsidR="00F63BBB" w:rsidRPr="00DF1634">
        <w:rPr>
          <w:rFonts w:ascii="GHEA Grapalat" w:hAnsi="GHEA Grapalat"/>
          <w:i w:val="0"/>
          <w:sz w:val="24"/>
          <w:szCs w:val="24"/>
          <w:rPrChange w:id="684" w:author="Hayk-PC" w:date="2024-12-11T02:31:00Z">
            <w:rPr>
              <w:rFonts w:ascii="GHEA Grapalat" w:hAnsi="GHEA Grapalat"/>
              <w:i w:val="0"/>
              <w:sz w:val="24"/>
              <w:szCs w:val="24"/>
            </w:rPr>
          </w:rPrChange>
        </w:rPr>
        <w:tab/>
      </w:r>
      <w:r w:rsidRPr="00DF1634">
        <w:rPr>
          <w:rFonts w:ascii="GHEA Grapalat" w:hAnsi="GHEA Grapalat"/>
          <w:i w:val="0"/>
          <w:sz w:val="24"/>
          <w:szCs w:val="24"/>
          <w:rPrChange w:id="685" w:author="Hayk-PC" w:date="2024-12-11T02:31:00Z">
            <w:rPr>
              <w:rFonts w:ascii="GHEA Grapalat" w:hAnsi="GHEA Grapalat"/>
              <w:i w:val="0"/>
              <w:sz w:val="24"/>
              <w:szCs w:val="24"/>
            </w:rPr>
          </w:rPrChange>
        </w:rPr>
        <w:t>Предметом закупки является приобретение "Наименование предмета закупки" (далее — также товар) для нужд "Наименование заказчика", которые сгруппированы в лоты "Количество лотов":</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Change w:id="686">
          <w:tblGrid>
            <w:gridCol w:w="1530"/>
            <w:gridCol w:w="1246"/>
            <w:gridCol w:w="6458"/>
          </w:tblGrid>
        </w:tblGridChange>
      </w:tblGrid>
      <w:tr w:rsidR="00AD432A" w:rsidRPr="00DF1634" w14:paraId="48BA5AC7" w14:textId="77777777" w:rsidTr="00AD432A">
        <w:trPr>
          <w:jc w:val="center"/>
        </w:trPr>
        <w:tc>
          <w:tcPr>
            <w:tcW w:w="2776" w:type="dxa"/>
            <w:gridSpan w:val="2"/>
            <w:vAlign w:val="center"/>
          </w:tcPr>
          <w:p w14:paraId="552BD166" w14:textId="77777777" w:rsidR="00AD432A" w:rsidRPr="00DF1634" w:rsidRDefault="00AD432A" w:rsidP="00B46D58">
            <w:pPr>
              <w:pStyle w:val="BodyTextIndent2"/>
              <w:widowControl w:val="0"/>
              <w:spacing w:after="120" w:line="240" w:lineRule="auto"/>
              <w:ind w:firstLine="0"/>
              <w:jc w:val="center"/>
              <w:rPr>
                <w:rFonts w:ascii="GHEA Grapalat" w:hAnsi="GHEA Grapalat"/>
                <w:b/>
                <w:i/>
                <w:sz w:val="24"/>
                <w:szCs w:val="24"/>
                <w:rPrChange w:id="687" w:author="Hayk-PC" w:date="2024-12-11T02:31:00Z">
                  <w:rPr>
                    <w:rFonts w:ascii="GHEA Grapalat" w:hAnsi="GHEA Grapalat"/>
                    <w:b/>
                    <w:i/>
                    <w:sz w:val="24"/>
                    <w:szCs w:val="24"/>
                  </w:rPr>
                </w:rPrChange>
              </w:rPr>
            </w:pPr>
            <w:r w:rsidRPr="00DF1634">
              <w:rPr>
                <w:rFonts w:ascii="GHEA Grapalat" w:hAnsi="GHEA Grapalat"/>
                <w:b/>
                <w:i/>
                <w:sz w:val="24"/>
                <w:szCs w:val="24"/>
                <w:rPrChange w:id="688" w:author="Hayk-PC" w:date="2024-12-11T02:31:00Z">
                  <w:rPr>
                    <w:rFonts w:ascii="GHEA Grapalat" w:hAnsi="GHEA Grapalat"/>
                    <w:b/>
                    <w:i/>
                    <w:sz w:val="24"/>
                    <w:szCs w:val="24"/>
                  </w:rPr>
                </w:rPrChange>
              </w:rPr>
              <w:t>Лотов</w:t>
            </w:r>
          </w:p>
        </w:tc>
        <w:tc>
          <w:tcPr>
            <w:tcW w:w="6458" w:type="dxa"/>
            <w:vMerge w:val="restart"/>
            <w:vAlign w:val="center"/>
          </w:tcPr>
          <w:p w14:paraId="0D0D0D0D" w14:textId="77777777" w:rsidR="00AD432A" w:rsidRPr="00DF1634" w:rsidRDefault="00AD432A" w:rsidP="00B46D58">
            <w:pPr>
              <w:pStyle w:val="BodyTextIndent2"/>
              <w:widowControl w:val="0"/>
              <w:spacing w:after="120" w:line="240" w:lineRule="auto"/>
              <w:ind w:firstLine="0"/>
              <w:jc w:val="center"/>
              <w:rPr>
                <w:rFonts w:ascii="GHEA Grapalat" w:hAnsi="GHEA Grapalat"/>
                <w:b/>
                <w:i/>
                <w:sz w:val="24"/>
                <w:szCs w:val="24"/>
                <w:rPrChange w:id="689" w:author="Hayk-PC" w:date="2024-12-11T02:31:00Z">
                  <w:rPr>
                    <w:rFonts w:ascii="GHEA Grapalat" w:hAnsi="GHEA Grapalat"/>
                    <w:b/>
                    <w:i/>
                    <w:sz w:val="24"/>
                    <w:szCs w:val="24"/>
                  </w:rPr>
                </w:rPrChange>
              </w:rPr>
            </w:pPr>
            <w:r w:rsidRPr="00DF1634">
              <w:rPr>
                <w:rFonts w:ascii="GHEA Grapalat" w:hAnsi="GHEA Grapalat"/>
                <w:b/>
                <w:i/>
                <w:sz w:val="24"/>
                <w:szCs w:val="24"/>
                <w:rPrChange w:id="690" w:author="Hayk-PC" w:date="2024-12-11T02:31:00Z">
                  <w:rPr>
                    <w:rFonts w:ascii="GHEA Grapalat" w:hAnsi="GHEA Grapalat"/>
                    <w:b/>
                    <w:i/>
                    <w:sz w:val="24"/>
                    <w:szCs w:val="24"/>
                  </w:rPr>
                </w:rPrChange>
              </w:rPr>
              <w:t>Наименование лота</w:t>
            </w:r>
          </w:p>
        </w:tc>
      </w:tr>
      <w:tr w:rsidR="00AD432A" w:rsidRPr="00DF1634" w14:paraId="3D97E990" w14:textId="77777777" w:rsidTr="00AD432A">
        <w:trPr>
          <w:jc w:val="center"/>
        </w:trPr>
        <w:tc>
          <w:tcPr>
            <w:tcW w:w="1530" w:type="dxa"/>
            <w:vAlign w:val="center"/>
          </w:tcPr>
          <w:p w14:paraId="303960D5" w14:textId="77777777" w:rsidR="00AD432A" w:rsidRPr="00DF1634" w:rsidRDefault="00AD432A" w:rsidP="00B46D58">
            <w:pPr>
              <w:pStyle w:val="BodyTextIndent2"/>
              <w:widowControl w:val="0"/>
              <w:spacing w:after="120" w:line="240" w:lineRule="auto"/>
              <w:ind w:firstLine="0"/>
              <w:jc w:val="center"/>
              <w:rPr>
                <w:rFonts w:ascii="GHEA Grapalat" w:hAnsi="GHEA Grapalat"/>
                <w:sz w:val="24"/>
                <w:szCs w:val="24"/>
                <w:rPrChange w:id="691" w:author="Hayk-PC" w:date="2024-12-11T02:31:00Z">
                  <w:rPr>
                    <w:rFonts w:ascii="GHEA Grapalat" w:hAnsi="GHEA Grapalat"/>
                    <w:sz w:val="24"/>
                    <w:szCs w:val="24"/>
                  </w:rPr>
                </w:rPrChange>
              </w:rPr>
            </w:pPr>
            <w:r w:rsidRPr="00DF1634">
              <w:rPr>
                <w:rFonts w:ascii="GHEA Grapalat" w:hAnsi="GHEA Grapalat"/>
                <w:b/>
                <w:i/>
                <w:sz w:val="24"/>
                <w:szCs w:val="24"/>
                <w:rPrChange w:id="692" w:author="Hayk-PC" w:date="2024-12-11T02:31:00Z">
                  <w:rPr>
                    <w:rFonts w:ascii="GHEA Grapalat" w:hAnsi="GHEA Grapalat"/>
                    <w:b/>
                    <w:i/>
                    <w:sz w:val="24"/>
                    <w:szCs w:val="24"/>
                  </w:rPr>
                </w:rPrChange>
              </w:rPr>
              <w:t>Номера</w:t>
            </w:r>
          </w:p>
        </w:tc>
        <w:tc>
          <w:tcPr>
            <w:tcW w:w="1246" w:type="dxa"/>
            <w:vAlign w:val="center"/>
          </w:tcPr>
          <w:p w14:paraId="24448B5F" w14:textId="77777777" w:rsidR="00AD432A" w:rsidRPr="00DF1634" w:rsidRDefault="00C53648" w:rsidP="00B46D58">
            <w:pPr>
              <w:pStyle w:val="BodyTextIndent2"/>
              <w:widowControl w:val="0"/>
              <w:spacing w:after="120" w:line="240" w:lineRule="auto"/>
              <w:ind w:firstLine="0"/>
              <w:jc w:val="center"/>
              <w:rPr>
                <w:rFonts w:ascii="GHEA Grapalat" w:hAnsi="GHEA Grapalat"/>
                <w:b/>
                <w:i/>
                <w:sz w:val="24"/>
                <w:szCs w:val="24"/>
                <w:rPrChange w:id="693" w:author="Hayk-PC" w:date="2024-12-11T02:31:00Z">
                  <w:rPr>
                    <w:rFonts w:ascii="GHEA Grapalat" w:hAnsi="GHEA Grapalat"/>
                    <w:b/>
                    <w:i/>
                    <w:sz w:val="24"/>
                    <w:szCs w:val="24"/>
                  </w:rPr>
                </w:rPrChange>
              </w:rPr>
            </w:pPr>
            <w:r w:rsidRPr="00DF1634">
              <w:rPr>
                <w:rFonts w:ascii="GHEA Grapalat" w:hAnsi="GHEA Grapalat"/>
                <w:b/>
                <w:i/>
                <w:sz w:val="24"/>
                <w:szCs w:val="24"/>
                <w:rPrChange w:id="694" w:author="Hayk-PC" w:date="2024-12-11T02:31:00Z">
                  <w:rPr>
                    <w:rFonts w:ascii="GHEA Grapalat" w:hAnsi="GHEA Grapalat"/>
                    <w:b/>
                    <w:i/>
                    <w:sz w:val="24"/>
                    <w:szCs w:val="24"/>
                  </w:rPr>
                </w:rPrChange>
              </w:rPr>
              <w:t>Цена закупки</w:t>
            </w:r>
          </w:p>
        </w:tc>
        <w:tc>
          <w:tcPr>
            <w:tcW w:w="6458" w:type="dxa"/>
            <w:vMerge/>
            <w:vAlign w:val="center"/>
          </w:tcPr>
          <w:p w14:paraId="74A373A1" w14:textId="77777777" w:rsidR="00AD432A" w:rsidRPr="00DF1634" w:rsidRDefault="00AD432A" w:rsidP="00B46D58">
            <w:pPr>
              <w:pStyle w:val="BodyTextIndent2"/>
              <w:widowControl w:val="0"/>
              <w:spacing w:after="120" w:line="240" w:lineRule="auto"/>
              <w:ind w:firstLine="0"/>
              <w:rPr>
                <w:rFonts w:ascii="GHEA Grapalat" w:hAnsi="GHEA Grapalat"/>
                <w:b/>
                <w:i/>
                <w:sz w:val="24"/>
                <w:szCs w:val="24"/>
                <w:rPrChange w:id="695" w:author="Hayk-PC" w:date="2024-12-11T02:31:00Z">
                  <w:rPr>
                    <w:rFonts w:ascii="GHEA Grapalat" w:hAnsi="GHEA Grapalat"/>
                    <w:b/>
                    <w:i/>
                    <w:sz w:val="24"/>
                    <w:szCs w:val="24"/>
                  </w:rPr>
                </w:rPrChange>
              </w:rPr>
            </w:pPr>
          </w:p>
        </w:tc>
      </w:tr>
      <w:tr w:rsidR="0087641E" w:rsidRPr="00DF1634" w14:paraId="13E5B581" w14:textId="77777777" w:rsidTr="00AD432A">
        <w:trPr>
          <w:jc w:val="center"/>
        </w:trPr>
        <w:tc>
          <w:tcPr>
            <w:tcW w:w="1530" w:type="dxa"/>
            <w:vAlign w:val="center"/>
          </w:tcPr>
          <w:p w14:paraId="07E81FBE" w14:textId="77777777" w:rsidR="0087641E" w:rsidRPr="00DF1634" w:rsidRDefault="0087641E" w:rsidP="0087641E">
            <w:pPr>
              <w:pStyle w:val="BodyTextIndent2"/>
              <w:widowControl w:val="0"/>
              <w:spacing w:after="120" w:line="240" w:lineRule="auto"/>
              <w:ind w:firstLine="0"/>
              <w:jc w:val="center"/>
              <w:rPr>
                <w:rFonts w:ascii="GHEA Grapalat" w:hAnsi="GHEA Grapalat"/>
                <w:sz w:val="24"/>
                <w:szCs w:val="24"/>
                <w:rPrChange w:id="696" w:author="Hayk-PC" w:date="2024-12-11T02:31:00Z">
                  <w:rPr>
                    <w:rFonts w:ascii="GHEA Grapalat" w:hAnsi="GHEA Grapalat"/>
                    <w:sz w:val="24"/>
                    <w:szCs w:val="24"/>
                  </w:rPr>
                </w:rPrChange>
              </w:rPr>
            </w:pPr>
            <w:r w:rsidRPr="00DF1634">
              <w:rPr>
                <w:rFonts w:ascii="GHEA Grapalat" w:hAnsi="GHEA Grapalat"/>
                <w:sz w:val="24"/>
                <w:szCs w:val="24"/>
                <w:rPrChange w:id="697" w:author="Hayk-PC" w:date="2024-12-11T02:31:00Z">
                  <w:rPr>
                    <w:rFonts w:ascii="GHEA Grapalat" w:hAnsi="GHEA Grapalat"/>
                    <w:sz w:val="24"/>
                    <w:szCs w:val="24"/>
                  </w:rPr>
                </w:rPrChange>
              </w:rPr>
              <w:t>1</w:t>
            </w:r>
          </w:p>
        </w:tc>
        <w:tc>
          <w:tcPr>
            <w:tcW w:w="1246" w:type="dxa"/>
            <w:vAlign w:val="center"/>
          </w:tcPr>
          <w:p w14:paraId="6F167B1C" w14:textId="3715CA79" w:rsidR="0087641E" w:rsidRPr="00DF1634" w:rsidRDefault="0087641E" w:rsidP="0087641E">
            <w:pPr>
              <w:pStyle w:val="BodyTextIndent2"/>
              <w:widowControl w:val="0"/>
              <w:spacing w:after="120" w:line="240" w:lineRule="auto"/>
              <w:ind w:firstLine="0"/>
              <w:jc w:val="center"/>
              <w:rPr>
                <w:rFonts w:ascii="GHEA Grapalat" w:hAnsi="GHEA Grapalat"/>
                <w:sz w:val="18"/>
                <w:szCs w:val="18"/>
                <w:rPrChange w:id="698" w:author="Hayk-PC" w:date="2024-12-11T02:31:00Z">
                  <w:rPr>
                    <w:rFonts w:ascii="GHEA Grapalat" w:hAnsi="GHEA Grapalat"/>
                    <w:sz w:val="24"/>
                    <w:szCs w:val="24"/>
                  </w:rPr>
                </w:rPrChange>
              </w:rPr>
            </w:pPr>
            <w:ins w:id="699" w:author="Hayk Koshetsyan" w:date="2024-12-10T17:17:00Z">
              <w:r w:rsidRPr="00DF1634">
                <w:rPr>
                  <w:rFonts w:ascii="GHEA Grapalat" w:hAnsi="GHEA Grapalat"/>
                  <w:sz w:val="18"/>
                  <w:szCs w:val="18"/>
                  <w:lang w:val="hy-AM"/>
                  <w:rPrChange w:id="700" w:author="Hayk-PC" w:date="2024-12-11T02:31:00Z">
                    <w:rPr>
                      <w:rFonts w:ascii="GHEA Grapalat" w:hAnsi="GHEA Grapalat"/>
                      <w:sz w:val="16"/>
                      <w:lang w:val="hy-AM"/>
                    </w:rPr>
                  </w:rPrChange>
                </w:rPr>
                <w:t>5 160 000</w:t>
              </w:r>
            </w:ins>
          </w:p>
        </w:tc>
        <w:tc>
          <w:tcPr>
            <w:tcW w:w="6458" w:type="dxa"/>
            <w:vAlign w:val="center"/>
          </w:tcPr>
          <w:p w14:paraId="4C7DDF20" w14:textId="55338053" w:rsidR="0087641E" w:rsidRPr="00DF1634" w:rsidRDefault="0087641E" w:rsidP="0087641E">
            <w:pPr>
              <w:pStyle w:val="BodyTextIndent2"/>
              <w:widowControl w:val="0"/>
              <w:spacing w:after="120" w:line="240" w:lineRule="auto"/>
              <w:ind w:firstLine="0"/>
              <w:rPr>
                <w:rFonts w:ascii="GHEA Grapalat" w:hAnsi="GHEA Grapalat"/>
                <w:sz w:val="24"/>
                <w:szCs w:val="24"/>
                <w:u w:val="single"/>
                <w:vertAlign w:val="subscript"/>
                <w:rPrChange w:id="701" w:author="Hayk-PC" w:date="2024-12-11T02:31:00Z">
                  <w:rPr>
                    <w:rFonts w:ascii="GHEA Grapalat" w:hAnsi="GHEA Grapalat"/>
                    <w:sz w:val="24"/>
                    <w:szCs w:val="24"/>
                    <w:u w:val="single"/>
                    <w:vertAlign w:val="subscript"/>
                  </w:rPr>
                </w:rPrChange>
              </w:rPr>
            </w:pPr>
            <w:ins w:id="702" w:author="Hayk Koshetsyan" w:date="2024-12-10T17:19:00Z">
              <w:r w:rsidRPr="00DF1634">
                <w:rPr>
                  <w:rFonts w:ascii="GHEA Grapalat" w:hAnsi="GHEA Grapalat"/>
                  <w:lang w:val="hy-AM"/>
                  <w:rPrChange w:id="703" w:author="Hayk-PC" w:date="2024-12-11T02:31:00Z">
                    <w:rPr>
                      <w:rFonts w:ascii="GHEA Grapalat" w:hAnsi="GHEA Grapalat"/>
                      <w:lang w:val="hy-AM"/>
                    </w:rPr>
                  </w:rPrChange>
                </w:rPr>
                <w:t>медицинская салфетка</w:t>
              </w:r>
              <w:r w:rsidRPr="00DF1634" w:rsidDel="00FE63BE">
                <w:rPr>
                  <w:rFonts w:ascii="GHEA Grapalat" w:hAnsi="GHEA Grapalat"/>
                  <w:lang w:val="hy-AM"/>
                  <w:rPrChange w:id="704" w:author="Hayk-PC" w:date="2024-12-11T02:31:00Z">
                    <w:rPr>
                      <w:rFonts w:ascii="GHEA Grapalat" w:hAnsi="GHEA Grapalat"/>
                      <w:lang w:val="hy-AM"/>
                    </w:rPr>
                  </w:rPrChange>
                </w:rPr>
                <w:t xml:space="preserve"> </w:t>
              </w:r>
            </w:ins>
            <w:del w:id="705" w:author="Hayk Koshetsyan" w:date="2024-12-10T17:17:00Z">
              <w:r w:rsidRPr="00DF1634" w:rsidDel="00FE63BE">
                <w:rPr>
                  <w:rFonts w:ascii="GHEA Grapalat" w:hAnsi="GHEA Grapalat"/>
                  <w:sz w:val="24"/>
                  <w:szCs w:val="24"/>
                  <w:u w:val="single"/>
                  <w:rPrChange w:id="706" w:author="Hayk-PC" w:date="2024-12-11T02:31:00Z">
                    <w:rPr>
                      <w:rFonts w:ascii="GHEA Grapalat" w:hAnsi="GHEA Grapalat"/>
                      <w:sz w:val="24"/>
                      <w:szCs w:val="24"/>
                      <w:u w:val="single"/>
                    </w:rPr>
                  </w:rPrChange>
                </w:rPr>
                <w:delText>"Наименование лота предмета закупки № 1"</w:delText>
              </w:r>
            </w:del>
          </w:p>
        </w:tc>
      </w:tr>
      <w:tr w:rsidR="0087641E" w:rsidRPr="00DF1634" w14:paraId="394FFB00" w14:textId="77777777" w:rsidTr="00C82F2F">
        <w:tblPrEx>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707" w:author="Hayk Koshetsyan" w:date="2024-12-10T17:17:00Z">
            <w:tblPrEx>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jc w:val="center"/>
          <w:trPrChange w:id="708" w:author="Hayk Koshetsyan" w:date="2024-12-10T17:17:00Z">
            <w:trPr>
              <w:jc w:val="center"/>
            </w:trPr>
          </w:trPrChange>
        </w:trPr>
        <w:tc>
          <w:tcPr>
            <w:tcW w:w="1530" w:type="dxa"/>
            <w:vAlign w:val="center"/>
            <w:tcPrChange w:id="709" w:author="Hayk Koshetsyan" w:date="2024-12-10T17:17:00Z">
              <w:tcPr>
                <w:tcW w:w="1530" w:type="dxa"/>
                <w:vAlign w:val="center"/>
              </w:tcPr>
            </w:tcPrChange>
          </w:tcPr>
          <w:p w14:paraId="6E70D866" w14:textId="77777777" w:rsidR="0087641E" w:rsidRPr="00DF1634" w:rsidRDefault="0087641E" w:rsidP="0087641E">
            <w:pPr>
              <w:pStyle w:val="BodyTextIndent2"/>
              <w:widowControl w:val="0"/>
              <w:spacing w:after="120" w:line="240" w:lineRule="auto"/>
              <w:ind w:firstLine="0"/>
              <w:jc w:val="center"/>
              <w:rPr>
                <w:rFonts w:ascii="GHEA Grapalat" w:hAnsi="GHEA Grapalat"/>
                <w:sz w:val="24"/>
                <w:szCs w:val="24"/>
                <w:rPrChange w:id="710" w:author="Hayk-PC" w:date="2024-12-11T02:31:00Z">
                  <w:rPr>
                    <w:rFonts w:ascii="GHEA Grapalat" w:hAnsi="GHEA Grapalat"/>
                    <w:sz w:val="24"/>
                    <w:szCs w:val="24"/>
                  </w:rPr>
                </w:rPrChange>
              </w:rPr>
            </w:pPr>
            <w:r w:rsidRPr="00DF1634">
              <w:rPr>
                <w:rFonts w:ascii="GHEA Grapalat" w:hAnsi="GHEA Grapalat"/>
                <w:sz w:val="24"/>
                <w:szCs w:val="24"/>
                <w:rPrChange w:id="711" w:author="Hayk-PC" w:date="2024-12-11T02:31:00Z">
                  <w:rPr>
                    <w:rFonts w:ascii="GHEA Grapalat" w:hAnsi="GHEA Grapalat"/>
                    <w:sz w:val="24"/>
                    <w:szCs w:val="24"/>
                  </w:rPr>
                </w:rPrChange>
              </w:rPr>
              <w:t>2</w:t>
            </w:r>
          </w:p>
        </w:tc>
        <w:tc>
          <w:tcPr>
            <w:tcW w:w="1246" w:type="dxa"/>
            <w:vAlign w:val="center"/>
            <w:tcPrChange w:id="712" w:author="Hayk Koshetsyan" w:date="2024-12-10T17:17:00Z">
              <w:tcPr>
                <w:tcW w:w="1246" w:type="dxa"/>
                <w:vAlign w:val="center"/>
              </w:tcPr>
            </w:tcPrChange>
          </w:tcPr>
          <w:p w14:paraId="7A2AA648" w14:textId="60228F41" w:rsidR="0087641E" w:rsidRPr="00DF1634" w:rsidRDefault="0087641E" w:rsidP="0087641E">
            <w:pPr>
              <w:pStyle w:val="BodyTextIndent2"/>
              <w:widowControl w:val="0"/>
              <w:spacing w:after="120" w:line="240" w:lineRule="auto"/>
              <w:ind w:firstLine="0"/>
              <w:jc w:val="center"/>
              <w:rPr>
                <w:rFonts w:ascii="GHEA Grapalat" w:hAnsi="GHEA Grapalat"/>
                <w:sz w:val="18"/>
                <w:szCs w:val="18"/>
                <w:rPrChange w:id="713" w:author="Hayk-PC" w:date="2024-12-11T02:31:00Z">
                  <w:rPr>
                    <w:rFonts w:ascii="GHEA Grapalat" w:hAnsi="GHEA Grapalat"/>
                    <w:sz w:val="24"/>
                    <w:szCs w:val="24"/>
                  </w:rPr>
                </w:rPrChange>
              </w:rPr>
            </w:pPr>
            <w:ins w:id="714" w:author="Hayk Koshetsyan" w:date="2024-12-10T17:17:00Z">
              <w:r w:rsidRPr="00DF1634">
                <w:rPr>
                  <w:rFonts w:ascii="GHEA Grapalat" w:hAnsi="GHEA Grapalat"/>
                  <w:sz w:val="18"/>
                  <w:szCs w:val="18"/>
                  <w:lang w:val="hy-AM"/>
                  <w:rPrChange w:id="715" w:author="Hayk-PC" w:date="2024-12-11T02:31:00Z">
                    <w:rPr>
                      <w:rFonts w:ascii="GHEA Grapalat" w:hAnsi="GHEA Grapalat"/>
                      <w:sz w:val="16"/>
                      <w:lang w:val="hy-AM"/>
                    </w:rPr>
                  </w:rPrChange>
                </w:rPr>
                <w:t>2 000 000</w:t>
              </w:r>
            </w:ins>
          </w:p>
        </w:tc>
        <w:tc>
          <w:tcPr>
            <w:tcW w:w="6458" w:type="dxa"/>
            <w:tcPrChange w:id="716" w:author="Hayk Koshetsyan" w:date="2024-12-10T17:17:00Z">
              <w:tcPr>
                <w:tcW w:w="6458" w:type="dxa"/>
                <w:vAlign w:val="center"/>
              </w:tcPr>
            </w:tcPrChange>
          </w:tcPr>
          <w:p w14:paraId="513A0148" w14:textId="41A772C9" w:rsidR="0087641E" w:rsidRPr="00DF1634" w:rsidRDefault="0087641E" w:rsidP="0087641E">
            <w:pPr>
              <w:pStyle w:val="BodyTextIndent2"/>
              <w:widowControl w:val="0"/>
              <w:spacing w:after="120" w:line="240" w:lineRule="auto"/>
              <w:ind w:firstLine="0"/>
              <w:rPr>
                <w:rFonts w:ascii="GHEA Grapalat" w:hAnsi="GHEA Grapalat"/>
                <w:lang w:val="hy-AM"/>
                <w:rPrChange w:id="717" w:author="Hayk-PC" w:date="2024-12-11T02:31:00Z">
                  <w:rPr>
                    <w:rFonts w:ascii="GHEA Grapalat" w:hAnsi="GHEA Grapalat"/>
                    <w:sz w:val="24"/>
                    <w:szCs w:val="24"/>
                  </w:rPr>
                </w:rPrChange>
              </w:rPr>
            </w:pPr>
            <w:ins w:id="718" w:author="Hayk Koshetsyan" w:date="2024-12-10T17:17:00Z">
              <w:r w:rsidRPr="00DF1634">
                <w:rPr>
                  <w:rFonts w:ascii="GHEA Grapalat" w:hAnsi="GHEA Grapalat"/>
                  <w:lang w:val="hy-AM"/>
                  <w:rPrChange w:id="719" w:author="Hayk-PC" w:date="2024-12-11T02:31:00Z">
                    <w:rPr>
                      <w:rFonts w:ascii="Calibri" w:hAnsi="Calibri" w:cs="Calibri"/>
                    </w:rPr>
                  </w:rPrChange>
                </w:rPr>
                <w:t>шприцы</w:t>
              </w:r>
            </w:ins>
            <w:del w:id="720" w:author="Hayk Koshetsyan" w:date="2024-12-10T17:17:00Z">
              <w:r w:rsidRPr="00DF1634" w:rsidDel="00FE63BE">
                <w:rPr>
                  <w:rFonts w:ascii="GHEA Grapalat" w:hAnsi="GHEA Grapalat"/>
                  <w:lang w:val="hy-AM"/>
                  <w:rPrChange w:id="721" w:author="Hayk-PC" w:date="2024-12-11T02:31:00Z">
                    <w:rPr>
                      <w:rFonts w:ascii="GHEA Grapalat" w:hAnsi="GHEA Grapalat"/>
                      <w:sz w:val="24"/>
                      <w:szCs w:val="24"/>
                      <w:u w:val="single"/>
                    </w:rPr>
                  </w:rPrChange>
                </w:rPr>
                <w:delText xml:space="preserve">"Наименование лота предмета закупки № </w:delText>
              </w:r>
              <w:r w:rsidRPr="00DF1634" w:rsidDel="00FE63BE">
                <w:rPr>
                  <w:rFonts w:ascii="GHEA Grapalat" w:hAnsi="GHEA Grapalat"/>
                  <w:lang w:val="hy-AM"/>
                  <w:rPrChange w:id="722" w:author="Hayk-PC" w:date="2024-12-11T02:31:00Z">
                    <w:rPr>
                      <w:rFonts w:ascii="GHEA Grapalat" w:hAnsi="GHEA Grapalat"/>
                      <w:sz w:val="24"/>
                      <w:szCs w:val="24"/>
                      <w:u w:val="single"/>
                      <w:lang w:val="en-US"/>
                    </w:rPr>
                  </w:rPrChange>
                </w:rPr>
                <w:delText>2</w:delText>
              </w:r>
              <w:r w:rsidRPr="00DF1634" w:rsidDel="00FE63BE">
                <w:rPr>
                  <w:rFonts w:ascii="GHEA Grapalat" w:hAnsi="GHEA Grapalat"/>
                  <w:lang w:val="hy-AM"/>
                  <w:rPrChange w:id="723" w:author="Hayk-PC" w:date="2024-12-11T02:31:00Z">
                    <w:rPr>
                      <w:rFonts w:ascii="GHEA Grapalat" w:hAnsi="GHEA Grapalat"/>
                      <w:sz w:val="24"/>
                      <w:szCs w:val="24"/>
                      <w:u w:val="single"/>
                    </w:rPr>
                  </w:rPrChange>
                </w:rPr>
                <w:delText>"</w:delText>
              </w:r>
            </w:del>
          </w:p>
        </w:tc>
      </w:tr>
      <w:tr w:rsidR="0087641E" w:rsidRPr="00DF1634" w14:paraId="74089378" w14:textId="77777777" w:rsidTr="00C82F2F">
        <w:tblPrEx>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724" w:author="Hayk Koshetsyan" w:date="2024-12-10T17:17:00Z">
            <w:tblPrEx>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jc w:val="center"/>
          <w:ins w:id="725" w:author="Hayk Koshetsyan" w:date="2024-12-10T17:17:00Z"/>
          <w:trPrChange w:id="726" w:author="Hayk Koshetsyan" w:date="2024-12-10T17:17:00Z">
            <w:trPr>
              <w:jc w:val="center"/>
            </w:trPr>
          </w:trPrChange>
        </w:trPr>
        <w:tc>
          <w:tcPr>
            <w:tcW w:w="1530" w:type="dxa"/>
            <w:vAlign w:val="center"/>
            <w:tcPrChange w:id="727" w:author="Hayk Koshetsyan" w:date="2024-12-10T17:17:00Z">
              <w:tcPr>
                <w:tcW w:w="1530" w:type="dxa"/>
                <w:vAlign w:val="center"/>
              </w:tcPr>
            </w:tcPrChange>
          </w:tcPr>
          <w:p w14:paraId="06E94D98" w14:textId="080E5BD5" w:rsidR="0087641E" w:rsidRPr="00DF1634" w:rsidRDefault="0087641E" w:rsidP="0087641E">
            <w:pPr>
              <w:pStyle w:val="BodyTextIndent2"/>
              <w:widowControl w:val="0"/>
              <w:spacing w:after="120" w:line="240" w:lineRule="auto"/>
              <w:ind w:firstLine="0"/>
              <w:jc w:val="center"/>
              <w:rPr>
                <w:ins w:id="728" w:author="Hayk Koshetsyan" w:date="2024-12-10T17:17:00Z"/>
                <w:rFonts w:ascii="GHEA Grapalat" w:hAnsi="GHEA Grapalat"/>
                <w:sz w:val="24"/>
                <w:szCs w:val="24"/>
                <w:lang w:val="hy-AM"/>
                <w:rPrChange w:id="729" w:author="Hayk-PC" w:date="2024-12-11T02:31:00Z">
                  <w:rPr>
                    <w:ins w:id="730" w:author="Hayk Koshetsyan" w:date="2024-12-10T17:17:00Z"/>
                    <w:rFonts w:ascii="GHEA Grapalat" w:hAnsi="GHEA Grapalat"/>
                    <w:sz w:val="24"/>
                    <w:szCs w:val="24"/>
                  </w:rPr>
                </w:rPrChange>
              </w:rPr>
            </w:pPr>
            <w:ins w:id="731" w:author="Hayk Koshetsyan" w:date="2024-12-10T17:17:00Z">
              <w:r w:rsidRPr="00DF1634">
                <w:rPr>
                  <w:rFonts w:ascii="GHEA Grapalat" w:hAnsi="GHEA Grapalat"/>
                  <w:sz w:val="24"/>
                  <w:szCs w:val="24"/>
                  <w:lang w:val="hy-AM"/>
                  <w:rPrChange w:id="732" w:author="Hayk-PC" w:date="2024-12-11T02:31:00Z">
                    <w:rPr>
                      <w:rFonts w:ascii="GHEA Grapalat" w:hAnsi="GHEA Grapalat"/>
                      <w:sz w:val="24"/>
                      <w:szCs w:val="24"/>
                      <w:lang w:val="hy-AM"/>
                    </w:rPr>
                  </w:rPrChange>
                </w:rPr>
                <w:t>3</w:t>
              </w:r>
            </w:ins>
          </w:p>
        </w:tc>
        <w:tc>
          <w:tcPr>
            <w:tcW w:w="1246" w:type="dxa"/>
            <w:vAlign w:val="center"/>
            <w:tcPrChange w:id="733" w:author="Hayk Koshetsyan" w:date="2024-12-10T17:17:00Z">
              <w:tcPr>
                <w:tcW w:w="1246" w:type="dxa"/>
                <w:vAlign w:val="center"/>
              </w:tcPr>
            </w:tcPrChange>
          </w:tcPr>
          <w:p w14:paraId="3F526CF4" w14:textId="1471D386" w:rsidR="0087641E" w:rsidRPr="00DF1634" w:rsidRDefault="0087641E" w:rsidP="0087641E">
            <w:pPr>
              <w:pStyle w:val="BodyTextIndent2"/>
              <w:widowControl w:val="0"/>
              <w:spacing w:after="120" w:line="240" w:lineRule="auto"/>
              <w:ind w:firstLine="0"/>
              <w:jc w:val="center"/>
              <w:rPr>
                <w:ins w:id="734" w:author="Hayk Koshetsyan" w:date="2024-12-10T17:17:00Z"/>
                <w:rFonts w:ascii="GHEA Grapalat" w:hAnsi="GHEA Grapalat"/>
                <w:sz w:val="18"/>
                <w:szCs w:val="18"/>
                <w:rPrChange w:id="735" w:author="Hayk-PC" w:date="2024-12-11T02:31:00Z">
                  <w:rPr>
                    <w:ins w:id="736" w:author="Hayk Koshetsyan" w:date="2024-12-10T17:17:00Z"/>
                    <w:rFonts w:ascii="GHEA Grapalat" w:hAnsi="GHEA Grapalat"/>
                    <w:sz w:val="24"/>
                    <w:szCs w:val="24"/>
                  </w:rPr>
                </w:rPrChange>
              </w:rPr>
            </w:pPr>
            <w:ins w:id="737" w:author="Hayk Koshetsyan" w:date="2024-12-10T17:17:00Z">
              <w:r w:rsidRPr="00DF1634">
                <w:rPr>
                  <w:rFonts w:ascii="GHEA Grapalat" w:hAnsi="GHEA Grapalat"/>
                  <w:sz w:val="18"/>
                  <w:szCs w:val="18"/>
                  <w:lang w:val="hy-AM"/>
                  <w:rPrChange w:id="738" w:author="Hayk-PC" w:date="2024-12-11T02:31:00Z">
                    <w:rPr>
                      <w:rFonts w:ascii="GHEA Grapalat" w:hAnsi="GHEA Grapalat"/>
                      <w:sz w:val="16"/>
                      <w:lang w:val="hy-AM"/>
                    </w:rPr>
                  </w:rPrChange>
                </w:rPr>
                <w:t>2 400 000</w:t>
              </w:r>
            </w:ins>
          </w:p>
        </w:tc>
        <w:tc>
          <w:tcPr>
            <w:tcW w:w="6458" w:type="dxa"/>
            <w:tcPrChange w:id="739" w:author="Hayk Koshetsyan" w:date="2024-12-10T17:17:00Z">
              <w:tcPr>
                <w:tcW w:w="6458" w:type="dxa"/>
                <w:vAlign w:val="center"/>
              </w:tcPr>
            </w:tcPrChange>
          </w:tcPr>
          <w:p w14:paraId="582A90F9" w14:textId="144DA2D2" w:rsidR="0087641E" w:rsidRPr="00DF1634" w:rsidRDefault="0087641E" w:rsidP="0087641E">
            <w:pPr>
              <w:pStyle w:val="BodyTextIndent2"/>
              <w:widowControl w:val="0"/>
              <w:spacing w:after="120" w:line="240" w:lineRule="auto"/>
              <w:ind w:firstLine="0"/>
              <w:rPr>
                <w:ins w:id="740" w:author="Hayk Koshetsyan" w:date="2024-12-10T17:17:00Z"/>
                <w:rFonts w:ascii="GHEA Grapalat" w:hAnsi="GHEA Grapalat"/>
                <w:lang w:val="hy-AM"/>
                <w:rPrChange w:id="741" w:author="Hayk-PC" w:date="2024-12-11T02:31:00Z">
                  <w:rPr>
                    <w:ins w:id="742" w:author="Hayk Koshetsyan" w:date="2024-12-10T17:17:00Z"/>
                    <w:rFonts w:ascii="GHEA Grapalat" w:hAnsi="GHEA Grapalat"/>
                    <w:sz w:val="24"/>
                    <w:szCs w:val="24"/>
                    <w:u w:val="single"/>
                  </w:rPr>
                </w:rPrChange>
              </w:rPr>
            </w:pPr>
            <w:ins w:id="743" w:author="Hayk Koshetsyan" w:date="2024-12-10T17:17:00Z">
              <w:r w:rsidRPr="00DF1634">
                <w:rPr>
                  <w:rFonts w:ascii="GHEA Grapalat" w:hAnsi="GHEA Grapalat"/>
                  <w:lang w:val="hy-AM"/>
                  <w:rPrChange w:id="744" w:author="Hayk-PC" w:date="2024-12-11T02:31:00Z">
                    <w:rPr>
                      <w:rFonts w:ascii="Calibri" w:hAnsi="Calibri" w:cs="Calibri"/>
                    </w:rPr>
                  </w:rPrChange>
                </w:rPr>
                <w:t>шприцы</w:t>
              </w:r>
            </w:ins>
          </w:p>
        </w:tc>
      </w:tr>
      <w:tr w:rsidR="0087641E" w:rsidRPr="00DF1634" w14:paraId="7F06898B" w14:textId="77777777" w:rsidTr="00C82F2F">
        <w:tblPrEx>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745" w:author="Hayk Koshetsyan" w:date="2024-12-10T17:17:00Z">
            <w:tblPrEx>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jc w:val="center"/>
          <w:ins w:id="746" w:author="Hayk Koshetsyan" w:date="2024-12-10T17:16:00Z"/>
          <w:trPrChange w:id="747" w:author="Hayk Koshetsyan" w:date="2024-12-10T17:17:00Z">
            <w:trPr>
              <w:jc w:val="center"/>
            </w:trPr>
          </w:trPrChange>
        </w:trPr>
        <w:tc>
          <w:tcPr>
            <w:tcW w:w="1530" w:type="dxa"/>
            <w:vAlign w:val="center"/>
            <w:tcPrChange w:id="748" w:author="Hayk Koshetsyan" w:date="2024-12-10T17:17:00Z">
              <w:tcPr>
                <w:tcW w:w="1530" w:type="dxa"/>
                <w:vAlign w:val="center"/>
              </w:tcPr>
            </w:tcPrChange>
          </w:tcPr>
          <w:p w14:paraId="7D35187D" w14:textId="29E5A9F6" w:rsidR="0087641E" w:rsidRPr="00DF1634" w:rsidRDefault="0087641E" w:rsidP="0087641E">
            <w:pPr>
              <w:pStyle w:val="BodyTextIndent2"/>
              <w:widowControl w:val="0"/>
              <w:spacing w:after="120" w:line="240" w:lineRule="auto"/>
              <w:ind w:firstLine="0"/>
              <w:jc w:val="center"/>
              <w:rPr>
                <w:ins w:id="749" w:author="Hayk Koshetsyan" w:date="2024-12-10T17:16:00Z"/>
                <w:rFonts w:ascii="GHEA Grapalat" w:hAnsi="GHEA Grapalat"/>
                <w:sz w:val="24"/>
                <w:szCs w:val="24"/>
                <w:lang w:val="hy-AM"/>
                <w:rPrChange w:id="750" w:author="Hayk-PC" w:date="2024-12-11T02:31:00Z">
                  <w:rPr>
                    <w:ins w:id="751" w:author="Hayk Koshetsyan" w:date="2024-12-10T17:16:00Z"/>
                    <w:rFonts w:ascii="GHEA Grapalat" w:hAnsi="GHEA Grapalat"/>
                    <w:sz w:val="24"/>
                    <w:szCs w:val="24"/>
                  </w:rPr>
                </w:rPrChange>
              </w:rPr>
            </w:pPr>
            <w:ins w:id="752" w:author="Hayk Koshetsyan" w:date="2024-12-10T17:17:00Z">
              <w:r w:rsidRPr="00DF1634">
                <w:rPr>
                  <w:rFonts w:ascii="GHEA Grapalat" w:hAnsi="GHEA Grapalat"/>
                  <w:sz w:val="24"/>
                  <w:szCs w:val="24"/>
                  <w:lang w:val="hy-AM"/>
                  <w:rPrChange w:id="753" w:author="Hayk-PC" w:date="2024-12-11T02:31:00Z">
                    <w:rPr>
                      <w:rFonts w:ascii="GHEA Grapalat" w:hAnsi="GHEA Grapalat"/>
                      <w:sz w:val="24"/>
                      <w:szCs w:val="24"/>
                      <w:lang w:val="hy-AM"/>
                    </w:rPr>
                  </w:rPrChange>
                </w:rPr>
                <w:t>4</w:t>
              </w:r>
            </w:ins>
          </w:p>
        </w:tc>
        <w:tc>
          <w:tcPr>
            <w:tcW w:w="1246" w:type="dxa"/>
            <w:vAlign w:val="center"/>
            <w:tcPrChange w:id="754" w:author="Hayk Koshetsyan" w:date="2024-12-10T17:17:00Z">
              <w:tcPr>
                <w:tcW w:w="1246" w:type="dxa"/>
                <w:vAlign w:val="center"/>
              </w:tcPr>
            </w:tcPrChange>
          </w:tcPr>
          <w:p w14:paraId="78F95CAE" w14:textId="5AB69653" w:rsidR="0087641E" w:rsidRPr="00DF1634" w:rsidRDefault="0087641E" w:rsidP="0087641E">
            <w:pPr>
              <w:pStyle w:val="BodyTextIndent2"/>
              <w:widowControl w:val="0"/>
              <w:spacing w:after="120" w:line="240" w:lineRule="auto"/>
              <w:ind w:firstLine="0"/>
              <w:jc w:val="center"/>
              <w:rPr>
                <w:ins w:id="755" w:author="Hayk Koshetsyan" w:date="2024-12-10T17:16:00Z"/>
                <w:rFonts w:ascii="GHEA Grapalat" w:hAnsi="GHEA Grapalat"/>
                <w:sz w:val="18"/>
                <w:szCs w:val="18"/>
                <w:rPrChange w:id="756" w:author="Hayk-PC" w:date="2024-12-11T02:31:00Z">
                  <w:rPr>
                    <w:ins w:id="757" w:author="Hayk Koshetsyan" w:date="2024-12-10T17:16:00Z"/>
                    <w:rFonts w:ascii="GHEA Grapalat" w:hAnsi="GHEA Grapalat"/>
                    <w:sz w:val="24"/>
                    <w:szCs w:val="24"/>
                  </w:rPr>
                </w:rPrChange>
              </w:rPr>
            </w:pPr>
            <w:ins w:id="758" w:author="Hayk Koshetsyan" w:date="2024-12-10T17:17:00Z">
              <w:r w:rsidRPr="00DF1634">
                <w:rPr>
                  <w:rFonts w:ascii="GHEA Grapalat" w:hAnsi="GHEA Grapalat"/>
                  <w:sz w:val="18"/>
                  <w:szCs w:val="18"/>
                  <w:lang w:val="hy-AM"/>
                  <w:rPrChange w:id="759" w:author="Hayk-PC" w:date="2024-12-11T02:31:00Z">
                    <w:rPr>
                      <w:rFonts w:ascii="GHEA Grapalat" w:hAnsi="GHEA Grapalat"/>
                      <w:sz w:val="16"/>
                      <w:lang w:val="hy-AM"/>
                    </w:rPr>
                  </w:rPrChange>
                </w:rPr>
                <w:t>4 500 000</w:t>
              </w:r>
            </w:ins>
          </w:p>
        </w:tc>
        <w:tc>
          <w:tcPr>
            <w:tcW w:w="6458" w:type="dxa"/>
            <w:tcPrChange w:id="760" w:author="Hayk Koshetsyan" w:date="2024-12-10T17:17:00Z">
              <w:tcPr>
                <w:tcW w:w="6458" w:type="dxa"/>
                <w:vAlign w:val="center"/>
              </w:tcPr>
            </w:tcPrChange>
          </w:tcPr>
          <w:p w14:paraId="1165875C" w14:textId="2A1FEB1E" w:rsidR="0087641E" w:rsidRPr="00DF1634" w:rsidRDefault="0087641E" w:rsidP="0087641E">
            <w:pPr>
              <w:pStyle w:val="BodyTextIndent2"/>
              <w:widowControl w:val="0"/>
              <w:spacing w:after="120" w:line="240" w:lineRule="auto"/>
              <w:ind w:firstLine="0"/>
              <w:rPr>
                <w:ins w:id="761" w:author="Hayk Koshetsyan" w:date="2024-12-10T17:16:00Z"/>
                <w:rFonts w:ascii="GHEA Grapalat" w:hAnsi="GHEA Grapalat"/>
                <w:lang w:val="hy-AM"/>
                <w:rPrChange w:id="762" w:author="Hayk-PC" w:date="2024-12-11T02:31:00Z">
                  <w:rPr>
                    <w:ins w:id="763" w:author="Hayk Koshetsyan" w:date="2024-12-10T17:16:00Z"/>
                    <w:rFonts w:ascii="GHEA Grapalat" w:hAnsi="GHEA Grapalat"/>
                    <w:sz w:val="24"/>
                    <w:szCs w:val="24"/>
                    <w:u w:val="single"/>
                  </w:rPr>
                </w:rPrChange>
              </w:rPr>
            </w:pPr>
            <w:ins w:id="764" w:author="Hayk Koshetsyan" w:date="2024-12-10T17:17:00Z">
              <w:r w:rsidRPr="00DF1634">
                <w:rPr>
                  <w:rFonts w:ascii="GHEA Grapalat" w:hAnsi="GHEA Grapalat"/>
                  <w:lang w:val="hy-AM"/>
                  <w:rPrChange w:id="765" w:author="Hayk-PC" w:date="2024-12-11T02:31:00Z">
                    <w:rPr>
                      <w:rFonts w:ascii="Calibri" w:hAnsi="Calibri" w:cs="Calibri"/>
                    </w:rPr>
                  </w:rPrChange>
                </w:rPr>
                <w:t>шприцы</w:t>
              </w:r>
            </w:ins>
          </w:p>
        </w:tc>
      </w:tr>
      <w:tr w:rsidR="0087641E" w:rsidRPr="00DF1634" w14:paraId="5A284D08" w14:textId="77777777" w:rsidTr="00C82F2F">
        <w:tblPrEx>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766" w:author="Hayk Koshetsyan" w:date="2024-12-10T17:17:00Z">
            <w:tblPrEx>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jc w:val="center"/>
          <w:ins w:id="767" w:author="Hayk Koshetsyan" w:date="2024-12-10T17:16:00Z"/>
          <w:trPrChange w:id="768" w:author="Hayk Koshetsyan" w:date="2024-12-10T17:17:00Z">
            <w:trPr>
              <w:jc w:val="center"/>
            </w:trPr>
          </w:trPrChange>
        </w:trPr>
        <w:tc>
          <w:tcPr>
            <w:tcW w:w="1530" w:type="dxa"/>
            <w:vAlign w:val="center"/>
            <w:tcPrChange w:id="769" w:author="Hayk Koshetsyan" w:date="2024-12-10T17:17:00Z">
              <w:tcPr>
                <w:tcW w:w="1530" w:type="dxa"/>
                <w:vAlign w:val="center"/>
              </w:tcPr>
            </w:tcPrChange>
          </w:tcPr>
          <w:p w14:paraId="0F71ADA1" w14:textId="6AB602F4" w:rsidR="0087641E" w:rsidRPr="00DF1634" w:rsidRDefault="0087641E" w:rsidP="0087641E">
            <w:pPr>
              <w:pStyle w:val="BodyTextIndent2"/>
              <w:widowControl w:val="0"/>
              <w:spacing w:after="120" w:line="240" w:lineRule="auto"/>
              <w:ind w:firstLine="0"/>
              <w:jc w:val="center"/>
              <w:rPr>
                <w:ins w:id="770" w:author="Hayk Koshetsyan" w:date="2024-12-10T17:16:00Z"/>
                <w:rFonts w:ascii="GHEA Grapalat" w:hAnsi="GHEA Grapalat"/>
                <w:sz w:val="24"/>
                <w:szCs w:val="24"/>
                <w:lang w:val="hy-AM"/>
                <w:rPrChange w:id="771" w:author="Hayk-PC" w:date="2024-12-11T02:31:00Z">
                  <w:rPr>
                    <w:ins w:id="772" w:author="Hayk Koshetsyan" w:date="2024-12-10T17:16:00Z"/>
                    <w:rFonts w:ascii="GHEA Grapalat" w:hAnsi="GHEA Grapalat"/>
                    <w:sz w:val="24"/>
                    <w:szCs w:val="24"/>
                  </w:rPr>
                </w:rPrChange>
              </w:rPr>
            </w:pPr>
            <w:ins w:id="773" w:author="Hayk Koshetsyan" w:date="2024-12-10T17:17:00Z">
              <w:r w:rsidRPr="00DF1634">
                <w:rPr>
                  <w:rFonts w:ascii="GHEA Grapalat" w:hAnsi="GHEA Grapalat"/>
                  <w:sz w:val="24"/>
                  <w:szCs w:val="24"/>
                  <w:lang w:val="hy-AM"/>
                  <w:rPrChange w:id="774" w:author="Hayk-PC" w:date="2024-12-11T02:31:00Z">
                    <w:rPr>
                      <w:rFonts w:ascii="GHEA Grapalat" w:hAnsi="GHEA Grapalat"/>
                      <w:sz w:val="24"/>
                      <w:szCs w:val="24"/>
                      <w:lang w:val="hy-AM"/>
                    </w:rPr>
                  </w:rPrChange>
                </w:rPr>
                <w:t>5</w:t>
              </w:r>
            </w:ins>
          </w:p>
        </w:tc>
        <w:tc>
          <w:tcPr>
            <w:tcW w:w="1246" w:type="dxa"/>
            <w:vAlign w:val="center"/>
            <w:tcPrChange w:id="775" w:author="Hayk Koshetsyan" w:date="2024-12-10T17:17:00Z">
              <w:tcPr>
                <w:tcW w:w="1246" w:type="dxa"/>
                <w:vAlign w:val="center"/>
              </w:tcPr>
            </w:tcPrChange>
          </w:tcPr>
          <w:p w14:paraId="171EBB34" w14:textId="286E3D9D" w:rsidR="0087641E" w:rsidRPr="00DF1634" w:rsidRDefault="0087641E" w:rsidP="0087641E">
            <w:pPr>
              <w:pStyle w:val="BodyTextIndent2"/>
              <w:widowControl w:val="0"/>
              <w:spacing w:after="120" w:line="240" w:lineRule="auto"/>
              <w:ind w:firstLine="0"/>
              <w:jc w:val="center"/>
              <w:rPr>
                <w:ins w:id="776" w:author="Hayk Koshetsyan" w:date="2024-12-10T17:16:00Z"/>
                <w:rFonts w:ascii="GHEA Grapalat" w:hAnsi="GHEA Grapalat"/>
                <w:sz w:val="18"/>
                <w:szCs w:val="18"/>
                <w:rPrChange w:id="777" w:author="Hayk-PC" w:date="2024-12-11T02:31:00Z">
                  <w:rPr>
                    <w:ins w:id="778" w:author="Hayk Koshetsyan" w:date="2024-12-10T17:16:00Z"/>
                    <w:rFonts w:ascii="GHEA Grapalat" w:hAnsi="GHEA Grapalat"/>
                    <w:sz w:val="24"/>
                    <w:szCs w:val="24"/>
                  </w:rPr>
                </w:rPrChange>
              </w:rPr>
            </w:pPr>
            <w:ins w:id="779" w:author="Hayk Koshetsyan" w:date="2024-12-10T17:17:00Z">
              <w:r w:rsidRPr="00DF1634">
                <w:rPr>
                  <w:rFonts w:ascii="GHEA Grapalat" w:hAnsi="GHEA Grapalat"/>
                  <w:sz w:val="18"/>
                  <w:szCs w:val="18"/>
                  <w:lang w:val="hy-AM"/>
                  <w:rPrChange w:id="780" w:author="Hayk-PC" w:date="2024-12-11T02:31:00Z">
                    <w:rPr>
                      <w:rFonts w:ascii="GHEA Grapalat" w:hAnsi="GHEA Grapalat"/>
                      <w:sz w:val="16"/>
                      <w:lang w:val="hy-AM"/>
                    </w:rPr>
                  </w:rPrChange>
                </w:rPr>
                <w:t>3 840 000</w:t>
              </w:r>
            </w:ins>
          </w:p>
        </w:tc>
        <w:tc>
          <w:tcPr>
            <w:tcW w:w="6458" w:type="dxa"/>
            <w:tcPrChange w:id="781" w:author="Hayk Koshetsyan" w:date="2024-12-10T17:17:00Z">
              <w:tcPr>
                <w:tcW w:w="6458" w:type="dxa"/>
                <w:vAlign w:val="center"/>
              </w:tcPr>
            </w:tcPrChange>
          </w:tcPr>
          <w:p w14:paraId="110078D5" w14:textId="76CDA79D" w:rsidR="0087641E" w:rsidRPr="00DF1634" w:rsidRDefault="0087641E" w:rsidP="0087641E">
            <w:pPr>
              <w:pStyle w:val="BodyTextIndent2"/>
              <w:widowControl w:val="0"/>
              <w:spacing w:after="120" w:line="240" w:lineRule="auto"/>
              <w:ind w:firstLine="0"/>
              <w:rPr>
                <w:ins w:id="782" w:author="Hayk Koshetsyan" w:date="2024-12-10T17:16:00Z"/>
                <w:rFonts w:ascii="GHEA Grapalat" w:hAnsi="GHEA Grapalat"/>
                <w:lang w:val="hy-AM"/>
                <w:rPrChange w:id="783" w:author="Hayk-PC" w:date="2024-12-11T02:31:00Z">
                  <w:rPr>
                    <w:ins w:id="784" w:author="Hayk Koshetsyan" w:date="2024-12-10T17:16:00Z"/>
                    <w:rFonts w:ascii="GHEA Grapalat" w:hAnsi="GHEA Grapalat"/>
                    <w:sz w:val="24"/>
                    <w:szCs w:val="24"/>
                    <w:u w:val="single"/>
                  </w:rPr>
                </w:rPrChange>
              </w:rPr>
            </w:pPr>
            <w:ins w:id="785" w:author="Hayk Koshetsyan" w:date="2024-12-10T17:17:00Z">
              <w:r w:rsidRPr="00DF1634">
                <w:rPr>
                  <w:rFonts w:ascii="GHEA Grapalat" w:hAnsi="GHEA Grapalat"/>
                  <w:lang w:val="hy-AM"/>
                  <w:rPrChange w:id="786" w:author="Hayk-PC" w:date="2024-12-11T02:31:00Z">
                    <w:rPr>
                      <w:rFonts w:ascii="Calibri" w:hAnsi="Calibri" w:cs="Calibri"/>
                    </w:rPr>
                  </w:rPrChange>
                </w:rPr>
                <w:t>шприцы</w:t>
              </w:r>
            </w:ins>
          </w:p>
        </w:tc>
      </w:tr>
      <w:tr w:rsidR="00AD432A" w:rsidRPr="00DF1634" w:rsidDel="0087641E" w14:paraId="10286A5D" w14:textId="2F52D8EA" w:rsidTr="00AD432A">
        <w:trPr>
          <w:jc w:val="center"/>
          <w:del w:id="787" w:author="Hayk Koshetsyan" w:date="2024-12-10T17:17:00Z"/>
        </w:trPr>
        <w:tc>
          <w:tcPr>
            <w:tcW w:w="1530" w:type="dxa"/>
            <w:vAlign w:val="center"/>
          </w:tcPr>
          <w:p w14:paraId="4C5D12A7" w14:textId="58F894FF" w:rsidR="00AD432A" w:rsidRPr="00DF1634" w:rsidDel="0087641E" w:rsidRDefault="00AD432A" w:rsidP="00B46D58">
            <w:pPr>
              <w:pStyle w:val="BodyTextIndent2"/>
              <w:widowControl w:val="0"/>
              <w:spacing w:after="120" w:line="240" w:lineRule="auto"/>
              <w:ind w:firstLine="0"/>
              <w:jc w:val="center"/>
              <w:rPr>
                <w:del w:id="788" w:author="Hayk Koshetsyan" w:date="2024-12-10T17:17:00Z"/>
                <w:rFonts w:ascii="GHEA Grapalat" w:hAnsi="GHEA Grapalat"/>
                <w:sz w:val="24"/>
                <w:szCs w:val="24"/>
                <w:rPrChange w:id="789" w:author="Hayk-PC" w:date="2024-12-11T02:31:00Z">
                  <w:rPr>
                    <w:del w:id="790" w:author="Hayk Koshetsyan" w:date="2024-12-10T17:17:00Z"/>
                    <w:rFonts w:ascii="GHEA Grapalat" w:hAnsi="GHEA Grapalat"/>
                    <w:sz w:val="24"/>
                    <w:szCs w:val="24"/>
                  </w:rPr>
                </w:rPrChange>
              </w:rPr>
            </w:pPr>
            <w:del w:id="791" w:author="Hayk Koshetsyan" w:date="2024-12-10T17:17:00Z">
              <w:r w:rsidRPr="00DF1634" w:rsidDel="0087641E">
                <w:rPr>
                  <w:rFonts w:ascii="GHEA Grapalat" w:hAnsi="GHEA Grapalat"/>
                  <w:sz w:val="24"/>
                  <w:szCs w:val="24"/>
                  <w:rPrChange w:id="792" w:author="Hayk-PC" w:date="2024-12-11T02:31:00Z">
                    <w:rPr>
                      <w:rFonts w:ascii="GHEA Grapalat" w:hAnsi="GHEA Grapalat"/>
                      <w:sz w:val="24"/>
                      <w:szCs w:val="24"/>
                    </w:rPr>
                  </w:rPrChange>
                </w:rPr>
                <w:delText>...</w:delText>
              </w:r>
            </w:del>
          </w:p>
        </w:tc>
        <w:tc>
          <w:tcPr>
            <w:tcW w:w="1246" w:type="dxa"/>
            <w:vAlign w:val="center"/>
          </w:tcPr>
          <w:p w14:paraId="29A180D6" w14:textId="5378E2DC" w:rsidR="00AD432A" w:rsidRPr="00DF1634" w:rsidDel="0087641E" w:rsidRDefault="00AD432A" w:rsidP="00AD432A">
            <w:pPr>
              <w:pStyle w:val="BodyTextIndent2"/>
              <w:widowControl w:val="0"/>
              <w:spacing w:after="120" w:line="240" w:lineRule="auto"/>
              <w:ind w:firstLine="0"/>
              <w:jc w:val="center"/>
              <w:rPr>
                <w:del w:id="793" w:author="Hayk Koshetsyan" w:date="2024-12-10T17:17:00Z"/>
                <w:rFonts w:ascii="GHEA Grapalat" w:hAnsi="GHEA Grapalat"/>
                <w:sz w:val="24"/>
                <w:szCs w:val="24"/>
                <w:rPrChange w:id="794" w:author="Hayk-PC" w:date="2024-12-11T02:31:00Z">
                  <w:rPr>
                    <w:del w:id="795" w:author="Hayk Koshetsyan" w:date="2024-12-10T17:17:00Z"/>
                    <w:rFonts w:ascii="GHEA Grapalat" w:hAnsi="GHEA Grapalat"/>
                    <w:sz w:val="24"/>
                    <w:szCs w:val="24"/>
                  </w:rPr>
                </w:rPrChange>
              </w:rPr>
            </w:pPr>
          </w:p>
        </w:tc>
        <w:tc>
          <w:tcPr>
            <w:tcW w:w="6458" w:type="dxa"/>
            <w:vAlign w:val="center"/>
          </w:tcPr>
          <w:p w14:paraId="33D8685C" w14:textId="3266DDAC" w:rsidR="00AD432A" w:rsidRPr="00DF1634" w:rsidDel="0087641E" w:rsidRDefault="00AD432A" w:rsidP="00B46D58">
            <w:pPr>
              <w:pStyle w:val="BodyTextIndent2"/>
              <w:widowControl w:val="0"/>
              <w:spacing w:after="120" w:line="240" w:lineRule="auto"/>
              <w:ind w:firstLine="0"/>
              <w:rPr>
                <w:del w:id="796" w:author="Hayk Koshetsyan" w:date="2024-12-10T17:17:00Z"/>
                <w:rFonts w:ascii="GHEA Grapalat" w:hAnsi="GHEA Grapalat"/>
                <w:sz w:val="24"/>
                <w:szCs w:val="24"/>
                <w:rPrChange w:id="797" w:author="Hayk-PC" w:date="2024-12-11T02:31:00Z">
                  <w:rPr>
                    <w:del w:id="798" w:author="Hayk Koshetsyan" w:date="2024-12-10T17:17:00Z"/>
                    <w:rFonts w:ascii="GHEA Grapalat" w:hAnsi="GHEA Grapalat"/>
                    <w:sz w:val="24"/>
                    <w:szCs w:val="24"/>
                  </w:rPr>
                </w:rPrChange>
              </w:rPr>
            </w:pPr>
            <w:del w:id="799" w:author="Hayk Koshetsyan" w:date="2024-12-10T17:17:00Z">
              <w:r w:rsidRPr="00DF1634" w:rsidDel="0087641E">
                <w:rPr>
                  <w:rFonts w:ascii="GHEA Grapalat" w:hAnsi="GHEA Grapalat"/>
                  <w:sz w:val="24"/>
                  <w:szCs w:val="24"/>
                  <w:rPrChange w:id="800" w:author="Hayk-PC" w:date="2024-12-11T02:31:00Z">
                    <w:rPr>
                      <w:rFonts w:ascii="GHEA Grapalat" w:hAnsi="GHEA Grapalat"/>
                      <w:sz w:val="24"/>
                      <w:szCs w:val="24"/>
                    </w:rPr>
                  </w:rPrChange>
                </w:rPr>
                <w:delText>...</w:delText>
              </w:r>
            </w:del>
          </w:p>
        </w:tc>
      </w:tr>
    </w:tbl>
    <w:p w14:paraId="79853C8F" w14:textId="77777777" w:rsidR="006173D4" w:rsidRPr="00DF1634" w:rsidRDefault="00816505" w:rsidP="006173D4">
      <w:pPr>
        <w:pStyle w:val="BodyTextIndent2"/>
        <w:widowControl w:val="0"/>
        <w:spacing w:after="160" w:line="240" w:lineRule="auto"/>
        <w:ind w:firstLine="567"/>
        <w:rPr>
          <w:rFonts w:ascii="GHEA Grapalat" w:hAnsi="GHEA Grapalat"/>
          <w:sz w:val="24"/>
          <w:szCs w:val="24"/>
          <w:rPrChange w:id="801" w:author="Hayk-PC" w:date="2024-12-11T02:31:00Z">
            <w:rPr>
              <w:rFonts w:ascii="GHEA Grapalat" w:hAnsi="GHEA Grapalat"/>
              <w:sz w:val="24"/>
              <w:szCs w:val="24"/>
            </w:rPr>
          </w:rPrChange>
        </w:rPr>
      </w:pPr>
      <w:r w:rsidRPr="00DF1634">
        <w:rPr>
          <w:rFonts w:ascii="GHEA Grapalat" w:hAnsi="GHEA Grapalat"/>
          <w:sz w:val="24"/>
          <w:szCs w:val="24"/>
          <w:rPrChange w:id="802" w:author="Hayk-PC" w:date="2024-12-11T02:31:00Z">
            <w:rPr>
              <w:rFonts w:ascii="GHEA Grapalat" w:hAnsi="GHEA Grapalat"/>
              <w:sz w:val="24"/>
              <w:szCs w:val="24"/>
            </w:rPr>
          </w:rPrChange>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DF1634">
        <w:rPr>
          <w:rFonts w:ascii="GHEA Grapalat" w:hAnsi="GHEA Grapalat"/>
          <w:sz w:val="24"/>
          <w:szCs w:val="24"/>
          <w:rPrChange w:id="803" w:author="Hayk-PC" w:date="2024-12-11T02:31:00Z">
            <w:rPr>
              <w:rFonts w:ascii="GHEA Grapalat" w:hAnsi="GHEA Grapalat"/>
              <w:sz w:val="24"/>
              <w:szCs w:val="24"/>
            </w:rPr>
          </w:rPrChange>
        </w:rPr>
        <w:t xml:space="preserve">6 </w:t>
      </w:r>
      <w:r w:rsidRPr="00DF1634">
        <w:rPr>
          <w:rFonts w:ascii="GHEA Grapalat" w:hAnsi="GHEA Grapalat"/>
          <w:sz w:val="24"/>
          <w:szCs w:val="24"/>
          <w:rPrChange w:id="804" w:author="Hayk-PC" w:date="2024-12-11T02:31:00Z">
            <w:rPr>
              <w:rFonts w:ascii="GHEA Grapalat" w:hAnsi="GHEA Grapalat"/>
              <w:sz w:val="24"/>
              <w:szCs w:val="24"/>
            </w:rPr>
          </w:rPrChange>
        </w:rPr>
        <w:t>к настоящему Приглашению.</w:t>
      </w:r>
      <w:r w:rsidR="006173D4" w:rsidRPr="00DF1634">
        <w:rPr>
          <w:rFonts w:ascii="GHEA Grapalat" w:hAnsi="GHEA Grapalat"/>
          <w:sz w:val="24"/>
          <w:szCs w:val="24"/>
          <w:rPrChange w:id="805" w:author="Hayk-PC" w:date="2024-12-11T02:31:00Z">
            <w:rPr>
              <w:rFonts w:ascii="GHEA Grapalat" w:hAnsi="GHEA Grapalat"/>
              <w:sz w:val="24"/>
              <w:szCs w:val="24"/>
            </w:rPr>
          </w:rPrChange>
        </w:rPr>
        <w:t xml:space="preserve"> </w:t>
      </w:r>
      <w:r w:rsidR="00B453CD" w:rsidRPr="00DF1634">
        <w:rPr>
          <w:rFonts w:ascii="GHEA Grapalat" w:hAnsi="GHEA Grapalat"/>
          <w:sz w:val="24"/>
          <w:szCs w:val="24"/>
          <w:rPrChange w:id="806" w:author="Hayk-PC" w:date="2024-12-11T02:31:00Z">
            <w:rPr>
              <w:rFonts w:ascii="GHEA Grapalat" w:hAnsi="GHEA Grapalat"/>
              <w:sz w:val="24"/>
              <w:szCs w:val="24"/>
            </w:rPr>
          </w:rPrChange>
        </w:rPr>
        <w:t xml:space="preserve"> </w:t>
      </w:r>
      <w:r w:rsidR="006173D4" w:rsidRPr="00DF1634">
        <w:rPr>
          <w:rFonts w:ascii="GHEA Grapalat" w:hAnsi="GHEA Grapalat"/>
          <w:sz w:val="24"/>
          <w:szCs w:val="24"/>
          <w:rPrChange w:id="807" w:author="Hayk-PC" w:date="2024-12-11T02:31:00Z">
            <w:rPr>
              <w:rFonts w:ascii="GHEA Grapalat" w:hAnsi="GHEA Grapalat"/>
              <w:sz w:val="24"/>
              <w:szCs w:val="24"/>
            </w:rPr>
          </w:rPrChange>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14:paraId="077144CC" w14:textId="187B420B" w:rsidR="0085236E" w:rsidRPr="00DF1634" w:rsidDel="0087641E" w:rsidRDefault="00D54A25" w:rsidP="00B46D58">
      <w:pPr>
        <w:pStyle w:val="BodyTextIndent2"/>
        <w:widowControl w:val="0"/>
        <w:spacing w:after="160" w:line="240" w:lineRule="auto"/>
        <w:ind w:firstLine="567"/>
        <w:rPr>
          <w:del w:id="808" w:author="Hayk Koshetsyan" w:date="2024-12-10T17:19:00Z"/>
          <w:rFonts w:ascii="GHEA Grapalat" w:hAnsi="GHEA Grapalat"/>
          <w:sz w:val="24"/>
          <w:szCs w:val="24"/>
          <w:rPrChange w:id="809" w:author="Hayk-PC" w:date="2024-12-11T02:31:00Z">
            <w:rPr>
              <w:del w:id="810" w:author="Hayk Koshetsyan" w:date="2024-12-10T17:19:00Z"/>
              <w:rFonts w:ascii="GHEA Grapalat" w:hAnsi="GHEA Grapalat"/>
              <w:sz w:val="24"/>
              <w:szCs w:val="24"/>
            </w:rPr>
          </w:rPrChange>
        </w:rPr>
      </w:pPr>
      <w:del w:id="811" w:author="Hayk Koshetsyan" w:date="2024-12-10T17:19:00Z">
        <w:r w:rsidRPr="00DF1634" w:rsidDel="0087641E">
          <w:rPr>
            <w:rFonts w:ascii="GHEA Grapalat" w:hAnsi="GHEA Grapalat"/>
            <w:sz w:val="24"/>
            <w:szCs w:val="24"/>
            <w:rPrChange w:id="812" w:author="Hayk-PC" w:date="2024-12-11T02:31:00Z">
              <w:rPr>
                <w:rFonts w:ascii="GHEA Grapalat" w:hAnsi="GHEA Grapalat"/>
                <w:sz w:val="24"/>
                <w:szCs w:val="24"/>
              </w:rPr>
            </w:rPrChange>
          </w:rPr>
          <w:delText xml:space="preserve">1.2. </w:delText>
        </w:r>
        <w:r w:rsidR="00845AA5" w:rsidRPr="00DF1634" w:rsidDel="0087641E">
          <w:rPr>
            <w:rFonts w:ascii="GHEA Grapalat" w:hAnsi="GHEA Grapalat"/>
            <w:sz w:val="24"/>
            <w:szCs w:val="24"/>
            <w:rPrChange w:id="813" w:author="Hayk-PC" w:date="2024-12-11T02:31:00Z">
              <w:rPr>
                <w:rFonts w:ascii="GHEA Grapalat" w:hAnsi="GHEA Grapalat"/>
                <w:sz w:val="24"/>
                <w:szCs w:val="24"/>
              </w:rPr>
            </w:rPrChange>
          </w:rPr>
          <w:delText>В рамках настоящей процедуры на основании предложения отобранного участника будет предоставлена предоплата в указанных ниже размере и сроках:</w:delText>
        </w:r>
      </w:del>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85236E" w:rsidRPr="00DF1634" w:rsidDel="0087641E" w14:paraId="16D49CD8" w14:textId="2748F1A7" w:rsidTr="006D1826">
        <w:trPr>
          <w:jc w:val="center"/>
          <w:del w:id="814" w:author="Hayk Koshetsyan" w:date="2024-12-10T17:19:00Z"/>
        </w:trPr>
        <w:tc>
          <w:tcPr>
            <w:tcW w:w="6356" w:type="dxa"/>
            <w:gridSpan w:val="2"/>
          </w:tcPr>
          <w:p w14:paraId="1F68E98E" w14:textId="091FE2B5" w:rsidR="0085236E" w:rsidRPr="00DF1634" w:rsidDel="0087641E" w:rsidRDefault="0085236E" w:rsidP="00B46D58">
            <w:pPr>
              <w:pStyle w:val="BodyTextIndent2"/>
              <w:widowControl w:val="0"/>
              <w:spacing w:after="120" w:line="240" w:lineRule="auto"/>
              <w:ind w:firstLine="0"/>
              <w:jc w:val="center"/>
              <w:rPr>
                <w:del w:id="815" w:author="Hayk Koshetsyan" w:date="2024-12-10T17:19:00Z"/>
                <w:rFonts w:ascii="GHEA Grapalat" w:hAnsi="GHEA Grapalat" w:cs="Sylfaen"/>
                <w:b/>
                <w:i/>
                <w:sz w:val="24"/>
                <w:szCs w:val="24"/>
                <w:rPrChange w:id="816" w:author="Hayk-PC" w:date="2024-12-11T02:31:00Z">
                  <w:rPr>
                    <w:del w:id="817" w:author="Hayk Koshetsyan" w:date="2024-12-10T17:19:00Z"/>
                    <w:rFonts w:ascii="GHEA Grapalat" w:hAnsi="GHEA Grapalat" w:cs="Sylfaen"/>
                    <w:b/>
                    <w:i/>
                    <w:sz w:val="24"/>
                    <w:szCs w:val="24"/>
                  </w:rPr>
                </w:rPrChange>
              </w:rPr>
            </w:pPr>
            <w:del w:id="818" w:author="Hayk Koshetsyan" w:date="2024-12-10T17:19:00Z">
              <w:r w:rsidRPr="00DF1634" w:rsidDel="0087641E">
                <w:rPr>
                  <w:rFonts w:ascii="GHEA Grapalat" w:hAnsi="GHEA Grapalat"/>
                  <w:b/>
                  <w:i/>
                  <w:sz w:val="24"/>
                  <w:szCs w:val="24"/>
                  <w:rPrChange w:id="819" w:author="Hayk-PC" w:date="2024-12-11T02:31:00Z">
                    <w:rPr>
                      <w:rFonts w:ascii="GHEA Grapalat" w:hAnsi="GHEA Grapalat"/>
                      <w:b/>
                      <w:i/>
                      <w:sz w:val="24"/>
                      <w:szCs w:val="24"/>
                    </w:rPr>
                  </w:rPrChange>
                </w:rPr>
                <w:delText>Предоставление предоплаты</w:delText>
              </w:r>
            </w:del>
          </w:p>
        </w:tc>
      </w:tr>
      <w:tr w:rsidR="0085236E" w:rsidRPr="00DF1634" w:rsidDel="0087641E" w14:paraId="04BF6359" w14:textId="32C2541B" w:rsidTr="006D1826">
        <w:trPr>
          <w:jc w:val="center"/>
          <w:del w:id="820" w:author="Hayk Koshetsyan" w:date="2024-12-10T17:19:00Z"/>
        </w:trPr>
        <w:tc>
          <w:tcPr>
            <w:tcW w:w="2580" w:type="dxa"/>
            <w:vAlign w:val="center"/>
          </w:tcPr>
          <w:p w14:paraId="7591BD0B" w14:textId="157AC6C0" w:rsidR="0085236E" w:rsidRPr="00DF1634" w:rsidDel="0087641E" w:rsidRDefault="0085236E" w:rsidP="00B46D58">
            <w:pPr>
              <w:pStyle w:val="BodyTextIndent2"/>
              <w:widowControl w:val="0"/>
              <w:spacing w:after="120" w:line="240" w:lineRule="auto"/>
              <w:ind w:firstLine="0"/>
              <w:jc w:val="center"/>
              <w:rPr>
                <w:del w:id="821" w:author="Hayk Koshetsyan" w:date="2024-12-10T17:19:00Z"/>
                <w:rFonts w:ascii="GHEA Grapalat" w:hAnsi="GHEA Grapalat" w:cs="Sylfaen"/>
                <w:b/>
                <w:i/>
                <w:sz w:val="24"/>
                <w:szCs w:val="24"/>
                <w:rPrChange w:id="822" w:author="Hayk-PC" w:date="2024-12-11T02:31:00Z">
                  <w:rPr>
                    <w:del w:id="823" w:author="Hayk Koshetsyan" w:date="2024-12-10T17:19:00Z"/>
                    <w:rFonts w:ascii="GHEA Grapalat" w:hAnsi="GHEA Grapalat" w:cs="Sylfaen"/>
                    <w:b/>
                    <w:i/>
                    <w:sz w:val="24"/>
                    <w:szCs w:val="24"/>
                  </w:rPr>
                </w:rPrChange>
              </w:rPr>
            </w:pPr>
            <w:del w:id="824" w:author="Hayk Koshetsyan" w:date="2024-12-10T17:19:00Z">
              <w:r w:rsidRPr="00DF1634" w:rsidDel="0087641E">
                <w:rPr>
                  <w:rFonts w:ascii="GHEA Grapalat" w:hAnsi="GHEA Grapalat"/>
                  <w:b/>
                  <w:i/>
                  <w:sz w:val="24"/>
                  <w:szCs w:val="24"/>
                  <w:rPrChange w:id="825" w:author="Hayk-PC" w:date="2024-12-11T02:31:00Z">
                    <w:rPr>
                      <w:rFonts w:ascii="GHEA Grapalat" w:hAnsi="GHEA Grapalat"/>
                      <w:b/>
                      <w:i/>
                      <w:sz w:val="24"/>
                      <w:szCs w:val="24"/>
                    </w:rPr>
                  </w:rPrChange>
                </w:rPr>
                <w:delText>максимальный размер (драмы РА)</w:delText>
              </w:r>
            </w:del>
          </w:p>
        </w:tc>
        <w:tc>
          <w:tcPr>
            <w:tcW w:w="3776" w:type="dxa"/>
            <w:vAlign w:val="center"/>
          </w:tcPr>
          <w:p w14:paraId="730E4023" w14:textId="5E425BA3" w:rsidR="0085236E" w:rsidRPr="00DF1634" w:rsidDel="0087641E" w:rsidRDefault="0085236E" w:rsidP="00B46D58">
            <w:pPr>
              <w:pStyle w:val="BodyTextIndent2"/>
              <w:widowControl w:val="0"/>
              <w:spacing w:after="120" w:line="240" w:lineRule="auto"/>
              <w:ind w:firstLine="0"/>
              <w:jc w:val="center"/>
              <w:rPr>
                <w:del w:id="826" w:author="Hayk Koshetsyan" w:date="2024-12-10T17:19:00Z"/>
                <w:rFonts w:ascii="GHEA Grapalat" w:hAnsi="GHEA Grapalat" w:cs="Sylfaen"/>
                <w:b/>
                <w:i/>
                <w:sz w:val="24"/>
                <w:szCs w:val="24"/>
                <w:rPrChange w:id="827" w:author="Hayk-PC" w:date="2024-12-11T02:31:00Z">
                  <w:rPr>
                    <w:del w:id="828" w:author="Hayk Koshetsyan" w:date="2024-12-10T17:19:00Z"/>
                    <w:rFonts w:ascii="GHEA Grapalat" w:hAnsi="GHEA Grapalat" w:cs="Sylfaen"/>
                    <w:b/>
                    <w:i/>
                    <w:sz w:val="24"/>
                    <w:szCs w:val="24"/>
                  </w:rPr>
                </w:rPrChange>
              </w:rPr>
            </w:pPr>
            <w:del w:id="829" w:author="Hayk Koshetsyan" w:date="2024-12-10T17:19:00Z">
              <w:r w:rsidRPr="00DF1634" w:rsidDel="0087641E">
                <w:rPr>
                  <w:rFonts w:ascii="GHEA Grapalat" w:hAnsi="GHEA Grapalat"/>
                  <w:b/>
                  <w:i/>
                  <w:sz w:val="24"/>
                  <w:szCs w:val="24"/>
                  <w:rPrChange w:id="830" w:author="Hayk-PC" w:date="2024-12-11T02:31:00Z">
                    <w:rPr>
                      <w:rFonts w:ascii="GHEA Grapalat" w:hAnsi="GHEA Grapalat"/>
                      <w:b/>
                      <w:i/>
                      <w:sz w:val="24"/>
                      <w:szCs w:val="24"/>
                    </w:rPr>
                  </w:rPrChange>
                </w:rPr>
                <w:delText>срок (месяц, год)</w:delText>
              </w:r>
            </w:del>
          </w:p>
        </w:tc>
      </w:tr>
      <w:tr w:rsidR="0085236E" w:rsidRPr="00DF1634" w:rsidDel="0087641E" w14:paraId="59566D76" w14:textId="66FDB49A" w:rsidTr="006D1826">
        <w:trPr>
          <w:jc w:val="center"/>
          <w:del w:id="831" w:author="Hayk Koshetsyan" w:date="2024-12-10T17:19:00Z"/>
        </w:trPr>
        <w:tc>
          <w:tcPr>
            <w:tcW w:w="2580" w:type="dxa"/>
          </w:tcPr>
          <w:p w14:paraId="3D52FEB6" w14:textId="64216C1E" w:rsidR="0085236E" w:rsidRPr="00DF1634" w:rsidDel="0087641E" w:rsidRDefault="0085236E" w:rsidP="00B46D58">
            <w:pPr>
              <w:widowControl w:val="0"/>
              <w:spacing w:after="120"/>
              <w:jc w:val="center"/>
              <w:rPr>
                <w:del w:id="832" w:author="Hayk Koshetsyan" w:date="2024-12-10T17:19:00Z"/>
                <w:rFonts w:ascii="GHEA Grapalat" w:hAnsi="GHEA Grapalat"/>
                <w:rPrChange w:id="833" w:author="Hayk-PC" w:date="2024-12-11T02:31:00Z">
                  <w:rPr>
                    <w:del w:id="834" w:author="Hayk Koshetsyan" w:date="2024-12-10T17:19:00Z"/>
                    <w:rFonts w:ascii="GHEA Grapalat" w:hAnsi="GHEA Grapalat"/>
                  </w:rPr>
                </w:rPrChange>
              </w:rPr>
            </w:pPr>
          </w:p>
        </w:tc>
        <w:tc>
          <w:tcPr>
            <w:tcW w:w="3776" w:type="dxa"/>
          </w:tcPr>
          <w:p w14:paraId="34025A7E" w14:textId="713DB2B5" w:rsidR="0085236E" w:rsidRPr="00DF1634" w:rsidDel="0087641E" w:rsidRDefault="0085236E" w:rsidP="00B46D58">
            <w:pPr>
              <w:widowControl w:val="0"/>
              <w:spacing w:after="120"/>
              <w:jc w:val="center"/>
              <w:rPr>
                <w:del w:id="835" w:author="Hayk Koshetsyan" w:date="2024-12-10T17:19:00Z"/>
                <w:rFonts w:ascii="GHEA Grapalat" w:hAnsi="GHEA Grapalat"/>
                <w:rPrChange w:id="836" w:author="Hayk-PC" w:date="2024-12-11T02:31:00Z">
                  <w:rPr>
                    <w:del w:id="837" w:author="Hayk Koshetsyan" w:date="2024-12-10T17:19:00Z"/>
                    <w:rFonts w:ascii="GHEA Grapalat" w:hAnsi="GHEA Grapalat"/>
                  </w:rPr>
                </w:rPrChange>
              </w:rPr>
            </w:pPr>
          </w:p>
        </w:tc>
      </w:tr>
      <w:tr w:rsidR="0085236E" w:rsidRPr="00DF1634" w:rsidDel="0087641E" w14:paraId="484E6743" w14:textId="40701F61" w:rsidTr="006D1826">
        <w:trPr>
          <w:jc w:val="center"/>
          <w:del w:id="838" w:author="Hayk Koshetsyan" w:date="2024-12-10T17:19:00Z"/>
        </w:trPr>
        <w:tc>
          <w:tcPr>
            <w:tcW w:w="2580" w:type="dxa"/>
          </w:tcPr>
          <w:p w14:paraId="63B231F7" w14:textId="2E0652AF" w:rsidR="0085236E" w:rsidRPr="00DF1634" w:rsidDel="0087641E" w:rsidRDefault="0085236E" w:rsidP="00B46D58">
            <w:pPr>
              <w:widowControl w:val="0"/>
              <w:spacing w:after="120"/>
              <w:jc w:val="center"/>
              <w:rPr>
                <w:del w:id="839" w:author="Hayk Koshetsyan" w:date="2024-12-10T17:19:00Z"/>
                <w:rFonts w:ascii="GHEA Grapalat" w:hAnsi="GHEA Grapalat"/>
                <w:rPrChange w:id="840" w:author="Hayk-PC" w:date="2024-12-11T02:31:00Z">
                  <w:rPr>
                    <w:del w:id="841" w:author="Hayk Koshetsyan" w:date="2024-12-10T17:19:00Z"/>
                    <w:rFonts w:ascii="GHEA Grapalat" w:hAnsi="GHEA Grapalat"/>
                  </w:rPr>
                </w:rPrChange>
              </w:rPr>
            </w:pPr>
          </w:p>
        </w:tc>
        <w:tc>
          <w:tcPr>
            <w:tcW w:w="3776" w:type="dxa"/>
          </w:tcPr>
          <w:p w14:paraId="4633B25D" w14:textId="439EDC24" w:rsidR="0085236E" w:rsidRPr="00DF1634" w:rsidDel="0087641E" w:rsidRDefault="0085236E" w:rsidP="00B46D58">
            <w:pPr>
              <w:widowControl w:val="0"/>
              <w:spacing w:after="120"/>
              <w:jc w:val="center"/>
              <w:rPr>
                <w:del w:id="842" w:author="Hayk Koshetsyan" w:date="2024-12-10T17:19:00Z"/>
                <w:rFonts w:ascii="GHEA Grapalat" w:hAnsi="GHEA Grapalat"/>
                <w:rPrChange w:id="843" w:author="Hayk-PC" w:date="2024-12-11T02:31:00Z">
                  <w:rPr>
                    <w:del w:id="844" w:author="Hayk Koshetsyan" w:date="2024-12-10T17:19:00Z"/>
                    <w:rFonts w:ascii="GHEA Grapalat" w:hAnsi="GHEA Grapalat"/>
                  </w:rPr>
                </w:rPrChange>
              </w:rPr>
            </w:pPr>
          </w:p>
        </w:tc>
      </w:tr>
    </w:tbl>
    <w:p w14:paraId="02DC4824" w14:textId="077ED036" w:rsidR="0085236E" w:rsidRPr="00DF1634" w:rsidDel="0087641E" w:rsidRDefault="0085236E" w:rsidP="00B46D58">
      <w:pPr>
        <w:pStyle w:val="BodyTextIndent2"/>
        <w:widowControl w:val="0"/>
        <w:spacing w:after="160" w:line="240" w:lineRule="auto"/>
        <w:ind w:firstLine="567"/>
        <w:rPr>
          <w:del w:id="845" w:author="Hayk Koshetsyan" w:date="2024-12-10T17:19:00Z"/>
          <w:rFonts w:ascii="GHEA Grapalat" w:hAnsi="GHEA Grapalat"/>
          <w:sz w:val="24"/>
          <w:szCs w:val="24"/>
          <w:rPrChange w:id="846" w:author="Hayk-PC" w:date="2024-12-11T02:31:00Z">
            <w:rPr>
              <w:del w:id="847" w:author="Hayk Koshetsyan" w:date="2024-12-10T17:19:00Z"/>
              <w:rFonts w:ascii="GHEA Grapalat" w:hAnsi="GHEA Grapalat"/>
              <w:sz w:val="24"/>
              <w:szCs w:val="24"/>
            </w:rPr>
          </w:rPrChange>
        </w:rPr>
      </w:pPr>
      <w:del w:id="848" w:author="Hayk Koshetsyan" w:date="2024-12-10T17:19:00Z">
        <w:r w:rsidRPr="00DF1634" w:rsidDel="0087641E">
          <w:rPr>
            <w:rFonts w:ascii="GHEA Grapalat" w:hAnsi="GHEA Grapalat"/>
            <w:sz w:val="24"/>
            <w:szCs w:val="24"/>
            <w:rPrChange w:id="849" w:author="Hayk-PC" w:date="2024-12-11T02:31:00Z">
              <w:rPr>
                <w:rFonts w:ascii="GHEA Grapalat" w:hAnsi="GHEA Grapalat"/>
                <w:sz w:val="24"/>
                <w:szCs w:val="24"/>
              </w:rPr>
            </w:rPrChange>
          </w:rPr>
          <w:delText>При этом предоплата будет предоставлена отобранному участнику на условиях, установленных пунктом 10.</w:delText>
        </w:r>
        <w:r w:rsidR="006672E6" w:rsidRPr="00DF1634" w:rsidDel="0087641E">
          <w:rPr>
            <w:rFonts w:ascii="GHEA Grapalat" w:hAnsi="GHEA Grapalat"/>
            <w:sz w:val="24"/>
            <w:szCs w:val="24"/>
            <w:rPrChange w:id="850" w:author="Hayk-PC" w:date="2024-12-11T02:31:00Z">
              <w:rPr>
                <w:rFonts w:ascii="GHEA Grapalat" w:hAnsi="GHEA Grapalat"/>
                <w:sz w:val="24"/>
                <w:szCs w:val="24"/>
              </w:rPr>
            </w:rPrChange>
          </w:rPr>
          <w:delText xml:space="preserve">5 </w:delText>
        </w:r>
        <w:r w:rsidRPr="00DF1634" w:rsidDel="0087641E">
          <w:rPr>
            <w:rFonts w:ascii="GHEA Grapalat" w:hAnsi="GHEA Grapalat"/>
            <w:sz w:val="24"/>
            <w:szCs w:val="24"/>
            <w:rPrChange w:id="851" w:author="Hayk-PC" w:date="2024-12-11T02:31:00Z">
              <w:rPr>
                <w:rFonts w:ascii="GHEA Grapalat" w:hAnsi="GHEA Grapalat"/>
                <w:sz w:val="24"/>
                <w:szCs w:val="24"/>
              </w:rPr>
            </w:rPrChange>
          </w:rPr>
          <w:delText>части 1 настоящего Приглашения, а</w:delText>
        </w:r>
        <w:r w:rsidR="00090699" w:rsidRPr="00DF1634" w:rsidDel="0087641E">
          <w:rPr>
            <w:rFonts w:ascii="Courier New" w:hAnsi="Courier New" w:cs="Courier New"/>
            <w:sz w:val="24"/>
            <w:szCs w:val="24"/>
            <w:lang w:val="en-US"/>
            <w:rPrChange w:id="852" w:author="Hayk-PC" w:date="2024-12-11T02:31:00Z">
              <w:rPr>
                <w:rFonts w:ascii="Courier New" w:hAnsi="Courier New" w:cs="Courier New"/>
                <w:sz w:val="24"/>
                <w:szCs w:val="24"/>
                <w:lang w:val="en-US"/>
              </w:rPr>
            </w:rPrChange>
          </w:rPr>
          <w:delText> </w:delText>
        </w:r>
        <w:r w:rsidRPr="00DF1634" w:rsidDel="0087641E">
          <w:rPr>
            <w:rFonts w:ascii="GHEA Grapalat" w:hAnsi="GHEA Grapalat"/>
            <w:sz w:val="24"/>
            <w:szCs w:val="24"/>
            <w:rPrChange w:id="853" w:author="Hayk-PC" w:date="2024-12-11T02:31:00Z">
              <w:rPr>
                <w:rFonts w:ascii="GHEA Grapalat" w:hAnsi="GHEA Grapalat"/>
                <w:sz w:val="24"/>
                <w:szCs w:val="24"/>
              </w:rPr>
            </w:rPrChange>
          </w:rPr>
          <w:delText>погашение предоплаты будет осуществлено в порядке, установленном заключаемым договором.</w:delText>
        </w:r>
        <w:r w:rsidR="00AA7117" w:rsidRPr="00DF1634" w:rsidDel="0087641E">
          <w:rPr>
            <w:rFonts w:ascii="GHEA Grapalat" w:hAnsi="GHEA Grapalat"/>
            <w:sz w:val="24"/>
            <w:szCs w:val="24"/>
            <w:rPrChange w:id="854" w:author="Hayk-PC" w:date="2024-12-11T02:31:00Z">
              <w:rPr>
                <w:rFonts w:ascii="GHEA Grapalat" w:hAnsi="GHEA Grapalat"/>
                <w:sz w:val="24"/>
                <w:szCs w:val="24"/>
              </w:rPr>
            </w:rPrChange>
          </w:rPr>
          <w:delText xml:space="preserve"> </w:delText>
        </w:r>
      </w:del>
    </w:p>
    <w:p w14:paraId="57C8358A" w14:textId="27066B47" w:rsidR="00096865" w:rsidRPr="00DF1634" w:rsidRDefault="00096865" w:rsidP="00B46D58">
      <w:pPr>
        <w:widowControl w:val="0"/>
        <w:spacing w:after="160"/>
        <w:ind w:firstLine="567"/>
        <w:jc w:val="center"/>
        <w:rPr>
          <w:ins w:id="855" w:author="Hayk Koshetsyan" w:date="2024-12-10T17:19:00Z"/>
          <w:rFonts w:ascii="GHEA Grapalat" w:hAnsi="GHEA Grapalat" w:cs="Sylfaen"/>
          <w:i/>
          <w:rPrChange w:id="856" w:author="Hayk-PC" w:date="2024-12-11T02:31:00Z">
            <w:rPr>
              <w:ins w:id="857" w:author="Hayk Koshetsyan" w:date="2024-12-10T17:19:00Z"/>
              <w:rFonts w:ascii="GHEA Grapalat" w:hAnsi="GHEA Grapalat" w:cs="Sylfaen"/>
              <w:i/>
            </w:rPr>
          </w:rPrChange>
        </w:rPr>
      </w:pPr>
    </w:p>
    <w:p w14:paraId="3C4E5D75" w14:textId="77777777" w:rsidR="0087641E" w:rsidRPr="00DF1634" w:rsidRDefault="0087641E" w:rsidP="00B46D58">
      <w:pPr>
        <w:widowControl w:val="0"/>
        <w:spacing w:after="160"/>
        <w:ind w:firstLine="567"/>
        <w:jc w:val="center"/>
        <w:rPr>
          <w:rFonts w:ascii="GHEA Grapalat" w:hAnsi="GHEA Grapalat" w:cs="Sylfaen"/>
          <w:i/>
          <w:rPrChange w:id="858" w:author="Hayk-PC" w:date="2024-12-11T02:31:00Z">
            <w:rPr>
              <w:rFonts w:ascii="GHEA Grapalat" w:hAnsi="GHEA Grapalat" w:cs="Sylfaen"/>
              <w:i/>
            </w:rPr>
          </w:rPrChange>
        </w:rPr>
      </w:pPr>
    </w:p>
    <w:p w14:paraId="36BACC46" w14:textId="77777777" w:rsidR="00096865" w:rsidRPr="00DF1634" w:rsidRDefault="00693101" w:rsidP="00B46D58">
      <w:pPr>
        <w:widowControl w:val="0"/>
        <w:spacing w:after="160"/>
        <w:jc w:val="center"/>
        <w:rPr>
          <w:rFonts w:ascii="GHEA Grapalat" w:hAnsi="GHEA Grapalat"/>
          <w:b/>
          <w:rPrChange w:id="859" w:author="Hayk-PC" w:date="2024-12-11T02:31:00Z">
            <w:rPr>
              <w:rFonts w:ascii="GHEA Grapalat" w:hAnsi="GHEA Grapalat"/>
              <w:b/>
            </w:rPr>
          </w:rPrChange>
        </w:rPr>
      </w:pPr>
      <w:r w:rsidRPr="00DF1634">
        <w:rPr>
          <w:rFonts w:ascii="GHEA Grapalat" w:hAnsi="GHEA Grapalat"/>
          <w:b/>
          <w:rPrChange w:id="860" w:author="Hayk-PC" w:date="2024-12-11T02:31:00Z">
            <w:rPr>
              <w:rFonts w:ascii="GHEA Grapalat" w:hAnsi="GHEA Grapalat"/>
              <w:b/>
            </w:rPr>
          </w:rPrChange>
        </w:rPr>
        <w:t>2.</w:t>
      </w:r>
      <w:r w:rsidR="002B32D6" w:rsidRPr="00DF1634">
        <w:rPr>
          <w:rFonts w:ascii="GHEA Grapalat" w:hAnsi="GHEA Grapalat"/>
          <w:b/>
          <w:rPrChange w:id="861" w:author="Hayk-PC" w:date="2024-12-11T02:31:00Z">
            <w:rPr>
              <w:rFonts w:ascii="GHEA Grapalat" w:hAnsi="GHEA Grapalat"/>
              <w:b/>
            </w:rPr>
          </w:rPrChange>
        </w:rPr>
        <w:t xml:space="preserve"> ТРЕБОВАНИЯ К ПРАВУ УЧАСТНИКА НА УЧАСТИЕ, </w:t>
      </w:r>
      <w:r w:rsidRPr="00DF1634">
        <w:rPr>
          <w:rFonts w:ascii="GHEA Grapalat" w:hAnsi="GHEA Grapalat"/>
          <w:b/>
          <w:rPrChange w:id="862" w:author="Hayk-PC" w:date="2024-12-11T02:31:00Z">
            <w:rPr>
              <w:rFonts w:ascii="GHEA Grapalat" w:hAnsi="GHEA Grapalat"/>
              <w:b/>
            </w:rPr>
          </w:rPrChange>
        </w:rPr>
        <w:br/>
      </w:r>
      <w:r w:rsidR="002B32D6" w:rsidRPr="00DF1634">
        <w:rPr>
          <w:rFonts w:ascii="GHEA Grapalat" w:hAnsi="GHEA Grapalat"/>
          <w:b/>
          <w:rPrChange w:id="863" w:author="Hayk-PC" w:date="2024-12-11T02:31:00Z">
            <w:rPr>
              <w:rFonts w:ascii="GHEA Grapalat" w:hAnsi="GHEA Grapalat"/>
              <w:b/>
            </w:rPr>
          </w:rPrChange>
        </w:rPr>
        <w:t xml:space="preserve">КВАЛИФИКАЦИОННЫЕ КРИТЕРИИ И ПОРЯДОК ИХ ОЦЕНКИ </w:t>
      </w:r>
    </w:p>
    <w:p w14:paraId="373B5B71" w14:textId="77777777" w:rsidR="00753E6E" w:rsidRPr="00DF1634" w:rsidRDefault="00096865" w:rsidP="00B46D58">
      <w:pPr>
        <w:widowControl w:val="0"/>
        <w:tabs>
          <w:tab w:val="left" w:pos="1134"/>
        </w:tabs>
        <w:spacing w:after="160"/>
        <w:ind w:firstLine="567"/>
        <w:jc w:val="both"/>
        <w:rPr>
          <w:rFonts w:ascii="GHEA Grapalat" w:hAnsi="GHEA Grapalat" w:cs="Arial Armenian"/>
          <w:rPrChange w:id="864" w:author="Hayk-PC" w:date="2024-12-11T02:31:00Z">
            <w:rPr>
              <w:rFonts w:ascii="GHEA Grapalat" w:hAnsi="GHEA Grapalat" w:cs="Arial Armenian"/>
            </w:rPr>
          </w:rPrChange>
        </w:rPr>
      </w:pPr>
      <w:r w:rsidRPr="00DF1634">
        <w:rPr>
          <w:rFonts w:ascii="GHEA Grapalat" w:hAnsi="GHEA Grapalat"/>
          <w:rPrChange w:id="865" w:author="Hayk-PC" w:date="2024-12-11T02:31:00Z">
            <w:rPr>
              <w:rFonts w:ascii="GHEA Grapalat" w:hAnsi="GHEA Grapalat"/>
            </w:rPr>
          </w:rPrChange>
        </w:rPr>
        <w:t>2.1</w:t>
      </w:r>
      <w:r w:rsidR="008E6E51" w:rsidRPr="00DF1634">
        <w:rPr>
          <w:rFonts w:ascii="GHEA Grapalat" w:hAnsi="GHEA Grapalat"/>
          <w:rPrChange w:id="866" w:author="Hayk-PC" w:date="2024-12-11T02:31:00Z">
            <w:rPr>
              <w:rFonts w:ascii="GHEA Grapalat" w:hAnsi="GHEA Grapalat"/>
            </w:rPr>
          </w:rPrChange>
        </w:rPr>
        <w:t>.</w:t>
      </w:r>
      <w:r w:rsidR="00693101" w:rsidRPr="00DF1634">
        <w:rPr>
          <w:rFonts w:ascii="GHEA Grapalat" w:hAnsi="GHEA Grapalat"/>
          <w:rPrChange w:id="867" w:author="Hayk-PC" w:date="2024-12-11T02:31:00Z">
            <w:rPr>
              <w:rFonts w:ascii="GHEA Grapalat" w:hAnsi="GHEA Grapalat"/>
            </w:rPr>
          </w:rPrChange>
        </w:rPr>
        <w:tab/>
      </w:r>
      <w:r w:rsidRPr="00DF1634">
        <w:rPr>
          <w:rFonts w:ascii="GHEA Grapalat" w:hAnsi="GHEA Grapalat"/>
          <w:rPrChange w:id="868" w:author="Hayk-PC" w:date="2024-12-11T02:31:00Z">
            <w:rPr>
              <w:rFonts w:ascii="GHEA Grapalat" w:hAnsi="GHEA Grapalat"/>
            </w:rPr>
          </w:rPrChange>
        </w:rPr>
        <w:t>В настоящей процедуре не имеют права участвовать лица:</w:t>
      </w:r>
    </w:p>
    <w:p w14:paraId="7B2FD8DC" w14:textId="77777777" w:rsidR="00753E6E" w:rsidRPr="00DF1634" w:rsidRDefault="00753E6E" w:rsidP="00B46D58">
      <w:pPr>
        <w:widowControl w:val="0"/>
        <w:tabs>
          <w:tab w:val="left" w:pos="1134"/>
        </w:tabs>
        <w:spacing w:after="160"/>
        <w:ind w:firstLine="567"/>
        <w:jc w:val="both"/>
        <w:rPr>
          <w:rFonts w:ascii="GHEA Grapalat" w:hAnsi="GHEA Grapalat"/>
          <w:rPrChange w:id="869" w:author="Hayk-PC" w:date="2024-12-11T02:31:00Z">
            <w:rPr>
              <w:rFonts w:ascii="GHEA Grapalat" w:hAnsi="GHEA Grapalat"/>
            </w:rPr>
          </w:rPrChange>
        </w:rPr>
      </w:pPr>
      <w:r w:rsidRPr="00DF1634">
        <w:rPr>
          <w:rFonts w:ascii="GHEA Grapalat" w:hAnsi="GHEA Grapalat"/>
          <w:rPrChange w:id="870" w:author="Hayk-PC" w:date="2024-12-11T02:31:00Z">
            <w:rPr>
              <w:rFonts w:ascii="GHEA Grapalat" w:hAnsi="GHEA Grapalat"/>
            </w:rPr>
          </w:rPrChange>
        </w:rPr>
        <w:t>1)</w:t>
      </w:r>
      <w:r w:rsidR="00693101" w:rsidRPr="00DF1634">
        <w:rPr>
          <w:rFonts w:ascii="GHEA Grapalat" w:hAnsi="GHEA Grapalat"/>
          <w:rPrChange w:id="871" w:author="Hayk-PC" w:date="2024-12-11T02:31:00Z">
            <w:rPr>
              <w:rFonts w:ascii="GHEA Grapalat" w:hAnsi="GHEA Grapalat"/>
            </w:rPr>
          </w:rPrChange>
        </w:rPr>
        <w:tab/>
      </w:r>
      <w:r w:rsidRPr="00DF1634">
        <w:rPr>
          <w:rFonts w:ascii="GHEA Grapalat" w:hAnsi="GHEA Grapalat"/>
          <w:rPrChange w:id="872" w:author="Hayk-PC" w:date="2024-12-11T02:31:00Z">
            <w:rPr>
              <w:rFonts w:ascii="GHEA Grapalat" w:hAnsi="GHEA Grapalat"/>
            </w:rPr>
          </w:rPrChange>
        </w:rPr>
        <w:t xml:space="preserve">которые на день подачи заявки в судебном порядке признаны банкротом; </w:t>
      </w:r>
    </w:p>
    <w:p w14:paraId="759F75D1" w14:textId="77777777" w:rsidR="00753E6E" w:rsidRPr="00DF1634" w:rsidRDefault="00753E6E" w:rsidP="00B46D58">
      <w:pPr>
        <w:widowControl w:val="0"/>
        <w:tabs>
          <w:tab w:val="left" w:pos="1134"/>
        </w:tabs>
        <w:spacing w:after="160"/>
        <w:ind w:firstLine="567"/>
        <w:jc w:val="both"/>
        <w:rPr>
          <w:rFonts w:ascii="GHEA Grapalat" w:hAnsi="GHEA Grapalat"/>
          <w:rPrChange w:id="873" w:author="Hayk-PC" w:date="2024-12-11T02:31:00Z">
            <w:rPr>
              <w:rFonts w:ascii="GHEA Grapalat" w:hAnsi="GHEA Grapalat"/>
            </w:rPr>
          </w:rPrChange>
        </w:rPr>
      </w:pPr>
      <w:r w:rsidRPr="00DF1634">
        <w:rPr>
          <w:rFonts w:ascii="GHEA Grapalat" w:hAnsi="GHEA Grapalat"/>
          <w:rPrChange w:id="874" w:author="Hayk-PC" w:date="2024-12-11T02:31:00Z">
            <w:rPr>
              <w:rFonts w:ascii="GHEA Grapalat" w:hAnsi="GHEA Grapalat"/>
            </w:rPr>
          </w:rPrChange>
        </w:rPr>
        <w:t>3)</w:t>
      </w:r>
      <w:r w:rsidR="00E1385B" w:rsidRPr="00DF1634">
        <w:rPr>
          <w:rFonts w:ascii="GHEA Grapalat" w:hAnsi="GHEA Grapalat"/>
          <w:rPrChange w:id="875" w:author="Hayk-PC" w:date="2024-12-11T02:31:00Z">
            <w:rPr>
              <w:rFonts w:ascii="GHEA Grapalat" w:hAnsi="GHEA Grapalat"/>
            </w:rPr>
          </w:rPrChange>
        </w:rPr>
        <w:tab/>
      </w:r>
      <w:r w:rsidRPr="00DF1634">
        <w:rPr>
          <w:rFonts w:ascii="GHEA Grapalat" w:hAnsi="GHEA Grapalat"/>
          <w:rPrChange w:id="876" w:author="Hayk-PC" w:date="2024-12-11T02:31:00Z">
            <w:rPr>
              <w:rFonts w:ascii="GHEA Grapalat" w:hAnsi="GHEA Grapalat"/>
            </w:rPr>
          </w:rPrChange>
        </w:rPr>
        <w:t xml:space="preserve">которые или представитель исполнительного органа которых в течение </w:t>
      </w:r>
      <w:r w:rsidR="00FC3663" w:rsidRPr="00DF1634">
        <w:rPr>
          <w:rFonts w:ascii="GHEA Grapalat" w:hAnsi="GHEA Grapalat"/>
          <w:rPrChange w:id="877" w:author="Hayk-PC" w:date="2024-12-11T02:31:00Z">
            <w:rPr>
              <w:rFonts w:ascii="GHEA Grapalat" w:hAnsi="GHEA Grapalat"/>
            </w:rPr>
          </w:rPrChange>
        </w:rPr>
        <w:t>пяти</w:t>
      </w:r>
      <w:r w:rsidRPr="00DF1634">
        <w:rPr>
          <w:rFonts w:ascii="GHEA Grapalat" w:hAnsi="GHEA Grapalat"/>
          <w:rPrChange w:id="878" w:author="Hayk-PC" w:date="2024-12-11T02:31:00Z">
            <w:rPr>
              <w:rFonts w:ascii="GHEA Grapalat" w:hAnsi="GHEA Grapalat"/>
            </w:rPr>
          </w:rPrChange>
        </w:rPr>
        <w:t xml:space="preserve"> лет, предшествующих дню подачи заявки, были осуждены за</w:t>
      </w:r>
      <w:r w:rsidR="003240F7" w:rsidRPr="00DF1634">
        <w:rPr>
          <w:rFonts w:ascii="Courier New" w:hAnsi="Courier New" w:cs="Courier New"/>
          <w:lang w:val="en-US"/>
          <w:rPrChange w:id="879" w:author="Hayk-PC" w:date="2024-12-11T02:31:00Z">
            <w:rPr>
              <w:rFonts w:ascii="Courier New" w:hAnsi="Courier New" w:cs="Courier New"/>
              <w:lang w:val="en-US"/>
            </w:rPr>
          </w:rPrChange>
        </w:rPr>
        <w:t> </w:t>
      </w:r>
      <w:r w:rsidRPr="00DF1634">
        <w:rPr>
          <w:rFonts w:ascii="GHEA Grapalat" w:hAnsi="GHEA Grapalat"/>
          <w:rPrChange w:id="880" w:author="Hayk-PC" w:date="2024-12-11T02:31:00Z">
            <w:rPr>
              <w:rFonts w:ascii="GHEA Grapalat" w:hAnsi="GHEA Grapalat"/>
            </w:rPr>
          </w:rPrChange>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DF1634">
        <w:rPr>
          <w:rFonts w:ascii="Courier New" w:hAnsi="Courier New" w:cs="Courier New"/>
          <w:lang w:val="en-US"/>
          <w:rPrChange w:id="881" w:author="Hayk-PC" w:date="2024-12-11T02:31:00Z">
            <w:rPr>
              <w:rFonts w:ascii="Courier New" w:hAnsi="Courier New" w:cs="Courier New"/>
              <w:lang w:val="en-US"/>
            </w:rPr>
          </w:rPrChange>
        </w:rPr>
        <w:t> </w:t>
      </w:r>
      <w:r w:rsidRPr="00DF1634">
        <w:rPr>
          <w:rFonts w:ascii="GHEA Grapalat" w:hAnsi="GHEA Grapalat"/>
          <w:rPrChange w:id="882" w:author="Hayk-PC" w:date="2024-12-11T02:31:00Z">
            <w:rPr>
              <w:rFonts w:ascii="GHEA Grapalat" w:hAnsi="GHEA Grapalat"/>
            </w:rPr>
          </w:rPrChange>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DF1634">
        <w:rPr>
          <w:rFonts w:ascii="GHEA Grapalat" w:hAnsi="GHEA Grapalat"/>
          <w:rPrChange w:id="883" w:author="Hayk-PC" w:date="2024-12-11T02:31:00Z">
            <w:rPr>
              <w:rFonts w:ascii="GHEA Grapalat" w:hAnsi="GHEA Grapalat"/>
            </w:rPr>
          </w:rPrChange>
        </w:rPr>
        <w:t>гашена</w:t>
      </w:r>
      <w:r w:rsidR="00F62D7A" w:rsidRPr="00DF1634">
        <w:rPr>
          <w:rFonts w:ascii="GHEA Grapalat" w:hAnsi="GHEA Grapalat"/>
          <w:rPrChange w:id="884" w:author="Hayk-PC" w:date="2024-12-11T02:31:00Z">
            <w:rPr>
              <w:rFonts w:ascii="GHEA Grapalat" w:hAnsi="GHEA Grapalat"/>
            </w:rPr>
          </w:rPrChange>
        </w:rPr>
        <w:t xml:space="preserve"> или  отменена</w:t>
      </w:r>
      <w:r w:rsidR="003240F7" w:rsidRPr="00DF1634">
        <w:rPr>
          <w:rFonts w:ascii="GHEA Grapalat" w:hAnsi="GHEA Grapalat"/>
          <w:rPrChange w:id="885" w:author="Hayk-PC" w:date="2024-12-11T02:31:00Z">
            <w:rPr>
              <w:rFonts w:ascii="GHEA Grapalat" w:hAnsi="GHEA Grapalat"/>
            </w:rPr>
          </w:rPrChange>
        </w:rPr>
        <w:t>;</w:t>
      </w:r>
    </w:p>
    <w:p w14:paraId="0177C38C" w14:textId="77777777" w:rsidR="00753E6E" w:rsidRPr="00DF1634" w:rsidRDefault="00753E6E" w:rsidP="00B46D58">
      <w:pPr>
        <w:widowControl w:val="0"/>
        <w:tabs>
          <w:tab w:val="left" w:pos="1134"/>
        </w:tabs>
        <w:spacing w:after="160"/>
        <w:ind w:firstLine="567"/>
        <w:jc w:val="both"/>
        <w:rPr>
          <w:rFonts w:ascii="GHEA Grapalat" w:hAnsi="GHEA Grapalat"/>
          <w:rPrChange w:id="886" w:author="Hayk-PC" w:date="2024-12-11T02:31:00Z">
            <w:rPr>
              <w:rFonts w:ascii="GHEA Grapalat" w:hAnsi="GHEA Grapalat"/>
            </w:rPr>
          </w:rPrChange>
        </w:rPr>
      </w:pPr>
      <w:r w:rsidRPr="00DF1634">
        <w:rPr>
          <w:rFonts w:ascii="GHEA Grapalat" w:hAnsi="GHEA Grapalat"/>
          <w:rPrChange w:id="887" w:author="Hayk-PC" w:date="2024-12-11T02:31:00Z">
            <w:rPr>
              <w:rFonts w:ascii="GHEA Grapalat" w:hAnsi="GHEA Grapalat"/>
            </w:rPr>
          </w:rPrChange>
        </w:rPr>
        <w:lastRenderedPageBreak/>
        <w:t>4)</w:t>
      </w:r>
      <w:r w:rsidR="00E1385B" w:rsidRPr="00DF1634">
        <w:rPr>
          <w:rFonts w:ascii="GHEA Grapalat" w:hAnsi="GHEA Grapalat"/>
          <w:rPrChange w:id="888" w:author="Hayk-PC" w:date="2024-12-11T02:31:00Z">
            <w:rPr>
              <w:rFonts w:ascii="GHEA Grapalat" w:hAnsi="GHEA Grapalat"/>
            </w:rPr>
          </w:rPrChange>
        </w:rPr>
        <w:tab/>
      </w:r>
      <w:r w:rsidR="00CB2FE2" w:rsidRPr="00DF1634">
        <w:rPr>
          <w:rFonts w:ascii="GHEA Grapalat" w:hAnsi="GHEA Grapalat"/>
          <w:rPrChange w:id="889" w:author="Hayk-PC" w:date="2024-12-11T02:31:00Z">
            <w:rPr>
              <w:rFonts w:ascii="GHEA Grapalat" w:hAnsi="GHEA Grapalat"/>
            </w:rPr>
          </w:rPrChange>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DF1634">
        <w:rPr>
          <w:rFonts w:ascii="GHEA Grapalat" w:hAnsi="GHEA Grapalat"/>
          <w:rPrChange w:id="890" w:author="Hayk-PC" w:date="2024-12-11T02:31:00Z">
            <w:rPr>
              <w:rFonts w:ascii="GHEA Grapalat" w:hAnsi="GHEA Grapalat"/>
            </w:rPr>
          </w:rPrChange>
        </w:rPr>
        <w:t>;</w:t>
      </w:r>
    </w:p>
    <w:p w14:paraId="6A9585A2" w14:textId="77777777" w:rsidR="00753E6E" w:rsidRPr="00DF1634" w:rsidRDefault="00753E6E" w:rsidP="00B46D58">
      <w:pPr>
        <w:widowControl w:val="0"/>
        <w:tabs>
          <w:tab w:val="left" w:pos="1134"/>
        </w:tabs>
        <w:spacing w:after="160"/>
        <w:ind w:firstLine="567"/>
        <w:jc w:val="both"/>
        <w:rPr>
          <w:rFonts w:ascii="GHEA Grapalat" w:hAnsi="GHEA Grapalat"/>
          <w:rPrChange w:id="891" w:author="Hayk-PC" w:date="2024-12-11T02:31:00Z">
            <w:rPr>
              <w:rFonts w:ascii="GHEA Grapalat" w:hAnsi="GHEA Grapalat"/>
            </w:rPr>
          </w:rPrChange>
        </w:rPr>
      </w:pPr>
      <w:r w:rsidRPr="00DF1634">
        <w:rPr>
          <w:rFonts w:ascii="GHEA Grapalat" w:hAnsi="GHEA Grapalat"/>
          <w:rPrChange w:id="892" w:author="Hayk-PC" w:date="2024-12-11T02:31:00Z">
            <w:rPr>
              <w:rFonts w:ascii="GHEA Grapalat" w:hAnsi="GHEA Grapalat"/>
            </w:rPr>
          </w:rPrChange>
        </w:rPr>
        <w:t>5)</w:t>
      </w:r>
      <w:r w:rsidR="00E1385B" w:rsidRPr="00DF1634">
        <w:rPr>
          <w:rFonts w:ascii="GHEA Grapalat" w:hAnsi="GHEA Grapalat"/>
          <w:rPrChange w:id="893" w:author="Hayk-PC" w:date="2024-12-11T02:31:00Z">
            <w:rPr>
              <w:rFonts w:ascii="GHEA Grapalat" w:hAnsi="GHEA Grapalat"/>
            </w:rPr>
          </w:rPrChange>
        </w:rPr>
        <w:tab/>
      </w:r>
      <w:r w:rsidRPr="00DF1634">
        <w:rPr>
          <w:rFonts w:ascii="GHEA Grapalat" w:hAnsi="GHEA Grapalat"/>
          <w:rPrChange w:id="894" w:author="Hayk-PC" w:date="2024-12-11T02:31:00Z">
            <w:rPr>
              <w:rFonts w:ascii="GHEA Grapalat" w:hAnsi="GHEA Grapalat"/>
            </w:rPr>
          </w:rPrChange>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DF1634">
        <w:rPr>
          <w:rFonts w:ascii="Courier New" w:hAnsi="Courier New" w:cs="Courier New"/>
          <w:lang w:val="en-US"/>
          <w:rPrChange w:id="895" w:author="Hayk-PC" w:date="2024-12-11T02:31:00Z">
            <w:rPr>
              <w:rFonts w:ascii="Courier New" w:hAnsi="Courier New" w:cs="Courier New"/>
              <w:lang w:val="en-US"/>
            </w:rPr>
          </w:rPrChange>
        </w:rPr>
        <w:t> </w:t>
      </w:r>
      <w:r w:rsidRPr="00DF1634">
        <w:rPr>
          <w:rFonts w:ascii="GHEA Grapalat" w:hAnsi="GHEA Grapalat"/>
          <w:rPrChange w:id="896" w:author="Hayk-PC" w:date="2024-12-11T02:31:00Z">
            <w:rPr>
              <w:rFonts w:ascii="GHEA Grapalat" w:hAnsi="GHEA Grapalat"/>
            </w:rPr>
          </w:rPrChange>
        </w:rPr>
        <w:t xml:space="preserve">закупках; </w:t>
      </w:r>
    </w:p>
    <w:p w14:paraId="05348567" w14:textId="77777777" w:rsidR="00753E6E" w:rsidRPr="00DF1634" w:rsidRDefault="00753E6E" w:rsidP="00B46D58">
      <w:pPr>
        <w:widowControl w:val="0"/>
        <w:tabs>
          <w:tab w:val="left" w:pos="1134"/>
        </w:tabs>
        <w:spacing w:after="160"/>
        <w:ind w:firstLine="567"/>
        <w:jc w:val="both"/>
        <w:rPr>
          <w:rFonts w:ascii="GHEA Grapalat" w:hAnsi="GHEA Grapalat"/>
          <w:rPrChange w:id="897" w:author="Hayk-PC" w:date="2024-12-11T02:31:00Z">
            <w:rPr>
              <w:rFonts w:ascii="GHEA Grapalat" w:hAnsi="GHEA Grapalat"/>
            </w:rPr>
          </w:rPrChange>
        </w:rPr>
      </w:pPr>
      <w:r w:rsidRPr="00DF1634">
        <w:rPr>
          <w:rFonts w:ascii="GHEA Grapalat" w:hAnsi="GHEA Grapalat"/>
          <w:rPrChange w:id="898" w:author="Hayk-PC" w:date="2024-12-11T02:31:00Z">
            <w:rPr>
              <w:rFonts w:ascii="GHEA Grapalat" w:hAnsi="GHEA Grapalat"/>
            </w:rPr>
          </w:rPrChange>
        </w:rPr>
        <w:t>6)</w:t>
      </w:r>
      <w:r w:rsidR="00E1385B" w:rsidRPr="00DF1634">
        <w:rPr>
          <w:rFonts w:ascii="GHEA Grapalat" w:hAnsi="GHEA Grapalat"/>
          <w:rPrChange w:id="899" w:author="Hayk-PC" w:date="2024-12-11T02:31:00Z">
            <w:rPr>
              <w:rFonts w:ascii="GHEA Grapalat" w:hAnsi="GHEA Grapalat"/>
            </w:rPr>
          </w:rPrChange>
        </w:rPr>
        <w:tab/>
      </w:r>
      <w:r w:rsidRPr="00DF1634">
        <w:rPr>
          <w:rFonts w:ascii="GHEA Grapalat" w:hAnsi="GHEA Grapalat"/>
          <w:rPrChange w:id="900" w:author="Hayk-PC" w:date="2024-12-11T02:31:00Z">
            <w:rPr>
              <w:rFonts w:ascii="GHEA Grapalat" w:hAnsi="GHEA Grapalat"/>
            </w:rPr>
          </w:rPrChange>
        </w:rPr>
        <w:t>которые по состоянию на день подачи заявки включены в список участников, не имеющих права на участие в процессе закупок.</w:t>
      </w:r>
    </w:p>
    <w:p w14:paraId="4AEE6E6C" w14:textId="77777777" w:rsidR="00990561" w:rsidRPr="00DF1634" w:rsidRDefault="00990561" w:rsidP="00B46D58">
      <w:pPr>
        <w:widowControl w:val="0"/>
        <w:tabs>
          <w:tab w:val="left" w:pos="1134"/>
        </w:tabs>
        <w:spacing w:after="160"/>
        <w:ind w:firstLine="567"/>
        <w:jc w:val="both"/>
        <w:rPr>
          <w:rFonts w:ascii="GHEA Grapalat" w:hAnsi="GHEA Grapalat"/>
          <w:rPrChange w:id="901" w:author="Hayk-PC" w:date="2024-12-11T02:31:00Z">
            <w:rPr>
              <w:rFonts w:ascii="GHEA Grapalat" w:hAnsi="GHEA Grapalat"/>
            </w:rPr>
          </w:rPrChange>
        </w:rPr>
      </w:pPr>
      <w:r w:rsidRPr="00DF1634">
        <w:rPr>
          <w:rFonts w:ascii="GHEA Grapalat" w:hAnsi="GHEA Grapalat"/>
          <w:rPrChange w:id="902" w:author="Hayk-PC" w:date="2024-12-11T02:31:00Z">
            <w:rPr>
              <w:rFonts w:ascii="GHEA Grapalat" w:hAnsi="GHEA Grapalat"/>
            </w:rPr>
          </w:rPrChange>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380F134E" w14:textId="77777777" w:rsidR="006622A4" w:rsidRPr="00DF1634" w:rsidRDefault="006622A4" w:rsidP="006622A4">
      <w:pPr>
        <w:widowControl w:val="0"/>
        <w:tabs>
          <w:tab w:val="left" w:pos="1134"/>
        </w:tabs>
        <w:ind w:firstLine="567"/>
        <w:contextualSpacing/>
        <w:rPr>
          <w:rFonts w:ascii="GHEA Grapalat" w:hAnsi="GHEA Grapalat"/>
          <w:rPrChange w:id="903" w:author="Hayk-PC" w:date="2024-12-11T02:31:00Z">
            <w:rPr>
              <w:rFonts w:ascii="GHEA Grapalat" w:hAnsi="GHEA Grapalat"/>
            </w:rPr>
          </w:rPrChange>
        </w:rPr>
      </w:pPr>
      <w:r w:rsidRPr="00DF1634">
        <w:rPr>
          <w:rFonts w:ascii="GHEA Grapalat" w:hAnsi="GHEA Grapalat"/>
          <w:rPrChange w:id="904" w:author="Hayk-PC" w:date="2024-12-11T02:31:00Z">
            <w:rPr>
              <w:rFonts w:ascii="GHEA Grapalat" w:hAnsi="GHEA Grapalat"/>
            </w:rPr>
          </w:rPrChange>
        </w:rPr>
        <w:t>Участник включается в список участников, не имеющих права на участие в процессе закупок (далее также список), если:</w:t>
      </w:r>
    </w:p>
    <w:p w14:paraId="35646AA8" w14:textId="77777777" w:rsidR="006622A4" w:rsidRPr="00DF1634" w:rsidRDefault="006622A4" w:rsidP="006622A4">
      <w:pPr>
        <w:pStyle w:val="ListParagraph"/>
        <w:widowControl w:val="0"/>
        <w:numPr>
          <w:ilvl w:val="0"/>
          <w:numId w:val="31"/>
        </w:numPr>
        <w:tabs>
          <w:tab w:val="left" w:pos="1134"/>
        </w:tabs>
        <w:ind w:left="426"/>
        <w:contextualSpacing/>
        <w:jc w:val="both"/>
        <w:rPr>
          <w:rFonts w:ascii="GHEA Grapalat" w:hAnsi="GHEA Grapalat"/>
          <w:rPrChange w:id="905" w:author="Hayk-PC" w:date="2024-12-11T02:31:00Z">
            <w:rPr>
              <w:rFonts w:ascii="GHEA Grapalat" w:hAnsi="GHEA Grapalat"/>
            </w:rPr>
          </w:rPrChange>
        </w:rPr>
      </w:pPr>
      <w:r w:rsidRPr="00DF1634">
        <w:rPr>
          <w:rFonts w:ascii="GHEA Grapalat" w:hAnsi="GHEA Grapalat"/>
          <w:rPrChange w:id="906" w:author="Hayk-PC" w:date="2024-12-11T02:31:00Z">
            <w:rPr>
              <w:rFonts w:ascii="GHEA Grapalat" w:hAnsi="GHEA Grapalat"/>
            </w:rPr>
          </w:rPrChange>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685C8845" w14:textId="77777777" w:rsidR="006622A4" w:rsidRPr="00DF1634" w:rsidRDefault="006622A4" w:rsidP="006622A4">
      <w:pPr>
        <w:pStyle w:val="ListParagraph"/>
        <w:widowControl w:val="0"/>
        <w:numPr>
          <w:ilvl w:val="0"/>
          <w:numId w:val="31"/>
        </w:numPr>
        <w:tabs>
          <w:tab w:val="left" w:pos="1134"/>
        </w:tabs>
        <w:ind w:left="426" w:hanging="284"/>
        <w:contextualSpacing/>
        <w:jc w:val="both"/>
        <w:rPr>
          <w:rFonts w:ascii="GHEA Grapalat" w:hAnsi="GHEA Grapalat"/>
          <w:rPrChange w:id="907" w:author="Hayk-PC" w:date="2024-12-11T02:31:00Z">
            <w:rPr>
              <w:rFonts w:ascii="GHEA Grapalat" w:hAnsi="GHEA Grapalat"/>
            </w:rPr>
          </w:rPrChange>
        </w:rPr>
      </w:pPr>
      <w:r w:rsidRPr="00DF1634">
        <w:rPr>
          <w:rFonts w:ascii="GHEA Grapalat" w:hAnsi="GHEA Grapalat"/>
          <w:rPrChange w:id="908" w:author="Hayk-PC" w:date="2024-12-11T02:31:00Z">
            <w:rPr>
              <w:rFonts w:ascii="GHEA Grapalat" w:hAnsi="GHEA Grapalat"/>
            </w:rPr>
          </w:rPrChange>
        </w:rPr>
        <w:t>в качестве отобранного участника отказался или лишился  права заключения договора.</w:t>
      </w:r>
    </w:p>
    <w:p w14:paraId="40E4A5B8" w14:textId="77777777" w:rsidR="006622A4" w:rsidRPr="00DF1634" w:rsidRDefault="006622A4" w:rsidP="00B46D58">
      <w:pPr>
        <w:widowControl w:val="0"/>
        <w:tabs>
          <w:tab w:val="left" w:pos="1134"/>
        </w:tabs>
        <w:spacing w:after="160"/>
        <w:ind w:firstLine="567"/>
        <w:jc w:val="both"/>
        <w:rPr>
          <w:rFonts w:ascii="GHEA Grapalat" w:hAnsi="GHEA Grapalat" w:cs="Sylfaen"/>
          <w:rPrChange w:id="909" w:author="Hayk-PC" w:date="2024-12-11T02:31:00Z">
            <w:rPr>
              <w:rFonts w:ascii="GHEA Grapalat" w:hAnsi="GHEA Grapalat" w:cs="Sylfaen"/>
            </w:rPr>
          </w:rPrChange>
        </w:rPr>
      </w:pPr>
    </w:p>
    <w:p w14:paraId="1EB657D7" w14:textId="77777777" w:rsidR="00753E6E" w:rsidRPr="00DF1634" w:rsidRDefault="00753E6E" w:rsidP="00B46D58">
      <w:pPr>
        <w:widowControl w:val="0"/>
        <w:tabs>
          <w:tab w:val="left" w:pos="1134"/>
        </w:tabs>
        <w:spacing w:after="160"/>
        <w:ind w:firstLine="567"/>
        <w:jc w:val="both"/>
        <w:rPr>
          <w:rFonts w:ascii="GHEA Grapalat" w:hAnsi="GHEA Grapalat" w:cs="Sylfaen"/>
          <w:rPrChange w:id="910" w:author="Hayk-PC" w:date="2024-12-11T02:31:00Z">
            <w:rPr>
              <w:rFonts w:ascii="GHEA Grapalat" w:hAnsi="GHEA Grapalat" w:cs="Sylfaen"/>
            </w:rPr>
          </w:rPrChange>
        </w:rPr>
      </w:pPr>
      <w:r w:rsidRPr="00DF1634">
        <w:rPr>
          <w:rFonts w:ascii="GHEA Grapalat" w:hAnsi="GHEA Grapalat"/>
          <w:rPrChange w:id="911" w:author="Hayk-PC" w:date="2024-12-11T02:31:00Z">
            <w:rPr>
              <w:rFonts w:ascii="GHEA Grapalat" w:hAnsi="GHEA Grapalat"/>
            </w:rPr>
          </w:rPrChange>
        </w:rPr>
        <w:t>2.2.</w:t>
      </w:r>
      <w:r w:rsidR="00E1385B" w:rsidRPr="00DF1634">
        <w:rPr>
          <w:rFonts w:ascii="GHEA Grapalat" w:hAnsi="GHEA Grapalat"/>
          <w:rPrChange w:id="912" w:author="Hayk-PC" w:date="2024-12-11T02:31:00Z">
            <w:rPr>
              <w:rFonts w:ascii="GHEA Grapalat" w:hAnsi="GHEA Grapalat"/>
            </w:rPr>
          </w:rPrChange>
        </w:rPr>
        <w:tab/>
      </w:r>
      <w:r w:rsidRPr="00DF1634">
        <w:rPr>
          <w:rFonts w:ascii="GHEA Grapalat" w:hAnsi="GHEA Grapalat"/>
          <w:rPrChange w:id="913" w:author="Hayk-PC" w:date="2024-12-11T02:31:00Z">
            <w:rPr>
              <w:rFonts w:ascii="GHEA Grapalat" w:hAnsi="GHEA Grapalat"/>
            </w:rPr>
          </w:rPrChange>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DF1634">
        <w:rPr>
          <w:rFonts w:ascii="GHEA Grapalat" w:hAnsi="GHEA Grapalat"/>
          <w:rPrChange w:id="914" w:author="Hayk-PC" w:date="2024-12-11T02:31:00Z">
            <w:rPr>
              <w:rFonts w:ascii="GHEA Grapalat" w:hAnsi="GHEA Grapalat"/>
            </w:rPr>
          </w:rPrChange>
        </w:rPr>
        <w:t>1</w:t>
      </w:r>
      <w:r w:rsidRPr="00DF1634">
        <w:rPr>
          <w:rFonts w:ascii="GHEA Grapalat" w:hAnsi="GHEA Grapalat"/>
          <w:rPrChange w:id="915" w:author="Hayk-PC" w:date="2024-12-11T02:31:00Z">
            <w:rPr>
              <w:rFonts w:ascii="GHEA Grapalat" w:hAnsi="GHEA Grapalat"/>
            </w:rPr>
          </w:rPrChange>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54549E55" w14:textId="77777777" w:rsidR="005A221E" w:rsidRPr="00DF1634" w:rsidRDefault="00BA3554" w:rsidP="005A221E">
      <w:pPr>
        <w:widowControl w:val="0"/>
        <w:tabs>
          <w:tab w:val="left" w:pos="1134"/>
        </w:tabs>
        <w:ind w:firstLine="567"/>
        <w:jc w:val="both"/>
        <w:rPr>
          <w:rFonts w:ascii="GHEA Grapalat" w:hAnsi="GHEA Grapalat"/>
          <w:rPrChange w:id="916" w:author="Hayk-PC" w:date="2024-12-11T02:31:00Z">
            <w:rPr>
              <w:rFonts w:ascii="GHEA Grapalat" w:hAnsi="GHEA Grapalat"/>
            </w:rPr>
          </w:rPrChange>
        </w:rPr>
      </w:pPr>
      <w:r w:rsidRPr="00DF1634">
        <w:rPr>
          <w:rFonts w:ascii="GHEA Grapalat" w:hAnsi="GHEA Grapalat"/>
          <w:rPrChange w:id="917" w:author="Hayk-PC" w:date="2024-12-11T02:31:00Z">
            <w:rPr>
              <w:rFonts w:ascii="GHEA Grapalat" w:hAnsi="GHEA Grapalat"/>
            </w:rPr>
          </w:rPrChange>
        </w:rPr>
        <w:t>2.3</w:t>
      </w:r>
      <w:r w:rsidR="003240F7" w:rsidRPr="00DF1634">
        <w:rPr>
          <w:rFonts w:ascii="GHEA Grapalat" w:hAnsi="GHEA Grapalat"/>
          <w:rPrChange w:id="918" w:author="Hayk-PC" w:date="2024-12-11T02:31:00Z">
            <w:rPr>
              <w:rFonts w:ascii="GHEA Grapalat" w:hAnsi="GHEA Grapalat"/>
            </w:rPr>
          </w:rPrChange>
        </w:rPr>
        <w:t>.</w:t>
      </w:r>
      <w:r w:rsidR="00E1385B" w:rsidRPr="00DF1634">
        <w:rPr>
          <w:rFonts w:ascii="GHEA Grapalat" w:hAnsi="GHEA Grapalat"/>
          <w:rPrChange w:id="919" w:author="Hayk-PC" w:date="2024-12-11T02:31:00Z">
            <w:rPr>
              <w:rFonts w:ascii="GHEA Grapalat" w:hAnsi="GHEA Grapalat"/>
            </w:rPr>
          </w:rPrChange>
        </w:rPr>
        <w:tab/>
      </w:r>
      <w:r w:rsidR="005A221E" w:rsidRPr="00DF1634">
        <w:rPr>
          <w:rFonts w:ascii="GHEA Grapalat" w:hAnsi="GHEA Grapalat"/>
          <w:rPrChange w:id="920" w:author="Hayk-PC" w:date="2024-12-11T02:31:00Z">
            <w:rPr>
              <w:rFonts w:ascii="GHEA Grapalat" w:hAnsi="GHEA Grapalat"/>
            </w:rPr>
          </w:rPrChange>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4D4B0ACE" w14:textId="77777777" w:rsidR="00BA3554" w:rsidRPr="00DF1634" w:rsidRDefault="00BA3554" w:rsidP="00B46D58">
      <w:pPr>
        <w:widowControl w:val="0"/>
        <w:tabs>
          <w:tab w:val="left" w:pos="1134"/>
        </w:tabs>
        <w:spacing w:after="160"/>
        <w:ind w:firstLine="567"/>
        <w:jc w:val="both"/>
        <w:rPr>
          <w:rFonts w:ascii="GHEA Grapalat" w:hAnsi="GHEA Grapalat"/>
          <w:rPrChange w:id="921" w:author="Hayk-PC" w:date="2024-12-11T02:31:00Z">
            <w:rPr>
              <w:rFonts w:ascii="GHEA Grapalat" w:hAnsi="GHEA Grapalat"/>
            </w:rPr>
          </w:rPrChange>
        </w:rPr>
      </w:pPr>
      <w:r w:rsidRPr="00DF1634">
        <w:rPr>
          <w:rFonts w:ascii="GHEA Grapalat" w:hAnsi="GHEA Grapalat"/>
          <w:rPrChange w:id="922" w:author="Hayk-PC" w:date="2024-12-11T02:31:00Z">
            <w:rPr>
              <w:rFonts w:ascii="GHEA Grapalat" w:hAnsi="GHEA Grapalat"/>
            </w:rPr>
          </w:rPrChange>
        </w:rPr>
        <w:t>Запрещается одновременное участие в настоящей процедуре</w:t>
      </w:r>
      <w:r w:rsidR="00F4264D" w:rsidRPr="00DF1634">
        <w:rPr>
          <w:rFonts w:ascii="GHEA Grapalat" w:hAnsi="GHEA Grapalat"/>
          <w:rPrChange w:id="923" w:author="Hayk-PC" w:date="2024-12-11T02:31:00Z">
            <w:rPr>
              <w:rFonts w:ascii="GHEA Grapalat" w:hAnsi="GHEA Grapalat"/>
            </w:rPr>
          </w:rPrChange>
        </w:rPr>
        <w:t xml:space="preserve"> (</w:t>
      </w:r>
      <w:r w:rsidR="00DA4643" w:rsidRPr="00DF1634">
        <w:rPr>
          <w:rFonts w:ascii="GHEA Grapalat" w:hAnsi="GHEA Grapalat"/>
          <w:rPrChange w:id="924" w:author="Hayk-PC" w:date="2024-12-11T02:31:00Z">
            <w:rPr>
              <w:rFonts w:ascii="GHEA Grapalat" w:hAnsi="GHEA Grapalat"/>
            </w:rPr>
          </w:rPrChange>
        </w:rPr>
        <w:t>на о</w:t>
      </w:r>
      <w:r w:rsidR="00EE7758" w:rsidRPr="00DF1634">
        <w:rPr>
          <w:rFonts w:ascii="GHEA Grapalat" w:hAnsi="GHEA Grapalat"/>
          <w:rPrChange w:id="925" w:author="Hayk-PC" w:date="2024-12-11T02:31:00Z">
            <w:rPr>
              <w:rFonts w:ascii="GHEA Grapalat" w:hAnsi="GHEA Grapalat"/>
            </w:rPr>
          </w:rPrChange>
        </w:rPr>
        <w:t>дин и тот же</w:t>
      </w:r>
      <w:r w:rsidR="00DA4643" w:rsidRPr="00DF1634">
        <w:rPr>
          <w:rFonts w:ascii="GHEA Grapalat" w:hAnsi="GHEA Grapalat"/>
          <w:rPrChange w:id="926" w:author="Hayk-PC" w:date="2024-12-11T02:31:00Z">
            <w:rPr>
              <w:rFonts w:ascii="GHEA Grapalat" w:hAnsi="GHEA Grapalat"/>
            </w:rPr>
          </w:rPrChange>
        </w:rPr>
        <w:t xml:space="preserve"> лот</w:t>
      </w:r>
      <w:r w:rsidR="00F4264D" w:rsidRPr="00DF1634">
        <w:rPr>
          <w:rFonts w:ascii="GHEA Grapalat" w:hAnsi="GHEA Grapalat"/>
          <w:rPrChange w:id="927" w:author="Hayk-PC" w:date="2024-12-11T02:31:00Z">
            <w:rPr>
              <w:rFonts w:ascii="GHEA Grapalat" w:hAnsi="GHEA Grapalat"/>
            </w:rPr>
          </w:rPrChange>
        </w:rPr>
        <w:t>)</w:t>
      </w:r>
      <w:r w:rsidRPr="00DF1634">
        <w:rPr>
          <w:rFonts w:ascii="GHEA Grapalat" w:hAnsi="GHEA Grapalat"/>
          <w:rPrChange w:id="928" w:author="Hayk-PC" w:date="2024-12-11T02:31:00Z">
            <w:rPr>
              <w:rFonts w:ascii="GHEA Grapalat" w:hAnsi="GHEA Grapalat"/>
            </w:rPr>
          </w:rPrChange>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w:t>
      </w:r>
      <w:r w:rsidRPr="00DF1634">
        <w:rPr>
          <w:rFonts w:ascii="GHEA Grapalat" w:hAnsi="GHEA Grapalat"/>
          <w:rPrChange w:id="929" w:author="Hayk-PC" w:date="2024-12-11T02:31:00Z">
            <w:rPr>
              <w:rFonts w:ascii="GHEA Grapalat" w:hAnsi="GHEA Grapalat"/>
            </w:rPr>
          </w:rPrChange>
        </w:rPr>
        <w:lastRenderedPageBreak/>
        <w:t>государством или общинами, и (или) участия в порядке совместной деятельности (консорциумом).</w:t>
      </w:r>
    </w:p>
    <w:p w14:paraId="52EA5834" w14:textId="77777777" w:rsidR="00D5674E" w:rsidRPr="00DF1634" w:rsidRDefault="009F18D0" w:rsidP="00B46D58">
      <w:pPr>
        <w:pStyle w:val="NormalWeb"/>
        <w:widowControl w:val="0"/>
        <w:tabs>
          <w:tab w:val="left" w:pos="1134"/>
        </w:tabs>
        <w:spacing w:before="0" w:beforeAutospacing="0" w:after="160" w:afterAutospacing="0"/>
        <w:ind w:firstLine="567"/>
        <w:jc w:val="both"/>
        <w:rPr>
          <w:rFonts w:ascii="GHEA Grapalat" w:hAnsi="GHEA Grapalat"/>
          <w:rPrChange w:id="930" w:author="Hayk-PC" w:date="2024-12-11T02:31:00Z">
            <w:rPr>
              <w:rFonts w:ascii="GHEA Grapalat" w:hAnsi="GHEA Grapalat"/>
            </w:rPr>
          </w:rPrChange>
        </w:rPr>
      </w:pPr>
      <w:r w:rsidRPr="00DF1634">
        <w:rPr>
          <w:rFonts w:ascii="GHEA Grapalat" w:hAnsi="GHEA Grapalat"/>
          <w:rPrChange w:id="931" w:author="Hayk-PC" w:date="2024-12-11T02:31:00Z">
            <w:rPr>
              <w:rFonts w:ascii="GHEA Grapalat" w:hAnsi="GHEA Grapalat"/>
            </w:rPr>
          </w:rPrChange>
        </w:rPr>
        <w:t>По смыслу пункта 119 Порядка:</w:t>
      </w:r>
    </w:p>
    <w:p w14:paraId="034694CB" w14:textId="77777777" w:rsidR="00D5674E" w:rsidRPr="00DF1634"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Change w:id="932" w:author="Hayk-PC" w:date="2024-12-11T02:31:00Z">
            <w:rPr>
              <w:rFonts w:ascii="GHEA Grapalat" w:hAnsi="GHEA Grapalat"/>
              <w:color w:val="000000"/>
            </w:rPr>
          </w:rPrChange>
        </w:rPr>
      </w:pPr>
      <w:r w:rsidRPr="00DF1634">
        <w:rPr>
          <w:rFonts w:ascii="GHEA Grapalat" w:hAnsi="GHEA Grapalat"/>
          <w:rPrChange w:id="933" w:author="Hayk-PC" w:date="2024-12-11T02:31:00Z">
            <w:rPr>
              <w:rFonts w:ascii="GHEA Grapalat" w:hAnsi="GHEA Grapalat"/>
            </w:rPr>
          </w:rPrChange>
        </w:rPr>
        <w:t>1)</w:t>
      </w:r>
      <w:r w:rsidR="00E1385B" w:rsidRPr="00DF1634">
        <w:rPr>
          <w:rFonts w:ascii="GHEA Grapalat" w:hAnsi="GHEA Grapalat"/>
          <w:rPrChange w:id="934" w:author="Hayk-PC" w:date="2024-12-11T02:31:00Z">
            <w:rPr>
              <w:rFonts w:ascii="GHEA Grapalat" w:hAnsi="GHEA Grapalat"/>
            </w:rPr>
          </w:rPrChange>
        </w:rPr>
        <w:tab/>
      </w:r>
      <w:r w:rsidRPr="00DF1634">
        <w:rPr>
          <w:rFonts w:ascii="GHEA Grapalat" w:hAnsi="GHEA Grapalat"/>
          <w:rPrChange w:id="935" w:author="Hayk-PC" w:date="2024-12-11T02:31:00Z">
            <w:rPr>
              <w:rFonts w:ascii="GHEA Grapalat" w:hAnsi="GHEA Grapalat"/>
            </w:rPr>
          </w:rPrChange>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DF1634">
        <w:rPr>
          <w:rFonts w:ascii="GHEA Grapalat" w:hAnsi="GHEA Grapalat"/>
          <w:color w:val="000000"/>
          <w:rPrChange w:id="936" w:author="Hayk-PC" w:date="2024-12-11T02:31:00Z">
            <w:rPr>
              <w:rFonts w:ascii="GHEA Grapalat" w:hAnsi="GHEA Grapalat"/>
              <w:color w:val="000000"/>
            </w:rPr>
          </w:rPrChange>
        </w:rPr>
        <w:t xml:space="preserve"> </w:t>
      </w:r>
    </w:p>
    <w:p w14:paraId="45C6D150" w14:textId="77777777" w:rsidR="00D5674E" w:rsidRPr="00DF1634"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Change w:id="937" w:author="Hayk-PC" w:date="2024-12-11T02:31:00Z">
            <w:rPr>
              <w:rFonts w:ascii="GHEA Grapalat" w:hAnsi="GHEA Grapalat"/>
              <w:color w:val="000000"/>
            </w:rPr>
          </w:rPrChange>
        </w:rPr>
      </w:pPr>
      <w:r w:rsidRPr="00DF1634">
        <w:rPr>
          <w:rFonts w:ascii="GHEA Grapalat" w:hAnsi="GHEA Grapalat"/>
          <w:color w:val="000000"/>
          <w:rPrChange w:id="938" w:author="Hayk-PC" w:date="2024-12-11T02:31:00Z">
            <w:rPr>
              <w:rFonts w:ascii="GHEA Grapalat" w:hAnsi="GHEA Grapalat"/>
              <w:color w:val="000000"/>
            </w:rPr>
          </w:rPrChange>
        </w:rPr>
        <w:t>2)</w:t>
      </w:r>
      <w:r w:rsidR="00E1385B" w:rsidRPr="00DF1634">
        <w:rPr>
          <w:rFonts w:ascii="GHEA Grapalat" w:hAnsi="GHEA Grapalat"/>
          <w:color w:val="000000"/>
          <w:rPrChange w:id="939" w:author="Hayk-PC" w:date="2024-12-11T02:31:00Z">
            <w:rPr>
              <w:rFonts w:ascii="GHEA Grapalat" w:hAnsi="GHEA Grapalat"/>
              <w:color w:val="000000"/>
            </w:rPr>
          </w:rPrChange>
        </w:rPr>
        <w:tab/>
      </w:r>
      <w:r w:rsidRPr="00DF1634">
        <w:rPr>
          <w:rFonts w:ascii="GHEA Grapalat" w:hAnsi="GHEA Grapalat"/>
          <w:color w:val="000000"/>
          <w:rPrChange w:id="940" w:author="Hayk-PC" w:date="2024-12-11T02:31:00Z">
            <w:rPr>
              <w:rFonts w:ascii="GHEA Grapalat" w:hAnsi="GHEA Grapalat"/>
              <w:color w:val="000000"/>
            </w:rPr>
          </w:rPrChange>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7758D249" w14:textId="77777777" w:rsidR="00D5674E" w:rsidRPr="00DF1634"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Change w:id="941" w:author="Hayk-PC" w:date="2024-12-11T02:31:00Z">
            <w:rPr>
              <w:rFonts w:ascii="GHEA Grapalat" w:hAnsi="GHEA Grapalat"/>
              <w:color w:val="000000"/>
            </w:rPr>
          </w:rPrChange>
        </w:rPr>
      </w:pPr>
      <w:r w:rsidRPr="00DF1634">
        <w:rPr>
          <w:rFonts w:ascii="GHEA Grapalat" w:hAnsi="GHEA Grapalat"/>
          <w:color w:val="000000"/>
          <w:rPrChange w:id="942" w:author="Hayk-PC" w:date="2024-12-11T02:31:00Z">
            <w:rPr>
              <w:rFonts w:ascii="GHEA Grapalat" w:hAnsi="GHEA Grapalat"/>
              <w:color w:val="000000"/>
            </w:rPr>
          </w:rPrChange>
        </w:rPr>
        <w:t>а.</w:t>
      </w:r>
      <w:r w:rsidR="00E1385B" w:rsidRPr="00DF1634">
        <w:rPr>
          <w:rFonts w:ascii="GHEA Grapalat" w:hAnsi="GHEA Grapalat"/>
          <w:color w:val="000000"/>
          <w:rPrChange w:id="943" w:author="Hayk-PC" w:date="2024-12-11T02:31:00Z">
            <w:rPr>
              <w:rFonts w:ascii="GHEA Grapalat" w:hAnsi="GHEA Grapalat"/>
              <w:color w:val="000000"/>
            </w:rPr>
          </w:rPrChange>
        </w:rPr>
        <w:tab/>
      </w:r>
      <w:r w:rsidRPr="00DF1634">
        <w:rPr>
          <w:rFonts w:ascii="GHEA Grapalat" w:hAnsi="GHEA Grapalat"/>
          <w:color w:val="000000"/>
          <w:rPrChange w:id="944" w:author="Hayk-PC" w:date="2024-12-11T02:31:00Z">
            <w:rPr>
              <w:rFonts w:ascii="GHEA Grapalat" w:hAnsi="GHEA Grapalat"/>
              <w:color w:val="000000"/>
            </w:rPr>
          </w:rPrChange>
        </w:rPr>
        <w:t>участником, распоряжающимся более чем десятью процентами акций данного юридического лица;</w:t>
      </w:r>
    </w:p>
    <w:p w14:paraId="258844C4" w14:textId="77777777" w:rsidR="00D5674E" w:rsidRPr="00DF1634"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Change w:id="945" w:author="Hayk-PC" w:date="2024-12-11T02:31:00Z">
            <w:rPr>
              <w:rFonts w:ascii="GHEA Grapalat" w:hAnsi="GHEA Grapalat"/>
              <w:color w:val="000000"/>
            </w:rPr>
          </w:rPrChange>
        </w:rPr>
      </w:pPr>
      <w:r w:rsidRPr="00DF1634">
        <w:rPr>
          <w:rFonts w:ascii="GHEA Grapalat" w:hAnsi="GHEA Grapalat"/>
          <w:color w:val="000000"/>
          <w:rPrChange w:id="946" w:author="Hayk-PC" w:date="2024-12-11T02:31:00Z">
            <w:rPr>
              <w:rFonts w:ascii="GHEA Grapalat" w:hAnsi="GHEA Grapalat"/>
              <w:color w:val="000000"/>
            </w:rPr>
          </w:rPrChange>
        </w:rPr>
        <w:t>б.</w:t>
      </w:r>
      <w:r w:rsidR="00E1385B" w:rsidRPr="00DF1634">
        <w:rPr>
          <w:rFonts w:ascii="GHEA Grapalat" w:hAnsi="GHEA Grapalat"/>
          <w:color w:val="000000"/>
          <w:rPrChange w:id="947" w:author="Hayk-PC" w:date="2024-12-11T02:31:00Z">
            <w:rPr>
              <w:rFonts w:ascii="GHEA Grapalat" w:hAnsi="GHEA Grapalat"/>
              <w:color w:val="000000"/>
            </w:rPr>
          </w:rPrChange>
        </w:rPr>
        <w:tab/>
      </w:r>
      <w:r w:rsidRPr="00DF1634">
        <w:rPr>
          <w:rFonts w:ascii="GHEA Grapalat" w:hAnsi="GHEA Grapalat"/>
          <w:color w:val="000000"/>
          <w:rPrChange w:id="948" w:author="Hayk-PC" w:date="2024-12-11T02:31:00Z">
            <w:rPr>
              <w:rFonts w:ascii="GHEA Grapalat" w:hAnsi="GHEA Grapalat"/>
              <w:color w:val="000000"/>
            </w:rPr>
          </w:rPrChange>
        </w:rPr>
        <w:t>лицом, имеющим возможность предопределять решения юридического лица иным, не запрещенным законодательством Республики Армения образом;</w:t>
      </w:r>
    </w:p>
    <w:p w14:paraId="77C2CB9F" w14:textId="77777777" w:rsidR="00D5674E" w:rsidRPr="00DF1634"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Change w:id="949" w:author="Hayk-PC" w:date="2024-12-11T02:31:00Z">
            <w:rPr>
              <w:rFonts w:ascii="GHEA Grapalat" w:hAnsi="GHEA Grapalat"/>
              <w:color w:val="000000"/>
            </w:rPr>
          </w:rPrChange>
        </w:rPr>
      </w:pPr>
      <w:r w:rsidRPr="00DF1634">
        <w:rPr>
          <w:rFonts w:ascii="GHEA Grapalat" w:hAnsi="GHEA Grapalat"/>
          <w:color w:val="000000"/>
          <w:rPrChange w:id="950" w:author="Hayk-PC" w:date="2024-12-11T02:31:00Z">
            <w:rPr>
              <w:rFonts w:ascii="GHEA Grapalat" w:hAnsi="GHEA Grapalat"/>
              <w:color w:val="000000"/>
            </w:rPr>
          </w:rPrChange>
        </w:rPr>
        <w:t>в.</w:t>
      </w:r>
      <w:r w:rsidR="00E1385B" w:rsidRPr="00DF1634">
        <w:rPr>
          <w:rFonts w:ascii="GHEA Grapalat" w:hAnsi="GHEA Grapalat"/>
          <w:color w:val="000000"/>
          <w:rPrChange w:id="951" w:author="Hayk-PC" w:date="2024-12-11T02:31:00Z">
            <w:rPr>
              <w:rFonts w:ascii="GHEA Grapalat" w:hAnsi="GHEA Grapalat"/>
              <w:color w:val="000000"/>
            </w:rPr>
          </w:rPrChange>
        </w:rPr>
        <w:tab/>
      </w:r>
      <w:r w:rsidRPr="00DF1634">
        <w:rPr>
          <w:rFonts w:ascii="GHEA Grapalat" w:hAnsi="GHEA Grapalat"/>
          <w:color w:val="000000"/>
          <w:rPrChange w:id="952" w:author="Hayk-PC" w:date="2024-12-11T02:31:00Z">
            <w:rPr>
              <w:rFonts w:ascii="GHEA Grapalat" w:hAnsi="GHEA Grapalat"/>
              <w:color w:val="000000"/>
            </w:rPr>
          </w:rPrChange>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070A8A5A" w14:textId="77777777" w:rsidR="00D5674E" w:rsidRPr="00DF1634"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Change w:id="953" w:author="Hayk-PC" w:date="2024-12-11T02:31:00Z">
            <w:rPr>
              <w:rFonts w:ascii="GHEA Grapalat" w:hAnsi="GHEA Grapalat"/>
              <w:color w:val="000000"/>
            </w:rPr>
          </w:rPrChange>
        </w:rPr>
      </w:pPr>
      <w:r w:rsidRPr="00DF1634">
        <w:rPr>
          <w:rFonts w:ascii="GHEA Grapalat" w:hAnsi="GHEA Grapalat"/>
          <w:color w:val="000000"/>
          <w:rPrChange w:id="954" w:author="Hayk-PC" w:date="2024-12-11T02:31:00Z">
            <w:rPr>
              <w:rFonts w:ascii="GHEA Grapalat" w:hAnsi="GHEA Grapalat"/>
              <w:color w:val="000000"/>
            </w:rPr>
          </w:rPrChange>
        </w:rPr>
        <w:t>г.</w:t>
      </w:r>
      <w:r w:rsidR="00E1385B" w:rsidRPr="00DF1634">
        <w:rPr>
          <w:rFonts w:ascii="GHEA Grapalat" w:hAnsi="GHEA Grapalat"/>
          <w:color w:val="000000"/>
          <w:rPrChange w:id="955" w:author="Hayk-PC" w:date="2024-12-11T02:31:00Z">
            <w:rPr>
              <w:rFonts w:ascii="GHEA Grapalat" w:hAnsi="GHEA Grapalat"/>
              <w:color w:val="000000"/>
            </w:rPr>
          </w:rPrChange>
        </w:rPr>
        <w:tab/>
      </w:r>
      <w:r w:rsidRPr="00DF1634">
        <w:rPr>
          <w:rFonts w:ascii="GHEA Grapalat" w:hAnsi="GHEA Grapalat"/>
          <w:color w:val="000000"/>
          <w:rPrChange w:id="956" w:author="Hayk-PC" w:date="2024-12-11T02:31:00Z">
            <w:rPr>
              <w:rFonts w:ascii="GHEA Grapalat" w:hAnsi="GHEA Grapalat"/>
              <w:color w:val="000000"/>
            </w:rPr>
          </w:rPrChange>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3A6A4E47" w14:textId="77777777" w:rsidR="00D5674E" w:rsidRPr="00DF1634"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Change w:id="957" w:author="Hayk-PC" w:date="2024-12-11T02:31:00Z">
            <w:rPr>
              <w:rFonts w:ascii="GHEA Grapalat" w:hAnsi="GHEA Grapalat"/>
              <w:color w:val="000000"/>
            </w:rPr>
          </w:rPrChange>
        </w:rPr>
      </w:pPr>
      <w:r w:rsidRPr="00DF1634">
        <w:rPr>
          <w:rFonts w:ascii="GHEA Grapalat" w:hAnsi="GHEA Grapalat"/>
          <w:rPrChange w:id="958" w:author="Hayk-PC" w:date="2024-12-11T02:31:00Z">
            <w:rPr>
              <w:rFonts w:ascii="GHEA Grapalat" w:hAnsi="GHEA Grapalat"/>
            </w:rPr>
          </w:rPrChange>
        </w:rPr>
        <w:t>3)</w:t>
      </w:r>
      <w:r w:rsidR="00E1385B" w:rsidRPr="00DF1634">
        <w:rPr>
          <w:rFonts w:ascii="GHEA Grapalat" w:hAnsi="GHEA Grapalat"/>
          <w:rPrChange w:id="959" w:author="Hayk-PC" w:date="2024-12-11T02:31:00Z">
            <w:rPr>
              <w:rFonts w:ascii="GHEA Grapalat" w:hAnsi="GHEA Grapalat"/>
            </w:rPr>
          </w:rPrChange>
        </w:rPr>
        <w:tab/>
      </w:r>
      <w:r w:rsidRPr="00DF1634">
        <w:rPr>
          <w:rFonts w:ascii="GHEA Grapalat" w:hAnsi="GHEA Grapalat"/>
          <w:rPrChange w:id="960" w:author="Hayk-PC" w:date="2024-12-11T02:31:00Z">
            <w:rPr>
              <w:rFonts w:ascii="GHEA Grapalat" w:hAnsi="GHEA Grapalat"/>
            </w:rPr>
          </w:rPrChange>
        </w:rPr>
        <w:t>участники, не имеющие статуса физического лица, считаются взаимосвязанными, если:</w:t>
      </w:r>
    </w:p>
    <w:p w14:paraId="1B49BA62" w14:textId="77777777" w:rsidR="00D5674E" w:rsidRPr="00DF1634"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Change w:id="961" w:author="Hayk-PC" w:date="2024-12-11T02:31:00Z">
            <w:rPr>
              <w:rFonts w:ascii="GHEA Grapalat" w:hAnsi="GHEA Grapalat"/>
              <w:color w:val="000000"/>
            </w:rPr>
          </w:rPrChange>
        </w:rPr>
      </w:pPr>
      <w:r w:rsidRPr="00DF1634">
        <w:rPr>
          <w:rFonts w:ascii="GHEA Grapalat" w:hAnsi="GHEA Grapalat"/>
          <w:color w:val="000000"/>
          <w:rPrChange w:id="962" w:author="Hayk-PC" w:date="2024-12-11T02:31:00Z">
            <w:rPr>
              <w:rFonts w:ascii="GHEA Grapalat" w:hAnsi="GHEA Grapalat"/>
              <w:color w:val="000000"/>
            </w:rPr>
          </w:rPrChange>
        </w:rPr>
        <w:t>а.</w:t>
      </w:r>
      <w:r w:rsidR="00E1385B" w:rsidRPr="00DF1634">
        <w:rPr>
          <w:rFonts w:ascii="GHEA Grapalat" w:hAnsi="GHEA Grapalat"/>
          <w:color w:val="000000"/>
          <w:rPrChange w:id="963" w:author="Hayk-PC" w:date="2024-12-11T02:31:00Z">
            <w:rPr>
              <w:rFonts w:ascii="GHEA Grapalat" w:hAnsi="GHEA Grapalat"/>
              <w:color w:val="000000"/>
            </w:rPr>
          </w:rPrChange>
        </w:rPr>
        <w:tab/>
      </w:r>
      <w:r w:rsidRPr="00DF1634">
        <w:rPr>
          <w:rFonts w:ascii="GHEA Grapalat" w:hAnsi="GHEA Grapalat"/>
          <w:color w:val="000000"/>
          <w:rPrChange w:id="964" w:author="Hayk-PC" w:date="2024-12-11T02:31:00Z">
            <w:rPr>
              <w:rFonts w:ascii="GHEA Grapalat" w:hAnsi="GHEA Grapalat"/>
              <w:color w:val="000000"/>
            </w:rPr>
          </w:rPrChange>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DF1634">
        <w:rPr>
          <w:rFonts w:ascii="Courier New" w:hAnsi="Courier New" w:cs="Courier New"/>
          <w:color w:val="000000"/>
          <w:lang w:val="en-US"/>
          <w:rPrChange w:id="965" w:author="Hayk-PC" w:date="2024-12-11T02:31:00Z">
            <w:rPr>
              <w:rFonts w:ascii="Courier New" w:hAnsi="Courier New" w:cs="Courier New"/>
              <w:color w:val="000000"/>
              <w:lang w:val="en-US"/>
            </w:rPr>
          </w:rPrChange>
        </w:rPr>
        <w:t> </w:t>
      </w:r>
      <w:r w:rsidRPr="00DF1634">
        <w:rPr>
          <w:rFonts w:ascii="GHEA Grapalat" w:hAnsi="GHEA Grapalat"/>
          <w:color w:val="000000"/>
          <w:rPrChange w:id="966" w:author="Hayk-PC" w:date="2024-12-11T02:31:00Z">
            <w:rPr>
              <w:rFonts w:ascii="GHEA Grapalat" w:hAnsi="GHEA Grapalat"/>
              <w:color w:val="000000"/>
            </w:rPr>
          </w:rPrChange>
        </w:rPr>
        <w:t>лица;</w:t>
      </w:r>
    </w:p>
    <w:p w14:paraId="76800B1A" w14:textId="77777777" w:rsidR="00D5674E" w:rsidRPr="00DF1634"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Change w:id="967" w:author="Hayk-PC" w:date="2024-12-11T02:31:00Z">
            <w:rPr>
              <w:rFonts w:ascii="GHEA Grapalat" w:hAnsi="GHEA Grapalat"/>
              <w:color w:val="000000"/>
            </w:rPr>
          </w:rPrChange>
        </w:rPr>
      </w:pPr>
      <w:r w:rsidRPr="00DF1634">
        <w:rPr>
          <w:rFonts w:ascii="GHEA Grapalat" w:hAnsi="GHEA Grapalat"/>
          <w:color w:val="000000"/>
          <w:rPrChange w:id="968" w:author="Hayk-PC" w:date="2024-12-11T02:31:00Z">
            <w:rPr>
              <w:rFonts w:ascii="GHEA Grapalat" w:hAnsi="GHEA Grapalat"/>
              <w:color w:val="000000"/>
            </w:rPr>
          </w:rPrChange>
        </w:rPr>
        <w:t>б.</w:t>
      </w:r>
      <w:r w:rsidR="00E1385B" w:rsidRPr="00DF1634">
        <w:rPr>
          <w:rFonts w:ascii="GHEA Grapalat" w:hAnsi="GHEA Grapalat"/>
          <w:color w:val="000000"/>
          <w:rPrChange w:id="969" w:author="Hayk-PC" w:date="2024-12-11T02:31:00Z">
            <w:rPr>
              <w:rFonts w:ascii="GHEA Grapalat" w:hAnsi="GHEA Grapalat"/>
              <w:color w:val="000000"/>
            </w:rPr>
          </w:rPrChange>
        </w:rPr>
        <w:tab/>
      </w:r>
      <w:r w:rsidRPr="00DF1634">
        <w:rPr>
          <w:rFonts w:ascii="GHEA Grapalat" w:hAnsi="GHEA Grapalat"/>
          <w:color w:val="000000"/>
          <w:rPrChange w:id="970" w:author="Hayk-PC" w:date="2024-12-11T02:31:00Z">
            <w:rPr>
              <w:rFonts w:ascii="GHEA Grapalat" w:hAnsi="GHEA Grapalat"/>
              <w:color w:val="000000"/>
            </w:rPr>
          </w:rPrChange>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2936EBEB" w14:textId="77777777" w:rsidR="00D5674E" w:rsidRPr="00DF1634" w:rsidRDefault="00D5674E" w:rsidP="00B46D58">
      <w:pPr>
        <w:pStyle w:val="NormalWeb"/>
        <w:widowControl w:val="0"/>
        <w:tabs>
          <w:tab w:val="left" w:pos="1134"/>
        </w:tabs>
        <w:spacing w:before="0" w:beforeAutospacing="0" w:after="160" w:afterAutospacing="0"/>
        <w:ind w:firstLine="567"/>
        <w:jc w:val="both"/>
        <w:rPr>
          <w:rFonts w:ascii="GHEA Grapalat" w:hAnsi="GHEA Grapalat"/>
          <w:rPrChange w:id="971" w:author="Hayk-PC" w:date="2024-12-11T02:31:00Z">
            <w:rPr>
              <w:rFonts w:ascii="GHEA Grapalat" w:hAnsi="GHEA Grapalat"/>
            </w:rPr>
          </w:rPrChange>
        </w:rPr>
      </w:pPr>
      <w:r w:rsidRPr="00DF1634">
        <w:rPr>
          <w:rFonts w:ascii="GHEA Grapalat" w:hAnsi="GHEA Grapalat"/>
          <w:color w:val="000000"/>
          <w:rPrChange w:id="972" w:author="Hayk-PC" w:date="2024-12-11T02:31:00Z">
            <w:rPr>
              <w:rFonts w:ascii="GHEA Grapalat" w:hAnsi="GHEA Grapalat"/>
              <w:color w:val="000000"/>
            </w:rPr>
          </w:rPrChange>
        </w:rPr>
        <w:lastRenderedPageBreak/>
        <w:t>в.</w:t>
      </w:r>
      <w:r w:rsidR="00E1385B" w:rsidRPr="00DF1634">
        <w:rPr>
          <w:rFonts w:ascii="GHEA Grapalat" w:hAnsi="GHEA Grapalat"/>
          <w:color w:val="000000"/>
          <w:rPrChange w:id="973" w:author="Hayk-PC" w:date="2024-12-11T02:31:00Z">
            <w:rPr>
              <w:rFonts w:ascii="GHEA Grapalat" w:hAnsi="GHEA Grapalat"/>
              <w:color w:val="000000"/>
            </w:rPr>
          </w:rPrChange>
        </w:rPr>
        <w:tab/>
      </w:r>
      <w:r w:rsidRPr="00DF1634">
        <w:rPr>
          <w:rFonts w:ascii="GHEA Grapalat" w:hAnsi="GHEA Grapalat"/>
          <w:color w:val="000000"/>
          <w:rPrChange w:id="974" w:author="Hayk-PC" w:date="2024-12-11T02:31:00Z">
            <w:rPr>
              <w:rFonts w:ascii="GHEA Grapalat" w:hAnsi="GHEA Grapalat"/>
              <w:color w:val="000000"/>
            </w:rPr>
          </w:rPrChange>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3B05596F" w14:textId="77777777" w:rsidR="00D5674E" w:rsidRPr="00DF1634"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Change w:id="975" w:author="Hayk-PC" w:date="2024-12-11T02:31:00Z">
            <w:rPr>
              <w:rFonts w:ascii="GHEA Grapalat" w:hAnsi="GHEA Grapalat"/>
              <w:color w:val="000000"/>
            </w:rPr>
          </w:rPrChange>
        </w:rPr>
      </w:pPr>
      <w:r w:rsidRPr="00DF1634">
        <w:rPr>
          <w:rFonts w:ascii="GHEA Grapalat" w:hAnsi="GHEA Grapalat"/>
          <w:color w:val="000000"/>
          <w:rPrChange w:id="976" w:author="Hayk-PC" w:date="2024-12-11T02:31:00Z">
            <w:rPr>
              <w:rFonts w:ascii="GHEA Grapalat" w:hAnsi="GHEA Grapalat"/>
              <w:color w:val="000000"/>
            </w:rPr>
          </w:rPrChange>
        </w:rPr>
        <w:t>г.</w:t>
      </w:r>
      <w:r w:rsidR="00E1385B" w:rsidRPr="00DF1634">
        <w:rPr>
          <w:rFonts w:ascii="GHEA Grapalat" w:hAnsi="GHEA Grapalat"/>
          <w:color w:val="000000"/>
          <w:rPrChange w:id="977" w:author="Hayk-PC" w:date="2024-12-11T02:31:00Z">
            <w:rPr>
              <w:rFonts w:ascii="GHEA Grapalat" w:hAnsi="GHEA Grapalat"/>
              <w:color w:val="000000"/>
            </w:rPr>
          </w:rPrChange>
        </w:rPr>
        <w:tab/>
      </w:r>
      <w:r w:rsidRPr="00DF1634">
        <w:rPr>
          <w:rFonts w:ascii="GHEA Grapalat" w:hAnsi="GHEA Grapalat"/>
          <w:color w:val="000000"/>
          <w:rPrChange w:id="978" w:author="Hayk-PC" w:date="2024-12-11T02:31:00Z">
            <w:rPr>
              <w:rFonts w:ascii="GHEA Grapalat" w:hAnsi="GHEA Grapalat"/>
              <w:color w:val="000000"/>
            </w:rPr>
          </w:rPrChange>
        </w:rPr>
        <w:t>они действовали или действуют согласованно, исходя из общих экономических интересов.</w:t>
      </w:r>
    </w:p>
    <w:p w14:paraId="5744C09A" w14:textId="77777777" w:rsidR="00D5674E" w:rsidRPr="00DF1634" w:rsidRDefault="00D5674E" w:rsidP="00B46D58">
      <w:pPr>
        <w:widowControl w:val="0"/>
        <w:tabs>
          <w:tab w:val="left" w:pos="1134"/>
        </w:tabs>
        <w:spacing w:after="160"/>
        <w:ind w:firstLine="567"/>
        <w:jc w:val="both"/>
        <w:rPr>
          <w:rFonts w:ascii="GHEA Grapalat" w:hAnsi="GHEA Grapalat"/>
          <w:color w:val="000000"/>
          <w:rPrChange w:id="979" w:author="Hayk-PC" w:date="2024-12-11T02:31:00Z">
            <w:rPr>
              <w:rFonts w:ascii="GHEA Grapalat" w:hAnsi="GHEA Grapalat"/>
              <w:color w:val="000000"/>
            </w:rPr>
          </w:rPrChange>
        </w:rPr>
      </w:pPr>
      <w:r w:rsidRPr="00DF1634">
        <w:rPr>
          <w:rFonts w:ascii="GHEA Grapalat" w:hAnsi="GHEA Grapalat"/>
          <w:color w:val="000000"/>
          <w:rPrChange w:id="980" w:author="Hayk-PC" w:date="2024-12-11T02:31:00Z">
            <w:rPr>
              <w:rFonts w:ascii="GHEA Grapalat" w:hAnsi="GHEA Grapalat"/>
              <w:color w:val="000000"/>
            </w:rPr>
          </w:rPrChange>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DF1634">
        <w:rPr>
          <w:rFonts w:ascii="GHEA Grapalat" w:hAnsi="GHEA Grapalat"/>
          <w:color w:val="000000"/>
          <w:rPrChange w:id="981" w:author="Hayk-PC" w:date="2024-12-11T02:31:00Z">
            <w:rPr>
              <w:rFonts w:ascii="GHEA Grapalat" w:hAnsi="GHEA Grapalat"/>
              <w:color w:val="000000"/>
            </w:rPr>
          </w:rPrChange>
        </w:rPr>
        <w:t>внуки,</w:t>
      </w:r>
      <w:ins w:id="982" w:author="Vardan" w:date="2022-10-29T23:46:00Z">
        <w:r w:rsidR="006E007C" w:rsidRPr="00DF1634">
          <w:rPr>
            <w:rFonts w:ascii="GHEA Grapalat" w:hAnsi="GHEA Grapalat"/>
            <w:color w:val="000000"/>
            <w:rPrChange w:id="983" w:author="Hayk-PC" w:date="2024-12-11T02:31:00Z">
              <w:rPr>
                <w:rFonts w:ascii="GHEA Grapalat" w:hAnsi="GHEA Grapalat"/>
                <w:color w:val="000000"/>
              </w:rPr>
            </w:rPrChange>
          </w:rPr>
          <w:t xml:space="preserve"> </w:t>
        </w:r>
      </w:ins>
      <w:r w:rsidRPr="00DF1634">
        <w:rPr>
          <w:rFonts w:ascii="GHEA Grapalat" w:hAnsi="GHEA Grapalat"/>
          <w:color w:val="000000"/>
          <w:rPrChange w:id="984" w:author="Hayk-PC" w:date="2024-12-11T02:31:00Z">
            <w:rPr>
              <w:rFonts w:ascii="GHEA Grapalat" w:hAnsi="GHEA Grapalat"/>
              <w:color w:val="000000"/>
            </w:rPr>
          </w:rPrChange>
        </w:rPr>
        <w:t>супруг сестры или супруга брата и их дети.</w:t>
      </w:r>
    </w:p>
    <w:p w14:paraId="039DC684" w14:textId="77777777" w:rsidR="004175B6" w:rsidRPr="00DF1634" w:rsidRDefault="00096865" w:rsidP="00B46D58">
      <w:pPr>
        <w:widowControl w:val="0"/>
        <w:tabs>
          <w:tab w:val="left" w:pos="1134"/>
        </w:tabs>
        <w:spacing w:after="160"/>
        <w:ind w:firstLine="567"/>
        <w:jc w:val="both"/>
        <w:rPr>
          <w:rFonts w:ascii="GHEA Grapalat" w:hAnsi="GHEA Grapalat" w:cs="Arial Armenian"/>
          <w:rPrChange w:id="985" w:author="Hayk-PC" w:date="2024-12-11T02:31:00Z">
            <w:rPr>
              <w:rFonts w:ascii="GHEA Grapalat" w:hAnsi="GHEA Grapalat" w:cs="Arial Armenian"/>
            </w:rPr>
          </w:rPrChange>
        </w:rPr>
      </w:pPr>
      <w:r w:rsidRPr="00DF1634">
        <w:rPr>
          <w:rFonts w:ascii="GHEA Grapalat" w:hAnsi="GHEA Grapalat"/>
          <w:rPrChange w:id="986" w:author="Hayk-PC" w:date="2024-12-11T02:31:00Z">
            <w:rPr>
              <w:rFonts w:ascii="GHEA Grapalat" w:hAnsi="GHEA Grapalat"/>
            </w:rPr>
          </w:rPrChange>
        </w:rPr>
        <w:t>2.4</w:t>
      </w:r>
      <w:r w:rsidR="00D13662" w:rsidRPr="00DF1634">
        <w:rPr>
          <w:rFonts w:ascii="GHEA Grapalat" w:hAnsi="GHEA Grapalat"/>
          <w:rPrChange w:id="987" w:author="Hayk-PC" w:date="2024-12-11T02:31:00Z">
            <w:rPr>
              <w:rFonts w:ascii="GHEA Grapalat" w:hAnsi="GHEA Grapalat"/>
            </w:rPr>
          </w:rPrChange>
        </w:rPr>
        <w:t>.</w:t>
      </w:r>
      <w:r w:rsidR="00E1385B" w:rsidRPr="00DF1634">
        <w:rPr>
          <w:rFonts w:ascii="GHEA Grapalat" w:hAnsi="GHEA Grapalat"/>
          <w:rPrChange w:id="988" w:author="Hayk-PC" w:date="2024-12-11T02:31:00Z">
            <w:rPr>
              <w:rFonts w:ascii="GHEA Grapalat" w:hAnsi="GHEA Grapalat"/>
            </w:rPr>
          </w:rPrChange>
        </w:rPr>
        <w:tab/>
      </w:r>
      <w:r w:rsidRPr="00DF1634">
        <w:rPr>
          <w:rFonts w:ascii="GHEA Grapalat" w:hAnsi="GHEA Grapalat"/>
          <w:rPrChange w:id="989" w:author="Hayk-PC" w:date="2024-12-11T02:31:00Z">
            <w:rPr>
              <w:rFonts w:ascii="GHEA Grapalat" w:hAnsi="GHEA Grapalat"/>
            </w:rPr>
          </w:rPrChange>
        </w:rPr>
        <w:t>Участник</w:t>
      </w:r>
      <w:r w:rsidR="000C3F69" w:rsidRPr="00DF1634">
        <w:rPr>
          <w:rFonts w:ascii="GHEA Grapalat" w:hAnsi="GHEA Grapalat"/>
          <w:rPrChange w:id="990" w:author="Hayk-PC" w:date="2024-12-11T02:31:00Z">
            <w:rPr>
              <w:rFonts w:ascii="GHEA Grapalat" w:hAnsi="GHEA Grapalat"/>
            </w:rPr>
          </w:rPrChange>
        </w:rPr>
        <w:t>,</w:t>
      </w:r>
      <w:r w:rsidRPr="00DF1634">
        <w:rPr>
          <w:rFonts w:ascii="GHEA Grapalat" w:hAnsi="GHEA Grapalat"/>
          <w:rPrChange w:id="991" w:author="Hayk-PC" w:date="2024-12-11T02:31:00Z">
            <w:rPr>
              <w:rFonts w:ascii="GHEA Grapalat" w:hAnsi="GHEA Grapalat"/>
            </w:rPr>
          </w:rPrChange>
        </w:rPr>
        <w:t xml:space="preserve"> </w:t>
      </w:r>
      <w:r w:rsidR="002C1D72" w:rsidRPr="00DF1634">
        <w:rPr>
          <w:rFonts w:ascii="GHEA Grapalat" w:hAnsi="GHEA Grapalat"/>
          <w:rPrChange w:id="992" w:author="Hayk-PC" w:date="2024-12-11T02:31:00Z">
            <w:rPr>
              <w:rFonts w:ascii="GHEA Grapalat" w:hAnsi="GHEA Grapalat"/>
            </w:rPr>
          </w:rPrChange>
        </w:rPr>
        <w:t xml:space="preserve">в случае признания </w:t>
      </w:r>
      <w:r w:rsidR="00876D7D" w:rsidRPr="00DF1634">
        <w:rPr>
          <w:rFonts w:ascii="GHEA Grapalat" w:hAnsi="GHEA Grapalat"/>
          <w:rPrChange w:id="993" w:author="Hayk-PC" w:date="2024-12-11T02:31:00Z">
            <w:rPr>
              <w:rFonts w:ascii="GHEA Grapalat" w:hAnsi="GHEA Grapalat"/>
            </w:rPr>
          </w:rPrChange>
        </w:rPr>
        <w:t>ото</w:t>
      </w:r>
      <w:r w:rsidR="002C1D72" w:rsidRPr="00DF1634">
        <w:rPr>
          <w:rFonts w:ascii="GHEA Grapalat" w:hAnsi="GHEA Grapalat"/>
          <w:rPrChange w:id="994" w:author="Hayk-PC" w:date="2024-12-11T02:31:00Z">
            <w:rPr>
              <w:rFonts w:ascii="GHEA Grapalat" w:hAnsi="GHEA Grapalat"/>
            </w:rPr>
          </w:rPrChange>
        </w:rPr>
        <w:t>бранным участником</w:t>
      </w:r>
      <w:r w:rsidR="000C3F69" w:rsidRPr="00DF1634">
        <w:rPr>
          <w:rFonts w:ascii="GHEA Grapalat" w:hAnsi="GHEA Grapalat"/>
          <w:rPrChange w:id="995" w:author="Hayk-PC" w:date="2024-12-11T02:31:00Z">
            <w:rPr>
              <w:rFonts w:ascii="GHEA Grapalat" w:hAnsi="GHEA Grapalat"/>
            </w:rPr>
          </w:rPrChange>
        </w:rPr>
        <w:t>,</w:t>
      </w:r>
      <w:r w:rsidR="002C1D72" w:rsidRPr="00DF1634">
        <w:rPr>
          <w:rFonts w:ascii="GHEA Grapalat" w:hAnsi="GHEA Grapalat"/>
          <w:rPrChange w:id="996" w:author="Hayk-PC" w:date="2024-12-11T02:31:00Z">
            <w:rPr>
              <w:rFonts w:ascii="GHEA Grapalat" w:hAnsi="GHEA Grapalat"/>
            </w:rPr>
          </w:rPrChange>
        </w:rPr>
        <w:t xml:space="preserve"> </w:t>
      </w:r>
      <w:r w:rsidR="00A7559E" w:rsidRPr="00DF1634">
        <w:rPr>
          <w:rFonts w:ascii="GHEA Grapalat" w:hAnsi="GHEA Grapalat"/>
          <w:rPrChange w:id="997" w:author="Hayk-PC" w:date="2024-12-11T02:31:00Z">
            <w:rPr>
              <w:rFonts w:ascii="GHEA Grapalat" w:hAnsi="GHEA Grapalat"/>
            </w:rPr>
          </w:rPrChange>
        </w:rPr>
        <w:t>представляет обеспечение квалификации в порядке и размере, установленными настоящим приглашением</w:t>
      </w:r>
      <w:r w:rsidR="00A7559E" w:rsidRPr="00DF1634">
        <w:rPr>
          <w:rFonts w:ascii="GHEA Grapalat" w:hAnsi="GHEA Grapalat"/>
          <w:lang w:val="hy-AM"/>
          <w:rPrChange w:id="998" w:author="Hayk-PC" w:date="2024-12-11T02:31:00Z">
            <w:rPr>
              <w:rFonts w:ascii="GHEA Grapalat" w:hAnsi="GHEA Grapalat"/>
              <w:lang w:val="hy-AM"/>
            </w:rPr>
          </w:rPrChange>
        </w:rPr>
        <w:t>.</w:t>
      </w:r>
      <w:r w:rsidR="00A425E2" w:rsidRPr="00DF1634">
        <w:rPr>
          <w:rPrChange w:id="999" w:author="Hayk-PC" w:date="2024-12-11T02:31:00Z">
            <w:rPr/>
          </w:rPrChange>
        </w:rPr>
        <w:t xml:space="preserve"> </w:t>
      </w:r>
      <w:r w:rsidR="00A425E2" w:rsidRPr="00DF1634">
        <w:rPr>
          <w:rFonts w:ascii="GHEA Grapalat" w:hAnsi="GHEA Grapalat"/>
          <w:rPrChange w:id="1000" w:author="Hayk-PC" w:date="2024-12-11T02:31:00Z">
            <w:rPr>
              <w:rFonts w:ascii="GHEA Grapalat" w:hAnsi="GHEA Grapalat"/>
            </w:rPr>
          </w:rPrChange>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DF1634">
        <w:rPr>
          <w:rFonts w:ascii="GHEA Grapalat" w:hAnsi="GHEA Grapalat"/>
          <w:rPrChange w:id="1001" w:author="Hayk-PC" w:date="2024-12-11T02:31:00Z">
            <w:rPr>
              <w:rFonts w:ascii="GHEA Grapalat" w:hAnsi="GHEA Grapalat"/>
            </w:rPr>
          </w:rPrChange>
        </w:rPr>
        <w:t>.</w:t>
      </w:r>
    </w:p>
    <w:p w14:paraId="56D55F03" w14:textId="77777777" w:rsidR="000A6B75" w:rsidRPr="00DF1634" w:rsidRDefault="000A6B75" w:rsidP="00B46D58">
      <w:pPr>
        <w:pStyle w:val="norm"/>
        <w:widowControl w:val="0"/>
        <w:tabs>
          <w:tab w:val="left" w:pos="1134"/>
        </w:tabs>
        <w:spacing w:after="160" w:line="240" w:lineRule="auto"/>
        <w:ind w:firstLine="567"/>
        <w:rPr>
          <w:rFonts w:ascii="GHEA Grapalat" w:hAnsi="GHEA Grapalat" w:cs="Sylfaen"/>
          <w:sz w:val="24"/>
          <w:szCs w:val="24"/>
          <w:rPrChange w:id="1002" w:author="Hayk-PC" w:date="2024-12-11T02:31:00Z">
            <w:rPr>
              <w:rFonts w:ascii="GHEA Grapalat" w:hAnsi="GHEA Grapalat" w:cs="Sylfaen"/>
              <w:sz w:val="24"/>
              <w:szCs w:val="24"/>
            </w:rPr>
          </w:rPrChange>
        </w:rPr>
      </w:pPr>
      <w:r w:rsidRPr="00DF1634">
        <w:rPr>
          <w:rFonts w:ascii="GHEA Grapalat" w:hAnsi="GHEA Grapalat"/>
          <w:sz w:val="24"/>
          <w:szCs w:val="24"/>
          <w:rPrChange w:id="1003" w:author="Hayk-PC" w:date="2024-12-11T02:31:00Z">
            <w:rPr>
              <w:rFonts w:ascii="GHEA Grapalat" w:hAnsi="GHEA Grapalat"/>
              <w:sz w:val="24"/>
              <w:szCs w:val="24"/>
            </w:rPr>
          </w:rPrChange>
        </w:rPr>
        <w:t>2.</w:t>
      </w:r>
      <w:r w:rsidR="00DA4643" w:rsidRPr="00DF1634">
        <w:rPr>
          <w:rFonts w:ascii="GHEA Grapalat" w:hAnsi="GHEA Grapalat"/>
          <w:sz w:val="24"/>
          <w:szCs w:val="24"/>
          <w:rPrChange w:id="1004" w:author="Hayk-PC" w:date="2024-12-11T02:31:00Z">
            <w:rPr>
              <w:rFonts w:ascii="GHEA Grapalat" w:hAnsi="GHEA Grapalat"/>
              <w:sz w:val="24"/>
              <w:szCs w:val="24"/>
            </w:rPr>
          </w:rPrChange>
        </w:rPr>
        <w:t>5</w:t>
      </w:r>
      <w:r w:rsidR="000A15F9" w:rsidRPr="00DF1634">
        <w:rPr>
          <w:rFonts w:ascii="GHEA Grapalat" w:hAnsi="GHEA Grapalat"/>
          <w:sz w:val="24"/>
          <w:szCs w:val="24"/>
          <w:rPrChange w:id="1005" w:author="Hayk-PC" w:date="2024-12-11T02:31:00Z">
            <w:rPr>
              <w:rFonts w:ascii="GHEA Grapalat" w:hAnsi="GHEA Grapalat"/>
              <w:sz w:val="24"/>
              <w:szCs w:val="24"/>
            </w:rPr>
          </w:rPrChange>
        </w:rPr>
        <w:t>.</w:t>
      </w:r>
      <w:r w:rsidR="00F04AA1" w:rsidRPr="00DF1634">
        <w:rPr>
          <w:rFonts w:ascii="GHEA Grapalat" w:hAnsi="GHEA Grapalat"/>
          <w:sz w:val="24"/>
          <w:szCs w:val="24"/>
          <w:rPrChange w:id="1006" w:author="Hayk-PC" w:date="2024-12-11T02:31:00Z">
            <w:rPr>
              <w:rFonts w:ascii="GHEA Grapalat" w:hAnsi="GHEA Grapalat"/>
              <w:sz w:val="24"/>
              <w:szCs w:val="24"/>
            </w:rPr>
          </w:rPrChange>
        </w:rPr>
        <w:tab/>
      </w:r>
      <w:r w:rsidRPr="00DF1634">
        <w:rPr>
          <w:rFonts w:ascii="GHEA Grapalat" w:hAnsi="GHEA Grapalat"/>
          <w:sz w:val="24"/>
          <w:szCs w:val="24"/>
          <w:rPrChange w:id="1007" w:author="Hayk-PC" w:date="2024-12-11T02:31:00Z">
            <w:rPr>
              <w:rFonts w:ascii="GHEA Grapalat" w:hAnsi="GHEA Grapalat"/>
              <w:sz w:val="24"/>
              <w:szCs w:val="24"/>
            </w:rPr>
          </w:rPrChange>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DF1634">
        <w:rPr>
          <w:rFonts w:ascii="GHEA Grapalat" w:hAnsi="GHEA Grapalat"/>
          <w:sz w:val="24"/>
          <w:szCs w:val="24"/>
          <w:rPrChange w:id="1008" w:author="Hayk-PC" w:date="2024-12-11T02:31:00Z">
            <w:rPr>
              <w:rFonts w:ascii="GHEA Grapalat" w:hAnsi="GHEA Grapalat"/>
              <w:sz w:val="24"/>
              <w:szCs w:val="24"/>
            </w:rPr>
          </w:rPrChange>
        </w:rPr>
        <w:t xml:space="preserve"> </w:t>
      </w:r>
      <w:r w:rsidR="00C366B6" w:rsidRPr="00DF1634">
        <w:rPr>
          <w:rFonts w:ascii="GHEA Grapalat" w:hAnsi="GHEA Grapalat"/>
          <w:rPrChange w:id="1009" w:author="Hayk-PC" w:date="2024-12-11T02:31:00Z">
            <w:rPr>
              <w:rFonts w:ascii="GHEA Grapalat" w:hAnsi="GHEA Grapalat"/>
            </w:rPr>
          </w:rPrChange>
        </w:rPr>
        <w:t>(на о</w:t>
      </w:r>
      <w:r w:rsidR="00C366B6" w:rsidRPr="00DF1634">
        <w:rPr>
          <w:rFonts w:ascii="GHEA Grapalat" w:hAnsi="GHEA Grapalat"/>
          <w:sz w:val="24"/>
          <w:szCs w:val="24"/>
          <w:rPrChange w:id="1010" w:author="Hayk-PC" w:date="2024-12-11T02:31:00Z">
            <w:rPr>
              <w:rFonts w:ascii="GHEA Grapalat" w:hAnsi="GHEA Grapalat"/>
              <w:sz w:val="24"/>
              <w:szCs w:val="24"/>
            </w:rPr>
          </w:rPrChange>
        </w:rPr>
        <w:t>дин и тот же</w:t>
      </w:r>
      <w:r w:rsidR="00C366B6" w:rsidRPr="00DF1634">
        <w:rPr>
          <w:rFonts w:ascii="GHEA Grapalat" w:hAnsi="GHEA Grapalat"/>
          <w:rPrChange w:id="1011" w:author="Hayk-PC" w:date="2024-12-11T02:31:00Z">
            <w:rPr>
              <w:rFonts w:ascii="GHEA Grapalat" w:hAnsi="GHEA Grapalat"/>
            </w:rPr>
          </w:rPrChange>
        </w:rPr>
        <w:t xml:space="preserve"> лот)</w:t>
      </w:r>
      <w:r w:rsidRPr="00DF1634">
        <w:rPr>
          <w:rFonts w:ascii="GHEA Grapalat" w:hAnsi="GHEA Grapalat"/>
          <w:sz w:val="24"/>
          <w:szCs w:val="24"/>
          <w:rPrChange w:id="1012" w:author="Hayk-PC" w:date="2024-12-11T02:31:00Z">
            <w:rPr>
              <w:rFonts w:ascii="GHEA Grapalat" w:hAnsi="GHEA Grapalat"/>
              <w:sz w:val="24"/>
              <w:szCs w:val="24"/>
            </w:rPr>
          </w:rPrChange>
        </w:rPr>
        <w:t xml:space="preserve">. </w:t>
      </w:r>
    </w:p>
    <w:p w14:paraId="52AAE49C" w14:textId="77777777" w:rsidR="009E07EE" w:rsidRPr="00DF1634" w:rsidRDefault="000A6B75" w:rsidP="00B46D58">
      <w:pPr>
        <w:pStyle w:val="BodyTextIndent2"/>
        <w:widowControl w:val="0"/>
        <w:tabs>
          <w:tab w:val="left" w:pos="1134"/>
        </w:tabs>
        <w:spacing w:after="160" w:line="240" w:lineRule="auto"/>
        <w:ind w:firstLine="567"/>
        <w:rPr>
          <w:rFonts w:ascii="GHEA Grapalat" w:hAnsi="GHEA Grapalat"/>
          <w:sz w:val="24"/>
          <w:szCs w:val="24"/>
          <w:rPrChange w:id="1013" w:author="Hayk-PC" w:date="2024-12-11T02:31:00Z">
            <w:rPr>
              <w:rFonts w:ascii="GHEA Grapalat" w:hAnsi="GHEA Grapalat"/>
              <w:sz w:val="24"/>
              <w:szCs w:val="24"/>
            </w:rPr>
          </w:rPrChange>
        </w:rPr>
      </w:pPr>
      <w:r w:rsidRPr="00DF1634">
        <w:rPr>
          <w:rFonts w:ascii="GHEA Grapalat" w:hAnsi="GHEA Grapalat"/>
          <w:sz w:val="24"/>
          <w:szCs w:val="24"/>
          <w:rPrChange w:id="1014" w:author="Hayk-PC" w:date="2024-12-11T02:31:00Z">
            <w:rPr>
              <w:rFonts w:ascii="GHEA Grapalat" w:hAnsi="GHEA Grapalat"/>
              <w:sz w:val="24"/>
              <w:szCs w:val="24"/>
            </w:rPr>
          </w:rPrChange>
        </w:rPr>
        <w:t>2.</w:t>
      </w:r>
      <w:r w:rsidR="00C366B6" w:rsidRPr="00DF1634">
        <w:rPr>
          <w:rFonts w:ascii="GHEA Grapalat" w:hAnsi="GHEA Grapalat"/>
          <w:sz w:val="24"/>
          <w:szCs w:val="24"/>
          <w:rPrChange w:id="1015" w:author="Hayk-PC" w:date="2024-12-11T02:31:00Z">
            <w:rPr>
              <w:rFonts w:ascii="GHEA Grapalat" w:hAnsi="GHEA Grapalat"/>
              <w:sz w:val="24"/>
              <w:szCs w:val="24"/>
            </w:rPr>
          </w:rPrChange>
        </w:rPr>
        <w:t>6</w:t>
      </w:r>
      <w:r w:rsidR="000A15F9" w:rsidRPr="00DF1634">
        <w:rPr>
          <w:rFonts w:ascii="GHEA Grapalat" w:hAnsi="GHEA Grapalat"/>
          <w:sz w:val="24"/>
          <w:szCs w:val="24"/>
          <w:rPrChange w:id="1016" w:author="Hayk-PC" w:date="2024-12-11T02:31:00Z">
            <w:rPr>
              <w:rFonts w:ascii="GHEA Grapalat" w:hAnsi="GHEA Grapalat"/>
              <w:sz w:val="24"/>
              <w:szCs w:val="24"/>
            </w:rPr>
          </w:rPrChange>
        </w:rPr>
        <w:t>.</w:t>
      </w:r>
      <w:r w:rsidR="00F04AA1" w:rsidRPr="00DF1634">
        <w:rPr>
          <w:rFonts w:ascii="GHEA Grapalat" w:hAnsi="GHEA Grapalat"/>
          <w:sz w:val="24"/>
          <w:szCs w:val="24"/>
          <w:rPrChange w:id="1017" w:author="Hayk-PC" w:date="2024-12-11T02:31:00Z">
            <w:rPr>
              <w:rFonts w:ascii="GHEA Grapalat" w:hAnsi="GHEA Grapalat"/>
              <w:sz w:val="24"/>
              <w:szCs w:val="24"/>
            </w:rPr>
          </w:rPrChange>
        </w:rPr>
        <w:tab/>
      </w:r>
      <w:r w:rsidRPr="00DF1634">
        <w:rPr>
          <w:rFonts w:ascii="GHEA Grapalat" w:hAnsi="GHEA Grapalat"/>
          <w:sz w:val="24"/>
          <w:szCs w:val="24"/>
          <w:rPrChange w:id="1018" w:author="Hayk-PC" w:date="2024-12-11T02:31:00Z">
            <w:rPr>
              <w:rFonts w:ascii="GHEA Grapalat" w:hAnsi="GHEA Grapalat"/>
              <w:sz w:val="24"/>
              <w:szCs w:val="24"/>
            </w:rPr>
          </w:rPrChange>
        </w:rPr>
        <w:t xml:space="preserve">Участники могут участвовать в настоящей процедуре в порядке совместной деятельности (консорциумом). </w:t>
      </w:r>
    </w:p>
    <w:p w14:paraId="01110B71" w14:textId="77777777" w:rsidR="000A6B75" w:rsidRPr="00DF1634" w:rsidRDefault="000A6B75" w:rsidP="00B46D58">
      <w:pPr>
        <w:pStyle w:val="BodyTextIndent2"/>
        <w:widowControl w:val="0"/>
        <w:spacing w:after="160" w:line="240" w:lineRule="auto"/>
        <w:rPr>
          <w:rFonts w:ascii="GHEA Grapalat" w:hAnsi="GHEA Grapalat" w:cs="Sylfaen"/>
          <w:sz w:val="24"/>
          <w:szCs w:val="24"/>
          <w:rPrChange w:id="1019" w:author="Hayk-PC" w:date="2024-12-11T02:31:00Z">
            <w:rPr>
              <w:rFonts w:ascii="GHEA Grapalat" w:hAnsi="GHEA Grapalat" w:cs="Sylfaen"/>
              <w:sz w:val="24"/>
              <w:szCs w:val="24"/>
            </w:rPr>
          </w:rPrChange>
        </w:rPr>
      </w:pPr>
      <w:r w:rsidRPr="00DF1634">
        <w:rPr>
          <w:rFonts w:ascii="GHEA Grapalat" w:hAnsi="GHEA Grapalat"/>
          <w:sz w:val="24"/>
          <w:szCs w:val="24"/>
          <w:rPrChange w:id="1020" w:author="Hayk-PC" w:date="2024-12-11T02:31:00Z">
            <w:rPr>
              <w:rFonts w:ascii="GHEA Grapalat" w:hAnsi="GHEA Grapalat"/>
              <w:sz w:val="24"/>
              <w:szCs w:val="24"/>
            </w:rPr>
          </w:rPrChange>
        </w:rPr>
        <w:t>В подобном случае:</w:t>
      </w:r>
    </w:p>
    <w:p w14:paraId="05F0AE91" w14:textId="77777777" w:rsidR="005A405F" w:rsidRPr="00DF1634" w:rsidRDefault="00C366B6" w:rsidP="00B46D58">
      <w:pPr>
        <w:pStyle w:val="BodyTextIndent2"/>
        <w:widowControl w:val="0"/>
        <w:tabs>
          <w:tab w:val="left" w:pos="1134"/>
        </w:tabs>
        <w:spacing w:after="160" w:line="240" w:lineRule="auto"/>
        <w:ind w:firstLine="567"/>
        <w:rPr>
          <w:rFonts w:ascii="GHEA Grapalat" w:hAnsi="GHEA Grapalat"/>
          <w:sz w:val="24"/>
          <w:szCs w:val="24"/>
          <w:rPrChange w:id="1021" w:author="Hayk-PC" w:date="2024-12-11T02:31:00Z">
            <w:rPr>
              <w:rFonts w:ascii="GHEA Grapalat" w:hAnsi="GHEA Grapalat"/>
              <w:sz w:val="24"/>
              <w:szCs w:val="24"/>
            </w:rPr>
          </w:rPrChange>
        </w:rPr>
      </w:pPr>
      <w:r w:rsidRPr="00DF1634">
        <w:rPr>
          <w:rFonts w:ascii="GHEA Grapalat" w:hAnsi="GHEA Grapalat"/>
          <w:sz w:val="24"/>
          <w:szCs w:val="24"/>
          <w:rPrChange w:id="1022" w:author="Hayk-PC" w:date="2024-12-11T02:31:00Z">
            <w:rPr>
              <w:rFonts w:ascii="GHEA Grapalat" w:hAnsi="GHEA Grapalat"/>
              <w:sz w:val="24"/>
              <w:szCs w:val="24"/>
            </w:rPr>
          </w:rPrChange>
        </w:rPr>
        <w:t>1</w:t>
      </w:r>
      <w:r w:rsidR="000A6B75" w:rsidRPr="00DF1634">
        <w:rPr>
          <w:rFonts w:ascii="GHEA Grapalat" w:hAnsi="GHEA Grapalat"/>
          <w:sz w:val="24"/>
          <w:szCs w:val="24"/>
          <w:rPrChange w:id="1023" w:author="Hayk-PC" w:date="2024-12-11T02:31:00Z">
            <w:rPr>
              <w:rFonts w:ascii="GHEA Grapalat" w:hAnsi="GHEA Grapalat"/>
              <w:sz w:val="24"/>
              <w:szCs w:val="24"/>
            </w:rPr>
          </w:rPrChange>
        </w:rPr>
        <w:t>)</w:t>
      </w:r>
      <w:r w:rsidR="00911F57" w:rsidRPr="00DF1634">
        <w:rPr>
          <w:rFonts w:ascii="GHEA Grapalat" w:hAnsi="GHEA Grapalat"/>
          <w:sz w:val="24"/>
          <w:szCs w:val="24"/>
          <w:rPrChange w:id="1024" w:author="Hayk-PC" w:date="2024-12-11T02:31:00Z">
            <w:rPr>
              <w:rFonts w:ascii="GHEA Grapalat" w:hAnsi="GHEA Grapalat"/>
              <w:sz w:val="24"/>
              <w:szCs w:val="24"/>
            </w:rPr>
          </w:rPrChange>
        </w:rPr>
        <w:tab/>
      </w:r>
      <w:r w:rsidR="000A6B75" w:rsidRPr="00DF1634">
        <w:rPr>
          <w:rFonts w:ascii="GHEA Grapalat" w:hAnsi="GHEA Grapalat"/>
          <w:sz w:val="24"/>
          <w:szCs w:val="24"/>
          <w:rPrChange w:id="1025" w:author="Hayk-PC" w:date="2024-12-11T02:31:00Z">
            <w:rPr>
              <w:rFonts w:ascii="GHEA Grapalat" w:hAnsi="GHEA Grapalat"/>
              <w:sz w:val="24"/>
              <w:szCs w:val="24"/>
            </w:rPr>
          </w:rPrChange>
        </w:rPr>
        <w:t>ни одна из сторон договора о совместной деятельности не может подать отдельную заявку на одну и ту же процедуру</w:t>
      </w:r>
      <w:r w:rsidR="00796D4A" w:rsidRPr="00DF1634">
        <w:rPr>
          <w:rFonts w:ascii="GHEA Grapalat" w:hAnsi="GHEA Grapalat"/>
          <w:sz w:val="24"/>
          <w:szCs w:val="24"/>
          <w:rPrChange w:id="1026" w:author="Hayk-PC" w:date="2024-12-11T02:31:00Z">
            <w:rPr>
              <w:rFonts w:ascii="GHEA Grapalat" w:hAnsi="GHEA Grapalat"/>
              <w:sz w:val="24"/>
              <w:szCs w:val="24"/>
            </w:rPr>
          </w:rPrChange>
        </w:rPr>
        <w:t xml:space="preserve"> </w:t>
      </w:r>
      <w:r w:rsidR="00796D4A" w:rsidRPr="00DF1634">
        <w:rPr>
          <w:rFonts w:ascii="GHEA Grapalat" w:hAnsi="GHEA Grapalat"/>
          <w:rPrChange w:id="1027" w:author="Hayk-PC" w:date="2024-12-11T02:31:00Z">
            <w:rPr>
              <w:rFonts w:ascii="GHEA Grapalat" w:hAnsi="GHEA Grapalat"/>
            </w:rPr>
          </w:rPrChange>
        </w:rPr>
        <w:t>(на о</w:t>
      </w:r>
      <w:r w:rsidR="00796D4A" w:rsidRPr="00DF1634">
        <w:rPr>
          <w:rFonts w:ascii="GHEA Grapalat" w:hAnsi="GHEA Grapalat"/>
          <w:sz w:val="24"/>
          <w:szCs w:val="24"/>
          <w:rPrChange w:id="1028" w:author="Hayk-PC" w:date="2024-12-11T02:31:00Z">
            <w:rPr>
              <w:rFonts w:ascii="GHEA Grapalat" w:hAnsi="GHEA Grapalat"/>
              <w:sz w:val="24"/>
              <w:szCs w:val="24"/>
            </w:rPr>
          </w:rPrChange>
        </w:rPr>
        <w:t>дин и тот же</w:t>
      </w:r>
      <w:r w:rsidR="00796D4A" w:rsidRPr="00DF1634">
        <w:rPr>
          <w:rFonts w:ascii="GHEA Grapalat" w:hAnsi="GHEA Grapalat"/>
          <w:rPrChange w:id="1029" w:author="Hayk-PC" w:date="2024-12-11T02:31:00Z">
            <w:rPr>
              <w:rFonts w:ascii="GHEA Grapalat" w:hAnsi="GHEA Grapalat"/>
            </w:rPr>
          </w:rPrChange>
        </w:rPr>
        <w:t xml:space="preserve"> лот)</w:t>
      </w:r>
      <w:r w:rsidR="000A6B75" w:rsidRPr="00DF1634">
        <w:rPr>
          <w:rFonts w:ascii="GHEA Grapalat" w:hAnsi="GHEA Grapalat"/>
          <w:sz w:val="24"/>
          <w:szCs w:val="24"/>
          <w:rPrChange w:id="1030" w:author="Hayk-PC" w:date="2024-12-11T02:31:00Z">
            <w:rPr>
              <w:rFonts w:ascii="GHEA Grapalat" w:hAnsi="GHEA Grapalat"/>
              <w:sz w:val="24"/>
              <w:szCs w:val="24"/>
            </w:rPr>
          </w:rPrChange>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7D65B336" w14:textId="77777777" w:rsidR="000A6B75" w:rsidRPr="00DF1634" w:rsidRDefault="00C366B6" w:rsidP="00B46D58">
      <w:pPr>
        <w:pStyle w:val="BodyTextIndent2"/>
        <w:widowControl w:val="0"/>
        <w:tabs>
          <w:tab w:val="left" w:pos="1134"/>
        </w:tabs>
        <w:spacing w:after="160" w:line="240" w:lineRule="auto"/>
        <w:ind w:firstLine="567"/>
        <w:rPr>
          <w:rFonts w:ascii="GHEA Grapalat" w:hAnsi="GHEA Grapalat" w:cs="Sylfaen"/>
          <w:sz w:val="24"/>
          <w:szCs w:val="24"/>
          <w:rPrChange w:id="1031" w:author="Hayk-PC" w:date="2024-12-11T02:31:00Z">
            <w:rPr>
              <w:rFonts w:ascii="GHEA Grapalat" w:hAnsi="GHEA Grapalat" w:cs="Sylfaen"/>
              <w:sz w:val="24"/>
              <w:szCs w:val="24"/>
            </w:rPr>
          </w:rPrChange>
        </w:rPr>
      </w:pPr>
      <w:r w:rsidRPr="00DF1634">
        <w:rPr>
          <w:rFonts w:ascii="GHEA Grapalat" w:hAnsi="GHEA Grapalat"/>
          <w:sz w:val="24"/>
          <w:szCs w:val="24"/>
          <w:rPrChange w:id="1032" w:author="Hayk-PC" w:date="2024-12-11T02:31:00Z">
            <w:rPr>
              <w:rFonts w:ascii="GHEA Grapalat" w:hAnsi="GHEA Grapalat"/>
              <w:sz w:val="24"/>
              <w:szCs w:val="24"/>
            </w:rPr>
          </w:rPrChange>
        </w:rPr>
        <w:t>2</w:t>
      </w:r>
      <w:r w:rsidR="000A6B75" w:rsidRPr="00DF1634">
        <w:rPr>
          <w:rFonts w:ascii="GHEA Grapalat" w:hAnsi="GHEA Grapalat"/>
          <w:sz w:val="24"/>
          <w:szCs w:val="24"/>
          <w:rPrChange w:id="1033" w:author="Hayk-PC" w:date="2024-12-11T02:31:00Z">
            <w:rPr>
              <w:rFonts w:ascii="GHEA Grapalat" w:hAnsi="GHEA Grapalat"/>
              <w:sz w:val="24"/>
              <w:szCs w:val="24"/>
            </w:rPr>
          </w:rPrChange>
        </w:rPr>
        <w:t>)</w:t>
      </w:r>
      <w:r w:rsidR="00911F57" w:rsidRPr="00DF1634">
        <w:rPr>
          <w:rFonts w:ascii="GHEA Grapalat" w:hAnsi="GHEA Grapalat"/>
          <w:sz w:val="24"/>
          <w:szCs w:val="24"/>
          <w:rPrChange w:id="1034" w:author="Hayk-PC" w:date="2024-12-11T02:31:00Z">
            <w:rPr>
              <w:rFonts w:ascii="GHEA Grapalat" w:hAnsi="GHEA Grapalat"/>
              <w:sz w:val="24"/>
              <w:szCs w:val="24"/>
            </w:rPr>
          </w:rPrChange>
        </w:rPr>
        <w:tab/>
      </w:r>
      <w:r w:rsidR="000A6B75" w:rsidRPr="00DF1634">
        <w:rPr>
          <w:rFonts w:ascii="GHEA Grapalat" w:hAnsi="GHEA Grapalat"/>
          <w:sz w:val="24"/>
          <w:szCs w:val="24"/>
          <w:rPrChange w:id="1035" w:author="Hayk-PC" w:date="2024-12-11T02:31:00Z">
            <w:rPr>
              <w:rFonts w:ascii="GHEA Grapalat" w:hAnsi="GHEA Grapalat"/>
              <w:sz w:val="24"/>
              <w:szCs w:val="24"/>
            </w:rPr>
          </w:rPrChange>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41990F58" w14:textId="77777777" w:rsidR="00096865" w:rsidRPr="00DF1634" w:rsidRDefault="00ED2352" w:rsidP="00B46D58">
      <w:pPr>
        <w:widowControl w:val="0"/>
        <w:spacing w:after="160"/>
        <w:jc w:val="center"/>
        <w:rPr>
          <w:rFonts w:ascii="GHEA Grapalat" w:hAnsi="GHEA Grapalat" w:cs="Arial"/>
          <w:b/>
          <w:rPrChange w:id="1036" w:author="Hayk-PC" w:date="2024-12-11T02:31:00Z">
            <w:rPr>
              <w:rFonts w:ascii="GHEA Grapalat" w:hAnsi="GHEA Grapalat" w:cs="Arial"/>
              <w:b/>
            </w:rPr>
          </w:rPrChange>
        </w:rPr>
      </w:pPr>
      <w:r w:rsidRPr="00DF1634">
        <w:rPr>
          <w:rFonts w:ascii="GHEA Grapalat" w:hAnsi="GHEA Grapalat"/>
          <w:b/>
          <w:rPrChange w:id="1037" w:author="Hayk-PC" w:date="2024-12-11T02:31:00Z">
            <w:rPr>
              <w:rFonts w:ascii="GHEA Grapalat" w:hAnsi="GHEA Grapalat"/>
              <w:b/>
            </w:rPr>
          </w:rPrChange>
        </w:rPr>
        <w:t>3.</w:t>
      </w:r>
      <w:r w:rsidR="002B32D6" w:rsidRPr="00DF1634">
        <w:rPr>
          <w:rFonts w:ascii="GHEA Grapalat" w:hAnsi="GHEA Grapalat"/>
          <w:b/>
          <w:rPrChange w:id="1038" w:author="Hayk-PC" w:date="2024-12-11T02:31:00Z">
            <w:rPr>
              <w:rFonts w:ascii="GHEA Grapalat" w:hAnsi="GHEA Grapalat"/>
              <w:b/>
            </w:rPr>
          </w:rPrChange>
        </w:rPr>
        <w:t xml:space="preserve"> РАЗЪЯСНЕНИЕ ПРИГЛАШЕНИЯ </w:t>
      </w:r>
      <w:r w:rsidRPr="00DF1634">
        <w:rPr>
          <w:rFonts w:ascii="GHEA Grapalat" w:hAnsi="GHEA Grapalat"/>
          <w:b/>
          <w:rPrChange w:id="1039" w:author="Hayk-PC" w:date="2024-12-11T02:31:00Z">
            <w:rPr>
              <w:rFonts w:ascii="GHEA Grapalat" w:hAnsi="GHEA Grapalat"/>
              <w:b/>
            </w:rPr>
          </w:rPrChange>
        </w:rPr>
        <w:br/>
      </w:r>
      <w:r w:rsidR="002B32D6" w:rsidRPr="00DF1634">
        <w:rPr>
          <w:rFonts w:ascii="GHEA Grapalat" w:hAnsi="GHEA Grapalat"/>
          <w:b/>
          <w:rPrChange w:id="1040" w:author="Hayk-PC" w:date="2024-12-11T02:31:00Z">
            <w:rPr>
              <w:rFonts w:ascii="GHEA Grapalat" w:hAnsi="GHEA Grapalat"/>
              <w:b/>
            </w:rPr>
          </w:rPrChange>
        </w:rPr>
        <w:t xml:space="preserve">И ПОРЯДОК ВНЕСЕНИЯ ИЗМЕНЕНИЯ В ПРИГЛАШЕНИЕ </w:t>
      </w:r>
    </w:p>
    <w:p w14:paraId="27EE6CC6" w14:textId="77777777" w:rsidR="0032548E" w:rsidRPr="00DF1634" w:rsidRDefault="00096865" w:rsidP="00B46D58">
      <w:pPr>
        <w:widowControl w:val="0"/>
        <w:tabs>
          <w:tab w:val="left" w:pos="1134"/>
        </w:tabs>
        <w:spacing w:after="160"/>
        <w:ind w:firstLine="567"/>
        <w:jc w:val="both"/>
        <w:rPr>
          <w:rFonts w:ascii="GHEA Grapalat" w:hAnsi="GHEA Grapalat"/>
          <w:rPrChange w:id="1041" w:author="Hayk-PC" w:date="2024-12-11T02:31:00Z">
            <w:rPr>
              <w:rFonts w:ascii="GHEA Grapalat" w:hAnsi="GHEA Grapalat"/>
            </w:rPr>
          </w:rPrChange>
        </w:rPr>
      </w:pPr>
      <w:r w:rsidRPr="00DF1634">
        <w:rPr>
          <w:rFonts w:ascii="GHEA Grapalat" w:hAnsi="GHEA Grapalat"/>
          <w:rPrChange w:id="1042" w:author="Hayk-PC" w:date="2024-12-11T02:31:00Z">
            <w:rPr>
              <w:rFonts w:ascii="GHEA Grapalat" w:hAnsi="GHEA Grapalat"/>
            </w:rPr>
          </w:rPrChange>
        </w:rPr>
        <w:t>3.1</w:t>
      </w:r>
      <w:r w:rsidR="000A15F9" w:rsidRPr="00DF1634">
        <w:rPr>
          <w:rFonts w:ascii="GHEA Grapalat" w:hAnsi="GHEA Grapalat"/>
          <w:rPrChange w:id="1043" w:author="Hayk-PC" w:date="2024-12-11T02:31:00Z">
            <w:rPr>
              <w:rFonts w:ascii="GHEA Grapalat" w:hAnsi="GHEA Grapalat"/>
            </w:rPr>
          </w:rPrChange>
        </w:rPr>
        <w:t>.</w:t>
      </w:r>
      <w:r w:rsidR="00ED2352" w:rsidRPr="00DF1634">
        <w:rPr>
          <w:rFonts w:ascii="GHEA Grapalat" w:hAnsi="GHEA Grapalat"/>
          <w:rPrChange w:id="1044" w:author="Hayk-PC" w:date="2024-12-11T02:31:00Z">
            <w:rPr>
              <w:rFonts w:ascii="GHEA Grapalat" w:hAnsi="GHEA Grapalat"/>
            </w:rPr>
          </w:rPrChange>
        </w:rPr>
        <w:tab/>
      </w:r>
      <w:r w:rsidRPr="00DF1634">
        <w:rPr>
          <w:rFonts w:ascii="GHEA Grapalat" w:hAnsi="GHEA Grapalat"/>
          <w:rPrChange w:id="1045" w:author="Hayk-PC" w:date="2024-12-11T02:31:00Z">
            <w:rPr>
              <w:rFonts w:ascii="GHEA Grapalat" w:hAnsi="GHEA Grapalat"/>
            </w:rPr>
          </w:rPrChange>
        </w:rPr>
        <w:t>Согласно статье 29 Закона участник вправе требовать от заказчика разъяснения приглашения.</w:t>
      </w:r>
    </w:p>
    <w:p w14:paraId="00CFBE8D" w14:textId="2564231A" w:rsidR="00096865" w:rsidRPr="00DF1634" w:rsidRDefault="00096865" w:rsidP="00B46D58">
      <w:pPr>
        <w:widowControl w:val="0"/>
        <w:autoSpaceDE w:val="0"/>
        <w:autoSpaceDN w:val="0"/>
        <w:adjustRightInd w:val="0"/>
        <w:spacing w:after="160"/>
        <w:ind w:firstLine="567"/>
        <w:jc w:val="both"/>
        <w:rPr>
          <w:rFonts w:ascii="GHEA Grapalat" w:hAnsi="GHEA Grapalat"/>
          <w:rPrChange w:id="1046" w:author="Hayk-PC" w:date="2024-12-11T02:31:00Z">
            <w:rPr>
              <w:rFonts w:ascii="GHEA Grapalat" w:hAnsi="GHEA Grapalat"/>
            </w:rPr>
          </w:rPrChange>
        </w:rPr>
      </w:pPr>
      <w:r w:rsidRPr="00DF1634">
        <w:rPr>
          <w:rFonts w:ascii="GHEA Grapalat" w:hAnsi="GHEA Grapalat"/>
          <w:rPrChange w:id="1047" w:author="Hayk-PC" w:date="2024-12-11T02:31:00Z">
            <w:rPr>
              <w:rFonts w:ascii="GHEA Grapalat" w:hAnsi="GHEA Grapalat"/>
            </w:rPr>
          </w:rPrChange>
        </w:rPr>
        <w:lastRenderedPageBreak/>
        <w:t xml:space="preserve">Участник имеет право </w:t>
      </w:r>
      <w:r w:rsidR="006735A4" w:rsidRPr="00DF1634">
        <w:rPr>
          <w:rFonts w:ascii="GHEA Grapalat" w:hAnsi="GHEA Grapalat"/>
          <w:rPrChange w:id="1048" w:author="Hayk-PC" w:date="2024-12-11T02:31:00Z">
            <w:rPr>
              <w:rFonts w:ascii="GHEA Grapalat" w:hAnsi="GHEA Grapalat"/>
            </w:rPr>
          </w:rPrChange>
        </w:rPr>
        <w:t>в письменной форме</w:t>
      </w:r>
      <w:r w:rsidRPr="00DF1634">
        <w:rPr>
          <w:rFonts w:ascii="GHEA Grapalat" w:hAnsi="GHEA Grapalat"/>
          <w:rPrChange w:id="1049" w:author="Hayk-PC" w:date="2024-12-11T02:31:00Z">
            <w:rPr>
              <w:rFonts w:ascii="GHEA Grapalat" w:hAnsi="GHEA Grapalat"/>
            </w:rPr>
          </w:rPrChange>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DF1634">
        <w:rPr>
          <w:rFonts w:ascii="GHEA Grapalat" w:hAnsi="GHEA Grapalat"/>
          <w:rPrChange w:id="1050" w:author="Hayk-PC" w:date="2024-12-11T02:31:00Z">
            <w:rPr>
              <w:rFonts w:ascii="GHEA Grapalat" w:hAnsi="GHEA Grapalat"/>
            </w:rPr>
          </w:rPrChange>
        </w:rPr>
        <w:t xml:space="preserve">в письменной форме </w:t>
      </w:r>
      <w:r w:rsidRPr="00DF1634">
        <w:rPr>
          <w:rFonts w:ascii="GHEA Grapalat" w:hAnsi="GHEA Grapalat"/>
          <w:rPrChange w:id="1051" w:author="Hayk-PC" w:date="2024-12-11T02:31:00Z">
            <w:rPr>
              <w:rFonts w:ascii="GHEA Grapalat" w:hAnsi="GHEA Grapalat"/>
            </w:rPr>
          </w:rPrChange>
        </w:rPr>
        <w:t>предоставляет разъяснение представившему запрос участнику в течение двух календарных дней, следующих за днем получения запроса</w:t>
      </w:r>
      <w:del w:id="1052" w:author="Hayk Koshetsyan" w:date="2024-12-10T17:20:00Z">
        <w:r w:rsidR="000B3864" w:rsidRPr="00DF1634" w:rsidDel="0087641E">
          <w:rPr>
            <w:rStyle w:val="FootnoteReference"/>
            <w:rFonts w:ascii="GHEA Grapalat" w:hAnsi="GHEA Grapalat"/>
            <w:rPrChange w:id="1053" w:author="Hayk-PC" w:date="2024-12-11T02:31:00Z">
              <w:rPr>
                <w:rStyle w:val="FootnoteReference"/>
                <w:rFonts w:ascii="GHEA Grapalat" w:hAnsi="GHEA Grapalat"/>
              </w:rPr>
            </w:rPrChange>
          </w:rPr>
          <w:footnoteReference w:customMarkFollows="1" w:id="4"/>
          <w:delText>5</w:delText>
        </w:r>
      </w:del>
      <w:r w:rsidRPr="00DF1634">
        <w:rPr>
          <w:rFonts w:ascii="GHEA Grapalat" w:hAnsi="GHEA Grapalat"/>
          <w:rPrChange w:id="1062" w:author="Hayk-PC" w:date="2024-12-11T02:31:00Z">
            <w:rPr>
              <w:rFonts w:ascii="GHEA Grapalat" w:hAnsi="GHEA Grapalat"/>
            </w:rPr>
          </w:rPrChange>
        </w:rPr>
        <w:t>.</w:t>
      </w:r>
      <w:r w:rsidR="00AA7117" w:rsidRPr="00DF1634">
        <w:rPr>
          <w:rFonts w:ascii="GHEA Grapalat" w:hAnsi="GHEA Grapalat"/>
          <w:rPrChange w:id="1063" w:author="Hayk-PC" w:date="2024-12-11T02:31:00Z">
            <w:rPr>
              <w:rFonts w:ascii="GHEA Grapalat" w:hAnsi="GHEA Grapalat"/>
            </w:rPr>
          </w:rPrChange>
        </w:rPr>
        <w:t xml:space="preserve"> </w:t>
      </w:r>
    </w:p>
    <w:p w14:paraId="3CCDD9CD" w14:textId="77777777" w:rsidR="00096865" w:rsidRPr="00DF1634" w:rsidRDefault="00096865" w:rsidP="00B46D58">
      <w:pPr>
        <w:widowControl w:val="0"/>
        <w:tabs>
          <w:tab w:val="left" w:pos="1134"/>
        </w:tabs>
        <w:spacing w:after="160"/>
        <w:ind w:firstLine="567"/>
        <w:jc w:val="both"/>
        <w:rPr>
          <w:rFonts w:ascii="GHEA Grapalat" w:hAnsi="GHEA Grapalat"/>
          <w:rPrChange w:id="1064" w:author="Hayk-PC" w:date="2024-12-11T02:31:00Z">
            <w:rPr>
              <w:rFonts w:ascii="GHEA Grapalat" w:hAnsi="GHEA Grapalat"/>
            </w:rPr>
          </w:rPrChange>
        </w:rPr>
      </w:pPr>
      <w:r w:rsidRPr="00DF1634">
        <w:rPr>
          <w:rFonts w:ascii="GHEA Grapalat" w:hAnsi="GHEA Grapalat"/>
          <w:rPrChange w:id="1065" w:author="Hayk-PC" w:date="2024-12-11T02:31:00Z">
            <w:rPr>
              <w:rFonts w:ascii="GHEA Grapalat" w:hAnsi="GHEA Grapalat"/>
            </w:rPr>
          </w:rPrChange>
        </w:rPr>
        <w:t>3.2.</w:t>
      </w:r>
      <w:r w:rsidR="00ED2352" w:rsidRPr="00DF1634">
        <w:rPr>
          <w:rFonts w:ascii="GHEA Grapalat" w:hAnsi="GHEA Grapalat"/>
          <w:rPrChange w:id="1066" w:author="Hayk-PC" w:date="2024-12-11T02:31:00Z">
            <w:rPr>
              <w:rFonts w:ascii="GHEA Grapalat" w:hAnsi="GHEA Grapalat"/>
            </w:rPr>
          </w:rPrChange>
        </w:rPr>
        <w:tab/>
      </w:r>
      <w:r w:rsidRPr="00DF1634">
        <w:rPr>
          <w:rFonts w:ascii="GHEA Grapalat" w:hAnsi="GHEA Grapalat"/>
          <w:rPrChange w:id="1067" w:author="Hayk-PC" w:date="2024-12-11T02:31:00Z">
            <w:rPr>
              <w:rFonts w:ascii="GHEA Grapalat" w:hAnsi="GHEA Grapalat"/>
            </w:rPr>
          </w:rPrChange>
        </w:rPr>
        <w:t>В день предоставления разъяснения объявление о запросе и о</w:t>
      </w:r>
      <w:r w:rsidR="00775FAF" w:rsidRPr="00DF1634">
        <w:rPr>
          <w:rFonts w:ascii="Courier New" w:hAnsi="Courier New" w:cs="Courier New"/>
          <w:lang w:val="en-US"/>
          <w:rPrChange w:id="1068" w:author="Hayk-PC" w:date="2024-12-11T02:31:00Z">
            <w:rPr>
              <w:rFonts w:ascii="Courier New" w:hAnsi="Courier New" w:cs="Courier New"/>
              <w:lang w:val="en-US"/>
            </w:rPr>
          </w:rPrChange>
        </w:rPr>
        <w:t> </w:t>
      </w:r>
      <w:r w:rsidRPr="00DF1634">
        <w:rPr>
          <w:rFonts w:ascii="GHEA Grapalat" w:hAnsi="GHEA Grapalat"/>
          <w:rPrChange w:id="1069" w:author="Hayk-PC" w:date="2024-12-11T02:31:00Z">
            <w:rPr>
              <w:rFonts w:ascii="GHEA Grapalat" w:hAnsi="GHEA Grapalat"/>
            </w:rPr>
          </w:rPrChange>
        </w:rPr>
        <w:t>содержании разъяснения опубликовывается в подразделе "Объявления относительно разъяснений приглашений" раздела "Объявления о</w:t>
      </w:r>
      <w:r w:rsidR="00775FAF" w:rsidRPr="00DF1634">
        <w:rPr>
          <w:rFonts w:ascii="Courier New" w:hAnsi="Courier New" w:cs="Courier New"/>
          <w:lang w:val="en-US"/>
          <w:rPrChange w:id="1070" w:author="Hayk-PC" w:date="2024-12-11T02:31:00Z">
            <w:rPr>
              <w:rFonts w:ascii="Courier New" w:hAnsi="Courier New" w:cs="Courier New"/>
              <w:lang w:val="en-US"/>
            </w:rPr>
          </w:rPrChange>
        </w:rPr>
        <w:t> </w:t>
      </w:r>
      <w:r w:rsidRPr="00DF1634">
        <w:rPr>
          <w:rFonts w:ascii="GHEA Grapalat" w:hAnsi="GHEA Grapalat"/>
          <w:rPrChange w:id="1071" w:author="Hayk-PC" w:date="2024-12-11T02:31:00Z">
            <w:rPr>
              <w:rFonts w:ascii="GHEA Grapalat" w:hAnsi="GHEA Grapalat"/>
            </w:rPr>
          </w:rPrChange>
        </w:rPr>
        <w:t xml:space="preserve">закупках" бюллетеня, действующего на сайте www.procurement.am (далее - бюллетень) без указания данных участника, совершившего запрос. </w:t>
      </w:r>
    </w:p>
    <w:p w14:paraId="40295841" w14:textId="77777777" w:rsidR="00462E00" w:rsidRPr="00DF1634" w:rsidRDefault="00096865" w:rsidP="00B46D58">
      <w:pPr>
        <w:widowControl w:val="0"/>
        <w:tabs>
          <w:tab w:val="left" w:pos="1134"/>
        </w:tabs>
        <w:autoSpaceDE w:val="0"/>
        <w:autoSpaceDN w:val="0"/>
        <w:adjustRightInd w:val="0"/>
        <w:spacing w:after="160"/>
        <w:ind w:firstLine="567"/>
        <w:jc w:val="both"/>
        <w:rPr>
          <w:rFonts w:ascii="GHEA Grapalat" w:hAnsi="GHEA Grapalat"/>
          <w:rPrChange w:id="1072" w:author="Hayk-PC" w:date="2024-12-11T02:31:00Z">
            <w:rPr>
              <w:rFonts w:ascii="GHEA Grapalat" w:hAnsi="GHEA Grapalat"/>
            </w:rPr>
          </w:rPrChange>
        </w:rPr>
      </w:pPr>
      <w:r w:rsidRPr="00DF1634">
        <w:rPr>
          <w:rFonts w:ascii="GHEA Grapalat" w:hAnsi="GHEA Grapalat"/>
          <w:rPrChange w:id="1073" w:author="Hayk-PC" w:date="2024-12-11T02:31:00Z">
            <w:rPr>
              <w:rFonts w:ascii="GHEA Grapalat" w:hAnsi="GHEA Grapalat"/>
            </w:rPr>
          </w:rPrChange>
        </w:rPr>
        <w:t>3.3</w:t>
      </w:r>
      <w:r w:rsidR="000A15F9" w:rsidRPr="00DF1634">
        <w:rPr>
          <w:rFonts w:ascii="GHEA Grapalat" w:hAnsi="GHEA Grapalat"/>
          <w:rPrChange w:id="1074" w:author="Hayk-PC" w:date="2024-12-11T02:31:00Z">
            <w:rPr>
              <w:rFonts w:ascii="GHEA Grapalat" w:hAnsi="GHEA Grapalat"/>
            </w:rPr>
          </w:rPrChange>
        </w:rPr>
        <w:t>.</w:t>
      </w:r>
      <w:r w:rsidR="00ED2352" w:rsidRPr="00DF1634">
        <w:rPr>
          <w:rFonts w:ascii="GHEA Grapalat" w:hAnsi="GHEA Grapalat"/>
          <w:rPrChange w:id="1075" w:author="Hayk-PC" w:date="2024-12-11T02:31:00Z">
            <w:rPr>
              <w:rFonts w:ascii="GHEA Grapalat" w:hAnsi="GHEA Grapalat"/>
            </w:rPr>
          </w:rPrChange>
        </w:rPr>
        <w:tab/>
      </w:r>
      <w:r w:rsidRPr="00DF1634">
        <w:rPr>
          <w:rFonts w:ascii="GHEA Grapalat" w:hAnsi="GHEA Grapalat"/>
          <w:rPrChange w:id="1076" w:author="Hayk-PC" w:date="2024-12-11T02:31:00Z">
            <w:rPr>
              <w:rFonts w:ascii="GHEA Grapalat" w:hAnsi="GHEA Grapalat"/>
            </w:rPr>
          </w:rPrChange>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DF1634">
        <w:rPr>
          <w:rFonts w:ascii="GHEA Grapalat" w:hAnsi="GHEA Grapalat"/>
          <w:rPrChange w:id="1077" w:author="Hayk-PC" w:date="2024-12-11T02:31:00Z">
            <w:rPr>
              <w:rFonts w:ascii="GHEA Grapalat" w:hAnsi="GHEA Grapalat"/>
            </w:rPr>
          </w:rPrChange>
        </w:rPr>
        <w:t xml:space="preserve">, или если запрос касается соответствия технических характеристик предлагаемых </w:t>
      </w:r>
      <w:r w:rsidR="00A14672" w:rsidRPr="00DF1634">
        <w:rPr>
          <w:rFonts w:ascii="GHEA Grapalat" w:hAnsi="GHEA Grapalat"/>
          <w:rPrChange w:id="1078" w:author="Hayk-PC" w:date="2024-12-11T02:31:00Z">
            <w:rPr>
              <w:rFonts w:ascii="GHEA Grapalat" w:hAnsi="GHEA Grapalat"/>
            </w:rPr>
          </w:rPrChange>
        </w:rPr>
        <w:t>у</w:t>
      </w:r>
      <w:r w:rsidR="00791FE4" w:rsidRPr="00DF1634">
        <w:rPr>
          <w:rFonts w:ascii="GHEA Grapalat" w:hAnsi="GHEA Grapalat"/>
          <w:rPrChange w:id="1079" w:author="Hayk-PC" w:date="2024-12-11T02:31:00Z">
            <w:rPr>
              <w:rFonts w:ascii="GHEA Grapalat" w:hAnsi="GHEA Grapalat"/>
            </w:rPr>
          </w:rPrChange>
        </w:rPr>
        <w:t>частником товаров техническим характеристикам, предусмотренным настоящим</w:t>
      </w:r>
      <w:r w:rsidR="00791FE4" w:rsidRPr="00DF1634">
        <w:rPr>
          <w:rFonts w:ascii="Sylfaen" w:hAnsi="Sylfaen"/>
          <w:lang w:val="hy-AM"/>
          <w:rPrChange w:id="1080" w:author="Hayk-PC" w:date="2024-12-11T02:31:00Z">
            <w:rPr>
              <w:rFonts w:ascii="Sylfaen" w:hAnsi="Sylfaen"/>
              <w:lang w:val="hy-AM"/>
            </w:rPr>
          </w:rPrChange>
        </w:rPr>
        <w:t xml:space="preserve"> </w:t>
      </w:r>
      <w:r w:rsidR="00791FE4" w:rsidRPr="00DF1634">
        <w:rPr>
          <w:rFonts w:ascii="GHEA Grapalat" w:hAnsi="GHEA Grapalat"/>
          <w:rPrChange w:id="1081" w:author="Hayk-PC" w:date="2024-12-11T02:31:00Z">
            <w:rPr>
              <w:rFonts w:ascii="GHEA Grapalat" w:hAnsi="GHEA Grapalat"/>
            </w:rPr>
          </w:rPrChange>
        </w:rPr>
        <w:t>приглашением</w:t>
      </w:r>
      <w:r w:rsidRPr="00DF1634">
        <w:rPr>
          <w:rFonts w:ascii="GHEA Grapalat" w:hAnsi="GHEA Grapalat"/>
          <w:rPrChange w:id="1082" w:author="Hayk-PC" w:date="2024-12-11T02:31:00Z">
            <w:rPr>
              <w:rFonts w:ascii="GHEA Grapalat" w:hAnsi="GHEA Grapalat"/>
            </w:rPr>
          </w:rPrChange>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0D2B7F32" w14:textId="77777777" w:rsidR="00096865" w:rsidRPr="00DF1634"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Change w:id="1083" w:author="Hayk-PC" w:date="2024-12-11T02:31:00Z">
            <w:rPr>
              <w:rFonts w:ascii="GHEA Grapalat" w:hAnsi="GHEA Grapalat"/>
              <w:lang w:val="hy-AM"/>
            </w:rPr>
          </w:rPrChange>
        </w:rPr>
      </w:pPr>
      <w:r w:rsidRPr="00DF1634">
        <w:rPr>
          <w:rFonts w:ascii="GHEA Grapalat" w:hAnsi="GHEA Grapalat"/>
          <w:rPrChange w:id="1084" w:author="Hayk-PC" w:date="2024-12-11T02:31:00Z">
            <w:rPr>
              <w:rFonts w:ascii="GHEA Grapalat" w:hAnsi="GHEA Grapalat"/>
            </w:rPr>
          </w:rPrChange>
        </w:rPr>
        <w:t>3.4</w:t>
      </w:r>
      <w:r w:rsidR="000A15F9" w:rsidRPr="00DF1634">
        <w:rPr>
          <w:rFonts w:ascii="GHEA Grapalat" w:hAnsi="GHEA Grapalat"/>
          <w:rPrChange w:id="1085" w:author="Hayk-PC" w:date="2024-12-11T02:31:00Z">
            <w:rPr>
              <w:rFonts w:ascii="GHEA Grapalat" w:hAnsi="GHEA Grapalat"/>
            </w:rPr>
          </w:rPrChange>
        </w:rPr>
        <w:t>.</w:t>
      </w:r>
      <w:r w:rsidR="00ED2352" w:rsidRPr="00DF1634">
        <w:rPr>
          <w:rFonts w:ascii="GHEA Grapalat" w:hAnsi="GHEA Grapalat"/>
          <w:rPrChange w:id="1086" w:author="Hayk-PC" w:date="2024-12-11T02:31:00Z">
            <w:rPr>
              <w:rFonts w:ascii="GHEA Grapalat" w:hAnsi="GHEA Grapalat"/>
            </w:rPr>
          </w:rPrChange>
        </w:rPr>
        <w:tab/>
      </w:r>
      <w:r w:rsidRPr="00DF1634">
        <w:rPr>
          <w:rFonts w:ascii="GHEA Grapalat" w:hAnsi="GHEA Grapalat"/>
          <w:rPrChange w:id="1087" w:author="Hayk-PC" w:date="2024-12-11T02:31:00Z">
            <w:rPr>
              <w:rFonts w:ascii="GHEA Grapalat" w:hAnsi="GHEA Grapalat"/>
            </w:rPr>
          </w:rPrChange>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DF1634">
        <w:rPr>
          <w:rFonts w:ascii="GHEA Grapalat" w:hAnsi="GHEA Grapalat"/>
          <w:vertAlign w:val="superscript"/>
          <w:lang w:val="hy-AM"/>
          <w:rPrChange w:id="1088" w:author="Hayk-PC" w:date="2024-12-11T02:31:00Z">
            <w:rPr>
              <w:rFonts w:ascii="GHEA Grapalat" w:hAnsi="GHEA Grapalat"/>
              <w:vertAlign w:val="superscript"/>
              <w:lang w:val="hy-AM"/>
            </w:rPr>
          </w:rPrChange>
        </w:rPr>
        <w:t>5</w:t>
      </w:r>
      <w:r w:rsidRPr="00DF1634">
        <w:rPr>
          <w:rFonts w:ascii="GHEA Grapalat" w:hAnsi="GHEA Grapalat"/>
          <w:rPrChange w:id="1089" w:author="Hayk-PC" w:date="2024-12-11T02:31:00Z">
            <w:rPr>
              <w:rFonts w:ascii="GHEA Grapalat" w:hAnsi="GHEA Grapalat"/>
            </w:rPr>
          </w:rPrChange>
        </w:rPr>
        <w:t xml:space="preserve"> </w:t>
      </w:r>
    </w:p>
    <w:p w14:paraId="58BB62E0" w14:textId="77777777" w:rsidR="002D7D70" w:rsidRPr="00DF1634"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Change w:id="1090" w:author="Hayk-PC" w:date="2024-12-11T02:31:00Z">
            <w:rPr>
              <w:rFonts w:ascii="GHEA Grapalat" w:hAnsi="GHEA Grapalat" w:cs="Arial Unicode"/>
              <w:lang w:val="hy-AM"/>
            </w:rPr>
          </w:rPrChange>
        </w:rPr>
      </w:pPr>
      <w:r w:rsidRPr="00DF1634">
        <w:rPr>
          <w:rFonts w:ascii="GHEA Grapalat" w:hAnsi="GHEA Grapalat"/>
          <w:lang w:val="hy-AM"/>
          <w:rPrChange w:id="1091" w:author="Hayk-PC" w:date="2024-12-11T02:31:00Z">
            <w:rPr>
              <w:rFonts w:ascii="GHEA Grapalat" w:hAnsi="GHEA Grapalat"/>
              <w:lang w:val="hy-AM"/>
            </w:rPr>
          </w:rPrChange>
        </w:rPr>
        <w:t>3.5</w:t>
      </w:r>
      <w:r w:rsidR="00F9791A" w:rsidRPr="00DF1634">
        <w:rPr>
          <w:rFonts w:ascii="GHEA Grapalat" w:hAnsi="GHEA Grapalat"/>
          <w:rPrChange w:id="1092" w:author="Hayk-PC" w:date="2024-12-11T02:31:00Z">
            <w:rPr>
              <w:rFonts w:ascii="GHEA Grapalat" w:hAnsi="GHEA Grapalat"/>
            </w:rPr>
          </w:rPrChange>
        </w:rPr>
        <w:t xml:space="preserve"> </w:t>
      </w:r>
      <w:r w:rsidR="00F9791A" w:rsidRPr="00DF1634">
        <w:rPr>
          <w:rFonts w:ascii="GHEA Grapalat" w:hAnsi="GHEA Grapalat"/>
          <w:lang w:val="hy-AM"/>
          <w:rPrChange w:id="1093" w:author="Hayk-PC" w:date="2024-12-11T02:31:00Z">
            <w:rPr>
              <w:rFonts w:ascii="GHEA Grapalat" w:hAnsi="GHEA Grapalat"/>
              <w:lang w:val="hy-AM"/>
            </w:rPr>
          </w:rPrChange>
        </w:rPr>
        <w:t>Кажд</w:t>
      </w:r>
      <w:r w:rsidR="00F9791A" w:rsidRPr="00DF1634">
        <w:rPr>
          <w:rFonts w:ascii="GHEA Grapalat" w:hAnsi="GHEA Grapalat"/>
          <w:rPrChange w:id="1094" w:author="Hayk-PC" w:date="2024-12-11T02:31:00Z">
            <w:rPr>
              <w:rFonts w:ascii="GHEA Grapalat" w:hAnsi="GHEA Grapalat"/>
            </w:rPr>
          </w:rPrChange>
        </w:rPr>
        <w:t>ое лиц</w:t>
      </w:r>
      <w:r w:rsidR="00CA1F39" w:rsidRPr="00DF1634">
        <w:rPr>
          <w:rFonts w:ascii="GHEA Grapalat" w:hAnsi="GHEA Grapalat"/>
          <w:rPrChange w:id="1095" w:author="Hayk-PC" w:date="2024-12-11T02:31:00Z">
            <w:rPr>
              <w:rFonts w:ascii="GHEA Grapalat" w:hAnsi="GHEA Grapalat"/>
            </w:rPr>
          </w:rPrChange>
        </w:rPr>
        <w:t>о</w:t>
      </w:r>
      <w:r w:rsidR="00CA1F39" w:rsidRPr="00DF1634">
        <w:rPr>
          <w:rFonts w:ascii="GHEA Grapalat" w:hAnsi="GHEA Grapalat"/>
          <w:lang w:val="hy-AM"/>
          <w:rPrChange w:id="1096" w:author="Hayk-PC" w:date="2024-12-11T02:31:00Z">
            <w:rPr>
              <w:rFonts w:ascii="GHEA Grapalat" w:hAnsi="GHEA Grapalat"/>
              <w:lang w:val="hy-AM"/>
            </w:rPr>
          </w:rPrChange>
        </w:rPr>
        <w:t xml:space="preserve"> без указания имени</w:t>
      </w:r>
      <w:r w:rsidR="00F9791A" w:rsidRPr="00DF1634">
        <w:rPr>
          <w:rFonts w:ascii="GHEA Grapalat" w:hAnsi="GHEA Grapalat"/>
          <w:lang w:val="hy-AM"/>
          <w:rPrChange w:id="1097" w:author="Hayk-PC" w:date="2024-12-11T02:31:00Z">
            <w:rPr>
              <w:rFonts w:ascii="GHEA Grapalat" w:hAnsi="GHEA Grapalat"/>
              <w:lang w:val="hy-AM"/>
            </w:rPr>
          </w:rPrChange>
        </w:rPr>
        <w:t xml:space="preserve">, до истечения срока, установленного для внесения изменений в приглашение, </w:t>
      </w:r>
      <w:r w:rsidR="00F9791A" w:rsidRPr="00DF1634">
        <w:rPr>
          <w:rFonts w:ascii="GHEA Grapalat" w:hAnsi="GHEA Grapalat"/>
          <w:rPrChange w:id="1098" w:author="Hayk-PC" w:date="2024-12-11T02:31:00Z">
            <w:rPr>
              <w:rFonts w:ascii="GHEA Grapalat" w:hAnsi="GHEA Grapalat"/>
            </w:rPr>
          </w:rPrChange>
        </w:rPr>
        <w:t xml:space="preserve">имеет право </w:t>
      </w:r>
      <w:r w:rsidR="00F9791A" w:rsidRPr="00DF1634">
        <w:rPr>
          <w:rFonts w:ascii="GHEA Grapalat" w:hAnsi="GHEA Grapalat"/>
          <w:lang w:val="hy-AM"/>
          <w:rPrChange w:id="1099" w:author="Hayk-PC" w:date="2024-12-11T02:31:00Z">
            <w:rPr>
              <w:rFonts w:ascii="GHEA Grapalat" w:hAnsi="GHEA Grapalat"/>
              <w:lang w:val="hy-AM"/>
            </w:rPr>
          </w:rPrChange>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DF1634">
        <w:rPr>
          <w:rFonts w:ascii="GHEA Grapalat" w:hAnsi="GHEA Grapalat"/>
          <w:rPrChange w:id="1100" w:author="Hayk-PC" w:date="2024-12-11T02:31:00Z">
            <w:rPr>
              <w:rFonts w:ascii="GHEA Grapalat" w:hAnsi="GHEA Grapalat"/>
            </w:rPr>
          </w:rPrChange>
        </w:rPr>
        <w:t xml:space="preserve"> </w:t>
      </w:r>
      <w:r w:rsidR="00F9791A" w:rsidRPr="00DF1634">
        <w:rPr>
          <w:rFonts w:ascii="GHEA Grapalat" w:hAnsi="GHEA Grapalat"/>
          <w:lang w:val="hy-AM"/>
          <w:rPrChange w:id="1101" w:author="Hayk-PC" w:date="2024-12-11T02:31:00Z">
            <w:rPr>
              <w:rFonts w:ascii="GHEA Grapalat" w:hAnsi="GHEA Grapalat"/>
              <w:lang w:val="hy-AM"/>
            </w:rPr>
          </w:rPrChange>
        </w:rPr>
        <w:t>с точки зрения предусмотренных Законом требований обеспечения конкуренции и исключения дискриминации</w:t>
      </w:r>
      <w:r w:rsidR="00023F8F" w:rsidRPr="00DF1634">
        <w:rPr>
          <w:rFonts w:ascii="GHEA Grapalat" w:hAnsi="GHEA Grapalat"/>
          <w:rPrChange w:id="1102" w:author="Hayk-PC" w:date="2024-12-11T02:31:00Z">
            <w:rPr>
              <w:rFonts w:ascii="GHEA Grapalat" w:hAnsi="GHEA Grapalat"/>
            </w:rPr>
          </w:rPrChange>
        </w:rPr>
        <w:t>.</w:t>
      </w:r>
      <w:r w:rsidR="00F9791A" w:rsidRPr="00DF1634">
        <w:rPr>
          <w:rFonts w:ascii="GHEA Grapalat" w:hAnsi="GHEA Grapalat"/>
          <w:lang w:val="hy-AM"/>
          <w:rPrChange w:id="1103" w:author="Hayk-PC" w:date="2024-12-11T02:31:00Z">
            <w:rPr>
              <w:rFonts w:ascii="GHEA Grapalat" w:hAnsi="GHEA Grapalat"/>
              <w:lang w:val="hy-AM"/>
            </w:rPr>
          </w:rPrChange>
        </w:rPr>
        <w:t xml:space="preserve"> </w:t>
      </w:r>
      <w:r w:rsidR="00750FFF" w:rsidRPr="00DF1634">
        <w:rPr>
          <w:rFonts w:ascii="GHEA Grapalat" w:hAnsi="GHEA Grapalat"/>
          <w:lang w:val="hy-AM"/>
          <w:rPrChange w:id="1104" w:author="Hayk-PC" w:date="2024-12-11T02:31:00Z">
            <w:rPr>
              <w:rFonts w:ascii="GHEA Grapalat" w:hAnsi="GHEA Grapalat"/>
              <w:lang w:val="hy-AM"/>
            </w:rPr>
          </w:rPrChange>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27CD10AE" w14:textId="51E10CFE" w:rsidR="00096865" w:rsidRPr="00DF1634"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Change w:id="1105" w:author="Hayk-PC" w:date="2024-12-11T02:31:00Z">
            <w:rPr>
              <w:rFonts w:ascii="GHEA Grapalat" w:hAnsi="GHEA Grapalat" w:cs="Arial Unicode"/>
            </w:rPr>
          </w:rPrChange>
        </w:rPr>
      </w:pPr>
      <w:r w:rsidRPr="00DF1634">
        <w:rPr>
          <w:rFonts w:ascii="GHEA Grapalat" w:hAnsi="GHEA Grapalat"/>
          <w:rPrChange w:id="1106" w:author="Hayk-PC" w:date="2024-12-11T02:31:00Z">
            <w:rPr>
              <w:rFonts w:ascii="GHEA Grapalat" w:hAnsi="GHEA Grapalat"/>
            </w:rPr>
          </w:rPrChange>
        </w:rPr>
        <w:t>3.</w:t>
      </w:r>
      <w:r w:rsidR="00E648D1" w:rsidRPr="00DF1634">
        <w:rPr>
          <w:rFonts w:ascii="GHEA Grapalat" w:hAnsi="GHEA Grapalat"/>
          <w:lang w:val="hy-AM"/>
          <w:rPrChange w:id="1107" w:author="Hayk-PC" w:date="2024-12-11T02:31:00Z">
            <w:rPr>
              <w:rFonts w:ascii="GHEA Grapalat" w:hAnsi="GHEA Grapalat"/>
              <w:lang w:val="hy-AM"/>
            </w:rPr>
          </w:rPrChange>
        </w:rPr>
        <w:t>6</w:t>
      </w:r>
      <w:r w:rsidR="000A15F9" w:rsidRPr="00DF1634">
        <w:rPr>
          <w:rFonts w:ascii="GHEA Grapalat" w:hAnsi="GHEA Grapalat"/>
          <w:rPrChange w:id="1108" w:author="Hayk-PC" w:date="2024-12-11T02:31:00Z">
            <w:rPr>
              <w:rFonts w:ascii="GHEA Grapalat" w:hAnsi="GHEA Grapalat"/>
            </w:rPr>
          </w:rPrChange>
        </w:rPr>
        <w:t>.</w:t>
      </w:r>
      <w:r w:rsidR="00ED2352" w:rsidRPr="00DF1634">
        <w:rPr>
          <w:rFonts w:ascii="GHEA Grapalat" w:hAnsi="GHEA Grapalat"/>
          <w:rPrChange w:id="1109" w:author="Hayk-PC" w:date="2024-12-11T02:31:00Z">
            <w:rPr>
              <w:rFonts w:ascii="GHEA Grapalat" w:hAnsi="GHEA Grapalat"/>
            </w:rPr>
          </w:rPrChange>
        </w:rPr>
        <w:tab/>
      </w:r>
      <w:r w:rsidRPr="00DF1634">
        <w:rPr>
          <w:rFonts w:ascii="GHEA Grapalat" w:hAnsi="GHEA Grapalat"/>
          <w:rPrChange w:id="1110" w:author="Hayk-PC" w:date="2024-12-11T02:31:00Z">
            <w:rPr>
              <w:rFonts w:ascii="GHEA Grapalat" w:hAnsi="GHEA Grapalat"/>
            </w:rPr>
          </w:rPrChange>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DF1634">
        <w:rPr>
          <w:rFonts w:ascii="Courier New" w:hAnsi="Courier New" w:cs="Courier New"/>
          <w:lang w:val="en-US"/>
          <w:rPrChange w:id="1111" w:author="Hayk-PC" w:date="2024-12-11T02:31:00Z">
            <w:rPr>
              <w:rFonts w:ascii="Courier New" w:hAnsi="Courier New" w:cs="Courier New"/>
              <w:lang w:val="en-US"/>
            </w:rPr>
          </w:rPrChange>
        </w:rPr>
        <w:t> </w:t>
      </w:r>
      <w:r w:rsidRPr="00DF1634">
        <w:rPr>
          <w:rFonts w:ascii="GHEA Grapalat" w:hAnsi="GHEA Grapalat"/>
          <w:rPrChange w:id="1112" w:author="Hayk-PC" w:date="2024-12-11T02:31:00Z">
            <w:rPr>
              <w:rFonts w:ascii="GHEA Grapalat" w:hAnsi="GHEA Grapalat"/>
            </w:rPr>
          </w:rPrChange>
        </w:rPr>
        <w:t>этих изменениях.</w:t>
      </w:r>
      <w:del w:id="1113" w:author="Hayk Koshetsyan" w:date="2024-12-10T17:20:00Z">
        <w:r w:rsidRPr="00DF1634" w:rsidDel="0087641E">
          <w:rPr>
            <w:rFonts w:ascii="GHEA Grapalat" w:hAnsi="GHEA Grapalat"/>
            <w:rPrChange w:id="1114" w:author="Hayk-PC" w:date="2024-12-11T02:31:00Z">
              <w:rPr>
                <w:rFonts w:ascii="GHEA Grapalat" w:hAnsi="GHEA Grapalat"/>
              </w:rPr>
            </w:rPrChange>
          </w:rPr>
          <w:delText xml:space="preserve"> В этом случае участники обязаны продлить срок действия представленного ими обеспечения заявки или представить новое обеспечение заявки</w:delText>
        </w:r>
        <w:r w:rsidR="003E40A7" w:rsidRPr="00DF1634" w:rsidDel="0087641E">
          <w:rPr>
            <w:rStyle w:val="FootnoteReference"/>
            <w:rFonts w:ascii="GHEA Grapalat" w:hAnsi="GHEA Grapalat"/>
            <w:rPrChange w:id="1115" w:author="Hayk-PC" w:date="2024-12-11T02:31:00Z">
              <w:rPr>
                <w:rStyle w:val="FootnoteReference"/>
                <w:rFonts w:ascii="GHEA Grapalat" w:hAnsi="GHEA Grapalat"/>
              </w:rPr>
            </w:rPrChange>
          </w:rPr>
          <w:footnoteReference w:customMarkFollows="1" w:id="5"/>
          <w:delText>6</w:delText>
        </w:r>
      </w:del>
      <w:r w:rsidRPr="00DF1634">
        <w:rPr>
          <w:rFonts w:ascii="GHEA Grapalat" w:hAnsi="GHEA Grapalat"/>
          <w:rPrChange w:id="1122" w:author="Hayk-PC" w:date="2024-12-11T02:31:00Z">
            <w:rPr>
              <w:rFonts w:ascii="GHEA Grapalat" w:hAnsi="GHEA Grapalat"/>
            </w:rPr>
          </w:rPrChange>
        </w:rPr>
        <w:t xml:space="preserve">. </w:t>
      </w:r>
    </w:p>
    <w:p w14:paraId="0105ACDF" w14:textId="77777777" w:rsidR="00B051BE" w:rsidRPr="00DF1634" w:rsidRDefault="00B051BE" w:rsidP="00B46D58">
      <w:pPr>
        <w:widowControl w:val="0"/>
        <w:spacing w:after="160"/>
        <w:jc w:val="center"/>
        <w:rPr>
          <w:rFonts w:ascii="GHEA Grapalat" w:hAnsi="GHEA Grapalat"/>
          <w:b/>
          <w:rPrChange w:id="1123" w:author="Hayk-PC" w:date="2024-12-11T02:31:00Z">
            <w:rPr>
              <w:rFonts w:ascii="GHEA Grapalat" w:hAnsi="GHEA Grapalat"/>
              <w:b/>
            </w:rPr>
          </w:rPrChange>
        </w:rPr>
      </w:pPr>
    </w:p>
    <w:p w14:paraId="51C58954" w14:textId="77777777" w:rsidR="00096865" w:rsidRPr="00DF1634" w:rsidRDefault="00955A1E" w:rsidP="00B46D58">
      <w:pPr>
        <w:widowControl w:val="0"/>
        <w:spacing w:after="160"/>
        <w:jc w:val="center"/>
        <w:rPr>
          <w:rFonts w:ascii="GHEA Grapalat" w:hAnsi="GHEA Grapalat" w:cs="Arial"/>
          <w:b/>
          <w:rPrChange w:id="1124" w:author="Hayk-PC" w:date="2024-12-11T02:31:00Z">
            <w:rPr>
              <w:rFonts w:ascii="GHEA Grapalat" w:hAnsi="GHEA Grapalat" w:cs="Arial"/>
              <w:b/>
            </w:rPr>
          </w:rPrChange>
        </w:rPr>
      </w:pPr>
      <w:r w:rsidRPr="00DF1634">
        <w:rPr>
          <w:rFonts w:ascii="GHEA Grapalat" w:hAnsi="GHEA Grapalat"/>
          <w:b/>
          <w:rPrChange w:id="1125" w:author="Hayk-PC" w:date="2024-12-11T02:31:00Z">
            <w:rPr>
              <w:rFonts w:ascii="GHEA Grapalat" w:hAnsi="GHEA Grapalat"/>
              <w:b/>
            </w:rPr>
          </w:rPrChange>
        </w:rPr>
        <w:t>4. ПОРЯДОК ПОДАЧИ ЗАЯВКИ</w:t>
      </w:r>
    </w:p>
    <w:p w14:paraId="22323CB3" w14:textId="77777777" w:rsidR="00096865" w:rsidRPr="00DF1634" w:rsidRDefault="00096865" w:rsidP="00B46D58">
      <w:pPr>
        <w:widowControl w:val="0"/>
        <w:tabs>
          <w:tab w:val="left" w:pos="1134"/>
        </w:tabs>
        <w:spacing w:after="160"/>
        <w:ind w:firstLine="567"/>
        <w:jc w:val="both"/>
        <w:rPr>
          <w:rFonts w:ascii="GHEA Grapalat" w:hAnsi="GHEA Grapalat"/>
          <w:rPrChange w:id="1126" w:author="Hayk-PC" w:date="2024-12-11T02:31:00Z">
            <w:rPr>
              <w:rFonts w:ascii="GHEA Grapalat" w:hAnsi="GHEA Grapalat"/>
            </w:rPr>
          </w:rPrChange>
        </w:rPr>
      </w:pPr>
      <w:r w:rsidRPr="00DF1634">
        <w:rPr>
          <w:rFonts w:ascii="GHEA Grapalat" w:hAnsi="GHEA Grapalat"/>
          <w:rPrChange w:id="1127" w:author="Hayk-PC" w:date="2024-12-11T02:31:00Z">
            <w:rPr>
              <w:rFonts w:ascii="GHEA Grapalat" w:hAnsi="GHEA Grapalat"/>
            </w:rPr>
          </w:rPrChange>
        </w:rPr>
        <w:t>4.1</w:t>
      </w:r>
      <w:r w:rsidR="00A34DFE" w:rsidRPr="00DF1634">
        <w:rPr>
          <w:rFonts w:ascii="GHEA Grapalat" w:hAnsi="GHEA Grapalat"/>
          <w:rPrChange w:id="1128" w:author="Hayk-PC" w:date="2024-12-11T02:31:00Z">
            <w:rPr>
              <w:rFonts w:ascii="GHEA Grapalat" w:hAnsi="GHEA Grapalat"/>
            </w:rPr>
          </w:rPrChange>
        </w:rPr>
        <w:t>.</w:t>
      </w:r>
      <w:r w:rsidR="009C7913" w:rsidRPr="00DF1634">
        <w:rPr>
          <w:rFonts w:ascii="GHEA Grapalat" w:hAnsi="GHEA Grapalat"/>
          <w:rPrChange w:id="1129" w:author="Hayk-PC" w:date="2024-12-11T02:31:00Z">
            <w:rPr>
              <w:rFonts w:ascii="GHEA Grapalat" w:hAnsi="GHEA Grapalat"/>
            </w:rPr>
          </w:rPrChange>
        </w:rPr>
        <w:tab/>
      </w:r>
      <w:r w:rsidRPr="00DF1634">
        <w:rPr>
          <w:rFonts w:ascii="GHEA Grapalat" w:hAnsi="GHEA Grapalat"/>
          <w:rPrChange w:id="1130" w:author="Hayk-PC" w:date="2024-12-11T02:31:00Z">
            <w:rPr>
              <w:rFonts w:ascii="GHEA Grapalat" w:hAnsi="GHEA Grapalat"/>
            </w:rPr>
          </w:rPrChange>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7C4F7484" w14:textId="77777777" w:rsidR="00486B55" w:rsidRPr="00DF1634" w:rsidRDefault="00096865" w:rsidP="00B46D58">
      <w:pPr>
        <w:pStyle w:val="BodyTextIndent2"/>
        <w:widowControl w:val="0"/>
        <w:spacing w:after="160" w:line="240" w:lineRule="auto"/>
        <w:ind w:firstLine="567"/>
        <w:rPr>
          <w:rFonts w:ascii="GHEA Grapalat" w:hAnsi="GHEA Grapalat" w:cs="Sylfaen"/>
          <w:sz w:val="24"/>
          <w:szCs w:val="24"/>
          <w:rPrChange w:id="1131" w:author="Hayk-PC" w:date="2024-12-11T02:31:00Z">
            <w:rPr>
              <w:rFonts w:ascii="GHEA Grapalat" w:hAnsi="GHEA Grapalat" w:cs="Sylfaen"/>
              <w:sz w:val="24"/>
              <w:szCs w:val="24"/>
            </w:rPr>
          </w:rPrChange>
        </w:rPr>
      </w:pPr>
      <w:r w:rsidRPr="00DF1634">
        <w:rPr>
          <w:rFonts w:ascii="GHEA Grapalat" w:hAnsi="GHEA Grapalat"/>
          <w:sz w:val="24"/>
          <w:szCs w:val="24"/>
          <w:rPrChange w:id="1132" w:author="Hayk-PC" w:date="2024-12-11T02:31:00Z">
            <w:rPr>
              <w:rFonts w:ascii="GHEA Grapalat" w:hAnsi="GHEA Grapalat"/>
              <w:sz w:val="24"/>
              <w:szCs w:val="24"/>
            </w:rPr>
          </w:rPrChange>
        </w:rPr>
        <w:t xml:space="preserve">Участник может подать заявку как для каждого лота, так и для нескольких </w:t>
      </w:r>
      <w:r w:rsidRPr="00DF1634">
        <w:rPr>
          <w:rFonts w:ascii="GHEA Grapalat" w:hAnsi="GHEA Grapalat"/>
          <w:sz w:val="24"/>
          <w:szCs w:val="24"/>
          <w:rPrChange w:id="1133" w:author="Hayk-PC" w:date="2024-12-11T02:31:00Z">
            <w:rPr>
              <w:rFonts w:ascii="GHEA Grapalat" w:hAnsi="GHEA Grapalat"/>
              <w:sz w:val="24"/>
              <w:szCs w:val="24"/>
            </w:rPr>
          </w:rPrChange>
        </w:rPr>
        <w:lastRenderedPageBreak/>
        <w:t>или всех лотов.</w:t>
      </w:r>
      <w:r w:rsidR="00AA7117" w:rsidRPr="00DF1634">
        <w:rPr>
          <w:rFonts w:ascii="GHEA Grapalat" w:hAnsi="GHEA Grapalat"/>
          <w:sz w:val="24"/>
          <w:szCs w:val="24"/>
          <w:rPrChange w:id="1134" w:author="Hayk-PC" w:date="2024-12-11T02:31:00Z">
            <w:rPr>
              <w:rFonts w:ascii="GHEA Grapalat" w:hAnsi="GHEA Grapalat"/>
              <w:sz w:val="24"/>
              <w:szCs w:val="24"/>
            </w:rPr>
          </w:rPrChange>
        </w:rPr>
        <w:t xml:space="preserve"> </w:t>
      </w:r>
    </w:p>
    <w:p w14:paraId="0F35F5D3" w14:textId="77777777" w:rsidR="00096865" w:rsidRPr="00DF1634" w:rsidRDefault="000946A3" w:rsidP="00B46D58">
      <w:pPr>
        <w:pStyle w:val="BodyTextIndent2"/>
        <w:widowControl w:val="0"/>
        <w:spacing w:after="160" w:line="240" w:lineRule="auto"/>
        <w:ind w:firstLine="567"/>
        <w:rPr>
          <w:rFonts w:ascii="GHEA Grapalat" w:hAnsi="GHEA Grapalat" w:cs="Sylfaen"/>
          <w:sz w:val="24"/>
          <w:szCs w:val="24"/>
          <w:rPrChange w:id="1135" w:author="Hayk-PC" w:date="2024-12-11T02:31:00Z">
            <w:rPr>
              <w:rFonts w:ascii="GHEA Grapalat" w:hAnsi="GHEA Grapalat" w:cs="Sylfaen"/>
              <w:sz w:val="24"/>
              <w:szCs w:val="24"/>
            </w:rPr>
          </w:rPrChange>
        </w:rPr>
      </w:pPr>
      <w:r w:rsidRPr="00DF1634">
        <w:rPr>
          <w:rFonts w:ascii="GHEA Grapalat" w:hAnsi="GHEA Grapalat"/>
          <w:sz w:val="24"/>
          <w:szCs w:val="24"/>
          <w:rPrChange w:id="1136" w:author="Hayk-PC" w:date="2024-12-11T02:31:00Z">
            <w:rPr>
              <w:rFonts w:ascii="GHEA Grapalat" w:hAnsi="GHEA Grapalat"/>
              <w:sz w:val="24"/>
              <w:szCs w:val="24"/>
            </w:rPr>
          </w:rPrChange>
        </w:rPr>
        <w:t>Заявка подается до истечения срока, установленного для этого настоящим Приглашением.</w:t>
      </w:r>
    </w:p>
    <w:p w14:paraId="24245B86" w14:textId="726F8EF3" w:rsidR="00096865" w:rsidRPr="00DF1634" w:rsidRDefault="000946A3" w:rsidP="00B46D58">
      <w:pPr>
        <w:pStyle w:val="BodyTextIndent2"/>
        <w:widowControl w:val="0"/>
        <w:spacing w:after="160" w:line="240" w:lineRule="auto"/>
        <w:ind w:firstLine="567"/>
        <w:rPr>
          <w:rFonts w:ascii="GHEA Grapalat" w:hAnsi="GHEA Grapalat"/>
          <w:sz w:val="24"/>
          <w:szCs w:val="24"/>
          <w:rPrChange w:id="1137" w:author="Hayk-PC" w:date="2024-12-11T02:31:00Z">
            <w:rPr>
              <w:rFonts w:ascii="GHEA Grapalat" w:hAnsi="GHEA Grapalat"/>
              <w:sz w:val="24"/>
              <w:szCs w:val="24"/>
            </w:rPr>
          </w:rPrChange>
        </w:rPr>
      </w:pPr>
      <w:r w:rsidRPr="00DF1634">
        <w:rPr>
          <w:rFonts w:ascii="GHEA Grapalat" w:hAnsi="GHEA Grapalat"/>
          <w:sz w:val="24"/>
          <w:szCs w:val="24"/>
          <w:rPrChange w:id="1138" w:author="Hayk-PC" w:date="2024-12-11T02:31:00Z">
            <w:rPr>
              <w:rFonts w:ascii="GHEA Grapalat" w:hAnsi="GHEA Grapalat"/>
              <w:sz w:val="24"/>
              <w:szCs w:val="24"/>
            </w:rPr>
          </w:rPrChange>
        </w:rPr>
        <w:t xml:space="preserve">Порядок подготовки заявки описан в части 2 настоящего приглашения - в инструкции по подготовке заявок на </w:t>
      </w:r>
      <w:del w:id="1139" w:author="Hayk Koshetsyan" w:date="2024-12-10T17:01:00Z">
        <w:r w:rsidRPr="00DF1634" w:rsidDel="00CA3B24">
          <w:rPr>
            <w:rFonts w:ascii="GHEA Grapalat" w:hAnsi="GHEA Grapalat"/>
            <w:sz w:val="24"/>
            <w:szCs w:val="24"/>
            <w:rPrChange w:id="1140" w:author="Hayk-PC" w:date="2024-12-11T02:31:00Z">
              <w:rPr>
                <w:rFonts w:ascii="GHEA Grapalat" w:hAnsi="GHEA Grapalat"/>
                <w:sz w:val="24"/>
                <w:szCs w:val="24"/>
              </w:rPr>
            </w:rPrChange>
          </w:rPr>
          <w:delText>открытый конкурс</w:delText>
        </w:r>
      </w:del>
      <w:ins w:id="1141" w:author="Hayk Koshetsyan" w:date="2024-12-10T17:02:00Z">
        <w:r w:rsidR="0087641E" w:rsidRPr="00DF1634">
          <w:rPr>
            <w:rFonts w:ascii="GHEA Grapalat" w:hAnsi="GHEA Grapalat"/>
            <w:sz w:val="24"/>
            <w:szCs w:val="24"/>
            <w:rPrChange w:id="1142" w:author="Hayk-PC" w:date="2024-12-11T02:31:00Z">
              <w:rPr>
                <w:rFonts w:ascii="GHEA Grapalat" w:hAnsi="GHEA Grapalat"/>
                <w:sz w:val="24"/>
                <w:szCs w:val="24"/>
              </w:rPr>
            </w:rPrChange>
          </w:rPr>
          <w:t xml:space="preserve">запрос котировок </w:t>
        </w:r>
      </w:ins>
      <w:r w:rsidRPr="00DF1634">
        <w:rPr>
          <w:rFonts w:ascii="GHEA Grapalat" w:hAnsi="GHEA Grapalat"/>
          <w:sz w:val="24"/>
          <w:szCs w:val="24"/>
          <w:rPrChange w:id="1143" w:author="Hayk-PC" w:date="2024-12-11T02:31:00Z">
            <w:rPr>
              <w:rFonts w:ascii="GHEA Grapalat" w:hAnsi="GHEA Grapalat"/>
              <w:sz w:val="24"/>
              <w:szCs w:val="24"/>
            </w:rPr>
          </w:rPrChange>
        </w:rPr>
        <w:t>.</w:t>
      </w:r>
    </w:p>
    <w:p w14:paraId="21D7DC2E" w14:textId="405778CC" w:rsidR="00A80ECD" w:rsidRPr="00DF1634" w:rsidRDefault="00A80ECD" w:rsidP="008C6890">
      <w:pPr>
        <w:pStyle w:val="BodyTextIndent2"/>
        <w:widowControl w:val="0"/>
        <w:tabs>
          <w:tab w:val="left" w:pos="1134"/>
        </w:tabs>
        <w:spacing w:after="160" w:line="240" w:lineRule="auto"/>
        <w:ind w:firstLine="567"/>
        <w:rPr>
          <w:rFonts w:ascii="GHEA Grapalat" w:hAnsi="GHEA Grapalat" w:cs="Sylfaen"/>
          <w:sz w:val="24"/>
          <w:szCs w:val="24"/>
          <w:rPrChange w:id="1144" w:author="Hayk-PC" w:date="2024-12-11T02:31:00Z">
            <w:rPr>
              <w:rFonts w:ascii="GHEA Grapalat" w:hAnsi="GHEA Grapalat" w:cs="Sylfaen"/>
              <w:sz w:val="24"/>
              <w:szCs w:val="24"/>
            </w:rPr>
          </w:rPrChange>
        </w:rPr>
      </w:pPr>
      <w:r w:rsidRPr="00DF1634">
        <w:rPr>
          <w:rFonts w:ascii="GHEA Grapalat" w:hAnsi="GHEA Grapalat"/>
          <w:sz w:val="24"/>
          <w:szCs w:val="24"/>
          <w:rPrChange w:id="1145" w:author="Hayk-PC" w:date="2024-12-11T02:31:00Z">
            <w:rPr>
              <w:rFonts w:ascii="GHEA Grapalat" w:hAnsi="GHEA Grapalat"/>
              <w:sz w:val="24"/>
              <w:szCs w:val="24"/>
            </w:rPr>
          </w:rPrChange>
        </w:rPr>
        <w:t>4.2.</w:t>
      </w:r>
      <w:r w:rsidRPr="00DF1634">
        <w:rPr>
          <w:rFonts w:ascii="GHEA Grapalat" w:hAnsi="GHEA Grapalat"/>
          <w:sz w:val="24"/>
          <w:szCs w:val="24"/>
          <w:rPrChange w:id="1146" w:author="Hayk-PC" w:date="2024-12-11T02:31:00Z">
            <w:rPr>
              <w:rFonts w:ascii="GHEA Grapalat" w:hAnsi="GHEA Grapalat"/>
              <w:sz w:val="24"/>
              <w:szCs w:val="24"/>
            </w:rPr>
          </w:rPrChange>
        </w:rPr>
        <w:tab/>
        <w:t xml:space="preserve">Заявки на процедуру необходимо представить в комиссию по адресу </w:t>
      </w:r>
      <w:ins w:id="1147" w:author="Hayk Koshetsyan" w:date="2024-12-10T17:22:00Z">
        <w:r w:rsidR="007317B1" w:rsidRPr="00DF1634">
          <w:rPr>
            <w:rFonts w:ascii="GHEA Grapalat" w:hAnsi="GHEA Grapalat"/>
            <w:sz w:val="24"/>
            <w:szCs w:val="24"/>
            <w:rPrChange w:id="1148" w:author="Hayk-PC" w:date="2024-12-11T02:31:00Z">
              <w:rPr>
                <w:rFonts w:ascii="GHEA Grapalat" w:hAnsi="GHEA Grapalat"/>
                <w:sz w:val="24"/>
                <w:szCs w:val="24"/>
                <w:highlight w:val="yellow"/>
              </w:rPr>
            </w:rPrChange>
          </w:rPr>
          <w:t>г. Ереван, улица Чолакяна, 38</w:t>
        </w:r>
      </w:ins>
      <w:del w:id="1149" w:author="Hayk Koshetsyan" w:date="2024-12-10T17:22:00Z">
        <w:r w:rsidRPr="00DF1634" w:rsidDel="007317B1">
          <w:rPr>
            <w:rFonts w:ascii="GHEA Grapalat" w:hAnsi="GHEA Grapalat"/>
            <w:sz w:val="24"/>
            <w:szCs w:val="24"/>
            <w:rPrChange w:id="1150" w:author="Hayk-PC" w:date="2024-12-11T02:31:00Z">
              <w:rPr>
                <w:rFonts w:ascii="GHEA Grapalat" w:hAnsi="GHEA Grapalat"/>
                <w:sz w:val="24"/>
                <w:szCs w:val="24"/>
              </w:rPr>
            </w:rPrChange>
          </w:rPr>
          <w:delText>"</w:delText>
        </w:r>
        <w:r w:rsidRPr="00DF1634" w:rsidDel="007317B1">
          <w:rPr>
            <w:rFonts w:ascii="GHEA Grapalat" w:hAnsi="GHEA Grapalat"/>
            <w:sz w:val="24"/>
            <w:szCs w:val="24"/>
            <w:vertAlign w:val="subscript"/>
            <w:rPrChange w:id="1151" w:author="Hayk-PC" w:date="2024-12-11T02:31:00Z">
              <w:rPr>
                <w:rFonts w:ascii="GHEA Grapalat" w:hAnsi="GHEA Grapalat"/>
                <w:sz w:val="24"/>
                <w:szCs w:val="24"/>
                <w:vertAlign w:val="subscript"/>
              </w:rPr>
            </w:rPrChange>
          </w:rPr>
          <w:delText>место подачи заявок</w:delText>
        </w:r>
        <w:r w:rsidRPr="00DF1634" w:rsidDel="007317B1">
          <w:rPr>
            <w:rFonts w:ascii="GHEA Grapalat" w:hAnsi="GHEA Grapalat"/>
            <w:sz w:val="24"/>
            <w:szCs w:val="24"/>
            <w:rPrChange w:id="1152" w:author="Hayk-PC" w:date="2024-12-11T02:31:00Z">
              <w:rPr>
                <w:rFonts w:ascii="GHEA Grapalat" w:hAnsi="GHEA Grapalat"/>
                <w:sz w:val="24"/>
                <w:szCs w:val="24"/>
              </w:rPr>
            </w:rPrChange>
          </w:rPr>
          <w:delText>"</w:delText>
        </w:r>
      </w:del>
      <w:r w:rsidRPr="00DF1634">
        <w:rPr>
          <w:rFonts w:ascii="GHEA Grapalat" w:hAnsi="GHEA Grapalat"/>
          <w:sz w:val="24"/>
          <w:szCs w:val="24"/>
          <w:rPrChange w:id="1153" w:author="Hayk-PC" w:date="2024-12-11T02:31:00Z">
            <w:rPr>
              <w:rFonts w:ascii="GHEA Grapalat" w:hAnsi="GHEA Grapalat"/>
              <w:sz w:val="24"/>
              <w:szCs w:val="24"/>
            </w:rPr>
          </w:rPrChange>
        </w:rPr>
        <w:t xml:space="preserve"> не позднее, чем </w:t>
      </w:r>
      <w:ins w:id="1154" w:author="Hayk Koshetsyan" w:date="2024-12-10T17:21:00Z">
        <w:r w:rsidR="007317B1" w:rsidRPr="00DF1634">
          <w:rPr>
            <w:rFonts w:ascii="GHEA Grapalat" w:hAnsi="GHEA Grapalat"/>
            <w:b/>
            <w:sz w:val="24"/>
            <w:szCs w:val="24"/>
            <w:lang w:val="hy-AM"/>
            <w:rPrChange w:id="1155" w:author="Hayk-PC" w:date="2024-12-11T02:31:00Z">
              <w:rPr>
                <w:rFonts w:ascii="GHEA Grapalat" w:hAnsi="GHEA Grapalat"/>
                <w:b/>
                <w:sz w:val="24"/>
                <w:szCs w:val="24"/>
                <w:highlight w:val="yellow"/>
                <w:lang w:val="hy-AM"/>
              </w:rPr>
            </w:rPrChange>
          </w:rPr>
          <w:t>1</w:t>
        </w:r>
      </w:ins>
      <w:ins w:id="1156" w:author="Hayk-PC" w:date="2024-12-11T01:51:00Z">
        <w:r w:rsidR="0082730B" w:rsidRPr="00DF1634">
          <w:rPr>
            <w:rFonts w:ascii="GHEA Grapalat" w:hAnsi="GHEA Grapalat"/>
            <w:b/>
            <w:sz w:val="24"/>
            <w:szCs w:val="24"/>
            <w:rPrChange w:id="1157" w:author="Hayk-PC" w:date="2024-12-11T02:31:00Z">
              <w:rPr>
                <w:rFonts w:ascii="GHEA Grapalat" w:hAnsi="GHEA Grapalat"/>
                <w:b/>
                <w:sz w:val="24"/>
                <w:szCs w:val="24"/>
                <w:highlight w:val="yellow"/>
              </w:rPr>
            </w:rPrChange>
          </w:rPr>
          <w:t>8</w:t>
        </w:r>
      </w:ins>
      <w:ins w:id="1158" w:author="Hayk Koshetsyan" w:date="2024-12-10T17:21:00Z">
        <w:del w:id="1159" w:author="Hayk-PC" w:date="2024-12-11T01:51:00Z">
          <w:r w:rsidR="007317B1" w:rsidRPr="00DF1634" w:rsidDel="0082730B">
            <w:rPr>
              <w:rFonts w:ascii="GHEA Grapalat" w:hAnsi="GHEA Grapalat"/>
              <w:b/>
              <w:sz w:val="24"/>
              <w:szCs w:val="24"/>
              <w:lang w:val="hy-AM"/>
              <w:rPrChange w:id="1160" w:author="Hayk-PC" w:date="2024-12-11T02:31:00Z">
                <w:rPr>
                  <w:rFonts w:ascii="GHEA Grapalat" w:hAnsi="GHEA Grapalat"/>
                  <w:b/>
                  <w:sz w:val="24"/>
                  <w:szCs w:val="24"/>
                  <w:highlight w:val="yellow"/>
                  <w:lang w:val="hy-AM"/>
                </w:rPr>
              </w:rPrChange>
            </w:rPr>
            <w:delText>7</w:delText>
          </w:r>
        </w:del>
        <w:r w:rsidR="007317B1" w:rsidRPr="00DF1634">
          <w:rPr>
            <w:rFonts w:ascii="GHEA Grapalat" w:hAnsi="GHEA Grapalat"/>
            <w:b/>
            <w:sz w:val="24"/>
            <w:szCs w:val="24"/>
            <w:lang w:val="hy-AM"/>
            <w:rPrChange w:id="1161" w:author="Hayk-PC" w:date="2024-12-11T02:31:00Z">
              <w:rPr>
                <w:rFonts w:ascii="GHEA Grapalat" w:hAnsi="GHEA Grapalat"/>
                <w:b/>
                <w:sz w:val="24"/>
                <w:szCs w:val="24"/>
                <w:highlight w:val="yellow"/>
                <w:lang w:val="hy-AM"/>
              </w:rPr>
            </w:rPrChange>
          </w:rPr>
          <w:t xml:space="preserve">-ого </w:t>
        </w:r>
        <w:r w:rsidR="007317B1" w:rsidRPr="00DF1634">
          <w:rPr>
            <w:rFonts w:ascii="GHEA Grapalat" w:hAnsi="GHEA Grapalat"/>
            <w:b/>
            <w:sz w:val="24"/>
            <w:szCs w:val="24"/>
            <w:rPrChange w:id="1162" w:author="Hayk-PC" w:date="2024-12-11T02:31:00Z">
              <w:rPr>
                <w:rFonts w:ascii="GHEA Grapalat" w:hAnsi="GHEA Grapalat"/>
                <w:b/>
                <w:sz w:val="24"/>
                <w:szCs w:val="24"/>
              </w:rPr>
            </w:rPrChange>
          </w:rPr>
          <w:t>декабря</w:t>
        </w:r>
        <w:r w:rsidR="007317B1" w:rsidRPr="00DF1634">
          <w:rPr>
            <w:rFonts w:ascii="GHEA Grapalat" w:hAnsi="GHEA Grapalat"/>
            <w:b/>
            <w:sz w:val="24"/>
            <w:szCs w:val="24"/>
            <w:lang w:val="hy-AM"/>
            <w:rPrChange w:id="1163" w:author="Hayk-PC" w:date="2024-12-11T02:31:00Z">
              <w:rPr>
                <w:rFonts w:ascii="GHEA Grapalat" w:hAnsi="GHEA Grapalat"/>
                <w:b/>
                <w:sz w:val="24"/>
                <w:szCs w:val="24"/>
                <w:highlight w:val="yellow"/>
                <w:lang w:val="hy-AM"/>
              </w:rPr>
            </w:rPrChange>
          </w:rPr>
          <w:t xml:space="preserve"> 2024г 16։00 часов</w:t>
        </w:r>
        <w:r w:rsidR="007317B1" w:rsidRPr="00DF1634" w:rsidDel="007317B1">
          <w:rPr>
            <w:rFonts w:ascii="GHEA Grapalat" w:hAnsi="GHEA Grapalat"/>
            <w:sz w:val="24"/>
            <w:szCs w:val="24"/>
            <w:rPrChange w:id="1164" w:author="Hayk-PC" w:date="2024-12-11T02:31:00Z">
              <w:rPr>
                <w:rFonts w:ascii="GHEA Grapalat" w:hAnsi="GHEA Grapalat"/>
                <w:sz w:val="24"/>
                <w:szCs w:val="24"/>
              </w:rPr>
            </w:rPrChange>
          </w:rPr>
          <w:t xml:space="preserve"> </w:t>
        </w:r>
      </w:ins>
      <w:del w:id="1165" w:author="Hayk Koshetsyan" w:date="2024-12-10T17:21:00Z">
        <w:r w:rsidRPr="00DF1634" w:rsidDel="007317B1">
          <w:rPr>
            <w:rFonts w:ascii="GHEA Grapalat" w:hAnsi="GHEA Grapalat"/>
            <w:sz w:val="24"/>
            <w:szCs w:val="24"/>
            <w:rPrChange w:id="1166" w:author="Hayk-PC" w:date="2024-12-11T02:31:00Z">
              <w:rPr>
                <w:rFonts w:ascii="GHEA Grapalat" w:hAnsi="GHEA Grapalat"/>
                <w:sz w:val="24"/>
                <w:szCs w:val="24"/>
              </w:rPr>
            </w:rPrChange>
          </w:rPr>
          <w:delText>"</w:delText>
        </w:r>
        <w:r w:rsidRPr="00DF1634" w:rsidDel="007317B1">
          <w:rPr>
            <w:rFonts w:ascii="GHEA Grapalat" w:hAnsi="GHEA Grapalat"/>
            <w:sz w:val="24"/>
            <w:szCs w:val="24"/>
            <w:vertAlign w:val="subscript"/>
            <w:rPrChange w:id="1167" w:author="Hayk-PC" w:date="2024-12-11T02:31:00Z">
              <w:rPr>
                <w:rFonts w:ascii="GHEA Grapalat" w:hAnsi="GHEA Grapalat"/>
                <w:sz w:val="24"/>
                <w:szCs w:val="24"/>
                <w:vertAlign w:val="subscript"/>
              </w:rPr>
            </w:rPrChange>
          </w:rPr>
          <w:delText>окончательный срок подачи заявок</w:delText>
        </w:r>
        <w:r w:rsidRPr="00DF1634" w:rsidDel="007317B1">
          <w:rPr>
            <w:rFonts w:ascii="GHEA Grapalat" w:hAnsi="GHEA Grapalat"/>
            <w:sz w:val="24"/>
            <w:szCs w:val="24"/>
            <w:rPrChange w:id="1168" w:author="Hayk-PC" w:date="2024-12-11T02:31:00Z">
              <w:rPr>
                <w:rFonts w:ascii="GHEA Grapalat" w:hAnsi="GHEA Grapalat"/>
                <w:sz w:val="24"/>
                <w:szCs w:val="24"/>
              </w:rPr>
            </w:rPrChange>
          </w:rPr>
          <w:delText>" часов "—"-го дня с даты опубликования в бюллетене объявления и приглашения на настоящую процедуру</w:delText>
        </w:r>
      </w:del>
      <w:r w:rsidRPr="00DF1634">
        <w:rPr>
          <w:rFonts w:ascii="GHEA Grapalat" w:hAnsi="GHEA Grapalat"/>
          <w:sz w:val="24"/>
          <w:szCs w:val="24"/>
          <w:rPrChange w:id="1169" w:author="Hayk-PC" w:date="2024-12-11T02:31:00Z">
            <w:rPr>
              <w:rFonts w:ascii="GHEA Grapalat" w:hAnsi="GHEA Grapalat"/>
              <w:sz w:val="24"/>
              <w:szCs w:val="24"/>
            </w:rPr>
          </w:rPrChange>
        </w:rPr>
        <w:t xml:space="preserve">. </w:t>
      </w:r>
    </w:p>
    <w:p w14:paraId="71268289" w14:textId="65CEC9CE" w:rsidR="00A80ECD" w:rsidRPr="00DF1634" w:rsidRDefault="00A80ECD" w:rsidP="008C6890">
      <w:pPr>
        <w:pStyle w:val="BodyTextIndent2"/>
        <w:widowControl w:val="0"/>
        <w:spacing w:after="160" w:line="240" w:lineRule="auto"/>
        <w:ind w:firstLine="567"/>
        <w:rPr>
          <w:rFonts w:ascii="GHEA Grapalat" w:hAnsi="GHEA Grapalat" w:cs="Sylfaen"/>
          <w:sz w:val="24"/>
          <w:szCs w:val="24"/>
          <w:rPrChange w:id="1170" w:author="Hayk-PC" w:date="2024-12-11T02:31:00Z">
            <w:rPr>
              <w:rFonts w:ascii="GHEA Grapalat" w:hAnsi="GHEA Grapalat" w:cs="Sylfaen"/>
              <w:sz w:val="24"/>
              <w:szCs w:val="24"/>
            </w:rPr>
          </w:rPrChange>
        </w:rPr>
      </w:pPr>
      <w:r w:rsidRPr="00DF1634">
        <w:rPr>
          <w:rFonts w:ascii="GHEA Grapalat" w:hAnsi="GHEA Grapalat"/>
          <w:sz w:val="24"/>
          <w:szCs w:val="24"/>
          <w:rPrChange w:id="1171" w:author="Hayk-PC" w:date="2024-12-11T02:31:00Z">
            <w:rPr>
              <w:rFonts w:ascii="GHEA Grapalat" w:hAnsi="GHEA Grapalat"/>
              <w:sz w:val="24"/>
              <w:szCs w:val="24"/>
            </w:rPr>
          </w:rPrChange>
        </w:rPr>
        <w:t xml:space="preserve">Заявки на процедуру получает и в журнале регистрации заявок регистрирует секретарь комиссии </w:t>
      </w:r>
      <w:ins w:id="1172" w:author="Hayk Koshetsyan" w:date="2024-12-10T17:29:00Z">
        <w:r w:rsidR="00FD3A5B" w:rsidRPr="00DF1634">
          <w:rPr>
            <w:rFonts w:ascii="GHEA Grapalat" w:hAnsi="GHEA Grapalat"/>
            <w:b/>
            <w:bCs/>
            <w:sz w:val="24"/>
            <w:szCs w:val="24"/>
            <w:rPrChange w:id="1173" w:author="Hayk-PC" w:date="2024-12-11T02:31:00Z">
              <w:rPr>
                <w:rFonts w:ascii="GHEA Grapalat" w:hAnsi="GHEA Grapalat"/>
                <w:b/>
                <w:bCs/>
                <w:sz w:val="24"/>
                <w:szCs w:val="24"/>
                <w:highlight w:val="yellow"/>
              </w:rPr>
            </w:rPrChange>
          </w:rPr>
          <w:t>Маргарита Есаян</w:t>
        </w:r>
      </w:ins>
      <w:del w:id="1174" w:author="Hayk Koshetsyan" w:date="2024-12-10T17:29:00Z">
        <w:r w:rsidRPr="00DF1634" w:rsidDel="00FD3A5B">
          <w:rPr>
            <w:rFonts w:ascii="GHEA Grapalat" w:hAnsi="GHEA Grapalat"/>
            <w:sz w:val="24"/>
            <w:szCs w:val="24"/>
            <w:rPrChange w:id="1175" w:author="Hayk-PC" w:date="2024-12-11T02:31:00Z">
              <w:rPr>
                <w:rFonts w:ascii="GHEA Grapalat" w:hAnsi="GHEA Grapalat"/>
                <w:sz w:val="24"/>
                <w:szCs w:val="24"/>
              </w:rPr>
            </w:rPrChange>
          </w:rPr>
          <w:delText>"</w:delText>
        </w:r>
        <w:r w:rsidRPr="00DF1634" w:rsidDel="00FD3A5B">
          <w:rPr>
            <w:rFonts w:ascii="GHEA Grapalat" w:hAnsi="GHEA Grapalat"/>
            <w:sz w:val="24"/>
            <w:szCs w:val="24"/>
            <w:vertAlign w:val="subscript"/>
            <w:rPrChange w:id="1176" w:author="Hayk-PC" w:date="2024-12-11T02:31:00Z">
              <w:rPr>
                <w:rFonts w:ascii="GHEA Grapalat" w:hAnsi="GHEA Grapalat"/>
                <w:sz w:val="24"/>
                <w:szCs w:val="24"/>
                <w:vertAlign w:val="subscript"/>
              </w:rPr>
            </w:rPrChange>
          </w:rPr>
          <w:delText>имя, фамилия секретаря комиссии</w:delText>
        </w:r>
        <w:r w:rsidRPr="00DF1634" w:rsidDel="00FD3A5B">
          <w:rPr>
            <w:rFonts w:ascii="GHEA Grapalat" w:hAnsi="GHEA Grapalat"/>
            <w:sz w:val="24"/>
            <w:szCs w:val="24"/>
            <w:rPrChange w:id="1177" w:author="Hayk-PC" w:date="2024-12-11T02:31:00Z">
              <w:rPr>
                <w:rFonts w:ascii="GHEA Grapalat" w:hAnsi="GHEA Grapalat"/>
                <w:sz w:val="24"/>
                <w:szCs w:val="24"/>
              </w:rPr>
            </w:rPrChange>
          </w:rPr>
          <w:delText>"</w:delText>
        </w:r>
      </w:del>
      <w:r w:rsidRPr="00DF1634">
        <w:rPr>
          <w:rFonts w:ascii="GHEA Grapalat" w:hAnsi="GHEA Grapalat"/>
          <w:sz w:val="24"/>
          <w:szCs w:val="24"/>
          <w:rPrChange w:id="1178" w:author="Hayk-PC" w:date="2024-12-11T02:31:00Z">
            <w:rPr>
              <w:rFonts w:ascii="GHEA Grapalat" w:hAnsi="GHEA Grapalat"/>
              <w:sz w:val="24"/>
              <w:szCs w:val="24"/>
            </w:rPr>
          </w:rPrChange>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6D6AB9F4" w14:textId="77777777" w:rsidR="00B67CCD" w:rsidRPr="00DF1634" w:rsidRDefault="00B67CCD" w:rsidP="00B46D58">
      <w:pPr>
        <w:pStyle w:val="BodyTextIndent2"/>
        <w:widowControl w:val="0"/>
        <w:tabs>
          <w:tab w:val="left" w:pos="1134"/>
        </w:tabs>
        <w:spacing w:after="160" w:line="240" w:lineRule="auto"/>
        <w:ind w:firstLine="567"/>
        <w:rPr>
          <w:rFonts w:ascii="GHEA Grapalat" w:hAnsi="GHEA Grapalat"/>
          <w:sz w:val="24"/>
          <w:szCs w:val="24"/>
          <w:rPrChange w:id="1179" w:author="Hayk-PC" w:date="2024-12-11T02:31:00Z">
            <w:rPr>
              <w:rFonts w:ascii="GHEA Grapalat" w:hAnsi="GHEA Grapalat"/>
              <w:sz w:val="24"/>
              <w:szCs w:val="24"/>
            </w:rPr>
          </w:rPrChange>
        </w:rPr>
      </w:pPr>
      <w:r w:rsidRPr="00DF1634">
        <w:rPr>
          <w:rFonts w:ascii="GHEA Grapalat" w:hAnsi="GHEA Grapalat"/>
          <w:sz w:val="24"/>
          <w:szCs w:val="24"/>
          <w:rPrChange w:id="1180" w:author="Hayk-PC" w:date="2024-12-11T02:31:00Z">
            <w:rPr>
              <w:rFonts w:ascii="GHEA Grapalat" w:hAnsi="GHEA Grapalat"/>
              <w:sz w:val="24"/>
              <w:szCs w:val="24"/>
            </w:rPr>
          </w:rPrChange>
        </w:rPr>
        <w:t>4.3.</w:t>
      </w:r>
      <w:r w:rsidR="003065C4" w:rsidRPr="00DF1634">
        <w:rPr>
          <w:rFonts w:ascii="GHEA Grapalat" w:hAnsi="GHEA Grapalat"/>
          <w:sz w:val="24"/>
          <w:szCs w:val="24"/>
          <w:rPrChange w:id="1181" w:author="Hayk-PC" w:date="2024-12-11T02:31:00Z">
            <w:rPr>
              <w:rFonts w:ascii="GHEA Grapalat" w:hAnsi="GHEA Grapalat"/>
              <w:sz w:val="24"/>
              <w:szCs w:val="24"/>
            </w:rPr>
          </w:rPrChange>
        </w:rPr>
        <w:tab/>
      </w:r>
      <w:r w:rsidRPr="00DF1634">
        <w:rPr>
          <w:rFonts w:ascii="GHEA Grapalat" w:hAnsi="GHEA Grapalat"/>
          <w:sz w:val="24"/>
          <w:szCs w:val="24"/>
          <w:rPrChange w:id="1182" w:author="Hayk-PC" w:date="2024-12-11T02:31:00Z">
            <w:rPr>
              <w:rFonts w:ascii="GHEA Grapalat" w:hAnsi="GHEA Grapalat"/>
              <w:sz w:val="24"/>
              <w:szCs w:val="24"/>
            </w:rPr>
          </w:rPrChange>
        </w:rPr>
        <w:t>В заявке участник представляет:</w:t>
      </w:r>
    </w:p>
    <w:p w14:paraId="326CACF8" w14:textId="77777777" w:rsidR="005F25EF" w:rsidRPr="00DF1634" w:rsidRDefault="005F25EF" w:rsidP="00B46D58">
      <w:pPr>
        <w:jc w:val="both"/>
        <w:rPr>
          <w:rFonts w:ascii="GHEA Grapalat" w:hAnsi="GHEA Grapalat"/>
          <w:rPrChange w:id="1183" w:author="Hayk-PC" w:date="2024-12-11T02:31:00Z">
            <w:rPr>
              <w:rFonts w:ascii="GHEA Grapalat" w:hAnsi="GHEA Grapalat"/>
            </w:rPr>
          </w:rPrChange>
        </w:rPr>
      </w:pPr>
      <w:r w:rsidRPr="00DF1634">
        <w:rPr>
          <w:rFonts w:ascii="GHEA Grapalat" w:hAnsi="GHEA Grapalat"/>
          <w:rPrChange w:id="1184" w:author="Hayk-PC" w:date="2024-12-11T02:31:00Z">
            <w:rPr>
              <w:rFonts w:ascii="GHEA Grapalat" w:hAnsi="GHEA Grapalat"/>
            </w:rPr>
          </w:rPrChange>
        </w:rPr>
        <w:t>1) утвержденное им заявление-объявление, предусмотренное пунктом 2.1 части 2 настоящего приглашения</w:t>
      </w:r>
      <w:r w:rsidR="003C5795" w:rsidRPr="00DF1634">
        <w:rPr>
          <w:rFonts w:ascii="GHEA Grapalat" w:hAnsi="GHEA Grapalat"/>
          <w:lang w:val="hy-AM"/>
          <w:rPrChange w:id="1185" w:author="Hayk-PC" w:date="2024-12-11T02:31:00Z">
            <w:rPr>
              <w:rFonts w:ascii="GHEA Grapalat" w:hAnsi="GHEA Grapalat"/>
              <w:lang w:val="hy-AM"/>
            </w:rPr>
          </w:rPrChange>
        </w:rPr>
        <w:t xml:space="preserve"> </w:t>
      </w:r>
      <w:r w:rsidR="003C5795" w:rsidRPr="00DF1634">
        <w:rPr>
          <w:rFonts w:ascii="GHEA Grapalat" w:hAnsi="GHEA Grapalat"/>
          <w:rPrChange w:id="1186" w:author="Hayk-PC" w:date="2024-12-11T02:31:00Z">
            <w:rPr>
              <w:rFonts w:ascii="GHEA Grapalat" w:hAnsi="GHEA Grapalat"/>
            </w:rPr>
          </w:rPrChange>
        </w:rPr>
        <w:t xml:space="preserve">указав адрес электронной почты, учетный номер налогоплательщика, адрес деятельности и номер телефона </w:t>
      </w:r>
      <w:r w:rsidRPr="00DF1634">
        <w:rPr>
          <w:rFonts w:ascii="GHEA Grapalat" w:hAnsi="GHEA Grapalat"/>
          <w:rPrChange w:id="1187" w:author="Hayk-PC" w:date="2024-12-11T02:31:00Z">
            <w:rPr>
              <w:rFonts w:ascii="GHEA Grapalat" w:hAnsi="GHEA Grapalat"/>
            </w:rPr>
          </w:rPrChange>
        </w:rPr>
        <w:t>, которое включает:</w:t>
      </w:r>
    </w:p>
    <w:p w14:paraId="0E346C28" w14:textId="77777777" w:rsidR="005F25EF" w:rsidRPr="00DF1634" w:rsidRDefault="005F25EF" w:rsidP="00B46D58">
      <w:pPr>
        <w:jc w:val="both"/>
        <w:rPr>
          <w:rFonts w:ascii="GHEA Grapalat" w:hAnsi="GHEA Grapalat"/>
          <w:rPrChange w:id="1188" w:author="Hayk-PC" w:date="2024-12-11T02:31:00Z">
            <w:rPr>
              <w:rFonts w:ascii="GHEA Grapalat" w:hAnsi="GHEA Grapalat"/>
            </w:rPr>
          </w:rPrChange>
        </w:rPr>
      </w:pPr>
      <w:r w:rsidRPr="00DF1634">
        <w:rPr>
          <w:rFonts w:ascii="GHEA Grapalat" w:hAnsi="GHEA Grapalat"/>
          <w:rPrChange w:id="1189" w:author="Hayk-PC" w:date="2024-12-11T02:31:00Z">
            <w:rPr>
              <w:rFonts w:ascii="GHEA Grapalat" w:hAnsi="GHEA Grapalat"/>
            </w:rPr>
          </w:rPrChange>
        </w:rPr>
        <w:t xml:space="preserve">   а) </w:t>
      </w:r>
      <w:r w:rsidR="003C5795" w:rsidRPr="00DF1634">
        <w:rPr>
          <w:rFonts w:ascii="GHEA Grapalat" w:hAnsi="GHEA Grapalat"/>
          <w:rPrChange w:id="1190" w:author="Hayk-PC" w:date="2024-12-11T02:31:00Z">
            <w:rPr>
              <w:rFonts w:ascii="GHEA Grapalat" w:hAnsi="GHEA Grapalat"/>
            </w:rPr>
          </w:rPrChange>
        </w:rPr>
        <w:t xml:space="preserve">подтверждение </w:t>
      </w:r>
      <w:r w:rsidRPr="00DF1634">
        <w:rPr>
          <w:rFonts w:ascii="GHEA Grapalat" w:hAnsi="GHEA Grapalat"/>
          <w:rPrChange w:id="1191" w:author="Hayk-PC" w:date="2024-12-11T02:31:00Z">
            <w:rPr>
              <w:rFonts w:ascii="GHEA Grapalat" w:hAnsi="GHEA Grapalat"/>
            </w:rPr>
          </w:rPrChange>
        </w:rPr>
        <w:t>о соответствии своих данных</w:t>
      </w:r>
      <w:ins w:id="1192" w:author="Vardan" w:date="2022-10-29T23:48:00Z">
        <w:r w:rsidR="00E32603" w:rsidRPr="00DF1634">
          <w:rPr>
            <w:rFonts w:ascii="GHEA Grapalat" w:hAnsi="GHEA Grapalat"/>
            <w:rPrChange w:id="1193" w:author="Hayk-PC" w:date="2024-12-11T02:31:00Z">
              <w:rPr>
                <w:rFonts w:ascii="GHEA Grapalat" w:hAnsi="GHEA Grapalat"/>
              </w:rPr>
            </w:rPrChange>
          </w:rPr>
          <w:t xml:space="preserve"> </w:t>
        </w:r>
      </w:ins>
      <w:r w:rsidR="00E32603" w:rsidRPr="00DF1634">
        <w:rPr>
          <w:rFonts w:ascii="GHEA Grapalat" w:hAnsi="GHEA Grapalat"/>
          <w:rPrChange w:id="1194" w:author="Hayk-PC" w:date="2024-12-11T02:31:00Z">
            <w:rPr>
              <w:rFonts w:ascii="GHEA Grapalat" w:hAnsi="GHEA Grapalat"/>
            </w:rPr>
          </w:rPrChange>
        </w:rPr>
        <w:t>и данных аффилированных с ним лиц</w:t>
      </w:r>
      <w:r w:rsidRPr="00DF1634">
        <w:rPr>
          <w:rFonts w:ascii="GHEA Grapalat" w:hAnsi="GHEA Grapalat"/>
          <w:rPrChange w:id="1195" w:author="Hayk-PC" w:date="2024-12-11T02:31:00Z">
            <w:rPr>
              <w:rFonts w:ascii="GHEA Grapalat" w:hAnsi="GHEA Grapalat"/>
            </w:rPr>
          </w:rPrChange>
        </w:rPr>
        <w:t xml:space="preserve"> требованиям права на участие, установленным настоящим приглашением;</w:t>
      </w:r>
    </w:p>
    <w:p w14:paraId="0C25E7A4" w14:textId="77777777" w:rsidR="00C648DF" w:rsidRPr="00DF1634" w:rsidRDefault="005F25EF" w:rsidP="00B46D58">
      <w:pPr>
        <w:jc w:val="both"/>
        <w:rPr>
          <w:rFonts w:ascii="GHEA Grapalat" w:hAnsi="GHEA Grapalat"/>
          <w:rPrChange w:id="1196" w:author="Hayk-PC" w:date="2024-12-11T02:31:00Z">
            <w:rPr>
              <w:rFonts w:ascii="GHEA Grapalat" w:hAnsi="GHEA Grapalat"/>
            </w:rPr>
          </w:rPrChange>
        </w:rPr>
      </w:pPr>
      <w:r w:rsidRPr="00DF1634">
        <w:rPr>
          <w:rFonts w:ascii="GHEA Grapalat" w:hAnsi="GHEA Grapalat"/>
          <w:rPrChange w:id="1197" w:author="Hayk-PC" w:date="2024-12-11T02:31:00Z">
            <w:rPr>
              <w:rFonts w:ascii="GHEA Grapalat" w:hAnsi="GHEA Grapalat"/>
            </w:rPr>
          </w:rPrChange>
        </w:rPr>
        <w:t xml:space="preserve">   б) </w:t>
      </w:r>
      <w:r w:rsidR="003C5795" w:rsidRPr="00DF1634">
        <w:rPr>
          <w:rFonts w:ascii="GHEA Grapalat" w:hAnsi="GHEA Grapalat"/>
          <w:rPrChange w:id="1198" w:author="Hayk-PC" w:date="2024-12-11T02:31:00Z">
            <w:rPr>
              <w:rFonts w:ascii="GHEA Grapalat" w:hAnsi="GHEA Grapalat"/>
            </w:rPr>
          </w:rPrChange>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DF1634">
        <w:rPr>
          <w:rFonts w:ascii="GHEA Grapalat" w:hAnsi="GHEA Grapalat"/>
          <w:rPrChange w:id="1199" w:author="Hayk-PC" w:date="2024-12-11T02:31:00Z">
            <w:rPr>
              <w:rFonts w:ascii="GHEA Grapalat" w:hAnsi="GHEA Grapalat"/>
            </w:rPr>
          </w:rPrChange>
        </w:rPr>
        <w:t xml:space="preserve">настоящим </w:t>
      </w:r>
      <w:r w:rsidR="00CC2B97" w:rsidRPr="00DF1634">
        <w:rPr>
          <w:rFonts w:ascii="GHEA Grapalat" w:hAnsi="GHEA Grapalat"/>
          <w:rPrChange w:id="1200" w:author="Hayk-PC" w:date="2024-12-11T02:31:00Z">
            <w:rPr>
              <w:rFonts w:ascii="GHEA Grapalat" w:hAnsi="GHEA Grapalat"/>
            </w:rPr>
          </w:rPrChange>
        </w:rPr>
        <w:t xml:space="preserve">приглашением </w:t>
      </w:r>
      <w:r w:rsidR="00023F8F" w:rsidRPr="00DF1634">
        <w:rPr>
          <w:rFonts w:ascii="GHEA Grapalat" w:hAnsi="GHEA Grapalat"/>
          <w:rPrChange w:id="1201" w:author="Hayk-PC" w:date="2024-12-11T02:31:00Z">
            <w:rPr>
              <w:rFonts w:ascii="GHEA Grapalat" w:hAnsi="GHEA Grapalat"/>
            </w:rPr>
          </w:rPrChange>
        </w:rPr>
        <w:t>в случае признания отобранным участником</w:t>
      </w:r>
      <w:r w:rsidR="0049623A" w:rsidRPr="00DF1634">
        <w:rPr>
          <w:rFonts w:ascii="GHEA Grapalat" w:hAnsi="GHEA Grapalat"/>
          <w:rPrChange w:id="1202" w:author="Hayk-PC" w:date="2024-12-11T02:31:00Z">
            <w:rPr>
              <w:rFonts w:ascii="GHEA Grapalat" w:hAnsi="GHEA Grapalat"/>
            </w:rPr>
          </w:rPrChange>
        </w:rPr>
        <w:t xml:space="preserve">    </w:t>
      </w:r>
    </w:p>
    <w:p w14:paraId="25343F65" w14:textId="77777777" w:rsidR="005F25EF" w:rsidRPr="00DF1634" w:rsidRDefault="005F25EF" w:rsidP="00C648DF">
      <w:pPr>
        <w:ind w:firstLine="284"/>
        <w:jc w:val="both"/>
        <w:rPr>
          <w:rFonts w:ascii="GHEA Grapalat" w:hAnsi="GHEA Grapalat"/>
          <w:rPrChange w:id="1203" w:author="Hayk-PC" w:date="2024-12-11T02:31:00Z">
            <w:rPr>
              <w:rFonts w:ascii="GHEA Grapalat" w:hAnsi="GHEA Grapalat"/>
            </w:rPr>
          </w:rPrChange>
        </w:rPr>
      </w:pPr>
      <w:r w:rsidRPr="00DF1634">
        <w:rPr>
          <w:rFonts w:ascii="GHEA Grapalat" w:hAnsi="GHEA Grapalat"/>
          <w:rPrChange w:id="1204" w:author="Hayk-PC" w:date="2024-12-11T02:31:00Z">
            <w:rPr>
              <w:rFonts w:ascii="GHEA Grapalat" w:hAnsi="GHEA Grapalat"/>
            </w:rPr>
          </w:rPrChange>
        </w:rPr>
        <w:t>в) объявление об отсутствии</w:t>
      </w:r>
      <w:r w:rsidR="00FD4D68" w:rsidRPr="00DF1634">
        <w:rPr>
          <w:rFonts w:ascii="GHEA Grapalat" w:hAnsi="GHEA Grapalat"/>
          <w:rPrChange w:id="1205" w:author="Hayk-PC" w:date="2024-12-11T02:31:00Z">
            <w:rPr>
              <w:rFonts w:ascii="GHEA Grapalat" w:hAnsi="GHEA Grapalat"/>
            </w:rPr>
          </w:rPrChange>
        </w:rPr>
        <w:t xml:space="preserve"> недобросовестной конкуренции,</w:t>
      </w:r>
      <w:r w:rsidRPr="00DF1634">
        <w:rPr>
          <w:rFonts w:ascii="GHEA Grapalat" w:hAnsi="GHEA Grapalat"/>
          <w:rPrChange w:id="1206" w:author="Hayk-PC" w:date="2024-12-11T02:31:00Z">
            <w:rPr>
              <w:rFonts w:ascii="GHEA Grapalat" w:hAnsi="GHEA Grapalat"/>
            </w:rPr>
          </w:rPrChange>
        </w:rPr>
        <w:t xml:space="preserve"> злоупотребления доминирующим положением и антиконкурентного соглашения в рамках настоящей процедуры</w:t>
      </w:r>
    </w:p>
    <w:p w14:paraId="6070BDBC" w14:textId="77777777" w:rsidR="005F25EF" w:rsidRPr="00DF1634" w:rsidRDefault="005F25EF" w:rsidP="00B46D58">
      <w:pPr>
        <w:jc w:val="both"/>
        <w:rPr>
          <w:rFonts w:ascii="GHEA Grapalat" w:hAnsi="GHEA Grapalat"/>
          <w:rPrChange w:id="1207" w:author="Hayk-PC" w:date="2024-12-11T02:31:00Z">
            <w:rPr>
              <w:rFonts w:ascii="GHEA Grapalat" w:hAnsi="GHEA Grapalat"/>
            </w:rPr>
          </w:rPrChange>
        </w:rPr>
      </w:pPr>
      <w:r w:rsidRPr="00DF1634">
        <w:rPr>
          <w:rFonts w:ascii="GHEA Grapalat" w:hAnsi="GHEA Grapalat"/>
          <w:rPrChange w:id="1208" w:author="Hayk-PC" w:date="2024-12-11T02:31:00Z">
            <w:rPr>
              <w:rFonts w:ascii="GHEA Grapalat" w:hAnsi="GHEA Grapalat"/>
            </w:rPr>
          </w:rPrChange>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602BD067" w14:textId="77777777" w:rsidR="00EA0D10" w:rsidRPr="00DF1634" w:rsidRDefault="001361B2" w:rsidP="00B46D58">
      <w:pPr>
        <w:pStyle w:val="norm"/>
        <w:widowControl w:val="0"/>
        <w:tabs>
          <w:tab w:val="left" w:pos="1134"/>
        </w:tabs>
        <w:spacing w:after="160" w:line="240" w:lineRule="auto"/>
        <w:ind w:firstLine="284"/>
        <w:rPr>
          <w:rFonts w:ascii="GHEA Grapalat" w:hAnsi="GHEA Grapalat"/>
          <w:sz w:val="24"/>
          <w:szCs w:val="24"/>
          <w:rPrChange w:id="1209" w:author="Hayk-PC" w:date="2024-12-11T02:31:00Z">
            <w:rPr>
              <w:rFonts w:ascii="GHEA Grapalat" w:hAnsi="GHEA Grapalat"/>
              <w:sz w:val="24"/>
              <w:szCs w:val="24"/>
            </w:rPr>
          </w:rPrChange>
        </w:rPr>
      </w:pPr>
      <w:r w:rsidRPr="00DF1634">
        <w:rPr>
          <w:rFonts w:ascii="GHEA Grapalat" w:hAnsi="GHEA Grapalat"/>
          <w:sz w:val="24"/>
          <w:szCs w:val="24"/>
          <w:rPrChange w:id="1210" w:author="Hayk-PC" w:date="2024-12-11T02:31:00Z">
            <w:rPr>
              <w:rFonts w:ascii="GHEA Grapalat" w:hAnsi="GHEA Grapalat"/>
              <w:sz w:val="24"/>
              <w:szCs w:val="24"/>
            </w:rPr>
          </w:rPrChange>
        </w:rPr>
        <w:t xml:space="preserve">д) </w:t>
      </w:r>
      <w:r w:rsidR="00B5181E" w:rsidRPr="00DF1634">
        <w:rPr>
          <w:rFonts w:ascii="GHEA Grapalat" w:hAnsi="GHEA Grapalat"/>
          <w:sz w:val="24"/>
          <w:szCs w:val="24"/>
          <w:rPrChange w:id="1211" w:author="Hayk-PC" w:date="2024-12-11T02:31:00Z">
            <w:rPr>
              <w:rFonts w:ascii="GHEA Grapalat" w:hAnsi="GHEA Grapalat"/>
              <w:sz w:val="24"/>
              <w:szCs w:val="24"/>
            </w:rPr>
          </w:rPrChange>
        </w:rPr>
        <w:t>д</w:t>
      </w:r>
      <w:r w:rsidR="00695E8D" w:rsidRPr="00DF1634">
        <w:rPr>
          <w:rFonts w:ascii="GHEA Grapalat" w:hAnsi="GHEA Grapalat"/>
          <w:sz w:val="24"/>
          <w:szCs w:val="24"/>
          <w:rPrChange w:id="1212" w:author="Hayk-PC" w:date="2024-12-11T02:31:00Z">
            <w:rPr>
              <w:rFonts w:ascii="GHEA Grapalat" w:hAnsi="GHEA Grapalat"/>
              <w:sz w:val="24"/>
              <w:szCs w:val="24"/>
            </w:rPr>
          </w:rPrChange>
        </w:rPr>
        <w:t>екларацию</w:t>
      </w:r>
      <w:r w:rsidR="006A7E82" w:rsidRPr="00DF1634">
        <w:rPr>
          <w:rFonts w:ascii="GHEA Grapalat" w:hAnsi="GHEA Grapalat"/>
          <w:sz w:val="24"/>
          <w:szCs w:val="24"/>
          <w:rPrChange w:id="1213" w:author="Hayk-PC" w:date="2024-12-11T02:31:00Z">
            <w:rPr>
              <w:rFonts w:ascii="GHEA Grapalat" w:hAnsi="GHEA Grapalat"/>
              <w:sz w:val="24"/>
              <w:szCs w:val="24"/>
            </w:rPr>
          </w:rPrChange>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DF1634">
        <w:rPr>
          <w:rFonts w:ascii="GHEA Grapalat" w:hAnsi="GHEA Grapalat"/>
          <w:sz w:val="24"/>
          <w:szCs w:val="24"/>
          <w:rPrChange w:id="1214" w:author="Hayk-PC" w:date="2024-12-11T02:31:00Z">
            <w:rPr>
              <w:rFonts w:ascii="GHEA Grapalat" w:hAnsi="GHEA Grapalat"/>
              <w:sz w:val="24"/>
              <w:szCs w:val="24"/>
            </w:rPr>
          </w:rPrChange>
        </w:rPr>
        <w:t xml:space="preserve">При этом, если участник объявляется отобранным участником, то предусмотренная настоящим абзацем </w:t>
      </w:r>
      <w:r w:rsidR="006A7E82" w:rsidRPr="00DF1634">
        <w:rPr>
          <w:rFonts w:ascii="GHEA Grapalat" w:hAnsi="GHEA Grapalat"/>
          <w:sz w:val="24"/>
          <w:szCs w:val="24"/>
          <w:rPrChange w:id="1215" w:author="Hayk-PC" w:date="2024-12-11T02:31:00Z">
            <w:rPr>
              <w:rFonts w:ascii="GHEA Grapalat" w:hAnsi="GHEA Grapalat"/>
              <w:sz w:val="24"/>
              <w:szCs w:val="24"/>
            </w:rPr>
          </w:rPrChange>
        </w:rPr>
        <w:t>деклация</w:t>
      </w:r>
      <w:r w:rsidRPr="00DF1634">
        <w:rPr>
          <w:rFonts w:ascii="GHEA Grapalat" w:hAnsi="GHEA Grapalat"/>
          <w:sz w:val="24"/>
          <w:szCs w:val="24"/>
          <w:rPrChange w:id="1216" w:author="Hayk-PC" w:date="2024-12-11T02:31:00Z">
            <w:rPr>
              <w:rFonts w:ascii="GHEA Grapalat" w:hAnsi="GHEA Grapalat"/>
              <w:sz w:val="24"/>
              <w:szCs w:val="24"/>
            </w:rPr>
          </w:rPrChange>
        </w:rPr>
        <w:t>, после вскрытия заявок публик</w:t>
      </w:r>
      <w:r w:rsidR="006A7E82" w:rsidRPr="00DF1634">
        <w:rPr>
          <w:rFonts w:ascii="GHEA Grapalat" w:hAnsi="GHEA Grapalat"/>
          <w:sz w:val="24"/>
          <w:szCs w:val="24"/>
          <w:rPrChange w:id="1217" w:author="Hayk-PC" w:date="2024-12-11T02:31:00Z">
            <w:rPr>
              <w:rFonts w:ascii="GHEA Grapalat" w:hAnsi="GHEA Grapalat"/>
              <w:sz w:val="24"/>
              <w:szCs w:val="24"/>
            </w:rPr>
          </w:rPrChange>
        </w:rPr>
        <w:t>у</w:t>
      </w:r>
      <w:r w:rsidRPr="00DF1634">
        <w:rPr>
          <w:rFonts w:ascii="GHEA Grapalat" w:hAnsi="GHEA Grapalat"/>
          <w:sz w:val="24"/>
          <w:szCs w:val="24"/>
          <w:rPrChange w:id="1218" w:author="Hayk-PC" w:date="2024-12-11T02:31:00Z">
            <w:rPr>
              <w:rFonts w:ascii="GHEA Grapalat" w:hAnsi="GHEA Grapalat"/>
              <w:sz w:val="24"/>
              <w:szCs w:val="24"/>
            </w:rPr>
          </w:rPrChange>
        </w:rPr>
        <w:t>ется в бюллетене вместе с объявлением о решении заключить договор;</w:t>
      </w:r>
      <w:r w:rsidR="005F25EF" w:rsidRPr="00DF1634">
        <w:rPr>
          <w:rFonts w:ascii="GHEA Grapalat" w:hAnsi="GHEA Grapalat"/>
          <w:sz w:val="24"/>
          <w:szCs w:val="24"/>
          <w:rPrChange w:id="1219" w:author="Hayk-PC" w:date="2024-12-11T02:31:00Z">
            <w:rPr>
              <w:rFonts w:ascii="GHEA Grapalat" w:hAnsi="GHEA Grapalat"/>
              <w:sz w:val="24"/>
              <w:szCs w:val="24"/>
            </w:rPr>
          </w:rPrChange>
        </w:rPr>
        <w:t xml:space="preserve"> </w:t>
      </w:r>
      <w:r w:rsidR="00E80312" w:rsidRPr="00DF1634">
        <w:rPr>
          <w:rFonts w:ascii="GHEA Grapalat" w:hAnsi="GHEA Grapalat"/>
          <w:sz w:val="24"/>
          <w:szCs w:val="24"/>
          <w:vertAlign w:val="superscript"/>
          <w:rPrChange w:id="1220" w:author="Hayk-PC" w:date="2024-12-11T02:31:00Z">
            <w:rPr>
              <w:rFonts w:ascii="GHEA Grapalat" w:hAnsi="GHEA Grapalat"/>
              <w:sz w:val="24"/>
              <w:szCs w:val="24"/>
              <w:vertAlign w:val="superscript"/>
            </w:rPr>
          </w:rPrChange>
        </w:rPr>
        <w:t>6</w:t>
      </w:r>
      <w:r w:rsidR="005D5092" w:rsidRPr="00DF1634">
        <w:rPr>
          <w:rFonts w:ascii="GHEA Grapalat" w:hAnsi="GHEA Grapalat"/>
          <w:sz w:val="24"/>
          <w:szCs w:val="24"/>
          <w:vertAlign w:val="superscript"/>
          <w:lang w:val="hy-AM"/>
          <w:rPrChange w:id="1221" w:author="Hayk-PC" w:date="2024-12-11T02:31:00Z">
            <w:rPr>
              <w:rFonts w:ascii="GHEA Grapalat" w:hAnsi="GHEA Grapalat"/>
              <w:sz w:val="24"/>
              <w:szCs w:val="24"/>
              <w:vertAlign w:val="superscript"/>
              <w:lang w:val="hy-AM"/>
            </w:rPr>
          </w:rPrChange>
        </w:rPr>
        <w:t>.1</w:t>
      </w:r>
      <w:r w:rsidR="005F25EF" w:rsidRPr="00DF1634">
        <w:rPr>
          <w:rFonts w:ascii="GHEA Grapalat" w:hAnsi="GHEA Grapalat"/>
          <w:sz w:val="24"/>
          <w:szCs w:val="24"/>
          <w:vertAlign w:val="superscript"/>
          <w:rPrChange w:id="1222" w:author="Hayk-PC" w:date="2024-12-11T02:31:00Z">
            <w:rPr>
              <w:rFonts w:ascii="GHEA Grapalat" w:hAnsi="GHEA Grapalat"/>
              <w:sz w:val="24"/>
              <w:szCs w:val="24"/>
              <w:vertAlign w:val="superscript"/>
            </w:rPr>
          </w:rPrChange>
        </w:rPr>
        <w:t xml:space="preserve"> </w:t>
      </w:r>
    </w:p>
    <w:p w14:paraId="0BE6E9F8" w14:textId="304ADD05" w:rsidR="00071119" w:rsidRPr="00DF1634" w:rsidDel="00FD3A5B" w:rsidRDefault="00EA0D10" w:rsidP="00B46D58">
      <w:pPr>
        <w:pStyle w:val="norm"/>
        <w:widowControl w:val="0"/>
        <w:tabs>
          <w:tab w:val="left" w:pos="1134"/>
        </w:tabs>
        <w:spacing w:after="160" w:line="240" w:lineRule="auto"/>
        <w:ind w:firstLine="284"/>
        <w:rPr>
          <w:del w:id="1223" w:author="Hayk Koshetsyan" w:date="2024-12-10T17:30:00Z"/>
          <w:rFonts w:ascii="GHEA Grapalat" w:hAnsi="GHEA Grapalat"/>
          <w:lang w:val="hy-AM"/>
          <w:rPrChange w:id="1224" w:author="Hayk-PC" w:date="2024-12-11T02:31:00Z">
            <w:rPr>
              <w:del w:id="1225" w:author="Hayk Koshetsyan" w:date="2024-12-10T17:30:00Z"/>
              <w:rFonts w:ascii="GHEA Grapalat" w:hAnsi="GHEA Grapalat"/>
              <w:lang w:val="hy-AM"/>
            </w:rPr>
          </w:rPrChange>
        </w:rPr>
      </w:pPr>
      <w:del w:id="1226" w:author="Hayk Koshetsyan" w:date="2024-12-10T17:30:00Z">
        <w:r w:rsidRPr="00DF1634" w:rsidDel="00FD3A5B">
          <w:rPr>
            <w:rFonts w:ascii="GHEA Grapalat" w:hAnsi="GHEA Grapalat"/>
            <w:rPrChange w:id="1227" w:author="Hayk-PC" w:date="2024-12-11T02:31:00Z">
              <w:rPr>
                <w:rFonts w:ascii="GHEA Grapalat" w:hAnsi="GHEA Grapalat"/>
              </w:rPr>
            </w:rPrChange>
          </w:rPr>
          <w:delText xml:space="preserve">  </w:delText>
        </w:r>
        <w:r w:rsidR="00932115" w:rsidRPr="00DF1634" w:rsidDel="00FD3A5B">
          <w:rPr>
            <w:rFonts w:ascii="GHEA Grapalat" w:hAnsi="GHEA Grapalat"/>
            <w:rPrChange w:id="1228" w:author="Hayk-PC" w:date="2024-12-11T02:31:00Z">
              <w:rPr>
                <w:rFonts w:ascii="GHEA Grapalat" w:hAnsi="GHEA Grapalat"/>
              </w:rPr>
            </w:rPrChange>
          </w:rPr>
          <w:delText>2</w:delText>
        </w:r>
        <w:r w:rsidR="005F25EF" w:rsidRPr="00DF1634" w:rsidDel="00FD3A5B">
          <w:rPr>
            <w:rFonts w:ascii="GHEA Grapalat" w:hAnsi="GHEA Grapalat"/>
            <w:rPrChange w:id="1229" w:author="Hayk-PC" w:date="2024-12-11T02:31:00Z">
              <w:rPr>
                <w:rFonts w:ascii="GHEA Grapalat" w:hAnsi="GHEA Grapalat"/>
              </w:rPr>
            </w:rPrChange>
          </w:rPr>
          <w:delText xml:space="preserve">) </w:delText>
        </w:r>
        <w:r w:rsidR="005F25EF" w:rsidRPr="00DF1634" w:rsidDel="00FD3A5B">
          <w:rPr>
            <w:rFonts w:ascii="GHEA Grapalat" w:hAnsi="GHEA Grapalat"/>
            <w:sz w:val="24"/>
            <w:szCs w:val="24"/>
            <w:rPrChange w:id="1230" w:author="Hayk-PC" w:date="2024-12-11T02:31:00Z">
              <w:rPr>
                <w:rFonts w:ascii="GHEA Grapalat" w:hAnsi="GHEA Grapalat"/>
                <w:sz w:val="24"/>
                <w:szCs w:val="24"/>
              </w:rPr>
            </w:rPrChange>
          </w:rPr>
          <w:delText>технические характеристики</w:delText>
        </w:r>
        <w:r w:rsidR="00932115" w:rsidRPr="00DF1634" w:rsidDel="00FD3A5B">
          <w:rPr>
            <w:rFonts w:ascii="GHEA Grapalat" w:hAnsi="GHEA Grapalat" w:cs="Sylfaen"/>
            <w:sz w:val="24"/>
            <w:szCs w:val="24"/>
            <w:rPrChange w:id="1231" w:author="Hayk-PC" w:date="2024-12-11T02:31:00Z">
              <w:rPr>
                <w:rFonts w:ascii="GHEA Grapalat" w:hAnsi="GHEA Grapalat" w:cs="Sylfaen"/>
                <w:sz w:val="24"/>
                <w:szCs w:val="24"/>
              </w:rPr>
            </w:rPrChange>
          </w:rPr>
          <w:delText xml:space="preserve"> предлагаемого им товара</w:delText>
        </w:r>
        <w:r w:rsidR="005F25EF" w:rsidRPr="00DF1634" w:rsidDel="00FD3A5B">
          <w:rPr>
            <w:rFonts w:ascii="GHEA Grapalat" w:hAnsi="GHEA Grapalat"/>
            <w:sz w:val="24"/>
            <w:szCs w:val="24"/>
            <w:rPrChange w:id="1232" w:author="Hayk-PC" w:date="2024-12-11T02:31:00Z">
              <w:rPr>
                <w:rFonts w:ascii="GHEA Grapalat" w:hAnsi="GHEA Grapalat"/>
                <w:sz w:val="24"/>
                <w:szCs w:val="24"/>
              </w:rPr>
            </w:rPrChange>
          </w:rPr>
          <w:delText xml:space="preserve">, а также товарный знак, </w:delText>
        </w:r>
        <w:r w:rsidR="00932115" w:rsidRPr="00DF1634" w:rsidDel="00FD3A5B">
          <w:rPr>
            <w:rFonts w:ascii="GHEA Grapalat" w:hAnsi="GHEA Grapalat" w:cs="Sylfaen"/>
            <w:sz w:val="24"/>
            <w:szCs w:val="24"/>
            <w:rPrChange w:id="1233" w:author="Hayk-PC" w:date="2024-12-11T02:31:00Z">
              <w:rPr>
                <w:rFonts w:ascii="GHEA Grapalat" w:hAnsi="GHEA Grapalat" w:cs="Sylfaen"/>
                <w:sz w:val="24"/>
                <w:szCs w:val="24"/>
              </w:rPr>
            </w:rPrChange>
          </w:rPr>
          <w:delText xml:space="preserve">фирменное наименование, </w:delText>
        </w:r>
        <w:r w:rsidR="005F6602" w:rsidRPr="00DF1634" w:rsidDel="00FD3A5B">
          <w:rPr>
            <w:rFonts w:ascii="GHEA Grapalat" w:hAnsi="GHEA Grapalat" w:cs="Sylfaen"/>
            <w:sz w:val="24"/>
            <w:szCs w:val="24"/>
            <w:rPrChange w:id="1234" w:author="Hayk-PC" w:date="2024-12-11T02:31:00Z">
              <w:rPr>
                <w:rFonts w:ascii="GHEA Grapalat" w:hAnsi="GHEA Grapalat" w:cs="Sylfaen"/>
                <w:sz w:val="24"/>
                <w:szCs w:val="24"/>
              </w:rPr>
            </w:rPrChange>
          </w:rPr>
          <w:delText xml:space="preserve">модель </w:delText>
        </w:r>
        <w:r w:rsidR="00932115" w:rsidRPr="00DF1634" w:rsidDel="00FD3A5B">
          <w:rPr>
            <w:rFonts w:ascii="GHEA Grapalat" w:hAnsi="GHEA Grapalat" w:cs="Sylfaen"/>
            <w:sz w:val="24"/>
            <w:szCs w:val="24"/>
            <w:rPrChange w:id="1235" w:author="Hayk-PC" w:date="2024-12-11T02:31:00Z">
              <w:rPr>
                <w:rFonts w:ascii="GHEA Grapalat" w:hAnsi="GHEA Grapalat" w:cs="Sylfaen"/>
                <w:sz w:val="24"/>
                <w:szCs w:val="24"/>
              </w:rPr>
            </w:rPrChange>
          </w:rPr>
          <w:delText>и</w:delText>
        </w:r>
        <w:r w:rsidR="00932115" w:rsidRPr="00DF1634" w:rsidDel="00FD3A5B">
          <w:rPr>
            <w:rFonts w:ascii="GHEA Grapalat" w:hAnsi="GHEA Grapalat"/>
            <w:sz w:val="24"/>
            <w:szCs w:val="24"/>
            <w:rPrChange w:id="1236" w:author="Hayk-PC" w:date="2024-12-11T02:31:00Z">
              <w:rPr>
                <w:rFonts w:ascii="GHEA Grapalat" w:hAnsi="GHEA Grapalat"/>
                <w:sz w:val="24"/>
                <w:szCs w:val="24"/>
              </w:rPr>
            </w:rPrChange>
          </w:rPr>
          <w:delText xml:space="preserve"> </w:delText>
        </w:r>
        <w:r w:rsidR="005F25EF" w:rsidRPr="00DF1634" w:rsidDel="00FD3A5B">
          <w:rPr>
            <w:rFonts w:ascii="GHEA Grapalat" w:hAnsi="GHEA Grapalat"/>
            <w:sz w:val="24"/>
            <w:szCs w:val="24"/>
            <w:rPrChange w:id="1237" w:author="Hayk-PC" w:date="2024-12-11T02:31:00Z">
              <w:rPr>
                <w:rFonts w:ascii="GHEA Grapalat" w:hAnsi="GHEA Grapalat"/>
                <w:sz w:val="24"/>
                <w:szCs w:val="24"/>
              </w:rPr>
            </w:rPrChange>
          </w:rPr>
          <w:delText>наименование производителя, (далее — полное описание товара</w:delText>
        </w:r>
        <w:r w:rsidR="005F25EF" w:rsidRPr="00DF1634" w:rsidDel="00FD3A5B">
          <w:rPr>
            <w:rFonts w:ascii="GHEA Grapalat" w:hAnsi="GHEA Grapalat"/>
            <w:rPrChange w:id="1238" w:author="Hayk-PC" w:date="2024-12-11T02:31:00Z">
              <w:rPr>
                <w:rFonts w:ascii="GHEA Grapalat" w:hAnsi="GHEA Grapalat"/>
              </w:rPr>
            </w:rPrChange>
          </w:rPr>
          <w:delText>)</w:delText>
        </w:r>
        <w:r w:rsidR="00B82520" w:rsidRPr="00DF1634" w:rsidDel="00FD3A5B">
          <w:rPr>
            <w:rFonts w:ascii="GHEA Grapalat" w:hAnsi="GHEA Grapalat"/>
            <w:rPrChange w:id="1239" w:author="Hayk-PC" w:date="2024-12-11T02:31:00Z">
              <w:rPr>
                <w:rFonts w:ascii="GHEA Grapalat" w:hAnsi="GHEA Grapalat"/>
              </w:rPr>
            </w:rPrChange>
          </w:rPr>
          <w:delText xml:space="preserve">. </w:delText>
        </w:r>
        <w:r w:rsidR="00B82520" w:rsidRPr="00DF1634" w:rsidDel="00FD3A5B">
          <w:rPr>
            <w:rFonts w:ascii="GHEA Grapalat" w:hAnsi="GHEA Grapalat"/>
            <w:sz w:val="24"/>
            <w:szCs w:val="24"/>
            <w:rPrChange w:id="1240" w:author="Hayk-PC" w:date="2024-12-11T02:31:00Z">
              <w:rPr>
                <w:rFonts w:ascii="GHEA Grapalat" w:hAnsi="GHEA Grapalat"/>
                <w:sz w:val="24"/>
                <w:szCs w:val="24"/>
              </w:rPr>
            </w:rPrChange>
          </w:rPr>
          <w:delTex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delText>
        </w:r>
        <w:r w:rsidR="005F6602" w:rsidRPr="00DF1634" w:rsidDel="00FD3A5B">
          <w:rPr>
            <w:rFonts w:ascii="GHEA Grapalat" w:hAnsi="GHEA Grapalat"/>
            <w:sz w:val="24"/>
            <w:szCs w:val="24"/>
            <w:rPrChange w:id="1241" w:author="Hayk-PC" w:date="2024-12-11T02:31:00Z">
              <w:rPr>
                <w:rFonts w:ascii="GHEA Grapalat" w:hAnsi="GHEA Grapalat"/>
                <w:sz w:val="24"/>
                <w:szCs w:val="24"/>
              </w:rPr>
            </w:rPrChange>
          </w:rPr>
          <w:delText xml:space="preserve">модель </w:delText>
        </w:r>
        <w:r w:rsidR="005F6602" w:rsidRPr="00DF1634" w:rsidDel="00FD3A5B">
          <w:rPr>
            <w:rFonts w:ascii="GHEA Grapalat" w:hAnsi="GHEA Grapalat"/>
            <w:rPrChange w:id="1242" w:author="Hayk-PC" w:date="2024-12-11T02:31:00Z">
              <w:rPr>
                <w:rFonts w:ascii="GHEA Grapalat" w:hAnsi="GHEA Grapalat"/>
              </w:rPr>
            </w:rPrChange>
          </w:rPr>
          <w:delText>если не применяется условие, установленное последним предложением пункта 1.1 настоящей части</w:delText>
        </w:r>
        <w:r w:rsidR="00B82520" w:rsidRPr="00DF1634" w:rsidDel="00FD3A5B">
          <w:rPr>
            <w:rFonts w:ascii="GHEA Grapalat" w:hAnsi="GHEA Grapalat"/>
            <w:rPrChange w:id="1243" w:author="Hayk-PC" w:date="2024-12-11T02:31:00Z">
              <w:rPr>
                <w:rFonts w:ascii="GHEA Grapalat" w:hAnsi="GHEA Grapalat"/>
              </w:rPr>
            </w:rPrChange>
          </w:rPr>
          <w:delText xml:space="preserve"> </w:delText>
        </w:r>
        <w:r w:rsidR="00EA6AE0" w:rsidRPr="00DF1634" w:rsidDel="00FD3A5B">
          <w:rPr>
            <w:rStyle w:val="FootnoteReference"/>
            <w:rFonts w:ascii="GHEA Grapalat" w:hAnsi="GHEA Grapalat" w:cs="Sylfaen"/>
            <w:sz w:val="24"/>
            <w:szCs w:val="24"/>
            <w:rPrChange w:id="1244" w:author="Hayk-PC" w:date="2024-12-11T02:31:00Z">
              <w:rPr>
                <w:rStyle w:val="FootnoteReference"/>
                <w:rFonts w:ascii="GHEA Grapalat" w:hAnsi="GHEA Grapalat" w:cs="Sylfaen"/>
                <w:sz w:val="24"/>
                <w:szCs w:val="24"/>
              </w:rPr>
            </w:rPrChange>
          </w:rPr>
          <w:footnoteReference w:customMarkFollows="1" w:id="6"/>
          <w:delText>7</w:delText>
        </w:r>
        <w:r w:rsidR="005F25EF" w:rsidRPr="00DF1634" w:rsidDel="00FD3A5B">
          <w:rPr>
            <w:rFonts w:ascii="GHEA Grapalat" w:hAnsi="GHEA Grapalat" w:cs="Sylfaen"/>
            <w:sz w:val="24"/>
            <w:szCs w:val="24"/>
            <w:rPrChange w:id="1249" w:author="Hayk-PC" w:date="2024-12-11T02:31:00Z">
              <w:rPr>
                <w:rFonts w:ascii="GHEA Grapalat" w:hAnsi="GHEA Grapalat" w:cs="Sylfaen"/>
                <w:sz w:val="24"/>
                <w:szCs w:val="24"/>
              </w:rPr>
            </w:rPrChange>
          </w:rPr>
          <w:delText>:</w:delText>
        </w:r>
        <w:r w:rsidR="00932115" w:rsidRPr="00DF1634" w:rsidDel="00FD3A5B">
          <w:rPr>
            <w:rPrChange w:id="1250" w:author="Hayk-PC" w:date="2024-12-11T02:31:00Z">
              <w:rPr/>
            </w:rPrChange>
          </w:rPr>
          <w:delText xml:space="preserve"> </w:delText>
        </w:r>
      </w:del>
    </w:p>
    <w:p w14:paraId="34AA8DCF" w14:textId="77777777" w:rsidR="00B67CCD" w:rsidRPr="00DF1634" w:rsidRDefault="001C6688" w:rsidP="00B46D58">
      <w:pPr>
        <w:pStyle w:val="norm"/>
        <w:widowControl w:val="0"/>
        <w:tabs>
          <w:tab w:val="left" w:pos="1134"/>
        </w:tabs>
        <w:spacing w:after="160" w:line="240" w:lineRule="auto"/>
        <w:ind w:firstLine="567"/>
        <w:rPr>
          <w:rFonts w:ascii="GHEA Grapalat" w:hAnsi="GHEA Grapalat" w:cs="Sylfaen"/>
          <w:sz w:val="24"/>
          <w:szCs w:val="24"/>
          <w:rPrChange w:id="1251" w:author="Hayk-PC" w:date="2024-12-11T02:31:00Z">
            <w:rPr>
              <w:rFonts w:ascii="GHEA Grapalat" w:hAnsi="GHEA Grapalat" w:cs="Sylfaen"/>
              <w:sz w:val="24"/>
              <w:szCs w:val="24"/>
            </w:rPr>
          </w:rPrChange>
        </w:rPr>
      </w:pPr>
      <w:r w:rsidRPr="00DF1634">
        <w:rPr>
          <w:rFonts w:ascii="GHEA Grapalat" w:hAnsi="GHEA Grapalat"/>
          <w:sz w:val="24"/>
          <w:szCs w:val="24"/>
          <w:lang w:val="hy-AM"/>
          <w:rPrChange w:id="1252" w:author="Hayk-PC" w:date="2024-12-11T02:31:00Z">
            <w:rPr>
              <w:rFonts w:ascii="GHEA Grapalat" w:hAnsi="GHEA Grapalat"/>
              <w:sz w:val="24"/>
              <w:szCs w:val="24"/>
              <w:lang w:val="hy-AM"/>
            </w:rPr>
          </w:rPrChange>
        </w:rPr>
        <w:t>3</w:t>
      </w:r>
      <w:r w:rsidR="0047117B" w:rsidRPr="00DF1634">
        <w:rPr>
          <w:rFonts w:ascii="GHEA Grapalat" w:hAnsi="GHEA Grapalat"/>
          <w:sz w:val="24"/>
          <w:szCs w:val="24"/>
          <w:rPrChange w:id="1253" w:author="Hayk-PC" w:date="2024-12-11T02:31:00Z">
            <w:rPr>
              <w:rFonts w:ascii="GHEA Grapalat" w:hAnsi="GHEA Grapalat"/>
              <w:sz w:val="24"/>
              <w:szCs w:val="24"/>
            </w:rPr>
          </w:rPrChange>
        </w:rPr>
        <w:t>)</w:t>
      </w:r>
      <w:r w:rsidR="00444026" w:rsidRPr="00DF1634">
        <w:rPr>
          <w:rFonts w:ascii="GHEA Grapalat" w:hAnsi="GHEA Grapalat"/>
          <w:sz w:val="24"/>
          <w:szCs w:val="24"/>
          <w:rPrChange w:id="1254" w:author="Hayk-PC" w:date="2024-12-11T02:31:00Z">
            <w:rPr>
              <w:rFonts w:ascii="GHEA Grapalat" w:hAnsi="GHEA Grapalat"/>
              <w:sz w:val="24"/>
              <w:szCs w:val="24"/>
            </w:rPr>
          </w:rPrChange>
        </w:rPr>
        <w:tab/>
      </w:r>
      <w:r w:rsidR="0047117B" w:rsidRPr="00DF1634">
        <w:rPr>
          <w:rFonts w:ascii="GHEA Grapalat" w:hAnsi="GHEA Grapalat"/>
          <w:sz w:val="24"/>
          <w:szCs w:val="24"/>
          <w:rPrChange w:id="1255" w:author="Hayk-PC" w:date="2024-12-11T02:31:00Z">
            <w:rPr>
              <w:rFonts w:ascii="GHEA Grapalat" w:hAnsi="GHEA Grapalat"/>
              <w:sz w:val="24"/>
              <w:szCs w:val="24"/>
            </w:rPr>
          </w:rPrChange>
        </w:rPr>
        <w:t>утвержденное им ценовое предложение;</w:t>
      </w:r>
    </w:p>
    <w:p w14:paraId="0E0F1951" w14:textId="69BC3C2F" w:rsidR="006C3115" w:rsidRPr="00DF1634" w:rsidDel="0082730B" w:rsidRDefault="00094F5C" w:rsidP="00B46D58">
      <w:pPr>
        <w:widowControl w:val="0"/>
        <w:tabs>
          <w:tab w:val="left" w:pos="1134"/>
        </w:tabs>
        <w:spacing w:after="160"/>
        <w:ind w:firstLine="567"/>
        <w:jc w:val="both"/>
        <w:rPr>
          <w:del w:id="1256" w:author="Hayk-PC" w:date="2024-12-11T01:53:00Z"/>
          <w:rFonts w:ascii="GHEA Grapalat" w:hAnsi="GHEA Grapalat"/>
          <w:rPrChange w:id="1257" w:author="Hayk-PC" w:date="2024-12-11T02:31:00Z">
            <w:rPr>
              <w:del w:id="1258" w:author="Hayk-PC" w:date="2024-12-11T01:53:00Z"/>
              <w:rFonts w:ascii="GHEA Grapalat" w:hAnsi="GHEA Grapalat"/>
            </w:rPr>
          </w:rPrChange>
        </w:rPr>
      </w:pPr>
      <w:del w:id="1259" w:author="Hayk-PC" w:date="2024-12-11T01:53:00Z">
        <w:r w:rsidRPr="00DF1634" w:rsidDel="0082730B">
          <w:rPr>
            <w:rFonts w:ascii="GHEA Grapalat" w:hAnsi="GHEA Grapalat"/>
            <w:rPrChange w:id="1260" w:author="Hayk-PC" w:date="2024-12-11T02:31:00Z">
              <w:rPr>
                <w:rFonts w:ascii="GHEA Grapalat" w:hAnsi="GHEA Grapalat"/>
              </w:rPr>
            </w:rPrChange>
          </w:rPr>
          <w:delText>4</w:delText>
        </w:r>
        <w:r w:rsidR="00E326DD" w:rsidRPr="00DF1634" w:rsidDel="0082730B">
          <w:rPr>
            <w:rFonts w:ascii="GHEA Grapalat" w:hAnsi="GHEA Grapalat"/>
            <w:rPrChange w:id="1261" w:author="Hayk-PC" w:date="2024-12-11T02:31:00Z">
              <w:rPr>
                <w:rFonts w:ascii="GHEA Grapalat" w:hAnsi="GHEA Grapalat"/>
              </w:rPr>
            </w:rPrChange>
          </w:rPr>
          <w:delText>)</w:delText>
        </w:r>
        <w:r w:rsidR="00444026" w:rsidRPr="00DF1634" w:rsidDel="0082730B">
          <w:rPr>
            <w:rFonts w:ascii="GHEA Grapalat" w:hAnsi="GHEA Grapalat"/>
            <w:rPrChange w:id="1262" w:author="Hayk-PC" w:date="2024-12-11T02:31:00Z">
              <w:rPr>
                <w:rFonts w:ascii="GHEA Grapalat" w:hAnsi="GHEA Grapalat"/>
              </w:rPr>
            </w:rPrChange>
          </w:rPr>
          <w:tab/>
        </w:r>
        <w:r w:rsidR="00E326DD" w:rsidRPr="00DF1634" w:rsidDel="0082730B">
          <w:rPr>
            <w:rFonts w:ascii="GHEA Grapalat" w:hAnsi="GHEA Grapalat"/>
            <w:rPrChange w:id="1263" w:author="Hayk-PC" w:date="2024-12-11T02:31:00Z">
              <w:rPr>
                <w:rFonts w:ascii="GHEA Grapalat" w:hAnsi="GHEA Grapalat"/>
              </w:rPr>
            </w:rPrChange>
          </w:rPr>
          <w:delText>обеспечение заявки</w:delText>
        </w:r>
        <w:r w:rsidR="0067389F" w:rsidRPr="00DF1634" w:rsidDel="0082730B">
          <w:rPr>
            <w:rFonts w:ascii="GHEA Grapalat" w:hAnsi="GHEA Grapalat"/>
            <w:rPrChange w:id="1264" w:author="Hayk-PC" w:date="2024-12-11T02:31:00Z">
              <w:rPr>
                <w:rFonts w:ascii="GHEA Grapalat" w:hAnsi="GHEA Grapalat"/>
              </w:rPr>
            </w:rPrChange>
          </w:rPr>
          <w:delText xml:space="preserve">- </w:delText>
        </w:r>
        <w:r w:rsidR="00E326DD" w:rsidRPr="00DF1634" w:rsidDel="0082730B">
          <w:rPr>
            <w:rFonts w:ascii="GHEA Grapalat" w:hAnsi="GHEA Grapalat"/>
            <w:rPrChange w:id="1265" w:author="Hayk-PC" w:date="2024-12-11T02:31:00Z">
              <w:rPr>
                <w:rFonts w:ascii="GHEA Grapalat" w:hAnsi="GHEA Grapalat"/>
              </w:rPr>
            </w:rPrChange>
          </w:rPr>
          <w:delText>в форме наличных денег или банковской гарантии</w:delText>
        </w:r>
        <w:r w:rsidR="00395F4A" w:rsidRPr="00DF1634" w:rsidDel="0082730B">
          <w:rPr>
            <w:rFonts w:ascii="GHEA Grapalat" w:hAnsi="GHEA Grapalat"/>
            <w:lang w:val="hy-AM"/>
            <w:rPrChange w:id="1266" w:author="Hayk-PC" w:date="2024-12-11T02:31:00Z">
              <w:rPr>
                <w:rFonts w:ascii="GHEA Grapalat" w:hAnsi="GHEA Grapalat"/>
                <w:lang w:val="hy-AM"/>
              </w:rPr>
            </w:rPrChange>
          </w:rPr>
          <w:delText>.</w:delText>
        </w:r>
        <w:r w:rsidR="005700F1" w:rsidRPr="00DF1634" w:rsidDel="0082730B">
          <w:rPr>
            <w:rStyle w:val="FootnoteReference"/>
            <w:rFonts w:ascii="GHEA Grapalat" w:hAnsi="GHEA Grapalat"/>
            <w:rPrChange w:id="1267" w:author="Hayk-PC" w:date="2024-12-11T02:31:00Z">
              <w:rPr>
                <w:rStyle w:val="FootnoteReference"/>
                <w:rFonts w:ascii="GHEA Grapalat" w:hAnsi="GHEA Grapalat"/>
              </w:rPr>
            </w:rPrChange>
          </w:rPr>
          <w:footnoteReference w:customMarkFollows="1" w:id="7"/>
          <w:delText>8</w:delText>
        </w:r>
      </w:del>
    </w:p>
    <w:p w14:paraId="744AE71A" w14:textId="77777777" w:rsidR="000845F6" w:rsidRPr="00DF1634" w:rsidRDefault="005F25EF" w:rsidP="00B46D58">
      <w:pPr>
        <w:pStyle w:val="norm"/>
        <w:widowControl w:val="0"/>
        <w:tabs>
          <w:tab w:val="left" w:pos="1134"/>
        </w:tabs>
        <w:spacing w:after="160" w:line="240" w:lineRule="auto"/>
        <w:ind w:firstLine="567"/>
        <w:rPr>
          <w:rFonts w:ascii="GHEA Grapalat" w:hAnsi="GHEA Grapalat" w:cs="Sylfaen"/>
          <w:sz w:val="24"/>
          <w:szCs w:val="24"/>
          <w:rPrChange w:id="1271" w:author="Hayk-PC" w:date="2024-12-11T02:31:00Z">
            <w:rPr>
              <w:rFonts w:ascii="GHEA Grapalat" w:hAnsi="GHEA Grapalat" w:cs="Sylfaen"/>
              <w:sz w:val="24"/>
              <w:szCs w:val="24"/>
            </w:rPr>
          </w:rPrChange>
        </w:rPr>
      </w:pPr>
      <w:r w:rsidRPr="00DF1634">
        <w:rPr>
          <w:rFonts w:ascii="GHEA Grapalat" w:hAnsi="GHEA Grapalat"/>
          <w:sz w:val="24"/>
          <w:szCs w:val="24"/>
          <w:rPrChange w:id="1272" w:author="Hayk-PC" w:date="2024-12-11T02:31:00Z">
            <w:rPr>
              <w:rFonts w:ascii="GHEA Grapalat" w:hAnsi="GHEA Grapalat"/>
              <w:sz w:val="24"/>
              <w:szCs w:val="24"/>
            </w:rPr>
          </w:rPrChange>
        </w:rPr>
        <w:t>5</w:t>
      </w:r>
      <w:r w:rsidR="003E3FD0" w:rsidRPr="00DF1634">
        <w:rPr>
          <w:rFonts w:ascii="GHEA Grapalat" w:hAnsi="GHEA Grapalat"/>
          <w:sz w:val="24"/>
          <w:szCs w:val="24"/>
          <w:rPrChange w:id="1273" w:author="Hayk-PC" w:date="2024-12-11T02:31:00Z">
            <w:rPr>
              <w:rFonts w:ascii="GHEA Grapalat" w:hAnsi="GHEA Grapalat"/>
              <w:sz w:val="24"/>
              <w:szCs w:val="24"/>
            </w:rPr>
          </w:rPrChange>
        </w:rPr>
        <w:t>)</w:t>
      </w:r>
      <w:r w:rsidR="00333B85" w:rsidRPr="00DF1634">
        <w:rPr>
          <w:rFonts w:ascii="GHEA Grapalat" w:hAnsi="GHEA Grapalat"/>
          <w:sz w:val="24"/>
          <w:szCs w:val="24"/>
          <w:rPrChange w:id="1274" w:author="Hayk-PC" w:date="2024-12-11T02:31:00Z">
            <w:rPr>
              <w:rFonts w:ascii="GHEA Grapalat" w:hAnsi="GHEA Grapalat"/>
              <w:sz w:val="24"/>
              <w:szCs w:val="24"/>
            </w:rPr>
          </w:rPrChange>
        </w:rPr>
        <w:tab/>
      </w:r>
      <w:r w:rsidR="003E3FD0" w:rsidRPr="00DF1634">
        <w:rPr>
          <w:rFonts w:ascii="GHEA Grapalat" w:hAnsi="GHEA Grapalat"/>
          <w:sz w:val="24"/>
          <w:szCs w:val="24"/>
          <w:rPrChange w:id="1275" w:author="Hayk-PC" w:date="2024-12-11T02:31:00Z">
            <w:rPr>
              <w:rFonts w:ascii="GHEA Grapalat" w:hAnsi="GHEA Grapalat"/>
              <w:sz w:val="24"/>
              <w:szCs w:val="24"/>
            </w:rPr>
          </w:rPrChange>
        </w:rPr>
        <w:t xml:space="preserve">копию агентского договора и данные лица, являющегося стороной </w:t>
      </w:r>
      <w:r w:rsidR="003E3FD0" w:rsidRPr="00DF1634">
        <w:rPr>
          <w:rFonts w:ascii="GHEA Grapalat" w:hAnsi="GHEA Grapalat"/>
          <w:sz w:val="24"/>
          <w:szCs w:val="24"/>
          <w:rPrChange w:id="1276" w:author="Hayk-PC" w:date="2024-12-11T02:31:00Z">
            <w:rPr>
              <w:rFonts w:ascii="GHEA Grapalat" w:hAnsi="GHEA Grapalat"/>
              <w:sz w:val="24"/>
              <w:szCs w:val="24"/>
            </w:rPr>
          </w:rPrChange>
        </w:rPr>
        <w:lastRenderedPageBreak/>
        <w:t>этого договора, если заключаемый договор будет исполняться через агентство;</w:t>
      </w:r>
    </w:p>
    <w:p w14:paraId="7890D6DD" w14:textId="77777777" w:rsidR="000845F6" w:rsidRPr="00DF1634" w:rsidRDefault="005F25EF" w:rsidP="00B46D58">
      <w:pPr>
        <w:pStyle w:val="norm"/>
        <w:widowControl w:val="0"/>
        <w:tabs>
          <w:tab w:val="left" w:pos="1134"/>
        </w:tabs>
        <w:spacing w:after="160" w:line="240" w:lineRule="auto"/>
        <w:ind w:firstLine="567"/>
        <w:rPr>
          <w:rFonts w:ascii="GHEA Grapalat" w:hAnsi="GHEA Grapalat"/>
          <w:sz w:val="24"/>
          <w:szCs w:val="24"/>
          <w:rPrChange w:id="1277" w:author="Hayk-PC" w:date="2024-12-11T02:31:00Z">
            <w:rPr>
              <w:rFonts w:ascii="GHEA Grapalat" w:hAnsi="GHEA Grapalat"/>
              <w:sz w:val="24"/>
              <w:szCs w:val="24"/>
            </w:rPr>
          </w:rPrChange>
        </w:rPr>
      </w:pPr>
      <w:r w:rsidRPr="00DF1634">
        <w:rPr>
          <w:rFonts w:ascii="GHEA Grapalat" w:hAnsi="GHEA Grapalat"/>
          <w:sz w:val="24"/>
          <w:szCs w:val="24"/>
          <w:rPrChange w:id="1278" w:author="Hayk-PC" w:date="2024-12-11T02:31:00Z">
            <w:rPr>
              <w:rFonts w:ascii="GHEA Grapalat" w:hAnsi="GHEA Grapalat"/>
              <w:sz w:val="24"/>
              <w:szCs w:val="24"/>
            </w:rPr>
          </w:rPrChange>
        </w:rPr>
        <w:t>6</w:t>
      </w:r>
      <w:r w:rsidR="003E3FD0" w:rsidRPr="00DF1634">
        <w:rPr>
          <w:rFonts w:ascii="GHEA Grapalat" w:hAnsi="GHEA Grapalat"/>
          <w:sz w:val="24"/>
          <w:szCs w:val="24"/>
          <w:rPrChange w:id="1279" w:author="Hayk-PC" w:date="2024-12-11T02:31:00Z">
            <w:rPr>
              <w:rFonts w:ascii="GHEA Grapalat" w:hAnsi="GHEA Grapalat"/>
              <w:sz w:val="24"/>
              <w:szCs w:val="24"/>
            </w:rPr>
          </w:rPrChange>
        </w:rPr>
        <w:t>)</w:t>
      </w:r>
      <w:r w:rsidR="00333B85" w:rsidRPr="00DF1634">
        <w:rPr>
          <w:rFonts w:ascii="GHEA Grapalat" w:hAnsi="GHEA Grapalat"/>
          <w:sz w:val="24"/>
          <w:szCs w:val="24"/>
          <w:rPrChange w:id="1280" w:author="Hayk-PC" w:date="2024-12-11T02:31:00Z">
            <w:rPr>
              <w:rFonts w:ascii="GHEA Grapalat" w:hAnsi="GHEA Grapalat"/>
              <w:sz w:val="24"/>
              <w:szCs w:val="24"/>
            </w:rPr>
          </w:rPrChange>
        </w:rPr>
        <w:tab/>
      </w:r>
      <w:r w:rsidR="003E3FD0" w:rsidRPr="00DF1634">
        <w:rPr>
          <w:rFonts w:ascii="GHEA Grapalat" w:hAnsi="GHEA Grapalat"/>
          <w:sz w:val="24"/>
          <w:szCs w:val="24"/>
          <w:rPrChange w:id="1281" w:author="Hayk-PC" w:date="2024-12-11T02:31:00Z">
            <w:rPr>
              <w:rFonts w:ascii="GHEA Grapalat" w:hAnsi="GHEA Grapalat"/>
              <w:sz w:val="24"/>
              <w:szCs w:val="24"/>
            </w:rPr>
          </w:rPrChange>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678FD764" w14:textId="77777777" w:rsidR="00721677" w:rsidRPr="00DF1634" w:rsidRDefault="00721677" w:rsidP="00B46D58">
      <w:pPr>
        <w:jc w:val="both"/>
        <w:rPr>
          <w:rFonts w:ascii="GHEA Grapalat" w:hAnsi="GHEA Grapalat" w:cs="Sylfaen"/>
          <w:rPrChange w:id="1282" w:author="Hayk-PC" w:date="2024-12-11T02:31:00Z">
            <w:rPr>
              <w:rFonts w:ascii="GHEA Grapalat" w:hAnsi="GHEA Grapalat" w:cs="Sylfaen"/>
            </w:rPr>
          </w:rPrChange>
        </w:rPr>
      </w:pPr>
      <w:r w:rsidRPr="00DF1634">
        <w:rPr>
          <w:rFonts w:ascii="GHEA Grapalat" w:hAnsi="GHEA Grapalat" w:cs="Sylfaen"/>
          <w:rPrChange w:id="1283" w:author="Hayk-PC" w:date="2024-12-11T02:31:00Z">
            <w:rPr>
              <w:rFonts w:ascii="GHEA Grapalat" w:hAnsi="GHEA Grapalat" w:cs="Sylfaen"/>
            </w:rPr>
          </w:rPrChange>
        </w:rPr>
        <w:t xml:space="preserve">При этом в случае участия в настоящей процедуре в порядке совместной деятельности (консорциумом) </w:t>
      </w:r>
    </w:p>
    <w:p w14:paraId="144701F4" w14:textId="77777777" w:rsidR="00721677" w:rsidRPr="00DF1634" w:rsidRDefault="00721677" w:rsidP="00B46D58">
      <w:pPr>
        <w:jc w:val="both"/>
        <w:rPr>
          <w:rFonts w:ascii="GHEA Grapalat" w:hAnsi="GHEA Grapalat" w:cs="Sylfaen"/>
          <w:rPrChange w:id="1284" w:author="Hayk-PC" w:date="2024-12-11T02:31:00Z">
            <w:rPr>
              <w:rFonts w:ascii="GHEA Grapalat" w:hAnsi="GHEA Grapalat" w:cs="Sylfaen"/>
            </w:rPr>
          </w:rPrChange>
        </w:rPr>
      </w:pPr>
      <w:r w:rsidRPr="00DF1634">
        <w:rPr>
          <w:rFonts w:ascii="GHEA Grapalat" w:hAnsi="GHEA Grapalat" w:cs="Sylfaen"/>
          <w:rPrChange w:id="1285" w:author="Hayk-PC" w:date="2024-12-11T02:31:00Z">
            <w:rPr>
              <w:rFonts w:ascii="GHEA Grapalat" w:hAnsi="GHEA Grapalat" w:cs="Sylfaen"/>
            </w:rPr>
          </w:rPrChange>
        </w:rPr>
        <w:t xml:space="preserve">  • ни одна из сторон договора о совместной деятельности не может подавать отдельную заявку на данную процедуру</w:t>
      </w:r>
      <w:r w:rsidR="006519EF" w:rsidRPr="00DF1634">
        <w:rPr>
          <w:rFonts w:ascii="GHEA Grapalat" w:hAnsi="GHEA Grapalat" w:cs="Sylfaen"/>
          <w:rPrChange w:id="1286" w:author="Hayk-PC" w:date="2024-12-11T02:31:00Z">
            <w:rPr>
              <w:rFonts w:ascii="GHEA Grapalat" w:hAnsi="GHEA Grapalat" w:cs="Sylfaen"/>
            </w:rPr>
          </w:rPrChange>
        </w:rPr>
        <w:t xml:space="preserve"> (на один и тот же лот)</w:t>
      </w:r>
      <w:r w:rsidRPr="00DF1634">
        <w:rPr>
          <w:rFonts w:ascii="GHEA Grapalat" w:hAnsi="GHEA Grapalat" w:cs="Sylfaen"/>
          <w:rPrChange w:id="1287" w:author="Hayk-PC" w:date="2024-12-11T02:31:00Z">
            <w:rPr>
              <w:rFonts w:ascii="GHEA Grapalat" w:hAnsi="GHEA Grapalat" w:cs="Sylfaen"/>
            </w:rPr>
          </w:rPrChange>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0322B354" w14:textId="77777777" w:rsidR="00721677" w:rsidRPr="00DF1634" w:rsidRDefault="00721677" w:rsidP="00B46D58">
      <w:pPr>
        <w:pStyle w:val="norm"/>
        <w:widowControl w:val="0"/>
        <w:spacing w:after="120" w:line="240" w:lineRule="auto"/>
        <w:ind w:firstLine="0"/>
        <w:rPr>
          <w:rFonts w:ascii="GHEA Grapalat" w:hAnsi="GHEA Grapalat" w:cs="Sylfaen"/>
          <w:sz w:val="24"/>
          <w:szCs w:val="24"/>
          <w:rPrChange w:id="1288" w:author="Hayk-PC" w:date="2024-12-11T02:31:00Z">
            <w:rPr>
              <w:rFonts w:ascii="GHEA Grapalat" w:hAnsi="GHEA Grapalat" w:cs="Sylfaen"/>
              <w:sz w:val="24"/>
              <w:szCs w:val="24"/>
            </w:rPr>
          </w:rPrChange>
        </w:rPr>
      </w:pPr>
      <w:r w:rsidRPr="00DF1634">
        <w:rPr>
          <w:rFonts w:ascii="GHEA Grapalat" w:hAnsi="GHEA Grapalat" w:cs="Sylfaen"/>
          <w:sz w:val="24"/>
          <w:szCs w:val="24"/>
          <w:rPrChange w:id="1289" w:author="Hayk-PC" w:date="2024-12-11T02:31:00Z">
            <w:rPr>
              <w:rFonts w:ascii="GHEA Grapalat" w:hAnsi="GHEA Grapalat" w:cs="Sylfaen"/>
              <w:sz w:val="24"/>
              <w:szCs w:val="24"/>
            </w:rPr>
          </w:rPrChange>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65464E24" w14:textId="77777777" w:rsidR="0049655D" w:rsidRPr="00DF1634" w:rsidRDefault="0049655D">
      <w:pPr>
        <w:rPr>
          <w:rFonts w:ascii="GHEA Grapalat" w:hAnsi="GHEA Grapalat"/>
          <w:b/>
          <w:rPrChange w:id="1290" w:author="Hayk-PC" w:date="2024-12-11T02:31:00Z">
            <w:rPr>
              <w:rFonts w:ascii="GHEA Grapalat" w:hAnsi="GHEA Grapalat"/>
              <w:b/>
            </w:rPr>
          </w:rPrChange>
        </w:rPr>
      </w:pPr>
    </w:p>
    <w:p w14:paraId="5530B6DC" w14:textId="77777777" w:rsidR="00A45946" w:rsidRPr="00DF1634" w:rsidRDefault="00333B85" w:rsidP="00B46D58">
      <w:pPr>
        <w:widowControl w:val="0"/>
        <w:spacing w:after="160"/>
        <w:jc w:val="center"/>
        <w:rPr>
          <w:rFonts w:ascii="GHEA Grapalat" w:hAnsi="GHEA Grapalat" w:cs="Arial"/>
          <w:b/>
          <w:rPrChange w:id="1291" w:author="Hayk-PC" w:date="2024-12-11T02:31:00Z">
            <w:rPr>
              <w:rFonts w:ascii="GHEA Grapalat" w:hAnsi="GHEA Grapalat" w:cs="Arial"/>
              <w:b/>
            </w:rPr>
          </w:rPrChange>
        </w:rPr>
      </w:pPr>
      <w:r w:rsidRPr="00DF1634">
        <w:rPr>
          <w:rFonts w:ascii="GHEA Grapalat" w:hAnsi="GHEA Grapalat"/>
          <w:b/>
          <w:rPrChange w:id="1292" w:author="Hayk-PC" w:date="2024-12-11T02:31:00Z">
            <w:rPr>
              <w:rFonts w:ascii="GHEA Grapalat" w:hAnsi="GHEA Grapalat"/>
              <w:b/>
            </w:rPr>
          </w:rPrChange>
        </w:rPr>
        <w:t>5.</w:t>
      </w:r>
      <w:r w:rsidR="00C8055A" w:rsidRPr="00DF1634">
        <w:rPr>
          <w:rFonts w:ascii="GHEA Grapalat" w:hAnsi="GHEA Grapalat"/>
          <w:b/>
          <w:rPrChange w:id="1293" w:author="Hayk-PC" w:date="2024-12-11T02:31:00Z">
            <w:rPr>
              <w:rFonts w:ascii="GHEA Grapalat" w:hAnsi="GHEA Grapalat"/>
              <w:b/>
            </w:rPr>
          </w:rPrChange>
        </w:rPr>
        <w:t xml:space="preserve">ЦЕНОВОЕ ПРЕДЛОЖЕНИЕ ЗАЯВКИ </w:t>
      </w:r>
    </w:p>
    <w:p w14:paraId="48E40976" w14:textId="77777777" w:rsidR="00A45946" w:rsidRPr="00DF1634" w:rsidRDefault="00C8055A" w:rsidP="00B46D58">
      <w:pPr>
        <w:widowControl w:val="0"/>
        <w:tabs>
          <w:tab w:val="left" w:pos="1134"/>
        </w:tabs>
        <w:spacing w:after="160"/>
        <w:ind w:firstLine="567"/>
        <w:jc w:val="both"/>
        <w:rPr>
          <w:rFonts w:ascii="GHEA Grapalat" w:hAnsi="GHEA Grapalat"/>
          <w:rPrChange w:id="1294" w:author="Hayk-PC" w:date="2024-12-11T02:31:00Z">
            <w:rPr>
              <w:rFonts w:ascii="GHEA Grapalat" w:hAnsi="GHEA Grapalat"/>
            </w:rPr>
          </w:rPrChange>
        </w:rPr>
      </w:pPr>
      <w:r w:rsidRPr="00DF1634">
        <w:rPr>
          <w:rFonts w:ascii="GHEA Grapalat" w:hAnsi="GHEA Grapalat"/>
          <w:rPrChange w:id="1295" w:author="Hayk-PC" w:date="2024-12-11T02:31:00Z">
            <w:rPr>
              <w:rFonts w:ascii="GHEA Grapalat" w:hAnsi="GHEA Grapalat"/>
            </w:rPr>
          </w:rPrChange>
        </w:rPr>
        <w:t>5.1</w:t>
      </w:r>
      <w:r w:rsidR="00A34DFE" w:rsidRPr="00DF1634">
        <w:rPr>
          <w:rFonts w:ascii="GHEA Grapalat" w:hAnsi="GHEA Grapalat"/>
          <w:rPrChange w:id="1296" w:author="Hayk-PC" w:date="2024-12-11T02:31:00Z">
            <w:rPr>
              <w:rFonts w:ascii="GHEA Grapalat" w:hAnsi="GHEA Grapalat"/>
            </w:rPr>
          </w:rPrChange>
        </w:rPr>
        <w:t>.</w:t>
      </w:r>
      <w:r w:rsidR="00333B85" w:rsidRPr="00DF1634">
        <w:rPr>
          <w:rFonts w:ascii="GHEA Grapalat" w:hAnsi="GHEA Grapalat"/>
          <w:rPrChange w:id="1297" w:author="Hayk-PC" w:date="2024-12-11T02:31:00Z">
            <w:rPr>
              <w:rFonts w:ascii="GHEA Grapalat" w:hAnsi="GHEA Grapalat"/>
            </w:rPr>
          </w:rPrChange>
        </w:rPr>
        <w:tab/>
      </w:r>
      <w:r w:rsidRPr="00DF1634">
        <w:rPr>
          <w:rFonts w:ascii="GHEA Grapalat" w:hAnsi="GHEA Grapalat"/>
          <w:rPrChange w:id="1298" w:author="Hayk-PC" w:date="2024-12-11T02:31:00Z">
            <w:rPr>
              <w:rFonts w:ascii="GHEA Grapalat" w:hAnsi="GHEA Grapalat"/>
            </w:rPr>
          </w:rPrChange>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6F4BD126" w14:textId="77777777" w:rsidR="00B95FE0" w:rsidRPr="00DF1634" w:rsidRDefault="00C8055A" w:rsidP="00B46D58">
      <w:pPr>
        <w:pStyle w:val="norm"/>
        <w:widowControl w:val="0"/>
        <w:tabs>
          <w:tab w:val="left" w:pos="1134"/>
        </w:tabs>
        <w:spacing w:after="160" w:line="240" w:lineRule="auto"/>
        <w:ind w:firstLine="567"/>
        <w:rPr>
          <w:rFonts w:ascii="GHEA Grapalat" w:hAnsi="GHEA Grapalat" w:cs="Sylfaen"/>
          <w:sz w:val="24"/>
          <w:szCs w:val="24"/>
          <w:rPrChange w:id="1299" w:author="Hayk-PC" w:date="2024-12-11T02:31:00Z">
            <w:rPr>
              <w:rFonts w:ascii="GHEA Grapalat" w:hAnsi="GHEA Grapalat" w:cs="Sylfaen"/>
              <w:sz w:val="24"/>
              <w:szCs w:val="24"/>
            </w:rPr>
          </w:rPrChange>
        </w:rPr>
      </w:pPr>
      <w:r w:rsidRPr="00DF1634">
        <w:rPr>
          <w:rFonts w:ascii="GHEA Grapalat" w:hAnsi="GHEA Grapalat"/>
          <w:sz w:val="24"/>
          <w:szCs w:val="24"/>
          <w:rPrChange w:id="1300" w:author="Hayk-PC" w:date="2024-12-11T02:31:00Z">
            <w:rPr>
              <w:rFonts w:ascii="GHEA Grapalat" w:hAnsi="GHEA Grapalat"/>
              <w:sz w:val="24"/>
              <w:szCs w:val="24"/>
            </w:rPr>
          </w:rPrChange>
        </w:rPr>
        <w:t>5.2.</w:t>
      </w:r>
      <w:r w:rsidR="00333B85" w:rsidRPr="00DF1634">
        <w:rPr>
          <w:rFonts w:ascii="GHEA Grapalat" w:hAnsi="GHEA Grapalat"/>
          <w:sz w:val="24"/>
          <w:szCs w:val="24"/>
          <w:rPrChange w:id="1301" w:author="Hayk-PC" w:date="2024-12-11T02:31:00Z">
            <w:rPr>
              <w:rFonts w:ascii="GHEA Grapalat" w:hAnsi="GHEA Grapalat"/>
              <w:sz w:val="24"/>
              <w:szCs w:val="24"/>
            </w:rPr>
          </w:rPrChange>
        </w:rPr>
        <w:tab/>
      </w:r>
      <w:r w:rsidRPr="00DF1634">
        <w:rPr>
          <w:rFonts w:ascii="GHEA Grapalat" w:hAnsi="GHEA Grapalat"/>
          <w:sz w:val="24"/>
          <w:szCs w:val="24"/>
          <w:rPrChange w:id="1302" w:author="Hayk-PC" w:date="2024-12-11T02:31:00Z">
            <w:rPr>
              <w:rFonts w:ascii="GHEA Grapalat" w:hAnsi="GHEA Grapalat"/>
              <w:sz w:val="24"/>
              <w:szCs w:val="24"/>
            </w:rPr>
          </w:rPrChange>
        </w:rPr>
        <w:t>Участник представляет ценовое предложение в форме расчета, состоящего из обобщенных компонентов</w:t>
      </w:r>
      <w:r w:rsidR="00503B90" w:rsidRPr="00DF1634">
        <w:rPr>
          <w:rFonts w:ascii="GHEA Grapalat" w:hAnsi="GHEA Grapalat"/>
          <w:sz w:val="24"/>
          <w:szCs w:val="24"/>
          <w:rPrChange w:id="1303" w:author="Hayk-PC" w:date="2024-12-11T02:31:00Z">
            <w:rPr>
              <w:rFonts w:ascii="GHEA Grapalat" w:hAnsi="GHEA Grapalat"/>
              <w:sz w:val="24"/>
              <w:szCs w:val="24"/>
            </w:rPr>
          </w:rPrChange>
        </w:rPr>
        <w:t xml:space="preserve"> </w:t>
      </w:r>
      <w:r w:rsidR="00443317" w:rsidRPr="00DF1634">
        <w:rPr>
          <w:rFonts w:ascii="GHEA Grapalat" w:hAnsi="GHEA Grapalat"/>
          <w:sz w:val="24"/>
          <w:szCs w:val="24"/>
          <w:rPrChange w:id="1304" w:author="Hayk-PC" w:date="2024-12-11T02:31:00Z">
            <w:rPr>
              <w:rFonts w:ascii="GHEA Grapalat" w:hAnsi="GHEA Grapalat"/>
              <w:sz w:val="24"/>
              <w:szCs w:val="24"/>
            </w:rPr>
          </w:rPrChange>
        </w:rPr>
        <w:t>-</w:t>
      </w:r>
      <w:r w:rsidRPr="00DF1634">
        <w:rPr>
          <w:rFonts w:ascii="GHEA Grapalat" w:hAnsi="GHEA Grapalat"/>
          <w:sz w:val="24"/>
          <w:szCs w:val="24"/>
          <w:rPrChange w:id="1305" w:author="Hayk-PC" w:date="2024-12-11T02:31:00Z">
            <w:rPr>
              <w:rFonts w:ascii="GHEA Grapalat" w:hAnsi="GHEA Grapalat"/>
              <w:sz w:val="24"/>
              <w:szCs w:val="24"/>
            </w:rPr>
          </w:rPrChange>
        </w:rPr>
        <w:t xml:space="preserve"> </w:t>
      </w:r>
      <w:r w:rsidR="00443317" w:rsidRPr="00DF1634">
        <w:rPr>
          <w:rFonts w:ascii="GHEA Grapalat" w:hAnsi="GHEA Grapalat"/>
          <w:sz w:val="24"/>
          <w:szCs w:val="24"/>
          <w:rPrChange w:id="1306" w:author="Hayk-PC" w:date="2024-12-11T02:31:00Z">
            <w:rPr>
              <w:rFonts w:ascii="GHEA Grapalat" w:hAnsi="GHEA Grapalat"/>
              <w:sz w:val="24"/>
              <w:szCs w:val="24"/>
            </w:rPr>
          </w:rPrChange>
        </w:rPr>
        <w:t>стоимость</w:t>
      </w:r>
      <w:r w:rsidR="00F677F1" w:rsidRPr="00DF1634">
        <w:rPr>
          <w:rFonts w:ascii="GHEA Grapalat" w:hAnsi="GHEA Grapalat"/>
          <w:sz w:val="24"/>
          <w:szCs w:val="24"/>
          <w:rPrChange w:id="1307" w:author="Hayk-PC" w:date="2024-12-11T02:31:00Z">
            <w:rPr>
              <w:rFonts w:ascii="GHEA Grapalat" w:hAnsi="GHEA Grapalat"/>
              <w:sz w:val="24"/>
              <w:szCs w:val="24"/>
            </w:rPr>
          </w:rPrChange>
        </w:rPr>
        <w:t xml:space="preserve"> (совокупность себестоимости и прогнозируемой прибыли) </w:t>
      </w:r>
      <w:r w:rsidRPr="00DF1634">
        <w:rPr>
          <w:rFonts w:ascii="GHEA Grapalat" w:hAnsi="GHEA Grapalat"/>
          <w:sz w:val="24"/>
          <w:szCs w:val="24"/>
          <w:rPrChange w:id="1308" w:author="Hayk-PC" w:date="2024-12-11T02:31:00Z">
            <w:rPr>
              <w:rFonts w:ascii="GHEA Grapalat" w:hAnsi="GHEA Grapalat"/>
              <w:sz w:val="24"/>
              <w:szCs w:val="24"/>
            </w:rPr>
          </w:rPrChange>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4AA3A47A" w14:textId="77777777" w:rsidR="00B95FE0" w:rsidRPr="00DF1634" w:rsidRDefault="00B95FE0" w:rsidP="00B46D58">
      <w:pPr>
        <w:pStyle w:val="norm"/>
        <w:widowControl w:val="0"/>
        <w:spacing w:after="160" w:line="240" w:lineRule="auto"/>
        <w:ind w:firstLine="567"/>
        <w:rPr>
          <w:rFonts w:ascii="GHEA Grapalat" w:hAnsi="GHEA Grapalat" w:cs="Sylfaen"/>
          <w:sz w:val="24"/>
          <w:szCs w:val="24"/>
          <w:rPrChange w:id="1309" w:author="Hayk-PC" w:date="2024-12-11T02:31:00Z">
            <w:rPr>
              <w:rFonts w:ascii="GHEA Grapalat" w:hAnsi="GHEA Grapalat" w:cs="Sylfaen"/>
              <w:sz w:val="24"/>
              <w:szCs w:val="24"/>
            </w:rPr>
          </w:rPrChange>
        </w:rPr>
      </w:pPr>
      <w:r w:rsidRPr="00DF1634">
        <w:rPr>
          <w:rFonts w:ascii="GHEA Grapalat" w:hAnsi="GHEA Grapalat"/>
          <w:sz w:val="24"/>
          <w:szCs w:val="24"/>
          <w:rPrChange w:id="1310" w:author="Hayk-PC" w:date="2024-12-11T02:31:00Z">
            <w:rPr>
              <w:rFonts w:ascii="GHEA Grapalat" w:hAnsi="GHEA Grapalat"/>
              <w:sz w:val="24"/>
              <w:szCs w:val="24"/>
            </w:rPr>
          </w:rPrChange>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02E9B7F6" w14:textId="77777777" w:rsidR="00B95FE0" w:rsidRPr="00DF1634" w:rsidRDefault="00B95FE0" w:rsidP="00B46D58">
      <w:pPr>
        <w:pStyle w:val="norm"/>
        <w:widowControl w:val="0"/>
        <w:tabs>
          <w:tab w:val="left" w:pos="1134"/>
        </w:tabs>
        <w:spacing w:after="160" w:line="240" w:lineRule="auto"/>
        <w:ind w:firstLine="567"/>
        <w:rPr>
          <w:rFonts w:ascii="GHEA Grapalat" w:hAnsi="GHEA Grapalat" w:cs="Sylfaen"/>
          <w:sz w:val="24"/>
          <w:szCs w:val="24"/>
          <w:rPrChange w:id="1311" w:author="Hayk-PC" w:date="2024-12-11T02:31:00Z">
            <w:rPr>
              <w:rFonts w:ascii="GHEA Grapalat" w:hAnsi="GHEA Grapalat" w:cs="Sylfaen"/>
              <w:sz w:val="24"/>
              <w:szCs w:val="24"/>
            </w:rPr>
          </w:rPrChange>
        </w:rPr>
      </w:pPr>
      <w:r w:rsidRPr="00DF1634">
        <w:rPr>
          <w:rFonts w:ascii="GHEA Grapalat" w:hAnsi="GHEA Grapalat"/>
          <w:sz w:val="24"/>
          <w:szCs w:val="24"/>
          <w:rPrChange w:id="1312" w:author="Hayk-PC" w:date="2024-12-11T02:31:00Z">
            <w:rPr>
              <w:rFonts w:ascii="GHEA Grapalat" w:hAnsi="GHEA Grapalat"/>
              <w:sz w:val="24"/>
              <w:szCs w:val="24"/>
            </w:rPr>
          </w:rPrChange>
        </w:rPr>
        <w:t>а.</w:t>
      </w:r>
      <w:r w:rsidR="00333B85" w:rsidRPr="00DF1634">
        <w:rPr>
          <w:rFonts w:ascii="GHEA Grapalat" w:hAnsi="GHEA Grapalat"/>
          <w:sz w:val="24"/>
          <w:szCs w:val="24"/>
          <w:rPrChange w:id="1313" w:author="Hayk-PC" w:date="2024-12-11T02:31:00Z">
            <w:rPr>
              <w:rFonts w:ascii="GHEA Grapalat" w:hAnsi="GHEA Grapalat"/>
              <w:sz w:val="24"/>
              <w:szCs w:val="24"/>
            </w:rPr>
          </w:rPrChange>
        </w:rPr>
        <w:tab/>
      </w:r>
      <w:r w:rsidRPr="00DF1634">
        <w:rPr>
          <w:rFonts w:ascii="GHEA Grapalat" w:hAnsi="GHEA Grapalat"/>
          <w:sz w:val="24"/>
          <w:szCs w:val="24"/>
          <w:rPrChange w:id="1314" w:author="Hayk-PC" w:date="2024-12-11T02:31:00Z">
            <w:rPr>
              <w:rFonts w:ascii="GHEA Grapalat" w:hAnsi="GHEA Grapalat"/>
              <w:sz w:val="24"/>
              <w:szCs w:val="24"/>
            </w:rPr>
          </w:rPrChange>
        </w:rPr>
        <w:t>графы "стоимость</w:t>
      </w:r>
      <w:r w:rsidR="00DF3688" w:rsidRPr="00DF1634">
        <w:rPr>
          <w:rFonts w:ascii="GHEA Grapalat" w:hAnsi="GHEA Grapalat"/>
          <w:sz w:val="24"/>
          <w:szCs w:val="24"/>
          <w:rPrChange w:id="1315" w:author="Hayk-PC" w:date="2024-12-11T02:31:00Z">
            <w:rPr>
              <w:rFonts w:ascii="GHEA Grapalat" w:hAnsi="GHEA Grapalat"/>
              <w:sz w:val="24"/>
              <w:szCs w:val="24"/>
            </w:rPr>
          </w:rPrChange>
        </w:rPr>
        <w:t>"</w:t>
      </w:r>
      <w:r w:rsidR="00F677F1" w:rsidRPr="00DF1634">
        <w:rPr>
          <w:rFonts w:ascii="GHEA Grapalat" w:hAnsi="GHEA Grapalat"/>
          <w:sz w:val="24"/>
          <w:szCs w:val="24"/>
          <w:rPrChange w:id="1316" w:author="Hayk-PC" w:date="2024-12-11T02:31:00Z">
            <w:rPr>
              <w:rFonts w:ascii="GHEA Grapalat" w:hAnsi="GHEA Grapalat"/>
              <w:sz w:val="24"/>
              <w:szCs w:val="24"/>
            </w:rPr>
          </w:rPrChange>
        </w:rPr>
        <w:t xml:space="preserve"> </w:t>
      </w:r>
      <w:r w:rsidRPr="00DF1634">
        <w:rPr>
          <w:rFonts w:ascii="GHEA Grapalat" w:hAnsi="GHEA Grapalat"/>
          <w:sz w:val="24"/>
          <w:szCs w:val="24"/>
          <w:rPrChange w:id="1317" w:author="Hayk-PC" w:date="2024-12-11T02:31:00Z">
            <w:rPr>
              <w:rFonts w:ascii="GHEA Grapalat" w:hAnsi="GHEA Grapalat"/>
              <w:sz w:val="24"/>
              <w:szCs w:val="24"/>
            </w:rPr>
          </w:rPrChange>
        </w:rPr>
        <w:t xml:space="preserve">и "налог на добавленную стоимость" </w:t>
      </w:r>
      <w:r w:rsidR="00F677F1" w:rsidRPr="00DF1634">
        <w:rPr>
          <w:rFonts w:ascii="GHEA Grapalat" w:hAnsi="GHEA Grapalat"/>
          <w:sz w:val="24"/>
          <w:szCs w:val="24"/>
          <w:rPrChange w:id="1318" w:author="Hayk-PC" w:date="2024-12-11T02:31:00Z">
            <w:rPr>
              <w:rFonts w:ascii="GHEA Grapalat" w:hAnsi="GHEA Grapalat"/>
              <w:sz w:val="24"/>
              <w:szCs w:val="24"/>
            </w:rPr>
          </w:rPrChange>
        </w:rPr>
        <w:t xml:space="preserve">ценового предложения </w:t>
      </w:r>
      <w:r w:rsidRPr="00DF1634">
        <w:rPr>
          <w:rFonts w:ascii="GHEA Grapalat" w:hAnsi="GHEA Grapalat"/>
          <w:sz w:val="24"/>
          <w:szCs w:val="24"/>
          <w:rPrChange w:id="1319" w:author="Hayk-PC" w:date="2024-12-11T02:31:00Z">
            <w:rPr>
              <w:rFonts w:ascii="GHEA Grapalat" w:hAnsi="GHEA Grapalat"/>
              <w:sz w:val="24"/>
              <w:szCs w:val="24"/>
            </w:rPr>
          </w:rPrChange>
        </w:rPr>
        <w:t>заполнены только цифрами, а графа "общая цена" — и прописью, и цифрами или только прописью.</w:t>
      </w:r>
    </w:p>
    <w:p w14:paraId="5B431176" w14:textId="77777777" w:rsidR="00B95FE0" w:rsidRPr="00DF1634" w:rsidRDefault="00B95FE0" w:rsidP="00B46D58">
      <w:pPr>
        <w:pStyle w:val="norm"/>
        <w:widowControl w:val="0"/>
        <w:tabs>
          <w:tab w:val="left" w:pos="1134"/>
        </w:tabs>
        <w:spacing w:after="160" w:line="240" w:lineRule="auto"/>
        <w:ind w:firstLine="567"/>
        <w:rPr>
          <w:rFonts w:ascii="GHEA Grapalat" w:hAnsi="GHEA Grapalat" w:cs="Sylfaen"/>
          <w:sz w:val="24"/>
          <w:szCs w:val="24"/>
          <w:rPrChange w:id="1320" w:author="Hayk-PC" w:date="2024-12-11T02:31:00Z">
            <w:rPr>
              <w:rFonts w:ascii="GHEA Grapalat" w:hAnsi="GHEA Grapalat" w:cs="Sylfaen"/>
              <w:sz w:val="24"/>
              <w:szCs w:val="24"/>
            </w:rPr>
          </w:rPrChange>
        </w:rPr>
      </w:pPr>
      <w:r w:rsidRPr="00DF1634">
        <w:rPr>
          <w:rFonts w:ascii="GHEA Grapalat" w:hAnsi="GHEA Grapalat"/>
          <w:sz w:val="24"/>
          <w:szCs w:val="24"/>
          <w:rPrChange w:id="1321" w:author="Hayk-PC" w:date="2024-12-11T02:31:00Z">
            <w:rPr>
              <w:rFonts w:ascii="GHEA Grapalat" w:hAnsi="GHEA Grapalat"/>
              <w:sz w:val="24"/>
              <w:szCs w:val="24"/>
            </w:rPr>
          </w:rPrChange>
        </w:rPr>
        <w:t>б.</w:t>
      </w:r>
      <w:r w:rsidR="00333B85" w:rsidRPr="00DF1634">
        <w:rPr>
          <w:rFonts w:ascii="GHEA Grapalat" w:hAnsi="GHEA Grapalat"/>
          <w:sz w:val="24"/>
          <w:szCs w:val="24"/>
          <w:rPrChange w:id="1322" w:author="Hayk-PC" w:date="2024-12-11T02:31:00Z">
            <w:rPr>
              <w:rFonts w:ascii="GHEA Grapalat" w:hAnsi="GHEA Grapalat"/>
              <w:sz w:val="24"/>
              <w:szCs w:val="24"/>
            </w:rPr>
          </w:rPrChange>
        </w:rPr>
        <w:tab/>
      </w:r>
      <w:r w:rsidRPr="00DF1634">
        <w:rPr>
          <w:rFonts w:ascii="GHEA Grapalat" w:hAnsi="GHEA Grapalat"/>
          <w:sz w:val="24"/>
          <w:szCs w:val="24"/>
          <w:rPrChange w:id="1323" w:author="Hayk-PC" w:date="2024-12-11T02:31:00Z">
            <w:rPr>
              <w:rFonts w:ascii="GHEA Grapalat" w:hAnsi="GHEA Grapalat"/>
              <w:sz w:val="24"/>
              <w:szCs w:val="24"/>
            </w:rPr>
          </w:rPrChange>
        </w:rPr>
        <w:t xml:space="preserve">между суммами, указанными прописью или цифрами в графах </w:t>
      </w:r>
      <w:r w:rsidR="00A60D60" w:rsidRPr="00DF1634">
        <w:rPr>
          <w:rFonts w:ascii="GHEA Grapalat" w:hAnsi="GHEA Grapalat"/>
          <w:sz w:val="24"/>
          <w:szCs w:val="24"/>
          <w:rPrChange w:id="1324" w:author="Hayk-PC" w:date="2024-12-11T02:31:00Z">
            <w:rPr>
              <w:rFonts w:ascii="GHEA Grapalat" w:hAnsi="GHEA Grapalat"/>
              <w:sz w:val="24"/>
              <w:szCs w:val="24"/>
            </w:rPr>
          </w:rPrChange>
        </w:rPr>
        <w:t>"стоимость"</w:t>
      </w:r>
      <w:r w:rsidR="00A207C9" w:rsidRPr="00DF1634">
        <w:rPr>
          <w:rFonts w:ascii="GHEA Grapalat" w:hAnsi="GHEA Grapalat"/>
          <w:sz w:val="24"/>
          <w:szCs w:val="24"/>
          <w:rPrChange w:id="1325" w:author="Hayk-PC" w:date="2024-12-11T02:31:00Z">
            <w:rPr>
              <w:rFonts w:ascii="GHEA Grapalat" w:hAnsi="GHEA Grapalat"/>
              <w:sz w:val="24"/>
              <w:szCs w:val="24"/>
            </w:rPr>
          </w:rPrChange>
        </w:rPr>
        <w:t xml:space="preserve"> </w:t>
      </w:r>
      <w:r w:rsidRPr="00DF1634">
        <w:rPr>
          <w:rFonts w:ascii="GHEA Grapalat" w:hAnsi="GHEA Grapalat"/>
          <w:sz w:val="24"/>
          <w:szCs w:val="24"/>
          <w:rPrChange w:id="1326" w:author="Hayk-PC" w:date="2024-12-11T02:31:00Z">
            <w:rPr>
              <w:rFonts w:ascii="GHEA Grapalat" w:hAnsi="GHEA Grapalat"/>
              <w:sz w:val="24"/>
              <w:szCs w:val="24"/>
            </w:rPr>
          </w:rPrChange>
        </w:rPr>
        <w:t xml:space="preserve">и "налог на добавленную стоимость", есть несоответствие, однако общая сумма какой-либо из сумм, указанных прописью или цифрами, </w:t>
      </w:r>
      <w:r w:rsidRPr="00DF1634">
        <w:rPr>
          <w:rFonts w:ascii="GHEA Grapalat" w:hAnsi="GHEA Grapalat"/>
          <w:sz w:val="24"/>
          <w:szCs w:val="24"/>
          <w:rPrChange w:id="1327" w:author="Hayk-PC" w:date="2024-12-11T02:31:00Z">
            <w:rPr>
              <w:rFonts w:ascii="GHEA Grapalat" w:hAnsi="GHEA Grapalat"/>
              <w:sz w:val="24"/>
              <w:szCs w:val="24"/>
            </w:rPr>
          </w:rPrChange>
        </w:rPr>
        <w:lastRenderedPageBreak/>
        <w:t>соответствует указанной прописью сумме в графе "общая цена";</w:t>
      </w:r>
    </w:p>
    <w:p w14:paraId="3701C572" w14:textId="77777777" w:rsidR="00A45946" w:rsidRPr="00DF1634" w:rsidRDefault="00B95FE0" w:rsidP="00B46D58">
      <w:pPr>
        <w:pStyle w:val="norm"/>
        <w:widowControl w:val="0"/>
        <w:tabs>
          <w:tab w:val="left" w:pos="1134"/>
        </w:tabs>
        <w:spacing w:after="160" w:line="240" w:lineRule="auto"/>
        <w:ind w:firstLine="567"/>
        <w:rPr>
          <w:rFonts w:ascii="GHEA Grapalat" w:hAnsi="GHEA Grapalat"/>
          <w:sz w:val="24"/>
          <w:szCs w:val="24"/>
          <w:rPrChange w:id="1328" w:author="Hayk-PC" w:date="2024-12-11T02:31:00Z">
            <w:rPr>
              <w:rFonts w:ascii="GHEA Grapalat" w:hAnsi="GHEA Grapalat"/>
              <w:sz w:val="24"/>
              <w:szCs w:val="24"/>
            </w:rPr>
          </w:rPrChange>
        </w:rPr>
      </w:pPr>
      <w:r w:rsidRPr="00DF1634">
        <w:rPr>
          <w:rFonts w:ascii="GHEA Grapalat" w:hAnsi="GHEA Grapalat"/>
          <w:sz w:val="24"/>
          <w:szCs w:val="24"/>
          <w:rPrChange w:id="1329" w:author="Hayk-PC" w:date="2024-12-11T02:31:00Z">
            <w:rPr>
              <w:rFonts w:ascii="GHEA Grapalat" w:hAnsi="GHEA Grapalat"/>
              <w:sz w:val="24"/>
              <w:szCs w:val="24"/>
            </w:rPr>
          </w:rPrChange>
        </w:rPr>
        <w:t>в.</w:t>
      </w:r>
      <w:r w:rsidR="00333B85" w:rsidRPr="00DF1634">
        <w:rPr>
          <w:rFonts w:ascii="GHEA Grapalat" w:hAnsi="GHEA Grapalat"/>
          <w:sz w:val="24"/>
          <w:szCs w:val="24"/>
          <w:rPrChange w:id="1330" w:author="Hayk-PC" w:date="2024-12-11T02:31:00Z">
            <w:rPr>
              <w:rFonts w:ascii="GHEA Grapalat" w:hAnsi="GHEA Grapalat"/>
              <w:sz w:val="24"/>
              <w:szCs w:val="24"/>
            </w:rPr>
          </w:rPrChange>
        </w:rPr>
        <w:tab/>
      </w:r>
      <w:r w:rsidRPr="00DF1634">
        <w:rPr>
          <w:rFonts w:ascii="GHEA Grapalat" w:hAnsi="GHEA Grapalat"/>
          <w:sz w:val="24"/>
          <w:szCs w:val="24"/>
          <w:rPrChange w:id="1331" w:author="Hayk-PC" w:date="2024-12-11T02:31:00Z">
            <w:rPr>
              <w:rFonts w:ascii="GHEA Grapalat" w:hAnsi="GHEA Grapalat"/>
              <w:sz w:val="24"/>
              <w:szCs w:val="24"/>
            </w:rPr>
          </w:rPrChange>
        </w:rPr>
        <w:t>номер лота в ценовом предложении указан неверно, однако наименование предмета закупки заполнено правильно.</w:t>
      </w:r>
    </w:p>
    <w:p w14:paraId="5A006E45" w14:textId="77777777" w:rsidR="00B9778A" w:rsidRPr="00DF1634" w:rsidRDefault="00B9778A" w:rsidP="00B46D58">
      <w:pPr>
        <w:pStyle w:val="norm"/>
        <w:widowControl w:val="0"/>
        <w:tabs>
          <w:tab w:val="left" w:pos="1134"/>
        </w:tabs>
        <w:spacing w:after="160" w:line="240" w:lineRule="auto"/>
        <w:ind w:firstLine="567"/>
        <w:rPr>
          <w:rFonts w:ascii="GHEA Grapalat" w:hAnsi="GHEA Grapalat"/>
          <w:sz w:val="24"/>
          <w:szCs w:val="24"/>
          <w:rPrChange w:id="1332" w:author="Hayk-PC" w:date="2024-12-11T02:31:00Z">
            <w:rPr>
              <w:rFonts w:ascii="GHEA Grapalat" w:hAnsi="GHEA Grapalat"/>
              <w:sz w:val="24"/>
              <w:szCs w:val="24"/>
            </w:rPr>
          </w:rPrChange>
        </w:rPr>
      </w:pPr>
      <w:r w:rsidRPr="00DF1634">
        <w:rPr>
          <w:rFonts w:ascii="GHEA Grapalat" w:hAnsi="GHEA Grapalat"/>
          <w:sz w:val="24"/>
          <w:szCs w:val="24"/>
          <w:rPrChange w:id="1333" w:author="Hayk-PC" w:date="2024-12-11T02:31:00Z">
            <w:rPr>
              <w:rFonts w:ascii="GHEA Grapalat" w:hAnsi="GHEA Grapalat"/>
              <w:sz w:val="24"/>
              <w:szCs w:val="24"/>
            </w:rPr>
          </w:rPrChange>
        </w:rPr>
        <w:t>г.</w:t>
      </w:r>
      <w:r w:rsidRPr="00DF1634">
        <w:rPr>
          <w:rPrChange w:id="1334" w:author="Hayk-PC" w:date="2024-12-11T02:31:00Z">
            <w:rPr/>
          </w:rPrChange>
        </w:rPr>
        <w:t xml:space="preserve"> </w:t>
      </w:r>
      <w:r w:rsidRPr="00DF1634">
        <w:rPr>
          <w:rFonts w:ascii="GHEA Grapalat" w:hAnsi="GHEA Grapalat"/>
          <w:sz w:val="24"/>
          <w:szCs w:val="24"/>
          <w:rPrChange w:id="1335" w:author="Hayk-PC" w:date="2024-12-11T02:31:00Z">
            <w:rPr>
              <w:rFonts w:ascii="GHEA Grapalat" w:hAnsi="GHEA Grapalat"/>
              <w:sz w:val="24"/>
              <w:szCs w:val="24"/>
            </w:rPr>
          </w:rPrChange>
        </w:rPr>
        <w:t>стоимость, налог на добавленную стоимость и общая сумма</w:t>
      </w:r>
      <w:r w:rsidR="00910938" w:rsidRPr="00DF1634">
        <w:rPr>
          <w:rFonts w:ascii="GHEA Grapalat" w:hAnsi="GHEA Grapalat"/>
          <w:sz w:val="24"/>
          <w:szCs w:val="24"/>
          <w:rPrChange w:id="1336" w:author="Hayk-PC" w:date="2024-12-11T02:31:00Z">
            <w:rPr>
              <w:rFonts w:ascii="GHEA Grapalat" w:hAnsi="GHEA Grapalat"/>
              <w:sz w:val="24"/>
              <w:szCs w:val="24"/>
            </w:rPr>
          </w:rPrChange>
        </w:rPr>
        <w:t xml:space="preserve"> ценового предложения</w:t>
      </w:r>
      <w:r w:rsidRPr="00DF1634">
        <w:rPr>
          <w:rFonts w:ascii="GHEA Grapalat" w:hAnsi="GHEA Grapalat"/>
          <w:sz w:val="24"/>
          <w:szCs w:val="24"/>
          <w:rPrChange w:id="1337" w:author="Hayk-PC" w:date="2024-12-11T02:31:00Z">
            <w:rPr>
              <w:rFonts w:ascii="GHEA Grapalat" w:hAnsi="GHEA Grapalat"/>
              <w:sz w:val="24"/>
              <w:szCs w:val="24"/>
            </w:rPr>
          </w:rPrChange>
        </w:rPr>
        <w:t xml:space="preserve">, указанные в графах </w:t>
      </w:r>
      <w:r w:rsidR="00207490" w:rsidRPr="00DF1634">
        <w:rPr>
          <w:rFonts w:ascii="GHEA Grapalat" w:hAnsi="GHEA Grapalat"/>
          <w:sz w:val="24"/>
          <w:szCs w:val="24"/>
          <w:rPrChange w:id="1338" w:author="Hayk-PC" w:date="2024-12-11T02:31:00Z">
            <w:rPr>
              <w:rFonts w:ascii="GHEA Grapalat" w:hAnsi="GHEA Grapalat"/>
              <w:sz w:val="24"/>
              <w:szCs w:val="24"/>
            </w:rPr>
          </w:rPrChange>
        </w:rPr>
        <w:t>прописью</w:t>
      </w:r>
      <w:r w:rsidRPr="00DF1634">
        <w:rPr>
          <w:rFonts w:ascii="GHEA Grapalat" w:hAnsi="GHEA Grapalat"/>
          <w:sz w:val="24"/>
          <w:szCs w:val="24"/>
          <w:rPrChange w:id="1339" w:author="Hayk-PC" w:date="2024-12-11T02:31:00Z">
            <w:rPr>
              <w:rFonts w:ascii="GHEA Grapalat" w:hAnsi="GHEA Grapalat"/>
              <w:sz w:val="24"/>
              <w:szCs w:val="24"/>
            </w:rPr>
          </w:rPrChange>
        </w:rPr>
        <w:t xml:space="preserve"> или цифрами, округлены до пяти десятых-до целого числа ниже, а пять десятых и более-до целого числа выше</w:t>
      </w:r>
      <w:r w:rsidR="00A14685" w:rsidRPr="00DF1634">
        <w:rPr>
          <w:rFonts w:ascii="GHEA Grapalat" w:hAnsi="GHEA Grapalat"/>
          <w:sz w:val="24"/>
          <w:szCs w:val="24"/>
          <w:rPrChange w:id="1340" w:author="Hayk-PC" w:date="2024-12-11T02:31:00Z">
            <w:rPr>
              <w:rFonts w:ascii="GHEA Grapalat" w:hAnsi="GHEA Grapalat"/>
              <w:sz w:val="24"/>
              <w:szCs w:val="24"/>
            </w:rPr>
          </w:rPrChange>
        </w:rPr>
        <w:t xml:space="preserve">, </w:t>
      </w:r>
    </w:p>
    <w:p w14:paraId="5D932E52" w14:textId="77777777" w:rsidR="00AE1E38" w:rsidRPr="00DF1634" w:rsidRDefault="00A14685" w:rsidP="00AE1E38">
      <w:pPr>
        <w:pStyle w:val="norm"/>
        <w:widowControl w:val="0"/>
        <w:tabs>
          <w:tab w:val="left" w:pos="1134"/>
        </w:tabs>
        <w:spacing w:after="160" w:line="240" w:lineRule="auto"/>
        <w:ind w:firstLine="567"/>
        <w:rPr>
          <w:rFonts w:ascii="GHEA Grapalat" w:hAnsi="GHEA Grapalat"/>
          <w:sz w:val="24"/>
          <w:szCs w:val="24"/>
          <w:rPrChange w:id="1341" w:author="Hayk-PC" w:date="2024-12-11T02:31:00Z">
            <w:rPr>
              <w:rFonts w:ascii="GHEA Grapalat" w:hAnsi="GHEA Grapalat"/>
              <w:sz w:val="24"/>
              <w:szCs w:val="24"/>
            </w:rPr>
          </w:rPrChange>
        </w:rPr>
      </w:pPr>
      <w:r w:rsidRPr="00DF1634">
        <w:rPr>
          <w:rFonts w:ascii="GHEA Grapalat" w:hAnsi="GHEA Grapalat"/>
          <w:sz w:val="24"/>
          <w:szCs w:val="24"/>
          <w:rPrChange w:id="1342" w:author="Hayk-PC" w:date="2024-12-11T02:31:00Z">
            <w:rPr>
              <w:rFonts w:ascii="GHEA Grapalat" w:hAnsi="GHEA Grapalat"/>
              <w:sz w:val="24"/>
              <w:szCs w:val="24"/>
            </w:rPr>
          </w:rPrChange>
        </w:rPr>
        <w:t>д.</w:t>
      </w:r>
      <w:r w:rsidRPr="00DF1634">
        <w:rPr>
          <w:rPrChange w:id="1343" w:author="Hayk-PC" w:date="2024-12-11T02:31:00Z">
            <w:rPr/>
          </w:rPrChange>
        </w:rPr>
        <w:t xml:space="preserve"> </w:t>
      </w:r>
      <w:r w:rsidRPr="00DF1634">
        <w:rPr>
          <w:rFonts w:ascii="GHEA Grapalat" w:hAnsi="GHEA Grapalat"/>
          <w:sz w:val="24"/>
          <w:szCs w:val="24"/>
          <w:rPrChange w:id="1344" w:author="Hayk-PC" w:date="2024-12-11T02:31:00Z">
            <w:rPr>
              <w:rFonts w:ascii="GHEA Grapalat" w:hAnsi="GHEA Grapalat"/>
              <w:sz w:val="24"/>
              <w:szCs w:val="24"/>
            </w:rPr>
          </w:rPrChange>
        </w:rPr>
        <w:t xml:space="preserve">в графах стоимость и налог на добавленную стоимость </w:t>
      </w:r>
      <w:r w:rsidR="008730A8" w:rsidRPr="00DF1634">
        <w:rPr>
          <w:rFonts w:ascii="GHEA Grapalat" w:hAnsi="GHEA Grapalat"/>
          <w:sz w:val="24"/>
          <w:szCs w:val="24"/>
          <w:rPrChange w:id="1345" w:author="Hayk-PC" w:date="2024-12-11T02:31:00Z">
            <w:rPr>
              <w:rFonts w:ascii="GHEA Grapalat" w:hAnsi="GHEA Grapalat"/>
              <w:sz w:val="24"/>
              <w:szCs w:val="24"/>
            </w:rPr>
          </w:rPrChange>
        </w:rPr>
        <w:t xml:space="preserve">ценового предложения </w:t>
      </w:r>
      <w:r w:rsidRPr="00DF1634">
        <w:rPr>
          <w:rFonts w:ascii="GHEA Grapalat" w:hAnsi="GHEA Grapalat"/>
          <w:sz w:val="24"/>
          <w:szCs w:val="24"/>
          <w:rPrChange w:id="1346" w:author="Hayk-PC" w:date="2024-12-11T02:31:00Z">
            <w:rPr>
              <w:rFonts w:ascii="GHEA Grapalat" w:hAnsi="GHEA Grapalat"/>
              <w:sz w:val="24"/>
              <w:szCs w:val="24"/>
            </w:rPr>
          </w:rPrChange>
        </w:rPr>
        <w:t xml:space="preserve">суммы заполнены как цифрами, так и </w:t>
      </w:r>
      <w:r w:rsidR="008730A8" w:rsidRPr="00DF1634">
        <w:rPr>
          <w:rFonts w:ascii="GHEA Grapalat" w:hAnsi="GHEA Grapalat"/>
          <w:sz w:val="24"/>
          <w:szCs w:val="24"/>
          <w:rPrChange w:id="1347" w:author="Hayk-PC" w:date="2024-12-11T02:31:00Z">
            <w:rPr>
              <w:rFonts w:ascii="GHEA Grapalat" w:hAnsi="GHEA Grapalat"/>
              <w:sz w:val="24"/>
              <w:szCs w:val="24"/>
            </w:rPr>
          </w:rPrChange>
        </w:rPr>
        <w:t>прописью</w:t>
      </w:r>
      <w:r w:rsidRPr="00DF1634">
        <w:rPr>
          <w:rFonts w:ascii="GHEA Grapalat" w:hAnsi="GHEA Grapalat"/>
          <w:sz w:val="24"/>
          <w:szCs w:val="24"/>
          <w:rPrChange w:id="1348" w:author="Hayk-PC" w:date="2024-12-11T02:31:00Z">
            <w:rPr>
              <w:rFonts w:ascii="GHEA Grapalat" w:hAnsi="GHEA Grapalat"/>
              <w:sz w:val="24"/>
              <w:szCs w:val="24"/>
            </w:rPr>
          </w:rPrChange>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DF1634">
        <w:rPr>
          <w:rFonts w:ascii="GHEA Grapalat" w:hAnsi="GHEA Grapalat"/>
          <w:rPrChange w:id="1349" w:author="Hayk-PC" w:date="2024-12-11T02:31:00Z">
            <w:rPr>
              <w:rFonts w:ascii="GHEA Grapalat" w:hAnsi="GHEA Grapalat"/>
            </w:rPr>
          </w:rPrChange>
        </w:rPr>
        <w:t xml:space="preserve"> </w:t>
      </w:r>
      <w:r w:rsidR="00AE1E38" w:rsidRPr="00DF1634">
        <w:rPr>
          <w:rFonts w:ascii="GHEA Grapalat" w:hAnsi="GHEA Grapalat"/>
          <w:sz w:val="24"/>
          <w:szCs w:val="24"/>
          <w:rPrChange w:id="1350" w:author="Hayk-PC" w:date="2024-12-11T02:31:00Z">
            <w:rPr>
              <w:rFonts w:ascii="GHEA Grapalat" w:hAnsi="GHEA Grapalat"/>
              <w:sz w:val="24"/>
              <w:szCs w:val="24"/>
            </w:rPr>
          </w:rPrChange>
        </w:rPr>
        <w:t>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DF1634">
        <w:rPr>
          <w:rFonts w:ascii="GHEA Grapalat" w:hAnsi="GHEA Grapalat"/>
          <w:sz w:val="24"/>
          <w:szCs w:val="24"/>
          <w:rPrChange w:id="1351" w:author="Hayk-PC" w:date="2024-12-11T02:31:00Z">
            <w:rPr>
              <w:rFonts w:ascii="GHEA Grapalat" w:hAnsi="GHEA Grapalat"/>
              <w:sz w:val="24"/>
              <w:szCs w:val="24"/>
            </w:rPr>
          </w:rPrChange>
        </w:rPr>
        <w:t xml:space="preserve"> </w:t>
      </w:r>
      <w:r w:rsidR="00AE1E38" w:rsidRPr="00DF1634">
        <w:rPr>
          <w:rFonts w:ascii="GHEA Grapalat" w:hAnsi="GHEA Grapalat"/>
          <w:sz w:val="24"/>
          <w:szCs w:val="24"/>
          <w:rPrChange w:id="1352" w:author="Hayk-PC" w:date="2024-12-11T02:31:00Z">
            <w:rPr>
              <w:rFonts w:ascii="GHEA Grapalat" w:hAnsi="GHEA Grapalat"/>
              <w:sz w:val="24"/>
              <w:szCs w:val="24"/>
            </w:rPr>
          </w:rPrChange>
        </w:rPr>
        <w:t>и "налог на добавленную стоимость".</w:t>
      </w:r>
    </w:p>
    <w:p w14:paraId="7264F726" w14:textId="77777777" w:rsidR="0048059F" w:rsidRPr="00DF1634" w:rsidRDefault="0048059F" w:rsidP="00B46D58">
      <w:pPr>
        <w:pStyle w:val="norm"/>
        <w:widowControl w:val="0"/>
        <w:tabs>
          <w:tab w:val="left" w:pos="1134"/>
        </w:tabs>
        <w:spacing w:after="160" w:line="240" w:lineRule="auto"/>
        <w:ind w:firstLine="567"/>
        <w:rPr>
          <w:rFonts w:ascii="GHEA Grapalat" w:hAnsi="GHEA Grapalat" w:cs="Sylfaen"/>
          <w:sz w:val="24"/>
          <w:szCs w:val="24"/>
          <w:rPrChange w:id="1353" w:author="Hayk-PC" w:date="2024-12-11T02:31:00Z">
            <w:rPr>
              <w:rFonts w:ascii="GHEA Grapalat" w:hAnsi="GHEA Grapalat" w:cs="Sylfaen"/>
              <w:sz w:val="24"/>
              <w:szCs w:val="24"/>
            </w:rPr>
          </w:rPrChange>
        </w:rPr>
      </w:pPr>
      <w:r w:rsidRPr="00DF1634">
        <w:rPr>
          <w:rFonts w:ascii="GHEA Grapalat" w:hAnsi="GHEA Grapalat"/>
          <w:sz w:val="24"/>
          <w:szCs w:val="24"/>
          <w:rPrChange w:id="1354" w:author="Hayk-PC" w:date="2024-12-11T02:31:00Z">
            <w:rPr>
              <w:rFonts w:ascii="GHEA Grapalat" w:hAnsi="GHEA Grapalat"/>
              <w:sz w:val="24"/>
              <w:szCs w:val="24"/>
            </w:rPr>
          </w:rPrChange>
        </w:rPr>
        <w:t>е.</w:t>
      </w:r>
      <w:r w:rsidRPr="00DF1634">
        <w:rPr>
          <w:rPrChange w:id="1355" w:author="Hayk-PC" w:date="2024-12-11T02:31:00Z">
            <w:rPr/>
          </w:rPrChange>
        </w:rPr>
        <w:t xml:space="preserve"> </w:t>
      </w:r>
      <w:r w:rsidRPr="00DF1634">
        <w:rPr>
          <w:rFonts w:ascii="GHEA Grapalat" w:hAnsi="GHEA Grapalat"/>
          <w:sz w:val="24"/>
          <w:szCs w:val="24"/>
          <w:rPrChange w:id="1356" w:author="Hayk-PC" w:date="2024-12-11T02:31:00Z">
            <w:rPr>
              <w:rFonts w:ascii="GHEA Grapalat" w:hAnsi="GHEA Grapalat"/>
              <w:sz w:val="24"/>
              <w:szCs w:val="24"/>
            </w:rPr>
          </w:rPrChange>
        </w:rPr>
        <w:t>в суммах, заполненных буквами в графах ценового пред</w:t>
      </w:r>
      <w:r w:rsidR="00413595" w:rsidRPr="00DF1634">
        <w:rPr>
          <w:rFonts w:ascii="GHEA Grapalat" w:hAnsi="GHEA Grapalat"/>
          <w:sz w:val="24"/>
          <w:szCs w:val="24"/>
          <w:rPrChange w:id="1357" w:author="Hayk-PC" w:date="2024-12-11T02:31:00Z">
            <w:rPr>
              <w:rFonts w:ascii="GHEA Grapalat" w:hAnsi="GHEA Grapalat"/>
              <w:sz w:val="24"/>
              <w:szCs w:val="24"/>
            </w:rPr>
          </w:rPrChange>
        </w:rPr>
        <w:t>ложения, лумы указаны в цифрах.</w:t>
      </w:r>
    </w:p>
    <w:p w14:paraId="266A5435" w14:textId="77777777" w:rsidR="00A45946" w:rsidRPr="00DF1634" w:rsidRDefault="00C8055A" w:rsidP="00B46D58">
      <w:pPr>
        <w:pStyle w:val="norm"/>
        <w:widowControl w:val="0"/>
        <w:tabs>
          <w:tab w:val="left" w:pos="1134"/>
        </w:tabs>
        <w:spacing w:after="160" w:line="240" w:lineRule="auto"/>
        <w:ind w:firstLine="567"/>
        <w:rPr>
          <w:rFonts w:ascii="GHEA Grapalat" w:hAnsi="GHEA Grapalat"/>
          <w:sz w:val="24"/>
          <w:szCs w:val="24"/>
          <w:rPrChange w:id="1358" w:author="Hayk-PC" w:date="2024-12-11T02:31:00Z">
            <w:rPr>
              <w:rFonts w:ascii="GHEA Grapalat" w:hAnsi="GHEA Grapalat"/>
              <w:sz w:val="24"/>
              <w:szCs w:val="24"/>
            </w:rPr>
          </w:rPrChange>
        </w:rPr>
      </w:pPr>
      <w:r w:rsidRPr="00DF1634">
        <w:rPr>
          <w:rFonts w:ascii="GHEA Grapalat" w:hAnsi="GHEA Grapalat"/>
          <w:sz w:val="24"/>
          <w:szCs w:val="24"/>
          <w:rPrChange w:id="1359" w:author="Hayk-PC" w:date="2024-12-11T02:31:00Z">
            <w:rPr>
              <w:rFonts w:ascii="GHEA Grapalat" w:hAnsi="GHEA Grapalat"/>
              <w:sz w:val="24"/>
              <w:szCs w:val="24"/>
            </w:rPr>
          </w:rPrChange>
        </w:rPr>
        <w:t>5.3</w:t>
      </w:r>
      <w:r w:rsidR="00A34DFE" w:rsidRPr="00DF1634">
        <w:rPr>
          <w:rFonts w:ascii="GHEA Grapalat" w:hAnsi="GHEA Grapalat"/>
          <w:sz w:val="24"/>
          <w:szCs w:val="24"/>
          <w:rPrChange w:id="1360" w:author="Hayk-PC" w:date="2024-12-11T02:31:00Z">
            <w:rPr>
              <w:rFonts w:ascii="GHEA Grapalat" w:hAnsi="GHEA Grapalat"/>
              <w:sz w:val="24"/>
              <w:szCs w:val="24"/>
            </w:rPr>
          </w:rPrChange>
        </w:rPr>
        <w:t>.</w:t>
      </w:r>
      <w:r w:rsidR="00333B85" w:rsidRPr="00DF1634">
        <w:rPr>
          <w:rFonts w:ascii="GHEA Grapalat" w:hAnsi="GHEA Grapalat"/>
          <w:sz w:val="24"/>
          <w:szCs w:val="24"/>
          <w:rPrChange w:id="1361" w:author="Hayk-PC" w:date="2024-12-11T02:31:00Z">
            <w:rPr>
              <w:rFonts w:ascii="GHEA Grapalat" w:hAnsi="GHEA Grapalat"/>
              <w:sz w:val="24"/>
              <w:szCs w:val="24"/>
            </w:rPr>
          </w:rPrChange>
        </w:rPr>
        <w:tab/>
      </w:r>
      <w:r w:rsidRPr="00DF1634">
        <w:rPr>
          <w:rFonts w:ascii="GHEA Grapalat" w:hAnsi="GHEA Grapalat"/>
          <w:sz w:val="24"/>
          <w:szCs w:val="24"/>
          <w:rPrChange w:id="1362" w:author="Hayk-PC" w:date="2024-12-11T02:31:00Z">
            <w:rPr>
              <w:rFonts w:ascii="GHEA Grapalat" w:hAnsi="GHEA Grapalat"/>
              <w:sz w:val="24"/>
              <w:szCs w:val="24"/>
            </w:rPr>
          </w:rPrChange>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582D4234" w14:textId="77777777" w:rsidR="00096865" w:rsidRPr="00DF1634" w:rsidRDefault="00096865" w:rsidP="00B46D58">
      <w:pPr>
        <w:pStyle w:val="BodyTextIndent2"/>
        <w:widowControl w:val="0"/>
        <w:spacing w:after="160" w:line="240" w:lineRule="auto"/>
        <w:ind w:firstLine="567"/>
        <w:rPr>
          <w:rFonts w:ascii="GHEA Grapalat" w:hAnsi="GHEA Grapalat"/>
          <w:sz w:val="24"/>
          <w:szCs w:val="24"/>
          <w:rPrChange w:id="1363" w:author="Hayk-PC" w:date="2024-12-11T02:31:00Z">
            <w:rPr>
              <w:rFonts w:ascii="GHEA Grapalat" w:hAnsi="GHEA Grapalat"/>
              <w:sz w:val="24"/>
              <w:szCs w:val="24"/>
            </w:rPr>
          </w:rPrChange>
        </w:rPr>
      </w:pPr>
    </w:p>
    <w:p w14:paraId="5B51B3A2" w14:textId="77777777" w:rsidR="00096865" w:rsidRPr="00DF1634" w:rsidRDefault="00220C7C" w:rsidP="00B46D58">
      <w:pPr>
        <w:widowControl w:val="0"/>
        <w:spacing w:after="160"/>
        <w:ind w:left="567" w:right="565"/>
        <w:jc w:val="center"/>
        <w:rPr>
          <w:rFonts w:ascii="GHEA Grapalat" w:hAnsi="GHEA Grapalat"/>
          <w:b/>
          <w:rPrChange w:id="1364" w:author="Hayk-PC" w:date="2024-12-11T02:31:00Z">
            <w:rPr>
              <w:rFonts w:ascii="GHEA Grapalat" w:hAnsi="GHEA Grapalat"/>
              <w:b/>
            </w:rPr>
          </w:rPrChange>
        </w:rPr>
      </w:pPr>
      <w:r w:rsidRPr="00DF1634">
        <w:rPr>
          <w:rFonts w:ascii="GHEA Grapalat" w:hAnsi="GHEA Grapalat"/>
          <w:b/>
          <w:rPrChange w:id="1365" w:author="Hayk-PC" w:date="2024-12-11T02:31:00Z">
            <w:rPr>
              <w:rFonts w:ascii="GHEA Grapalat" w:hAnsi="GHEA Grapalat"/>
              <w:b/>
            </w:rPr>
          </w:rPrChange>
        </w:rPr>
        <w:t xml:space="preserve">6. СРОК ДЕЙСТВИЯ ЗАЯВКИ, </w:t>
      </w:r>
      <w:r w:rsidR="00294F67" w:rsidRPr="00DF1634">
        <w:rPr>
          <w:rFonts w:ascii="GHEA Grapalat" w:hAnsi="GHEA Grapalat"/>
          <w:b/>
          <w:rPrChange w:id="1366" w:author="Hayk-PC" w:date="2024-12-11T02:31:00Z">
            <w:rPr>
              <w:rFonts w:ascii="GHEA Grapalat" w:hAnsi="GHEA Grapalat"/>
              <w:b/>
            </w:rPr>
          </w:rPrChange>
        </w:rPr>
        <w:br/>
      </w:r>
      <w:r w:rsidRPr="00DF1634">
        <w:rPr>
          <w:rFonts w:ascii="GHEA Grapalat" w:hAnsi="GHEA Grapalat"/>
          <w:b/>
          <w:rPrChange w:id="1367" w:author="Hayk-PC" w:date="2024-12-11T02:31:00Z">
            <w:rPr>
              <w:rFonts w:ascii="GHEA Grapalat" w:hAnsi="GHEA Grapalat"/>
              <w:b/>
            </w:rPr>
          </w:rPrChange>
        </w:rPr>
        <w:t>ПОРЯДОК ВНЕСЕНИЯ ИЗМЕНЕНИЙ В ЗАЯВКИ</w:t>
      </w:r>
      <w:r w:rsidR="002626F7" w:rsidRPr="00DF1634">
        <w:rPr>
          <w:rFonts w:ascii="GHEA Grapalat" w:hAnsi="GHEA Grapalat"/>
          <w:b/>
          <w:rPrChange w:id="1368" w:author="Hayk-PC" w:date="2024-12-11T02:31:00Z">
            <w:rPr>
              <w:rFonts w:ascii="GHEA Grapalat" w:hAnsi="GHEA Grapalat"/>
              <w:b/>
            </w:rPr>
          </w:rPrChange>
        </w:rPr>
        <w:t xml:space="preserve"> </w:t>
      </w:r>
      <w:r w:rsidR="00955A1E" w:rsidRPr="00DF1634">
        <w:rPr>
          <w:rFonts w:ascii="GHEA Grapalat" w:hAnsi="GHEA Grapalat"/>
          <w:b/>
          <w:rPrChange w:id="1369" w:author="Hayk-PC" w:date="2024-12-11T02:31:00Z">
            <w:rPr>
              <w:rFonts w:ascii="GHEA Grapalat" w:hAnsi="GHEA Grapalat"/>
              <w:b/>
            </w:rPr>
          </w:rPrChange>
        </w:rPr>
        <w:t>И ИХ ОТЗЫВА</w:t>
      </w:r>
    </w:p>
    <w:p w14:paraId="68653985" w14:textId="77777777" w:rsidR="00096865" w:rsidRPr="00DF1634" w:rsidRDefault="00220C7C" w:rsidP="00B46D58">
      <w:pPr>
        <w:pStyle w:val="BodyTextIndent"/>
        <w:widowControl w:val="0"/>
        <w:tabs>
          <w:tab w:val="left" w:pos="1134"/>
        </w:tabs>
        <w:spacing w:after="160" w:line="240" w:lineRule="auto"/>
        <w:ind w:firstLine="567"/>
        <w:rPr>
          <w:rFonts w:ascii="GHEA Grapalat" w:hAnsi="GHEA Grapalat"/>
          <w:i w:val="0"/>
          <w:sz w:val="24"/>
          <w:szCs w:val="24"/>
          <w:rPrChange w:id="1370" w:author="Hayk-PC" w:date="2024-12-11T02:31:00Z">
            <w:rPr>
              <w:rFonts w:ascii="GHEA Grapalat" w:hAnsi="GHEA Grapalat"/>
              <w:i w:val="0"/>
              <w:sz w:val="24"/>
              <w:szCs w:val="24"/>
            </w:rPr>
          </w:rPrChange>
        </w:rPr>
      </w:pPr>
      <w:r w:rsidRPr="00DF1634">
        <w:rPr>
          <w:rFonts w:ascii="GHEA Grapalat" w:hAnsi="GHEA Grapalat"/>
          <w:i w:val="0"/>
          <w:sz w:val="24"/>
          <w:szCs w:val="24"/>
          <w:rPrChange w:id="1371" w:author="Hayk-PC" w:date="2024-12-11T02:31:00Z">
            <w:rPr>
              <w:rFonts w:ascii="GHEA Grapalat" w:hAnsi="GHEA Grapalat"/>
              <w:i w:val="0"/>
              <w:sz w:val="24"/>
              <w:szCs w:val="24"/>
            </w:rPr>
          </w:rPrChange>
        </w:rPr>
        <w:t>6.1</w:t>
      </w:r>
      <w:r w:rsidR="00A34DFE" w:rsidRPr="00DF1634">
        <w:rPr>
          <w:rFonts w:ascii="GHEA Grapalat" w:hAnsi="GHEA Grapalat"/>
          <w:i w:val="0"/>
          <w:sz w:val="24"/>
          <w:szCs w:val="24"/>
          <w:rPrChange w:id="1372" w:author="Hayk-PC" w:date="2024-12-11T02:31:00Z">
            <w:rPr>
              <w:rFonts w:ascii="GHEA Grapalat" w:hAnsi="GHEA Grapalat"/>
              <w:i w:val="0"/>
              <w:sz w:val="24"/>
              <w:szCs w:val="24"/>
            </w:rPr>
          </w:rPrChange>
        </w:rPr>
        <w:t>.</w:t>
      </w:r>
      <w:r w:rsidR="00294F67" w:rsidRPr="00DF1634">
        <w:rPr>
          <w:rFonts w:ascii="GHEA Grapalat" w:hAnsi="GHEA Grapalat"/>
          <w:i w:val="0"/>
          <w:sz w:val="24"/>
          <w:szCs w:val="24"/>
          <w:rPrChange w:id="1373" w:author="Hayk-PC" w:date="2024-12-11T02:31:00Z">
            <w:rPr>
              <w:rFonts w:ascii="GHEA Grapalat" w:hAnsi="GHEA Grapalat"/>
              <w:i w:val="0"/>
              <w:sz w:val="24"/>
              <w:szCs w:val="24"/>
            </w:rPr>
          </w:rPrChange>
        </w:rPr>
        <w:tab/>
      </w:r>
      <w:r w:rsidRPr="00DF1634">
        <w:rPr>
          <w:rFonts w:ascii="GHEA Grapalat" w:hAnsi="GHEA Grapalat"/>
          <w:i w:val="0"/>
          <w:sz w:val="24"/>
          <w:szCs w:val="24"/>
          <w:rPrChange w:id="1374" w:author="Hayk-PC" w:date="2024-12-11T02:31:00Z">
            <w:rPr>
              <w:rFonts w:ascii="GHEA Grapalat" w:hAnsi="GHEA Grapalat"/>
              <w:i w:val="0"/>
              <w:sz w:val="24"/>
              <w:szCs w:val="24"/>
            </w:rPr>
          </w:rPrChange>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0E5CA432" w14:textId="77777777" w:rsidR="00096865" w:rsidRPr="00DF1634"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Change w:id="1375" w:author="Hayk-PC" w:date="2024-12-11T02:31:00Z">
            <w:rPr>
              <w:rFonts w:ascii="GHEA Grapalat" w:hAnsi="GHEA Grapalat" w:cs="Sylfaen"/>
              <w:i w:val="0"/>
              <w:sz w:val="24"/>
              <w:szCs w:val="24"/>
            </w:rPr>
          </w:rPrChange>
        </w:rPr>
      </w:pPr>
      <w:r w:rsidRPr="00DF1634">
        <w:rPr>
          <w:rFonts w:ascii="GHEA Grapalat" w:hAnsi="GHEA Grapalat"/>
          <w:i w:val="0"/>
          <w:sz w:val="24"/>
          <w:szCs w:val="24"/>
          <w:rPrChange w:id="1376" w:author="Hayk-PC" w:date="2024-12-11T02:31:00Z">
            <w:rPr>
              <w:rFonts w:ascii="GHEA Grapalat" w:hAnsi="GHEA Grapalat"/>
              <w:i w:val="0"/>
              <w:sz w:val="24"/>
              <w:szCs w:val="24"/>
            </w:rPr>
          </w:rPrChange>
        </w:rPr>
        <w:t>6.2</w:t>
      </w:r>
      <w:r w:rsidR="00A34DFE" w:rsidRPr="00DF1634">
        <w:rPr>
          <w:rFonts w:ascii="GHEA Grapalat" w:hAnsi="GHEA Grapalat"/>
          <w:i w:val="0"/>
          <w:sz w:val="24"/>
          <w:szCs w:val="24"/>
          <w:rPrChange w:id="1377" w:author="Hayk-PC" w:date="2024-12-11T02:31:00Z">
            <w:rPr>
              <w:rFonts w:ascii="GHEA Grapalat" w:hAnsi="GHEA Grapalat"/>
              <w:i w:val="0"/>
              <w:sz w:val="24"/>
              <w:szCs w:val="24"/>
            </w:rPr>
          </w:rPrChange>
        </w:rPr>
        <w:t>.</w:t>
      </w:r>
      <w:r w:rsidR="008E6E51" w:rsidRPr="00DF1634">
        <w:rPr>
          <w:rFonts w:ascii="GHEA Grapalat" w:hAnsi="GHEA Grapalat"/>
          <w:i w:val="0"/>
          <w:sz w:val="24"/>
          <w:szCs w:val="24"/>
          <w:rPrChange w:id="1378" w:author="Hayk-PC" w:date="2024-12-11T02:31:00Z">
            <w:rPr>
              <w:rFonts w:ascii="GHEA Grapalat" w:hAnsi="GHEA Grapalat"/>
              <w:i w:val="0"/>
              <w:sz w:val="24"/>
              <w:szCs w:val="24"/>
            </w:rPr>
          </w:rPrChange>
        </w:rPr>
        <w:tab/>
      </w:r>
      <w:r w:rsidRPr="00DF1634">
        <w:rPr>
          <w:rFonts w:ascii="GHEA Grapalat" w:hAnsi="GHEA Grapalat"/>
          <w:i w:val="0"/>
          <w:sz w:val="24"/>
          <w:szCs w:val="24"/>
          <w:rPrChange w:id="1379" w:author="Hayk-PC" w:date="2024-12-11T02:31:00Z">
            <w:rPr>
              <w:rFonts w:ascii="GHEA Grapalat" w:hAnsi="GHEA Grapalat"/>
              <w:i w:val="0"/>
              <w:sz w:val="24"/>
              <w:szCs w:val="24"/>
            </w:rPr>
          </w:rPrChange>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1313D5D4" w14:textId="77777777" w:rsidR="00FA0E41" w:rsidRPr="00DF1634" w:rsidRDefault="00FA0E41" w:rsidP="00B46D58">
      <w:pPr>
        <w:widowControl w:val="0"/>
        <w:spacing w:after="160"/>
        <w:ind w:firstLine="567"/>
        <w:jc w:val="center"/>
        <w:rPr>
          <w:rFonts w:ascii="GHEA Grapalat" w:hAnsi="GHEA Grapalat"/>
          <w:b/>
          <w:rPrChange w:id="1380" w:author="Hayk-PC" w:date="2024-12-11T02:31:00Z">
            <w:rPr>
              <w:rFonts w:ascii="GHEA Grapalat" w:hAnsi="GHEA Grapalat"/>
              <w:b/>
            </w:rPr>
          </w:rPrChange>
        </w:rPr>
      </w:pPr>
    </w:p>
    <w:p w14:paraId="7AFEDA50" w14:textId="148791C8" w:rsidR="00096865" w:rsidRPr="00DF1634" w:rsidDel="00252A8E" w:rsidRDefault="000D701E" w:rsidP="00B46D58">
      <w:pPr>
        <w:widowControl w:val="0"/>
        <w:tabs>
          <w:tab w:val="left" w:pos="1134"/>
        </w:tabs>
        <w:spacing w:after="160"/>
        <w:ind w:firstLine="567"/>
        <w:jc w:val="both"/>
        <w:rPr>
          <w:del w:id="1381" w:author="Hayk Koshetsyan" w:date="2024-12-10T17:15:00Z"/>
          <w:rFonts w:ascii="GHEA Grapalat" w:hAnsi="GHEA Grapalat"/>
          <w:b/>
          <w:rPrChange w:id="1382" w:author="Hayk-PC" w:date="2024-12-11T02:31:00Z">
            <w:rPr>
              <w:del w:id="1383" w:author="Hayk Koshetsyan" w:date="2024-12-10T17:15:00Z"/>
              <w:rFonts w:ascii="GHEA Grapalat" w:hAnsi="GHEA Grapalat"/>
              <w:b/>
            </w:rPr>
          </w:rPrChange>
        </w:rPr>
      </w:pPr>
      <w:del w:id="1384" w:author="Hayk Koshetsyan" w:date="2024-12-10T17:15:00Z">
        <w:r w:rsidRPr="00DF1634" w:rsidDel="00AC174E">
          <w:rPr>
            <w:rFonts w:ascii="GHEA Grapalat" w:hAnsi="GHEA Grapalat"/>
            <w:b/>
            <w:rPrChange w:id="1385" w:author="Hayk-PC" w:date="2024-12-11T02:31:00Z">
              <w:rPr>
                <w:rFonts w:ascii="GHEA Grapalat" w:hAnsi="GHEA Grapalat"/>
                <w:b/>
              </w:rPr>
            </w:rPrChange>
          </w:rPr>
          <w:delText xml:space="preserve">7. ОБЕСПЕЧЕНИЕ ЗАЯВКИ </w:delText>
        </w:r>
      </w:del>
    </w:p>
    <w:p w14:paraId="2FF05071" w14:textId="77777777" w:rsidR="00252A8E" w:rsidRPr="00DF1634" w:rsidRDefault="00252A8E" w:rsidP="00B46D58">
      <w:pPr>
        <w:widowControl w:val="0"/>
        <w:spacing w:after="160"/>
        <w:jc w:val="center"/>
        <w:rPr>
          <w:ins w:id="1386" w:author="Hayk Koshetsyan" w:date="2024-12-10T17:30:00Z"/>
          <w:rFonts w:ascii="GHEA Grapalat" w:hAnsi="GHEA Grapalat"/>
          <w:b/>
          <w:rPrChange w:id="1387" w:author="Hayk-PC" w:date="2024-12-11T02:31:00Z">
            <w:rPr>
              <w:ins w:id="1388" w:author="Hayk Koshetsyan" w:date="2024-12-10T17:30:00Z"/>
              <w:rFonts w:ascii="GHEA Grapalat" w:hAnsi="GHEA Grapalat"/>
              <w:b/>
            </w:rPr>
          </w:rPrChange>
        </w:rPr>
      </w:pPr>
    </w:p>
    <w:p w14:paraId="1E0A2706" w14:textId="57333DF1" w:rsidR="007A3EE6" w:rsidRPr="00DF1634" w:rsidDel="00AC174E" w:rsidRDefault="00283198" w:rsidP="00B46D58">
      <w:pPr>
        <w:widowControl w:val="0"/>
        <w:tabs>
          <w:tab w:val="left" w:pos="1134"/>
        </w:tabs>
        <w:spacing w:after="160"/>
        <w:ind w:firstLine="567"/>
        <w:jc w:val="both"/>
        <w:rPr>
          <w:del w:id="1389" w:author="Hayk Koshetsyan" w:date="2024-12-10T17:15:00Z"/>
          <w:rFonts w:ascii="GHEA Grapalat" w:hAnsi="GHEA Grapalat"/>
          <w:rPrChange w:id="1390" w:author="Hayk-PC" w:date="2024-12-11T02:31:00Z">
            <w:rPr>
              <w:del w:id="1391" w:author="Hayk Koshetsyan" w:date="2024-12-10T17:15:00Z"/>
              <w:rFonts w:ascii="GHEA Grapalat" w:hAnsi="GHEA Grapalat"/>
            </w:rPr>
          </w:rPrChange>
        </w:rPr>
      </w:pPr>
      <w:del w:id="1392" w:author="Hayk Koshetsyan" w:date="2024-12-10T17:15:00Z">
        <w:r w:rsidRPr="00DF1634" w:rsidDel="00AC174E">
          <w:rPr>
            <w:rFonts w:ascii="GHEA Grapalat" w:hAnsi="GHEA Grapalat"/>
            <w:rPrChange w:id="1393" w:author="Hayk-PC" w:date="2024-12-11T02:31:00Z">
              <w:rPr>
                <w:rFonts w:ascii="GHEA Grapalat" w:hAnsi="GHEA Grapalat"/>
              </w:rPr>
            </w:rPrChange>
          </w:rPr>
          <w:delText>7.1.</w:delText>
        </w:r>
        <w:r w:rsidR="00A34DFE" w:rsidRPr="00DF1634" w:rsidDel="00AC174E">
          <w:rPr>
            <w:rFonts w:ascii="GHEA Grapalat" w:hAnsi="GHEA Grapalat"/>
            <w:rPrChange w:id="1394" w:author="Hayk-PC" w:date="2024-12-11T02:31:00Z">
              <w:rPr>
                <w:rFonts w:ascii="GHEA Grapalat" w:hAnsi="GHEA Grapalat"/>
              </w:rPr>
            </w:rPrChange>
          </w:rPr>
          <w:tab/>
        </w:r>
        <w:r w:rsidRPr="00DF1634" w:rsidDel="00AC174E">
          <w:rPr>
            <w:rFonts w:ascii="GHEA Grapalat" w:hAnsi="GHEA Grapalat"/>
            <w:rPrChange w:id="1395" w:author="Hayk-PC" w:date="2024-12-11T02:31:00Z">
              <w:rPr>
                <w:rFonts w:ascii="GHEA Grapalat" w:hAnsi="GHEA Grapalat"/>
              </w:rPr>
            </w:rPrChange>
          </w:rPr>
          <w:delText>Участник заявкой в порядке, установленном настоящим Приглашением, представляет обеспечение заявки</w:delText>
        </w:r>
        <w:r w:rsidR="00681F45" w:rsidRPr="00DF1634" w:rsidDel="00AC174E">
          <w:rPr>
            <w:rFonts w:ascii="GHEA Grapalat" w:hAnsi="GHEA Grapalat"/>
            <w:rPrChange w:id="1396" w:author="Hayk-PC" w:date="2024-12-11T02:31:00Z">
              <w:rPr>
                <w:rFonts w:ascii="GHEA Grapalat" w:hAnsi="GHEA Grapalat"/>
              </w:rPr>
            </w:rPrChange>
          </w:rPr>
          <w:delText>.</w:delText>
        </w:r>
      </w:del>
    </w:p>
    <w:p w14:paraId="0687E3AE" w14:textId="2794C3EB" w:rsidR="00903898" w:rsidRPr="00DF1634" w:rsidDel="00AC174E" w:rsidRDefault="00771C0F" w:rsidP="00B46D58">
      <w:pPr>
        <w:widowControl w:val="0"/>
        <w:spacing w:after="160"/>
        <w:ind w:firstLine="567"/>
        <w:jc w:val="both"/>
        <w:rPr>
          <w:del w:id="1397" w:author="Hayk Koshetsyan" w:date="2024-12-10T17:15:00Z"/>
          <w:rFonts w:ascii="GHEA Grapalat" w:hAnsi="GHEA Grapalat" w:cs="Sylfaen"/>
          <w:rPrChange w:id="1398" w:author="Hayk-PC" w:date="2024-12-11T02:31:00Z">
            <w:rPr>
              <w:del w:id="1399" w:author="Hayk Koshetsyan" w:date="2024-12-10T17:15:00Z"/>
              <w:rFonts w:ascii="GHEA Grapalat" w:hAnsi="GHEA Grapalat" w:cs="Sylfaen"/>
            </w:rPr>
          </w:rPrChange>
        </w:rPr>
      </w:pPr>
      <w:del w:id="1400" w:author="Hayk Koshetsyan" w:date="2024-12-10T17:15:00Z">
        <w:r w:rsidRPr="00DF1634" w:rsidDel="00AC174E">
          <w:rPr>
            <w:rFonts w:ascii="GHEA Grapalat" w:hAnsi="GHEA Grapalat"/>
            <w:rPrChange w:id="1401" w:author="Hayk-PC" w:date="2024-12-11T02:31:00Z">
              <w:rPr>
                <w:rFonts w:ascii="GHEA Grapalat" w:hAnsi="GHEA Grapalat"/>
              </w:rPr>
            </w:rPrChange>
          </w:rPr>
          <w:delText>Обеспечение заявки представляется в виде банковской гарантии</w:delText>
        </w:r>
        <w:r w:rsidR="008463FB" w:rsidRPr="00DF1634" w:rsidDel="00AC174E">
          <w:rPr>
            <w:rFonts w:ascii="GHEA Grapalat" w:hAnsi="GHEA Grapalat"/>
            <w:rPrChange w:id="1402" w:author="Hayk-PC" w:date="2024-12-11T02:31:00Z">
              <w:rPr>
                <w:rFonts w:ascii="GHEA Grapalat" w:hAnsi="GHEA Grapalat"/>
              </w:rPr>
            </w:rPrChange>
          </w:rPr>
          <w:delText xml:space="preserve"> (Приложение 3)</w:delText>
        </w:r>
        <w:r w:rsidRPr="00DF1634" w:rsidDel="00AC174E">
          <w:rPr>
            <w:rFonts w:ascii="GHEA Grapalat" w:hAnsi="GHEA Grapalat"/>
            <w:rPrChange w:id="1403" w:author="Hayk-PC" w:date="2024-12-11T02:31:00Z">
              <w:rPr>
                <w:rFonts w:ascii="GHEA Grapalat" w:hAnsi="GHEA Grapalat"/>
              </w:rPr>
            </w:rPrChange>
          </w:rPr>
          <w:delText xml:space="preserve"> или наличных денег в размере, равном пяти процентам </w:delText>
        </w:r>
        <w:r w:rsidR="00682AE5" w:rsidRPr="00DF1634" w:rsidDel="00AC174E">
          <w:rPr>
            <w:rFonts w:ascii="GHEA Grapalat" w:hAnsi="GHEA Grapalat"/>
            <w:rPrChange w:id="1404" w:author="Hayk-PC" w:date="2024-12-11T02:31:00Z">
              <w:rPr>
                <w:rFonts w:ascii="GHEA Grapalat" w:hAnsi="GHEA Grapalat"/>
              </w:rPr>
            </w:rPrChange>
          </w:rPr>
          <w:delText>цены закупки. Если ценовое предложение участника превышает цену закупки, то размер обеспечения заявки равен пяти процентам ценового предложения.</w:delText>
        </w:r>
        <w:r w:rsidRPr="00DF1634" w:rsidDel="00AC174E">
          <w:rPr>
            <w:rFonts w:ascii="GHEA Grapalat" w:hAnsi="GHEA Grapalat"/>
            <w:rPrChange w:id="1405" w:author="Hayk-PC" w:date="2024-12-11T02:31:00Z">
              <w:rPr>
                <w:rFonts w:ascii="GHEA Grapalat" w:hAnsi="GHEA Grapalat"/>
              </w:rPr>
            </w:rPrChange>
          </w:rPr>
          <w:delText xml:space="preserve">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delText>
        </w:r>
      </w:del>
    </w:p>
    <w:p w14:paraId="26363D2A" w14:textId="4AB0BF9B" w:rsidR="007A2CBF" w:rsidRPr="00DF1634" w:rsidDel="00AC174E" w:rsidRDefault="001578D4" w:rsidP="007A2CBF">
      <w:pPr>
        <w:widowControl w:val="0"/>
        <w:spacing w:after="160"/>
        <w:ind w:firstLine="567"/>
        <w:jc w:val="both"/>
        <w:rPr>
          <w:del w:id="1406" w:author="Hayk Koshetsyan" w:date="2024-12-10T17:15:00Z"/>
          <w:rFonts w:ascii="GHEA Grapalat" w:hAnsi="GHEA Grapalat" w:cs="Sylfaen"/>
          <w:rPrChange w:id="1407" w:author="Hayk-PC" w:date="2024-12-11T02:31:00Z">
            <w:rPr>
              <w:del w:id="1408" w:author="Hayk Koshetsyan" w:date="2024-12-10T17:15:00Z"/>
              <w:rFonts w:ascii="GHEA Grapalat" w:hAnsi="GHEA Grapalat" w:cs="Sylfaen"/>
            </w:rPr>
          </w:rPrChange>
        </w:rPr>
      </w:pPr>
      <w:del w:id="1409" w:author="Hayk Koshetsyan" w:date="2024-12-10T17:15:00Z">
        <w:r w:rsidRPr="00DF1634" w:rsidDel="00AC174E">
          <w:rPr>
            <w:rFonts w:ascii="GHEA Grapalat" w:hAnsi="GHEA Grapalat"/>
            <w:rPrChange w:id="1410" w:author="Hayk-PC" w:date="2024-12-11T02:31:00Z">
              <w:rPr>
                <w:rFonts w:ascii="GHEA Grapalat" w:hAnsi="GHEA Grapalat"/>
              </w:rPr>
            </w:rPrChange>
          </w:rPr>
          <w:delText>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w:delText>
        </w:r>
        <w:r w:rsidR="00FC1A85" w:rsidRPr="00DF1634" w:rsidDel="00AC174E">
          <w:rPr>
            <w:rFonts w:ascii="GHEA Grapalat" w:hAnsi="GHEA Grapalat"/>
            <w:rPrChange w:id="1411" w:author="Hayk-PC" w:date="2024-12-11T02:31:00Z">
              <w:rPr>
                <w:rFonts w:ascii="GHEA Grapalat" w:hAnsi="GHEA Grapalat"/>
              </w:rPr>
            </w:rPrChange>
          </w:rPr>
          <w:delText>,</w:delText>
        </w:r>
        <w:r w:rsidRPr="00DF1634" w:rsidDel="00AC174E">
          <w:rPr>
            <w:rFonts w:ascii="GHEA Grapalat" w:hAnsi="GHEA Grapalat"/>
            <w:rPrChange w:id="1412" w:author="Hayk-PC" w:date="2024-12-11T02:31:00Z">
              <w:rPr>
                <w:rFonts w:ascii="GHEA Grapalat" w:hAnsi="GHEA Grapalat"/>
              </w:rPr>
            </w:rPrChange>
          </w:rPr>
          <w:delText xml:space="preserve"> за исключением случаев, предусмотренных пунктом 7.3 части 1 настоящего приглашения. </w:delText>
        </w:r>
        <w:r w:rsidR="007A2CBF" w:rsidRPr="00DF1634" w:rsidDel="00AC174E">
          <w:rPr>
            <w:rFonts w:ascii="GHEA Grapalat" w:hAnsi="GHEA Grapalat"/>
            <w:rPrChange w:id="1413" w:author="Hayk-PC" w:date="2024-12-11T02:31:00Z">
              <w:rPr>
                <w:rFonts w:ascii="GHEA Grapalat" w:hAnsi="GHEA Grapalat"/>
              </w:rPr>
            </w:rPrChange>
          </w:rPr>
          <w:delText>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w:delText>
        </w:r>
        <w:r w:rsidR="007A2CBF" w:rsidRPr="00DF1634" w:rsidDel="00AC174E">
          <w:rPr>
            <w:rPrChange w:id="1414" w:author="Hayk-PC" w:date="2024-12-11T02:31:00Z">
              <w:rPr/>
            </w:rPrChange>
          </w:rPr>
          <w:delText xml:space="preserve"> </w:delText>
        </w:r>
        <w:r w:rsidR="007A2CBF" w:rsidRPr="00DF1634" w:rsidDel="00AC174E">
          <w:rPr>
            <w:rFonts w:ascii="GHEA Grapalat" w:hAnsi="GHEA Grapalat"/>
            <w:rPrChange w:id="1415" w:author="Hayk-PC" w:date="2024-12-11T02:31:00Z">
              <w:rPr>
                <w:rFonts w:ascii="GHEA Grapalat" w:hAnsi="GHEA Grapalat"/>
              </w:rPr>
            </w:rPrChange>
          </w:rPr>
          <w:delTex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delText>
        </w:r>
        <w:r w:rsidR="00864673" w:rsidRPr="00DF1634" w:rsidDel="00AC174E">
          <w:rPr>
            <w:rFonts w:ascii="GHEA Grapalat" w:hAnsi="GHEA Grapalat"/>
            <w:rPrChange w:id="1416" w:author="Hayk-PC" w:date="2024-12-11T02:31:00Z">
              <w:rPr>
                <w:rFonts w:ascii="GHEA Grapalat" w:hAnsi="GHEA Grapalat"/>
              </w:rPr>
            </w:rPrChange>
          </w:rPr>
          <w:delText>.</w:delText>
        </w:r>
      </w:del>
    </w:p>
    <w:p w14:paraId="09D53B85" w14:textId="62F6D049" w:rsidR="00B522C1" w:rsidRPr="00DF1634" w:rsidDel="00AC174E" w:rsidRDefault="00B522C1" w:rsidP="00B522C1">
      <w:pPr>
        <w:widowControl w:val="0"/>
        <w:spacing w:after="160"/>
        <w:ind w:firstLine="567"/>
        <w:jc w:val="both"/>
        <w:rPr>
          <w:del w:id="1417" w:author="Hayk Koshetsyan" w:date="2024-12-10T17:15:00Z"/>
          <w:rFonts w:ascii="GHEA Grapalat" w:hAnsi="GHEA Grapalat" w:cs="Sylfaen"/>
          <w:rPrChange w:id="1418" w:author="Hayk-PC" w:date="2024-12-11T02:31:00Z">
            <w:rPr>
              <w:del w:id="1419" w:author="Hayk Koshetsyan" w:date="2024-12-10T17:15:00Z"/>
              <w:rFonts w:ascii="GHEA Grapalat" w:hAnsi="GHEA Grapalat" w:cs="Sylfaen"/>
            </w:rPr>
          </w:rPrChange>
        </w:rPr>
      </w:pPr>
      <w:del w:id="1420" w:author="Hayk Koshetsyan" w:date="2024-12-10T17:15:00Z">
        <w:r w:rsidRPr="00DF1634" w:rsidDel="00AC174E">
          <w:rPr>
            <w:rFonts w:ascii="GHEA Grapalat" w:hAnsi="GHEA Grapalat"/>
            <w:rPrChange w:id="1421" w:author="Hayk-PC" w:date="2024-12-11T02:31:00Z">
              <w:rPr>
                <w:rFonts w:ascii="GHEA Grapalat" w:hAnsi="GHEA Grapalat"/>
              </w:rPr>
            </w:rPrChange>
          </w:rPr>
          <w:delText>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w:delText>
        </w:r>
        <w:r w:rsidRPr="00DF1634" w:rsidDel="00AC174E">
          <w:rPr>
            <w:rFonts w:ascii="GHEA Grapalat" w:hAnsi="GHEA Grapalat"/>
            <w:lang w:val="hy-AM"/>
            <w:rPrChange w:id="1422" w:author="Hayk-PC" w:date="2024-12-11T02:31:00Z">
              <w:rPr>
                <w:rFonts w:ascii="GHEA Grapalat" w:hAnsi="GHEA Grapalat"/>
                <w:lang w:val="hy-AM"/>
              </w:rPr>
            </w:rPrChange>
          </w:rPr>
          <w:delText xml:space="preserve"> </w:delText>
        </w:r>
        <w:r w:rsidRPr="00DF1634" w:rsidDel="00AC174E">
          <w:rPr>
            <w:rFonts w:ascii="GHEA Grapalat" w:hAnsi="GHEA Grapalat"/>
            <w:rPrChange w:id="1423" w:author="Hayk-PC" w:date="2024-12-11T02:31:00Z">
              <w:rPr>
                <w:rFonts w:ascii="GHEA Grapalat" w:hAnsi="GHEA Grapalat"/>
              </w:rPr>
            </w:rPrChange>
          </w:rPr>
          <w:delText>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w:delText>
        </w:r>
        <w:r w:rsidR="003D7F6E" w:rsidRPr="00DF1634" w:rsidDel="00AC174E">
          <w:rPr>
            <w:rFonts w:ascii="GHEA Grapalat" w:hAnsi="GHEA Grapalat"/>
            <w:vertAlign w:val="superscript"/>
            <w:rPrChange w:id="1424" w:author="Hayk-PC" w:date="2024-12-11T02:31:00Z">
              <w:rPr>
                <w:rFonts w:ascii="GHEA Grapalat" w:hAnsi="GHEA Grapalat"/>
                <w:vertAlign w:val="superscript"/>
              </w:rPr>
            </w:rPrChange>
          </w:rPr>
          <w:delText>9.1</w:delText>
        </w:r>
      </w:del>
    </w:p>
    <w:p w14:paraId="545906D3" w14:textId="19822B0B" w:rsidR="00C0350C" w:rsidRPr="00DF1634" w:rsidDel="00AC174E" w:rsidRDefault="00C0350C" w:rsidP="000D4D0B">
      <w:pPr>
        <w:widowControl w:val="0"/>
        <w:tabs>
          <w:tab w:val="left" w:pos="1134"/>
        </w:tabs>
        <w:ind w:firstLine="567"/>
        <w:jc w:val="both"/>
        <w:rPr>
          <w:del w:id="1425" w:author="Hayk Koshetsyan" w:date="2024-12-10T17:15:00Z"/>
          <w:rFonts w:ascii="GHEA Grapalat" w:hAnsi="GHEA Grapalat"/>
          <w:rPrChange w:id="1426" w:author="Hayk-PC" w:date="2024-12-11T02:31:00Z">
            <w:rPr>
              <w:del w:id="1427" w:author="Hayk Koshetsyan" w:date="2024-12-10T17:15:00Z"/>
              <w:rFonts w:ascii="GHEA Grapalat" w:hAnsi="GHEA Grapalat"/>
            </w:rPr>
          </w:rPrChange>
        </w:rPr>
      </w:pPr>
      <w:del w:id="1428" w:author="Hayk Koshetsyan" w:date="2024-12-10T17:15:00Z">
        <w:r w:rsidRPr="00DF1634" w:rsidDel="00AC174E">
          <w:rPr>
            <w:rFonts w:ascii="GHEA Grapalat" w:hAnsi="GHEA Grapalat"/>
            <w:rPrChange w:id="1429" w:author="Hayk-PC" w:date="2024-12-11T02:31:00Z">
              <w:rPr>
                <w:rFonts w:ascii="GHEA Grapalat" w:hAnsi="GHEA Grapalat"/>
              </w:rPr>
            </w:rPrChange>
          </w:rPr>
          <w:delText>Руководитель заказчика письменно информирует о возврате обеспечения заявки в сроки, предусмотренные настоящим пунктом</w:delText>
        </w:r>
        <w:r w:rsidR="00EA262B" w:rsidRPr="00DF1634" w:rsidDel="00AC174E">
          <w:rPr>
            <w:rFonts w:ascii="GHEA Grapalat" w:hAnsi="GHEA Grapalat"/>
            <w:rPrChange w:id="1430" w:author="Hayk-PC" w:date="2024-12-11T02:31:00Z">
              <w:rPr>
                <w:rFonts w:ascii="GHEA Grapalat" w:hAnsi="GHEA Grapalat"/>
              </w:rPr>
            </w:rPrChange>
          </w:rPr>
          <w:delText>:</w:delText>
        </w:r>
      </w:del>
    </w:p>
    <w:p w14:paraId="7667BE9E" w14:textId="639F2416" w:rsidR="00C0350C" w:rsidRPr="00DF1634" w:rsidDel="00AC174E" w:rsidRDefault="00C0350C" w:rsidP="000D4D0B">
      <w:pPr>
        <w:widowControl w:val="0"/>
        <w:tabs>
          <w:tab w:val="left" w:pos="1134"/>
        </w:tabs>
        <w:ind w:firstLine="567"/>
        <w:jc w:val="both"/>
        <w:rPr>
          <w:del w:id="1431" w:author="Hayk Koshetsyan" w:date="2024-12-10T17:15:00Z"/>
          <w:rFonts w:ascii="GHEA Grapalat" w:hAnsi="GHEA Grapalat"/>
          <w:rPrChange w:id="1432" w:author="Hayk-PC" w:date="2024-12-11T02:31:00Z">
            <w:rPr>
              <w:del w:id="1433" w:author="Hayk Koshetsyan" w:date="2024-12-10T17:15:00Z"/>
              <w:rFonts w:ascii="GHEA Grapalat" w:hAnsi="GHEA Grapalat"/>
            </w:rPr>
          </w:rPrChange>
        </w:rPr>
      </w:pPr>
      <w:del w:id="1434" w:author="Hayk Koshetsyan" w:date="2024-12-10T17:15:00Z">
        <w:r w:rsidRPr="00DF1634" w:rsidDel="00AC174E">
          <w:rPr>
            <w:rFonts w:ascii="GHEA Grapalat" w:hAnsi="GHEA Grapalat"/>
            <w:rPrChange w:id="1435" w:author="Hayk-PC" w:date="2024-12-11T02:31:00Z">
              <w:rPr>
                <w:rFonts w:ascii="GHEA Grapalat" w:hAnsi="GHEA Grapalat"/>
              </w:rPr>
            </w:rPrChange>
          </w:rPr>
          <w:delText>- в случае обеспечения, представленного в виде наличных денег-Министерств</w:delText>
        </w:r>
        <w:r w:rsidRPr="00DF1634" w:rsidDel="00AC174E">
          <w:rPr>
            <w:rFonts w:ascii="GHEA Grapalat" w:hAnsi="GHEA Grapalat"/>
            <w:lang w:val="en-US"/>
            <w:rPrChange w:id="1436" w:author="Hayk-PC" w:date="2024-12-11T02:31:00Z">
              <w:rPr>
                <w:rFonts w:ascii="GHEA Grapalat" w:hAnsi="GHEA Grapalat"/>
                <w:lang w:val="en-US"/>
              </w:rPr>
            </w:rPrChange>
          </w:rPr>
          <w:delText>o</w:delText>
        </w:r>
        <w:r w:rsidRPr="00DF1634" w:rsidDel="00AC174E">
          <w:rPr>
            <w:rFonts w:ascii="GHEA Grapalat" w:hAnsi="GHEA Grapalat"/>
            <w:rPrChange w:id="1437" w:author="Hayk-PC" w:date="2024-12-11T02:31:00Z">
              <w:rPr>
                <w:rFonts w:ascii="GHEA Grapalat" w:hAnsi="GHEA Grapalat"/>
              </w:rPr>
            </w:rPrChange>
          </w:rPr>
          <w:delText xml:space="preserve"> финансов РА приложив копию представленного заявкой документа обосновывающую выплату, </w:delText>
        </w:r>
      </w:del>
    </w:p>
    <w:p w14:paraId="050897CE" w14:textId="551365D0" w:rsidR="00C0350C" w:rsidRPr="00DF1634" w:rsidDel="00AC174E" w:rsidRDefault="00C0350C" w:rsidP="000D4D0B">
      <w:pPr>
        <w:widowControl w:val="0"/>
        <w:tabs>
          <w:tab w:val="left" w:pos="1134"/>
        </w:tabs>
        <w:ind w:firstLine="567"/>
        <w:jc w:val="both"/>
        <w:rPr>
          <w:del w:id="1438" w:author="Hayk Koshetsyan" w:date="2024-12-10T17:15:00Z"/>
          <w:rFonts w:ascii="GHEA Grapalat" w:hAnsi="GHEA Grapalat"/>
          <w:rPrChange w:id="1439" w:author="Hayk-PC" w:date="2024-12-11T02:31:00Z">
            <w:rPr>
              <w:del w:id="1440" w:author="Hayk Koshetsyan" w:date="2024-12-10T17:15:00Z"/>
              <w:rFonts w:ascii="GHEA Grapalat" w:hAnsi="GHEA Grapalat"/>
            </w:rPr>
          </w:rPrChange>
        </w:rPr>
      </w:pPr>
      <w:del w:id="1441" w:author="Hayk Koshetsyan" w:date="2024-12-10T17:15:00Z">
        <w:r w:rsidRPr="00DF1634" w:rsidDel="00AC174E">
          <w:rPr>
            <w:rFonts w:ascii="GHEA Grapalat" w:hAnsi="GHEA Grapalat"/>
            <w:rPrChange w:id="1442" w:author="Hayk-PC" w:date="2024-12-11T02:31:00Z">
              <w:rPr>
                <w:rFonts w:ascii="GHEA Grapalat" w:hAnsi="GHEA Grapalat"/>
              </w:rPr>
            </w:rPrChange>
          </w:rPr>
          <w:delText>- в случае обеспечения, представленного в виде банковской гарантии - выдавший гарантию банк.</w:delText>
        </w:r>
      </w:del>
    </w:p>
    <w:p w14:paraId="35B47C99" w14:textId="6435C995" w:rsidR="00C0350C" w:rsidRPr="00DF1634" w:rsidDel="00AC174E" w:rsidRDefault="00C0350C" w:rsidP="00B46D58">
      <w:pPr>
        <w:widowControl w:val="0"/>
        <w:tabs>
          <w:tab w:val="left" w:pos="1134"/>
        </w:tabs>
        <w:spacing w:after="160"/>
        <w:ind w:firstLine="567"/>
        <w:jc w:val="both"/>
        <w:rPr>
          <w:del w:id="1443" w:author="Hayk Koshetsyan" w:date="2024-12-10T17:15:00Z"/>
          <w:rFonts w:ascii="GHEA Grapalat" w:hAnsi="GHEA Grapalat"/>
          <w:rPrChange w:id="1444" w:author="Hayk-PC" w:date="2024-12-11T02:31:00Z">
            <w:rPr>
              <w:del w:id="1445" w:author="Hayk Koshetsyan" w:date="2024-12-10T17:15:00Z"/>
              <w:rFonts w:ascii="GHEA Grapalat" w:hAnsi="GHEA Grapalat"/>
            </w:rPr>
          </w:rPrChange>
        </w:rPr>
      </w:pPr>
    </w:p>
    <w:p w14:paraId="681CCD5A" w14:textId="6E6FB089" w:rsidR="000A7528" w:rsidRPr="00DF1634" w:rsidDel="00AC174E" w:rsidRDefault="00283198" w:rsidP="00B46D58">
      <w:pPr>
        <w:widowControl w:val="0"/>
        <w:tabs>
          <w:tab w:val="left" w:pos="1134"/>
        </w:tabs>
        <w:spacing w:after="160"/>
        <w:ind w:firstLine="567"/>
        <w:jc w:val="both"/>
        <w:rPr>
          <w:del w:id="1446" w:author="Hayk Koshetsyan" w:date="2024-12-10T17:15:00Z"/>
          <w:rFonts w:ascii="GHEA Grapalat" w:hAnsi="GHEA Grapalat"/>
          <w:rPrChange w:id="1447" w:author="Hayk-PC" w:date="2024-12-11T02:31:00Z">
            <w:rPr>
              <w:del w:id="1448" w:author="Hayk Koshetsyan" w:date="2024-12-10T17:15:00Z"/>
              <w:rFonts w:ascii="GHEA Grapalat" w:hAnsi="GHEA Grapalat"/>
            </w:rPr>
          </w:rPrChange>
        </w:rPr>
      </w:pPr>
      <w:del w:id="1449" w:author="Hayk Koshetsyan" w:date="2024-12-10T17:15:00Z">
        <w:r w:rsidRPr="00DF1634" w:rsidDel="00AC174E">
          <w:rPr>
            <w:rFonts w:ascii="GHEA Grapalat" w:hAnsi="GHEA Grapalat"/>
            <w:rPrChange w:id="1450" w:author="Hayk-PC" w:date="2024-12-11T02:31:00Z">
              <w:rPr>
                <w:rFonts w:ascii="GHEA Grapalat" w:hAnsi="GHEA Grapalat"/>
              </w:rPr>
            </w:rPrChange>
          </w:rPr>
          <w:delText>7.2.</w:delText>
        </w:r>
        <w:r w:rsidR="003A6791" w:rsidRPr="00DF1634" w:rsidDel="00AC174E">
          <w:rPr>
            <w:rFonts w:ascii="GHEA Grapalat" w:hAnsi="GHEA Grapalat"/>
            <w:rPrChange w:id="1451" w:author="Hayk-PC" w:date="2024-12-11T02:31:00Z">
              <w:rPr>
                <w:rFonts w:ascii="GHEA Grapalat" w:hAnsi="GHEA Grapalat"/>
              </w:rPr>
            </w:rPrChange>
          </w:rPr>
          <w:tab/>
        </w:r>
        <w:r w:rsidRPr="00DF1634" w:rsidDel="00AC174E">
          <w:rPr>
            <w:rFonts w:ascii="GHEA Grapalat" w:hAnsi="GHEA Grapalat"/>
            <w:rPrChange w:id="1452" w:author="Hayk-PC" w:date="2024-12-11T02:31:00Z">
              <w:rPr>
                <w:rFonts w:ascii="GHEA Grapalat" w:hAnsi="GHEA Grapalat"/>
              </w:rPr>
            </w:rPrChange>
          </w:rPr>
          <w:delText>При организации проце</w:delText>
        </w:r>
        <w:r w:rsidR="00681F45" w:rsidRPr="00DF1634" w:rsidDel="00AC174E">
          <w:rPr>
            <w:rFonts w:ascii="GHEA Grapalat" w:hAnsi="GHEA Grapalat"/>
            <w:rPrChange w:id="1453" w:author="Hayk-PC" w:date="2024-12-11T02:31:00Z">
              <w:rPr>
                <w:rFonts w:ascii="GHEA Grapalat" w:hAnsi="GHEA Grapalat"/>
              </w:rPr>
            </w:rPrChange>
          </w:rPr>
          <w:delText>дуры закупки по лотам</w:delText>
        </w:r>
        <w:r w:rsidR="007F263C" w:rsidRPr="00DF1634" w:rsidDel="00AC174E">
          <w:rPr>
            <w:rFonts w:ascii="GHEA Grapalat" w:hAnsi="GHEA Grapalat"/>
            <w:rPrChange w:id="1454" w:author="Hayk-PC" w:date="2024-12-11T02:31:00Z">
              <w:rPr>
                <w:rFonts w:ascii="GHEA Grapalat" w:hAnsi="GHEA Grapalat"/>
              </w:rPr>
            </w:rPrChange>
          </w:rPr>
          <w:delText xml:space="preserve"> если</w:delText>
        </w:r>
        <w:r w:rsidR="00681F45" w:rsidRPr="00DF1634" w:rsidDel="00AC174E">
          <w:rPr>
            <w:rFonts w:ascii="GHEA Grapalat" w:hAnsi="GHEA Grapalat"/>
            <w:rPrChange w:id="1455" w:author="Hayk-PC" w:date="2024-12-11T02:31:00Z">
              <w:rPr>
                <w:rFonts w:ascii="GHEA Grapalat" w:hAnsi="GHEA Grapalat"/>
              </w:rPr>
            </w:rPrChange>
          </w:rPr>
          <w:delText>:</w:delText>
        </w:r>
      </w:del>
    </w:p>
    <w:p w14:paraId="33FED262" w14:textId="6475D1A6" w:rsidR="00B72055" w:rsidRPr="00DF1634" w:rsidDel="00AC174E" w:rsidRDefault="000A7528" w:rsidP="00B46D58">
      <w:pPr>
        <w:widowControl w:val="0"/>
        <w:tabs>
          <w:tab w:val="left" w:pos="1134"/>
        </w:tabs>
        <w:spacing w:after="160"/>
        <w:ind w:firstLine="567"/>
        <w:jc w:val="both"/>
        <w:rPr>
          <w:del w:id="1456" w:author="Hayk Koshetsyan" w:date="2024-12-10T17:15:00Z"/>
          <w:rFonts w:ascii="GHEA Grapalat" w:hAnsi="GHEA Grapalat" w:cs="Sylfaen"/>
          <w:rPrChange w:id="1457" w:author="Hayk-PC" w:date="2024-12-11T02:31:00Z">
            <w:rPr>
              <w:del w:id="1458" w:author="Hayk Koshetsyan" w:date="2024-12-10T17:15:00Z"/>
              <w:rFonts w:ascii="GHEA Grapalat" w:hAnsi="GHEA Grapalat" w:cs="Sylfaen"/>
            </w:rPr>
          </w:rPrChange>
        </w:rPr>
      </w:pPr>
      <w:del w:id="1459" w:author="Hayk Koshetsyan" w:date="2024-12-10T17:15:00Z">
        <w:r w:rsidRPr="00DF1634" w:rsidDel="00AC174E">
          <w:rPr>
            <w:rFonts w:ascii="GHEA Grapalat" w:hAnsi="GHEA Grapalat"/>
            <w:rPrChange w:id="1460" w:author="Hayk-PC" w:date="2024-12-11T02:31:00Z">
              <w:rPr>
                <w:rFonts w:ascii="GHEA Grapalat" w:hAnsi="GHEA Grapalat"/>
              </w:rPr>
            </w:rPrChange>
          </w:rPr>
          <w:delText>а.</w:delText>
        </w:r>
        <w:r w:rsidR="003A6791" w:rsidRPr="00DF1634" w:rsidDel="00AC174E">
          <w:rPr>
            <w:rFonts w:ascii="GHEA Grapalat" w:hAnsi="GHEA Grapalat"/>
            <w:rPrChange w:id="1461" w:author="Hayk-PC" w:date="2024-12-11T02:31:00Z">
              <w:rPr>
                <w:rFonts w:ascii="GHEA Grapalat" w:hAnsi="GHEA Grapalat"/>
              </w:rPr>
            </w:rPrChange>
          </w:rPr>
          <w:tab/>
        </w:r>
        <w:r w:rsidRPr="00DF1634" w:rsidDel="00AC174E">
          <w:rPr>
            <w:rFonts w:ascii="GHEA Grapalat" w:hAnsi="GHEA Grapalat"/>
            <w:rPrChange w:id="1462" w:author="Hayk-PC" w:date="2024-12-11T02:31:00Z">
              <w:rPr>
                <w:rFonts w:ascii="GHEA Grapalat" w:hAnsi="GHEA Grapalat"/>
              </w:rPr>
            </w:rPrChange>
          </w:rPr>
          <w:delText xml:space="preserve">участник подает заявку на более чем один лот, то может представить обеспечение заявки как для каждого лота в отдельности, так и для всех лотов. </w:delText>
        </w:r>
        <w:r w:rsidR="00B72055" w:rsidRPr="00DF1634" w:rsidDel="00AC174E">
          <w:rPr>
            <w:rFonts w:ascii="GHEA Grapalat" w:hAnsi="GHEA Grapalat"/>
            <w:rPrChange w:id="1463" w:author="Hayk-PC" w:date="2024-12-11T02:31:00Z">
              <w:rPr>
                <w:rFonts w:ascii="GHEA Grapalat" w:hAnsi="GHEA Grapalat"/>
              </w:rPr>
            </w:rPrChange>
          </w:rPr>
          <w:delText>В</w:delText>
        </w:r>
        <w:r w:rsidR="00B72055" w:rsidRPr="00DF1634" w:rsidDel="00AC174E">
          <w:rPr>
            <w:rFonts w:ascii="Courier New" w:hAnsi="Courier New" w:cs="Courier New"/>
            <w:rPrChange w:id="1464" w:author="Hayk-PC" w:date="2024-12-11T02:31:00Z">
              <w:rPr>
                <w:rFonts w:ascii="Courier New" w:hAnsi="Courier New" w:cs="Courier New"/>
              </w:rPr>
            </w:rPrChange>
          </w:rPr>
          <w:delText> </w:delText>
        </w:r>
        <w:r w:rsidR="00B72055" w:rsidRPr="00DF1634" w:rsidDel="00AC174E">
          <w:rPr>
            <w:rFonts w:ascii="GHEA Grapalat" w:hAnsi="GHEA Grapalat"/>
            <w:rPrChange w:id="1465" w:author="Hayk-PC" w:date="2024-12-11T02:31:00Z">
              <w:rPr>
                <w:rFonts w:ascii="GHEA Grapalat" w:hAnsi="GHEA Grapalat"/>
              </w:rPr>
            </w:rPrChange>
          </w:rPr>
          <w:delText>случае представления одного обеспечения заявки, его сумма исчисляется в отношении общей суммы цен закупок  по</w:delText>
        </w:r>
        <w:r w:rsidR="00B72055" w:rsidRPr="00DF1634" w:rsidDel="00AC174E">
          <w:rPr>
            <w:rFonts w:ascii="Courier New" w:hAnsi="Courier New" w:cs="Courier New"/>
            <w:rPrChange w:id="1466" w:author="Hayk-PC" w:date="2024-12-11T02:31:00Z">
              <w:rPr>
                <w:rFonts w:ascii="Courier New" w:hAnsi="Courier New" w:cs="Courier New"/>
              </w:rPr>
            </w:rPrChange>
          </w:rPr>
          <w:delText> </w:delText>
        </w:r>
        <w:r w:rsidR="00B72055" w:rsidRPr="00DF1634" w:rsidDel="00AC174E">
          <w:rPr>
            <w:rFonts w:ascii="GHEA Grapalat" w:hAnsi="GHEA Grapalat"/>
            <w:rPrChange w:id="1467" w:author="Hayk-PC" w:date="2024-12-11T02:31:00Z">
              <w:rPr>
                <w:rFonts w:ascii="GHEA Grapalat" w:hAnsi="GHEA Grapalat"/>
              </w:rPr>
            </w:rPrChange>
          </w:rPr>
          <w:delText>представленным лотам,</w:delText>
        </w:r>
        <w:r w:rsidR="00B72055" w:rsidRPr="00DF1634" w:rsidDel="00AC174E">
          <w:rPr>
            <w:rFonts w:ascii="GHEA Grapalat" w:hAnsi="GHEA Grapalat"/>
            <w:color w:val="000000" w:themeColor="text1"/>
            <w:rPrChange w:id="1468" w:author="Hayk-PC" w:date="2024-12-11T02:31:00Z">
              <w:rPr>
                <w:rFonts w:ascii="GHEA Grapalat" w:hAnsi="GHEA Grapalat"/>
                <w:color w:val="000000" w:themeColor="text1"/>
              </w:rPr>
            </w:rPrChange>
          </w:rPr>
          <w:delText xml:space="preserve"> </w:delText>
        </w:r>
        <w:r w:rsidR="00B72055" w:rsidRPr="00DF1634" w:rsidDel="00AC174E">
          <w:rPr>
            <w:rFonts w:ascii="GHEA Grapalat" w:hAnsi="GHEA Grapalat"/>
            <w:rPrChange w:id="1469" w:author="Hayk-PC" w:date="2024-12-11T02:31:00Z">
              <w:rPr>
                <w:rFonts w:ascii="GHEA Grapalat" w:hAnsi="GHEA Grapalat"/>
              </w:rPr>
            </w:rPrChange>
          </w:rPr>
          <w:delText xml:space="preserve">а в том случае </w:delText>
        </w:r>
        <w:r w:rsidR="00B72055" w:rsidRPr="00DF1634" w:rsidDel="00AC174E">
          <w:rPr>
            <w:rFonts w:ascii="GHEA Grapalat" w:hAnsi="GHEA Grapalat"/>
            <w:lang w:val="en-US"/>
            <w:rPrChange w:id="1470" w:author="Hayk-PC" w:date="2024-12-11T02:31:00Z">
              <w:rPr>
                <w:rFonts w:ascii="GHEA Grapalat" w:hAnsi="GHEA Grapalat"/>
                <w:lang w:val="en-US"/>
              </w:rPr>
            </w:rPrChange>
          </w:rPr>
          <w:delText>e</w:delText>
        </w:r>
        <w:r w:rsidR="00B72055" w:rsidRPr="00DF1634" w:rsidDel="00AC174E">
          <w:rPr>
            <w:rFonts w:ascii="GHEA Grapalat" w:hAnsi="GHEA Grapalat"/>
            <w:rPrChange w:id="1471" w:author="Hayk-PC" w:date="2024-12-11T02:31:00Z">
              <w:rPr>
                <w:rFonts w:ascii="GHEA Grapalat" w:hAnsi="GHEA Grapalat"/>
              </w:rPr>
            </w:rPrChange>
          </w:rPr>
          <w:delText>сли ценовые предложения превышают цены закупки - в отношении общей суммы ценовых предложений</w:delText>
        </w:r>
        <w:r w:rsidR="00FF4B9E" w:rsidRPr="00DF1634" w:rsidDel="00AC174E">
          <w:rPr>
            <w:rFonts w:ascii="GHEA Grapalat" w:hAnsi="GHEA Grapalat"/>
            <w:rPrChange w:id="1472" w:author="Hayk-PC" w:date="2024-12-11T02:31:00Z">
              <w:rPr>
                <w:rFonts w:ascii="GHEA Grapalat" w:hAnsi="GHEA Grapalat"/>
              </w:rPr>
            </w:rPrChange>
          </w:rPr>
          <w:delText>,</w:delText>
        </w:r>
        <w:r w:rsidR="00B72055" w:rsidRPr="00DF1634" w:rsidDel="00AC174E">
          <w:rPr>
            <w:rFonts w:ascii="GHEA Grapalat" w:hAnsi="GHEA Grapalat"/>
            <w:color w:val="000000" w:themeColor="text1"/>
            <w:rPrChange w:id="1473" w:author="Hayk-PC" w:date="2024-12-11T02:31:00Z">
              <w:rPr>
                <w:rFonts w:ascii="GHEA Grapalat" w:hAnsi="GHEA Grapalat"/>
                <w:color w:val="000000" w:themeColor="text1"/>
              </w:rPr>
            </w:rPrChange>
          </w:rPr>
          <w:delText xml:space="preserve"> с учетом </w:delText>
        </w:r>
        <w:r w:rsidR="00B72055" w:rsidRPr="00DF1634" w:rsidDel="00AC174E">
          <w:rPr>
            <w:rFonts w:ascii="GHEA Grapalat" w:hAnsi="GHEA Grapalat" w:cs="Sylfaen"/>
            <w:rPrChange w:id="1474" w:author="Hayk-PC" w:date="2024-12-11T02:31:00Z">
              <w:rPr>
                <w:rFonts w:ascii="GHEA Grapalat" w:hAnsi="GHEA Grapalat" w:cs="Sylfaen"/>
              </w:rPr>
            </w:rPrChange>
          </w:rPr>
          <w:delText>требований абзаца «д» подпункта 1 пункта 32 Порядка;</w:delText>
        </w:r>
      </w:del>
    </w:p>
    <w:p w14:paraId="51D9C787" w14:textId="336A80FB" w:rsidR="00C35487" w:rsidRPr="00DF1634" w:rsidDel="00AC174E" w:rsidRDefault="000A7528" w:rsidP="00B46D58">
      <w:pPr>
        <w:widowControl w:val="0"/>
        <w:tabs>
          <w:tab w:val="left" w:pos="1134"/>
        </w:tabs>
        <w:spacing w:after="160"/>
        <w:ind w:firstLine="567"/>
        <w:jc w:val="both"/>
        <w:rPr>
          <w:del w:id="1475" w:author="Hayk Koshetsyan" w:date="2024-12-10T17:15:00Z"/>
          <w:rPrChange w:id="1476" w:author="Hayk-PC" w:date="2024-12-11T02:31:00Z">
            <w:rPr>
              <w:del w:id="1477" w:author="Hayk Koshetsyan" w:date="2024-12-10T17:15:00Z"/>
            </w:rPr>
          </w:rPrChange>
        </w:rPr>
      </w:pPr>
      <w:del w:id="1478" w:author="Hayk Koshetsyan" w:date="2024-12-10T17:15:00Z">
        <w:r w:rsidRPr="00DF1634" w:rsidDel="00AC174E">
          <w:rPr>
            <w:rFonts w:ascii="GHEA Grapalat" w:hAnsi="GHEA Grapalat"/>
            <w:rPrChange w:id="1479" w:author="Hayk-PC" w:date="2024-12-11T02:31:00Z">
              <w:rPr>
                <w:rFonts w:ascii="GHEA Grapalat" w:hAnsi="GHEA Grapalat"/>
              </w:rPr>
            </w:rPrChange>
          </w:rPr>
          <w:delText>б.</w:delText>
        </w:r>
        <w:r w:rsidR="00E70FC4" w:rsidRPr="00DF1634" w:rsidDel="00AC174E">
          <w:rPr>
            <w:rFonts w:ascii="GHEA Grapalat" w:hAnsi="GHEA Grapalat"/>
            <w:rPrChange w:id="1480" w:author="Hayk-PC" w:date="2024-12-11T02:31:00Z">
              <w:rPr>
                <w:rFonts w:ascii="GHEA Grapalat" w:hAnsi="GHEA Grapalat"/>
              </w:rPr>
            </w:rPrChange>
          </w:rPr>
          <w:tab/>
        </w:r>
        <w:r w:rsidRPr="00DF1634" w:rsidDel="00AC174E">
          <w:rPr>
            <w:rFonts w:ascii="GHEA Grapalat" w:hAnsi="GHEA Grapalat"/>
            <w:rPrChange w:id="1481" w:author="Hayk-PC" w:date="2024-12-11T02:31:00Z">
              <w:rPr>
                <w:rFonts w:ascii="GHEA Grapalat" w:hAnsi="GHEA Grapalat"/>
              </w:rPr>
            </w:rPrChange>
          </w:rPr>
          <w:delText>участник лишается права на заключение договора</w:delText>
        </w:r>
        <w:r w:rsidR="00A41723" w:rsidRPr="00DF1634" w:rsidDel="00AC174E">
          <w:rPr>
            <w:rFonts w:ascii="GHEA Grapalat" w:hAnsi="GHEA Grapalat"/>
            <w:rPrChange w:id="1482" w:author="Hayk-PC" w:date="2024-12-11T02:31:00Z">
              <w:rPr>
                <w:rFonts w:ascii="GHEA Grapalat" w:hAnsi="GHEA Grapalat"/>
              </w:rPr>
            </w:rPrChange>
          </w:rPr>
          <w:delText xml:space="preserve"> по какому либо лоту</w:delText>
        </w:r>
        <w:r w:rsidRPr="00DF1634" w:rsidDel="00AC174E">
          <w:rPr>
            <w:rFonts w:ascii="GHEA Grapalat" w:hAnsi="GHEA Grapalat"/>
            <w:rPrChange w:id="1483" w:author="Hayk-PC" w:date="2024-12-11T02:31:00Z">
              <w:rPr>
                <w:rFonts w:ascii="GHEA Grapalat" w:hAnsi="GHEA Grapalat"/>
              </w:rPr>
            </w:rPrChange>
          </w:rPr>
          <w:delText>, то обеспечение заявки выплачивается в размере суммы обеспечения, исчисленной в отношении только данного лота.</w:delText>
        </w:r>
        <w:r w:rsidR="002A2F79" w:rsidRPr="00DF1634" w:rsidDel="00AC174E">
          <w:rPr>
            <w:rStyle w:val="FootnoteReference"/>
            <w:rPrChange w:id="1484" w:author="Hayk-PC" w:date="2024-12-11T02:31:00Z">
              <w:rPr>
                <w:rStyle w:val="FootnoteReference"/>
              </w:rPr>
            </w:rPrChange>
          </w:rPr>
          <w:footnoteReference w:customMarkFollows="1" w:id="8"/>
          <w:delText>9</w:delText>
        </w:r>
      </w:del>
    </w:p>
    <w:p w14:paraId="2AC85C49" w14:textId="448CE329" w:rsidR="00F20DA5" w:rsidRPr="00DF1634" w:rsidDel="00AC174E" w:rsidRDefault="00283198" w:rsidP="00B46D58">
      <w:pPr>
        <w:widowControl w:val="0"/>
        <w:tabs>
          <w:tab w:val="left" w:pos="1134"/>
        </w:tabs>
        <w:spacing w:after="160"/>
        <w:ind w:firstLine="567"/>
        <w:jc w:val="both"/>
        <w:rPr>
          <w:del w:id="1494" w:author="Hayk Koshetsyan" w:date="2024-12-10T17:15:00Z"/>
          <w:rFonts w:ascii="GHEA Grapalat" w:hAnsi="GHEA Grapalat" w:cs="Sylfaen"/>
          <w:rPrChange w:id="1495" w:author="Hayk-PC" w:date="2024-12-11T02:31:00Z">
            <w:rPr>
              <w:del w:id="1496" w:author="Hayk Koshetsyan" w:date="2024-12-10T17:15:00Z"/>
              <w:rFonts w:ascii="GHEA Grapalat" w:hAnsi="GHEA Grapalat" w:cs="Sylfaen"/>
            </w:rPr>
          </w:rPrChange>
        </w:rPr>
      </w:pPr>
      <w:del w:id="1497" w:author="Hayk Koshetsyan" w:date="2024-12-10T17:15:00Z">
        <w:r w:rsidRPr="00DF1634" w:rsidDel="00AC174E">
          <w:rPr>
            <w:rFonts w:ascii="GHEA Grapalat" w:hAnsi="GHEA Grapalat"/>
            <w:rPrChange w:id="1498" w:author="Hayk-PC" w:date="2024-12-11T02:31:00Z">
              <w:rPr>
                <w:rFonts w:ascii="GHEA Grapalat" w:hAnsi="GHEA Grapalat"/>
              </w:rPr>
            </w:rPrChange>
          </w:rPr>
          <w:delText>7.3.</w:delText>
        </w:r>
        <w:r w:rsidR="00E70FC4" w:rsidRPr="00DF1634" w:rsidDel="00AC174E">
          <w:rPr>
            <w:rFonts w:ascii="GHEA Grapalat" w:hAnsi="GHEA Grapalat"/>
            <w:rPrChange w:id="1499" w:author="Hayk-PC" w:date="2024-12-11T02:31:00Z">
              <w:rPr>
                <w:rFonts w:ascii="GHEA Grapalat" w:hAnsi="GHEA Grapalat"/>
              </w:rPr>
            </w:rPrChange>
          </w:rPr>
          <w:tab/>
        </w:r>
        <w:r w:rsidRPr="00DF1634" w:rsidDel="00AC174E">
          <w:rPr>
            <w:rFonts w:ascii="GHEA Grapalat" w:hAnsi="GHEA Grapalat"/>
            <w:rPrChange w:id="1500" w:author="Hayk-PC" w:date="2024-12-11T02:31:00Z">
              <w:rPr>
                <w:rFonts w:ascii="GHEA Grapalat" w:hAnsi="GHEA Grapalat"/>
              </w:rPr>
            </w:rPrChange>
          </w:rPr>
          <w:delText>Участник выплачивает обеспечение заявки, если он:</w:delText>
        </w:r>
      </w:del>
    </w:p>
    <w:p w14:paraId="638938FB" w14:textId="10E54E7C" w:rsidR="00096865" w:rsidRPr="00DF1634" w:rsidDel="00AC174E" w:rsidRDefault="00096865" w:rsidP="00B46D58">
      <w:pPr>
        <w:widowControl w:val="0"/>
        <w:tabs>
          <w:tab w:val="left" w:pos="1134"/>
        </w:tabs>
        <w:spacing w:after="160"/>
        <w:ind w:firstLine="567"/>
        <w:jc w:val="both"/>
        <w:rPr>
          <w:del w:id="1501" w:author="Hayk Koshetsyan" w:date="2024-12-10T17:15:00Z"/>
          <w:rFonts w:ascii="GHEA Grapalat" w:hAnsi="GHEA Grapalat" w:cs="Sylfaen"/>
          <w:rPrChange w:id="1502" w:author="Hayk-PC" w:date="2024-12-11T02:31:00Z">
            <w:rPr>
              <w:del w:id="1503" w:author="Hayk Koshetsyan" w:date="2024-12-10T17:15:00Z"/>
              <w:rFonts w:ascii="GHEA Grapalat" w:hAnsi="GHEA Grapalat" w:cs="Sylfaen"/>
            </w:rPr>
          </w:rPrChange>
        </w:rPr>
      </w:pPr>
      <w:del w:id="1504" w:author="Hayk Koshetsyan" w:date="2024-12-10T17:15:00Z">
        <w:r w:rsidRPr="00DF1634" w:rsidDel="00AC174E">
          <w:rPr>
            <w:rFonts w:ascii="GHEA Grapalat" w:hAnsi="GHEA Grapalat"/>
            <w:rPrChange w:id="1505" w:author="Hayk-PC" w:date="2024-12-11T02:31:00Z">
              <w:rPr>
                <w:rFonts w:ascii="GHEA Grapalat" w:hAnsi="GHEA Grapalat"/>
              </w:rPr>
            </w:rPrChange>
          </w:rPr>
          <w:delText>1)</w:delText>
        </w:r>
        <w:r w:rsidR="00E70FC4" w:rsidRPr="00DF1634" w:rsidDel="00AC174E">
          <w:rPr>
            <w:rFonts w:ascii="GHEA Grapalat" w:hAnsi="GHEA Grapalat"/>
            <w:rPrChange w:id="1506" w:author="Hayk-PC" w:date="2024-12-11T02:31:00Z">
              <w:rPr>
                <w:rFonts w:ascii="GHEA Grapalat" w:hAnsi="GHEA Grapalat"/>
              </w:rPr>
            </w:rPrChange>
          </w:rPr>
          <w:tab/>
        </w:r>
        <w:r w:rsidRPr="00DF1634" w:rsidDel="00AC174E">
          <w:rPr>
            <w:rFonts w:ascii="GHEA Grapalat" w:hAnsi="GHEA Grapalat"/>
            <w:rPrChange w:id="1507" w:author="Hayk-PC" w:date="2024-12-11T02:31:00Z">
              <w:rPr>
                <w:rFonts w:ascii="GHEA Grapalat" w:hAnsi="GHEA Grapalat"/>
              </w:rPr>
            </w:rPrChange>
          </w:rPr>
          <w:delText>объявлен отобранным участником, но отказывается от заключения договора либо лишается права на его заключение;</w:delText>
        </w:r>
      </w:del>
    </w:p>
    <w:p w14:paraId="225BD492" w14:textId="224B82AC" w:rsidR="00096865" w:rsidRPr="00DF1634" w:rsidDel="00AC174E" w:rsidRDefault="00096865" w:rsidP="00B46D58">
      <w:pPr>
        <w:widowControl w:val="0"/>
        <w:tabs>
          <w:tab w:val="left" w:pos="1134"/>
        </w:tabs>
        <w:spacing w:after="160"/>
        <w:ind w:firstLine="567"/>
        <w:jc w:val="both"/>
        <w:rPr>
          <w:del w:id="1508" w:author="Hayk Koshetsyan" w:date="2024-12-10T17:15:00Z"/>
          <w:rFonts w:ascii="GHEA Grapalat" w:hAnsi="GHEA Grapalat" w:cs="Sylfaen"/>
          <w:rPrChange w:id="1509" w:author="Hayk-PC" w:date="2024-12-11T02:31:00Z">
            <w:rPr>
              <w:del w:id="1510" w:author="Hayk Koshetsyan" w:date="2024-12-10T17:15:00Z"/>
              <w:rFonts w:ascii="GHEA Grapalat" w:hAnsi="GHEA Grapalat" w:cs="Sylfaen"/>
            </w:rPr>
          </w:rPrChange>
        </w:rPr>
      </w:pPr>
      <w:del w:id="1511" w:author="Hayk Koshetsyan" w:date="2024-12-10T17:15:00Z">
        <w:r w:rsidRPr="00DF1634" w:rsidDel="00AC174E">
          <w:rPr>
            <w:rFonts w:ascii="GHEA Grapalat" w:hAnsi="GHEA Grapalat"/>
            <w:rPrChange w:id="1512" w:author="Hayk-PC" w:date="2024-12-11T02:31:00Z">
              <w:rPr>
                <w:rFonts w:ascii="GHEA Grapalat" w:hAnsi="GHEA Grapalat"/>
              </w:rPr>
            </w:rPrChange>
          </w:rPr>
          <w:delText>2)</w:delText>
        </w:r>
        <w:r w:rsidR="00E70FC4" w:rsidRPr="00DF1634" w:rsidDel="00AC174E">
          <w:rPr>
            <w:rFonts w:ascii="GHEA Grapalat" w:hAnsi="GHEA Grapalat"/>
            <w:rPrChange w:id="1513" w:author="Hayk-PC" w:date="2024-12-11T02:31:00Z">
              <w:rPr>
                <w:rFonts w:ascii="GHEA Grapalat" w:hAnsi="GHEA Grapalat"/>
              </w:rPr>
            </w:rPrChange>
          </w:rPr>
          <w:tab/>
        </w:r>
        <w:r w:rsidRPr="00DF1634" w:rsidDel="00AC174E">
          <w:rPr>
            <w:rFonts w:ascii="GHEA Grapalat" w:hAnsi="GHEA Grapalat"/>
            <w:rPrChange w:id="1514" w:author="Hayk-PC" w:date="2024-12-11T02:31:00Z">
              <w:rPr>
                <w:rFonts w:ascii="GHEA Grapalat" w:hAnsi="GHEA Grapalat"/>
              </w:rPr>
            </w:rPrChange>
          </w:rPr>
          <w:delText>нарушил обязательство, взятое на себя в рамках процесса закупки, что привело к прекращению дальнейшего участия данного участника в процессе;</w:delText>
        </w:r>
      </w:del>
    </w:p>
    <w:p w14:paraId="37F6A148" w14:textId="40807600" w:rsidR="006F5184" w:rsidRPr="00DF1634" w:rsidDel="00AC174E" w:rsidRDefault="00FA0EEA" w:rsidP="00FA0EEA">
      <w:pPr>
        <w:widowControl w:val="0"/>
        <w:tabs>
          <w:tab w:val="left" w:pos="1134"/>
        </w:tabs>
        <w:spacing w:after="160"/>
        <w:ind w:firstLine="567"/>
        <w:jc w:val="both"/>
        <w:rPr>
          <w:del w:id="1515" w:author="Hayk Koshetsyan" w:date="2024-12-10T17:15:00Z"/>
          <w:rFonts w:ascii="GHEA Grapalat" w:hAnsi="GHEA Grapalat"/>
          <w:rPrChange w:id="1516" w:author="Hayk-PC" w:date="2024-12-11T02:31:00Z">
            <w:rPr>
              <w:del w:id="1517" w:author="Hayk Koshetsyan" w:date="2024-12-10T17:15:00Z"/>
              <w:rFonts w:ascii="GHEA Grapalat" w:hAnsi="GHEA Grapalat"/>
            </w:rPr>
          </w:rPrChange>
        </w:rPr>
      </w:pPr>
      <w:del w:id="1518" w:author="Hayk Koshetsyan" w:date="2024-12-10T17:15:00Z">
        <w:r w:rsidRPr="00DF1634" w:rsidDel="00AC174E">
          <w:rPr>
            <w:rFonts w:ascii="GHEA Grapalat" w:hAnsi="GHEA Grapalat"/>
            <w:rPrChange w:id="1519" w:author="Hayk-PC" w:date="2024-12-11T02:31:00Z">
              <w:rPr>
                <w:rFonts w:ascii="GHEA Grapalat" w:hAnsi="GHEA Grapalat"/>
              </w:rPr>
            </w:rPrChange>
          </w:rPr>
          <w:delText>7.</w:delText>
        </w:r>
        <w:r w:rsidR="00B04EBE" w:rsidRPr="00DF1634" w:rsidDel="00AC174E">
          <w:rPr>
            <w:rFonts w:ascii="GHEA Grapalat" w:hAnsi="GHEA Grapalat"/>
            <w:rPrChange w:id="1520" w:author="Hayk-PC" w:date="2024-12-11T02:31:00Z">
              <w:rPr>
                <w:rFonts w:ascii="GHEA Grapalat" w:hAnsi="GHEA Grapalat"/>
              </w:rPr>
            </w:rPrChange>
          </w:rPr>
          <w:delText>4</w:delText>
        </w:r>
        <w:r w:rsidRPr="00DF1634" w:rsidDel="00AC174E">
          <w:rPr>
            <w:rFonts w:ascii="GHEA Grapalat" w:hAnsi="GHEA Grapalat"/>
            <w:rPrChange w:id="1521" w:author="Hayk-PC" w:date="2024-12-11T02:31:00Z">
              <w:rPr>
                <w:rFonts w:ascii="GHEA Grapalat" w:hAnsi="GHEA Grapalat"/>
              </w:rPr>
            </w:rPrChange>
          </w:rPr>
          <w:delText xml:space="preserve"> </w:delText>
        </w:r>
        <w:r w:rsidR="006F5184" w:rsidRPr="00DF1634" w:rsidDel="00AC174E">
          <w:rPr>
            <w:rFonts w:ascii="GHEA Grapalat" w:hAnsi="GHEA Grapalat"/>
            <w:rPrChange w:id="1522" w:author="Hayk-PC" w:date="2024-12-11T02:31:00Z">
              <w:rPr>
                <w:rFonts w:ascii="GHEA Grapalat" w:hAnsi="GHEA Grapalat"/>
              </w:rPr>
            </w:rPrChange>
          </w:rPr>
          <w:delText xml:space="preserve">Обеспечение заявки должно быть </w:delText>
        </w:r>
        <w:r w:rsidR="009B5257" w:rsidRPr="00DF1634" w:rsidDel="00AC174E">
          <w:rPr>
            <w:rFonts w:ascii="GHEA Grapalat" w:hAnsi="GHEA Grapalat"/>
            <w:rPrChange w:id="1523" w:author="Hayk-PC" w:date="2024-12-11T02:31:00Z">
              <w:rPr>
                <w:rFonts w:ascii="GHEA Grapalat" w:hAnsi="GHEA Grapalat"/>
              </w:rPr>
            </w:rPrChange>
          </w:rPr>
          <w:delText xml:space="preserve">действительным </w:delText>
        </w:r>
        <w:r w:rsidR="006F5184" w:rsidRPr="00DF1634" w:rsidDel="00AC174E">
          <w:rPr>
            <w:rFonts w:ascii="GHEA Grapalat" w:hAnsi="GHEA Grapalat"/>
            <w:rPrChange w:id="1524" w:author="Hayk-PC" w:date="2024-12-11T02:31:00Z">
              <w:rPr>
                <w:rFonts w:ascii="GHEA Grapalat" w:hAnsi="GHEA Grapalat"/>
              </w:rPr>
            </w:rPrChange>
          </w:rPr>
          <w:delText>в течение 90</w:delText>
        </w:r>
        <w:r w:rsidR="006F5184" w:rsidRPr="00DF1634" w:rsidDel="00AC174E">
          <w:rPr>
            <w:rFonts w:ascii="Courier New" w:hAnsi="Courier New" w:cs="Courier New"/>
            <w:rPrChange w:id="1525" w:author="Hayk-PC" w:date="2024-12-11T02:31:00Z">
              <w:rPr>
                <w:rFonts w:ascii="Courier New" w:hAnsi="Courier New" w:cs="Courier New"/>
              </w:rPr>
            </w:rPrChange>
          </w:rPr>
          <w:delText> </w:delText>
        </w:r>
        <w:r w:rsidR="006F5184" w:rsidRPr="00DF1634" w:rsidDel="00AC174E">
          <w:rPr>
            <w:rFonts w:ascii="GHEA Grapalat" w:hAnsi="GHEA Grapalat"/>
            <w:rPrChange w:id="1526" w:author="Hayk-PC" w:date="2024-12-11T02:31:00Z">
              <w:rPr>
                <w:rFonts w:ascii="GHEA Grapalat" w:hAnsi="GHEA Grapalat"/>
              </w:rPr>
            </w:rPrChange>
          </w:rPr>
          <w:delText>(девяноста) рабочих дней со дня</w:delText>
        </w:r>
        <w:r w:rsidR="009B5257" w:rsidRPr="00DF1634" w:rsidDel="00AC174E">
          <w:rPr>
            <w:rFonts w:ascii="GHEA Grapalat" w:hAnsi="GHEA Grapalat"/>
            <w:rPrChange w:id="1527" w:author="Hayk-PC" w:date="2024-12-11T02:31:00Z">
              <w:rPr>
                <w:rFonts w:ascii="GHEA Grapalat" w:hAnsi="GHEA Grapalat"/>
              </w:rPr>
            </w:rPrChange>
          </w:rPr>
          <w:delText xml:space="preserve"> истечения крайнего срока</w:delText>
        </w:r>
        <w:r w:rsidR="006F5184" w:rsidRPr="00DF1634" w:rsidDel="00AC174E">
          <w:rPr>
            <w:rFonts w:ascii="GHEA Grapalat" w:hAnsi="GHEA Grapalat"/>
            <w:rPrChange w:id="1528" w:author="Hayk-PC" w:date="2024-12-11T02:31:00Z">
              <w:rPr>
                <w:rFonts w:ascii="GHEA Grapalat" w:hAnsi="GHEA Grapalat"/>
              </w:rPr>
            </w:rPrChange>
          </w:rPr>
          <w:delText xml:space="preserve"> подачи заяв</w:delText>
        </w:r>
        <w:r w:rsidR="009B5257" w:rsidRPr="00DF1634" w:rsidDel="00AC174E">
          <w:rPr>
            <w:rFonts w:ascii="GHEA Grapalat" w:hAnsi="GHEA Grapalat"/>
            <w:rPrChange w:id="1529" w:author="Hayk-PC" w:date="2024-12-11T02:31:00Z">
              <w:rPr>
                <w:rFonts w:ascii="GHEA Grapalat" w:hAnsi="GHEA Grapalat"/>
              </w:rPr>
            </w:rPrChange>
          </w:rPr>
          <w:delText>о</w:delText>
        </w:r>
        <w:r w:rsidR="006F5184" w:rsidRPr="00DF1634" w:rsidDel="00AC174E">
          <w:rPr>
            <w:rFonts w:ascii="GHEA Grapalat" w:hAnsi="GHEA Grapalat"/>
            <w:rPrChange w:id="1530" w:author="Hayk-PC" w:date="2024-12-11T02:31:00Z">
              <w:rPr>
                <w:rFonts w:ascii="GHEA Grapalat" w:hAnsi="GHEA Grapalat"/>
              </w:rPr>
            </w:rPrChange>
          </w:rPr>
          <w:delText>к.</w:delText>
        </w:r>
        <w:r w:rsidR="00CD5802" w:rsidRPr="00DF1634" w:rsidDel="00AC174E">
          <w:rPr>
            <w:rFonts w:ascii="GHEA Grapalat" w:hAnsi="GHEA Grapalat"/>
            <w:vertAlign w:val="superscript"/>
            <w:rPrChange w:id="1531" w:author="Hayk-PC" w:date="2024-12-11T02:31:00Z">
              <w:rPr>
                <w:rFonts w:ascii="GHEA Grapalat" w:hAnsi="GHEA Grapalat"/>
                <w:vertAlign w:val="superscript"/>
              </w:rPr>
            </w:rPrChange>
          </w:rPr>
          <w:delText>9.2</w:delText>
        </w:r>
        <w:r w:rsidR="006F5184" w:rsidRPr="00DF1634" w:rsidDel="00AC174E">
          <w:rPr>
            <w:rFonts w:ascii="GHEA Grapalat" w:hAnsi="GHEA Grapalat"/>
            <w:rPrChange w:id="1532" w:author="Hayk-PC" w:date="2024-12-11T02:31:00Z">
              <w:rPr>
                <w:rFonts w:ascii="GHEA Grapalat" w:hAnsi="GHEA Grapalat"/>
              </w:rPr>
            </w:rPrChange>
          </w:rPr>
          <w:delText xml:space="preserve"> </w:delText>
        </w:r>
      </w:del>
    </w:p>
    <w:p w14:paraId="0B96227F" w14:textId="5802E038" w:rsidR="00FA0EEA" w:rsidRPr="00DF1634" w:rsidDel="00AC174E" w:rsidRDefault="00B04EBE" w:rsidP="00FA0EEA">
      <w:pPr>
        <w:widowControl w:val="0"/>
        <w:tabs>
          <w:tab w:val="left" w:pos="1134"/>
        </w:tabs>
        <w:spacing w:after="160"/>
        <w:ind w:firstLine="567"/>
        <w:jc w:val="both"/>
        <w:rPr>
          <w:del w:id="1533" w:author="Hayk Koshetsyan" w:date="2024-12-10T17:15:00Z"/>
          <w:rFonts w:ascii="GHEA Grapalat" w:hAnsi="GHEA Grapalat"/>
          <w:rPrChange w:id="1534" w:author="Hayk-PC" w:date="2024-12-11T02:31:00Z">
            <w:rPr>
              <w:del w:id="1535" w:author="Hayk Koshetsyan" w:date="2024-12-10T17:15:00Z"/>
              <w:rFonts w:ascii="GHEA Grapalat" w:hAnsi="GHEA Grapalat"/>
            </w:rPr>
          </w:rPrChange>
        </w:rPr>
      </w:pPr>
      <w:del w:id="1536" w:author="Hayk Koshetsyan" w:date="2024-12-10T17:15:00Z">
        <w:r w:rsidRPr="00DF1634" w:rsidDel="00AC174E">
          <w:rPr>
            <w:rFonts w:ascii="GHEA Grapalat" w:hAnsi="GHEA Grapalat"/>
            <w:rPrChange w:id="1537" w:author="Hayk-PC" w:date="2024-12-11T02:31:00Z">
              <w:rPr>
                <w:rFonts w:ascii="GHEA Grapalat" w:hAnsi="GHEA Grapalat"/>
              </w:rPr>
            </w:rPrChange>
          </w:rPr>
          <w:delText xml:space="preserve">7.5 </w:delText>
        </w:r>
        <w:r w:rsidR="00FA0EEA" w:rsidRPr="00DF1634" w:rsidDel="00AC174E">
          <w:rPr>
            <w:rFonts w:ascii="GHEA Grapalat" w:hAnsi="GHEA Grapalat"/>
            <w:rPrChange w:id="1538" w:author="Hayk-PC" w:date="2024-12-11T02:31:00Z">
              <w:rPr>
                <w:rFonts w:ascii="GHEA Grapalat" w:hAnsi="GHEA Grapalat"/>
              </w:rPr>
            </w:rPrChange>
          </w:rPr>
          <w:delText xml:space="preserve">Руководитель заказчика </w:delText>
        </w:r>
        <w:r w:rsidR="0081784D" w:rsidRPr="00DF1634" w:rsidDel="00AC174E">
          <w:rPr>
            <w:rFonts w:ascii="GHEA Grapalat" w:hAnsi="GHEA Grapalat"/>
            <w:rPrChange w:id="1539" w:author="Hayk-PC" w:date="2024-12-11T02:31:00Z">
              <w:rPr>
                <w:rFonts w:ascii="GHEA Grapalat" w:hAnsi="GHEA Grapalat"/>
              </w:rPr>
            </w:rPrChange>
          </w:rPr>
          <w:delText xml:space="preserve">в письменной форме </w:delText>
        </w:r>
        <w:r w:rsidR="00FA0EEA" w:rsidRPr="00DF1634" w:rsidDel="00AC174E">
          <w:rPr>
            <w:rFonts w:ascii="GHEA Grapalat" w:hAnsi="GHEA Grapalat"/>
            <w:rPrChange w:id="1540" w:author="Hayk-PC" w:date="2024-12-11T02:31:00Z">
              <w:rPr>
                <w:rFonts w:ascii="GHEA Grapalat" w:hAnsi="GHEA Grapalat"/>
              </w:rPr>
            </w:rPrChange>
          </w:rPr>
          <w:delText xml:space="preserve">представляет требование о выплате обеспечения заявки банку, а в случае обеспечения, представленного в виде наличных денег, </w:delText>
        </w:r>
        <w:r w:rsidR="0081784D" w:rsidRPr="00DF1634" w:rsidDel="00AC174E">
          <w:rPr>
            <w:rFonts w:ascii="GHEA Grapalat" w:hAnsi="GHEA Grapalat"/>
            <w:rPrChange w:id="1541" w:author="Hayk-PC" w:date="2024-12-11T02:31:00Z">
              <w:rPr>
                <w:rFonts w:ascii="GHEA Grapalat" w:hAnsi="GHEA Grapalat"/>
              </w:rPr>
            </w:rPrChange>
          </w:rPr>
          <w:delText>Министерству финансов РА</w:delText>
        </w:r>
        <w:r w:rsidR="00FA0EEA" w:rsidRPr="00DF1634" w:rsidDel="00AC174E">
          <w:rPr>
            <w:rFonts w:ascii="GHEA Grapalat" w:hAnsi="GHEA Grapalat"/>
            <w:rPrChange w:id="1542" w:author="Hayk-PC" w:date="2024-12-11T02:31:00Z">
              <w:rPr>
                <w:rFonts w:ascii="GHEA Grapalat" w:hAnsi="GHEA Grapalat"/>
              </w:rPr>
            </w:rPrChange>
          </w:rPr>
          <w:delText xml:space="preserve"> в течение </w:delText>
        </w:r>
        <w:r w:rsidR="0081784D" w:rsidRPr="00DF1634" w:rsidDel="00AC174E">
          <w:rPr>
            <w:rFonts w:ascii="GHEA Grapalat" w:hAnsi="GHEA Grapalat"/>
            <w:rPrChange w:id="1543" w:author="Hayk-PC" w:date="2024-12-11T02:31:00Z">
              <w:rPr>
                <w:rFonts w:ascii="GHEA Grapalat" w:hAnsi="GHEA Grapalat"/>
              </w:rPr>
            </w:rPrChange>
          </w:rPr>
          <w:delText xml:space="preserve">пяти </w:delText>
        </w:r>
        <w:r w:rsidR="00FA0EEA" w:rsidRPr="00DF1634" w:rsidDel="00AC174E">
          <w:rPr>
            <w:rFonts w:ascii="GHEA Grapalat" w:hAnsi="GHEA Grapalat"/>
            <w:rPrChange w:id="1544" w:author="Hayk-PC" w:date="2024-12-11T02:31:00Z">
              <w:rPr>
                <w:rFonts w:ascii="GHEA Grapalat" w:hAnsi="GHEA Grapalat"/>
              </w:rPr>
            </w:rPrChange>
          </w:rPr>
          <w:delText>рабочих дней, следующих за днем возникновения основания для вылаты обеспечения заявки. Если требование о выплате обеспечения отклоняется банком</w:delText>
        </w:r>
        <w:r w:rsidR="003F7952" w:rsidRPr="00DF1634" w:rsidDel="00AC174E">
          <w:rPr>
            <w:rFonts w:ascii="GHEA Grapalat" w:hAnsi="GHEA Grapalat"/>
            <w:rPrChange w:id="1545" w:author="Hayk-PC" w:date="2024-12-11T02:31:00Z">
              <w:rPr>
                <w:rFonts w:ascii="GHEA Grapalat" w:hAnsi="GHEA Grapalat"/>
              </w:rPr>
            </w:rPrChange>
          </w:rPr>
          <w:delText xml:space="preserve"> или Министерством финансов РА</w:delText>
        </w:r>
        <w:r w:rsidR="00FA0EEA" w:rsidRPr="00DF1634" w:rsidDel="00AC174E">
          <w:rPr>
            <w:rFonts w:ascii="GHEA Grapalat" w:hAnsi="GHEA Grapalat"/>
            <w:rPrChange w:id="1546" w:author="Hayk-PC" w:date="2024-12-11T02:31:00Z">
              <w:rPr>
                <w:rFonts w:ascii="GHEA Grapalat" w:hAnsi="GHEA Grapalat"/>
              </w:rPr>
            </w:rPrChange>
          </w:rPr>
          <w:delTex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delText>
        </w:r>
        <w:r w:rsidR="003F7952" w:rsidRPr="00DF1634" w:rsidDel="00AC174E">
          <w:rPr>
            <w:rFonts w:ascii="GHEA Grapalat" w:hAnsi="GHEA Grapalat"/>
            <w:rPrChange w:id="1547" w:author="Hayk-PC" w:date="2024-12-11T02:31:00Z">
              <w:rPr>
                <w:rFonts w:ascii="GHEA Grapalat" w:hAnsi="GHEA Grapalat"/>
              </w:rPr>
            </w:rPrChange>
          </w:rPr>
          <w:delText>письменно</w:delText>
        </w:r>
        <w:r w:rsidR="00FA0EEA" w:rsidRPr="00DF1634" w:rsidDel="00AC174E">
          <w:rPr>
            <w:rFonts w:ascii="GHEA Grapalat" w:hAnsi="GHEA Grapalat"/>
            <w:rPrChange w:id="1548" w:author="Hayk-PC" w:date="2024-12-11T02:31:00Z">
              <w:rPr>
                <w:rFonts w:ascii="GHEA Grapalat" w:hAnsi="GHEA Grapalat"/>
              </w:rPr>
            </w:rPrChange>
          </w:rPr>
          <w:delText xml:space="preserve"> в течение двух рабочих дней после получения отказа.</w:delText>
        </w:r>
      </w:del>
    </w:p>
    <w:p w14:paraId="19B625BA" w14:textId="4E61D47E" w:rsidR="00FA0EEA" w:rsidRPr="00DF1634" w:rsidDel="00AC174E" w:rsidRDefault="00FA0EEA" w:rsidP="00FA0EEA">
      <w:pPr>
        <w:widowControl w:val="0"/>
        <w:tabs>
          <w:tab w:val="left" w:pos="1134"/>
        </w:tabs>
        <w:spacing w:after="160"/>
        <w:ind w:firstLine="567"/>
        <w:jc w:val="both"/>
        <w:rPr>
          <w:del w:id="1549" w:author="Hayk Koshetsyan" w:date="2024-12-10T17:15:00Z"/>
          <w:rFonts w:ascii="GHEA Grapalat" w:hAnsi="GHEA Grapalat" w:cs="Sylfaen"/>
          <w:rPrChange w:id="1550" w:author="Hayk-PC" w:date="2024-12-11T02:31:00Z">
            <w:rPr>
              <w:del w:id="1551" w:author="Hayk Koshetsyan" w:date="2024-12-10T17:15:00Z"/>
              <w:rFonts w:ascii="GHEA Grapalat" w:hAnsi="GHEA Grapalat" w:cs="Sylfaen"/>
            </w:rPr>
          </w:rPrChange>
        </w:rPr>
      </w:pPr>
      <w:del w:id="1552" w:author="Hayk Koshetsyan" w:date="2024-12-10T17:15:00Z">
        <w:r w:rsidRPr="00DF1634" w:rsidDel="00AC174E">
          <w:rPr>
            <w:rFonts w:ascii="GHEA Grapalat" w:hAnsi="GHEA Grapalat"/>
            <w:rPrChange w:id="1553" w:author="Hayk-PC" w:date="2024-12-11T02:31:00Z">
              <w:rPr>
                <w:rFonts w:ascii="GHEA Grapalat" w:hAnsi="GHEA Grapalat"/>
              </w:rPr>
            </w:rPrChange>
          </w:rPr>
          <w:delText>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w:delText>
        </w:r>
      </w:del>
    </w:p>
    <w:p w14:paraId="7BD1FDE6" w14:textId="77777777" w:rsidR="00CC0E15" w:rsidRPr="00DF1634" w:rsidRDefault="00CC0E15" w:rsidP="00B46D58">
      <w:pPr>
        <w:widowControl w:val="0"/>
        <w:tabs>
          <w:tab w:val="left" w:pos="1134"/>
        </w:tabs>
        <w:spacing w:after="160"/>
        <w:ind w:firstLine="567"/>
        <w:jc w:val="both"/>
        <w:rPr>
          <w:rFonts w:ascii="GHEA Grapalat" w:hAnsi="GHEA Grapalat" w:cs="Sylfaen"/>
          <w:rPrChange w:id="1554" w:author="Hayk-PC" w:date="2024-12-11T02:31:00Z">
            <w:rPr>
              <w:rFonts w:ascii="GHEA Grapalat" w:hAnsi="GHEA Grapalat" w:cs="Sylfaen"/>
            </w:rPr>
          </w:rPrChange>
        </w:rPr>
      </w:pPr>
    </w:p>
    <w:p w14:paraId="42065CA3" w14:textId="77777777" w:rsidR="002626F7" w:rsidRPr="00DF1634" w:rsidRDefault="002626F7" w:rsidP="00B46D58">
      <w:pPr>
        <w:rPr>
          <w:rFonts w:ascii="GHEA Grapalat" w:hAnsi="GHEA Grapalat" w:cs="Sylfaen"/>
          <w:rPrChange w:id="1555" w:author="Hayk-PC" w:date="2024-12-11T02:31:00Z">
            <w:rPr>
              <w:rFonts w:ascii="GHEA Grapalat" w:hAnsi="GHEA Grapalat" w:cs="Sylfaen"/>
            </w:rPr>
          </w:rPrChange>
        </w:rPr>
      </w:pPr>
    </w:p>
    <w:p w14:paraId="091CAB44" w14:textId="77777777" w:rsidR="00096865" w:rsidRPr="00DF1634" w:rsidRDefault="00E70FC4" w:rsidP="00B46D58">
      <w:pPr>
        <w:widowControl w:val="0"/>
        <w:spacing w:after="160"/>
        <w:jc w:val="center"/>
        <w:rPr>
          <w:rFonts w:ascii="GHEA Grapalat" w:hAnsi="GHEA Grapalat"/>
          <w:b/>
          <w:rPrChange w:id="1556" w:author="Hayk-PC" w:date="2024-12-11T02:31:00Z">
            <w:rPr>
              <w:rFonts w:ascii="GHEA Grapalat" w:hAnsi="GHEA Grapalat"/>
              <w:b/>
            </w:rPr>
          </w:rPrChange>
        </w:rPr>
      </w:pPr>
      <w:r w:rsidRPr="00DF1634">
        <w:rPr>
          <w:rFonts w:ascii="GHEA Grapalat" w:hAnsi="GHEA Grapalat"/>
          <w:b/>
          <w:rPrChange w:id="1557" w:author="Hayk-PC" w:date="2024-12-11T02:31:00Z">
            <w:rPr>
              <w:rFonts w:ascii="GHEA Grapalat" w:hAnsi="GHEA Grapalat"/>
              <w:b/>
            </w:rPr>
          </w:rPrChange>
        </w:rPr>
        <w:t xml:space="preserve">8.ВСКРЫТИЕ, ОЦЕНКА ЗАЯВОК И </w:t>
      </w:r>
      <w:r w:rsidR="008E3C53" w:rsidRPr="00DF1634">
        <w:rPr>
          <w:rFonts w:ascii="GHEA Grapalat" w:hAnsi="GHEA Grapalat"/>
          <w:b/>
          <w:rPrChange w:id="1558" w:author="Hayk-PC" w:date="2024-12-11T02:31:00Z">
            <w:rPr>
              <w:rFonts w:ascii="GHEA Grapalat" w:hAnsi="GHEA Grapalat"/>
              <w:b/>
            </w:rPr>
          </w:rPrChange>
        </w:rPr>
        <w:br/>
      </w:r>
      <w:r w:rsidR="00807178" w:rsidRPr="00DF1634">
        <w:rPr>
          <w:rFonts w:ascii="GHEA Grapalat" w:hAnsi="GHEA Grapalat"/>
          <w:b/>
          <w:rPrChange w:id="1559" w:author="Hayk-PC" w:date="2024-12-11T02:31:00Z">
            <w:rPr>
              <w:rFonts w:ascii="GHEA Grapalat" w:hAnsi="GHEA Grapalat"/>
              <w:b/>
            </w:rPr>
          </w:rPrChange>
        </w:rPr>
        <w:t xml:space="preserve">ПОДВЕДЕНИЕ ИТОГОВ </w:t>
      </w:r>
    </w:p>
    <w:p w14:paraId="2BE2FF36" w14:textId="2B243B76" w:rsidR="00096865" w:rsidRPr="00DF1634" w:rsidRDefault="00FD2748" w:rsidP="00B46D58">
      <w:pPr>
        <w:pStyle w:val="BodyTextIndent2"/>
        <w:widowControl w:val="0"/>
        <w:tabs>
          <w:tab w:val="left" w:pos="1134"/>
        </w:tabs>
        <w:spacing w:after="160" w:line="240" w:lineRule="auto"/>
        <w:ind w:firstLine="567"/>
        <w:rPr>
          <w:rFonts w:ascii="GHEA Grapalat" w:hAnsi="GHEA Grapalat" w:cs="Tahoma"/>
          <w:sz w:val="24"/>
          <w:szCs w:val="24"/>
          <w:rPrChange w:id="1560" w:author="Hayk-PC" w:date="2024-12-11T02:31:00Z">
            <w:rPr>
              <w:rFonts w:ascii="GHEA Grapalat" w:hAnsi="GHEA Grapalat" w:cs="Tahoma"/>
              <w:sz w:val="24"/>
              <w:szCs w:val="24"/>
            </w:rPr>
          </w:rPrChange>
        </w:rPr>
      </w:pPr>
      <w:r w:rsidRPr="00DF1634">
        <w:rPr>
          <w:rFonts w:ascii="GHEA Grapalat" w:hAnsi="GHEA Grapalat"/>
          <w:sz w:val="24"/>
          <w:szCs w:val="24"/>
          <w:rPrChange w:id="1561" w:author="Hayk-PC" w:date="2024-12-11T02:31:00Z">
            <w:rPr>
              <w:rFonts w:ascii="GHEA Grapalat" w:hAnsi="GHEA Grapalat"/>
              <w:sz w:val="24"/>
              <w:szCs w:val="24"/>
            </w:rPr>
          </w:rPrChange>
        </w:rPr>
        <w:t>8.1</w:t>
      </w:r>
      <w:r w:rsidR="00D07367" w:rsidRPr="00DF1634">
        <w:rPr>
          <w:rFonts w:ascii="GHEA Grapalat" w:hAnsi="GHEA Grapalat"/>
          <w:sz w:val="24"/>
          <w:szCs w:val="24"/>
          <w:rPrChange w:id="1562" w:author="Hayk-PC" w:date="2024-12-11T02:31:00Z">
            <w:rPr>
              <w:rFonts w:ascii="GHEA Grapalat" w:hAnsi="GHEA Grapalat"/>
              <w:sz w:val="24"/>
              <w:szCs w:val="24"/>
            </w:rPr>
          </w:rPrChange>
        </w:rPr>
        <w:t>.</w:t>
      </w:r>
      <w:r w:rsidR="00D07367" w:rsidRPr="00DF1634">
        <w:rPr>
          <w:rFonts w:ascii="GHEA Grapalat" w:hAnsi="GHEA Grapalat"/>
          <w:sz w:val="24"/>
          <w:szCs w:val="24"/>
          <w:rPrChange w:id="1563" w:author="Hayk-PC" w:date="2024-12-11T02:31:00Z">
            <w:rPr>
              <w:rFonts w:ascii="GHEA Grapalat" w:hAnsi="GHEA Grapalat"/>
              <w:sz w:val="24"/>
              <w:szCs w:val="24"/>
            </w:rPr>
          </w:rPrChange>
        </w:rPr>
        <w:tab/>
      </w:r>
      <w:r w:rsidRPr="00DF1634">
        <w:rPr>
          <w:rFonts w:ascii="GHEA Grapalat" w:hAnsi="GHEA Grapalat"/>
          <w:sz w:val="24"/>
          <w:szCs w:val="24"/>
          <w:rPrChange w:id="1564" w:author="Hayk-PC" w:date="2024-12-11T02:31:00Z">
            <w:rPr>
              <w:rFonts w:ascii="GHEA Grapalat" w:hAnsi="GHEA Grapalat"/>
              <w:sz w:val="24"/>
              <w:szCs w:val="24"/>
            </w:rPr>
          </w:rPrChange>
        </w:rPr>
        <w:t xml:space="preserve">Вскрытие заявок произойдет </w:t>
      </w:r>
      <w:ins w:id="1565" w:author="Hayk Koshetsyan" w:date="2024-12-10T17:31:00Z">
        <w:r w:rsidR="00252A8E" w:rsidRPr="00DF1634">
          <w:rPr>
            <w:rFonts w:ascii="GHEA Grapalat" w:hAnsi="GHEA Grapalat"/>
            <w:b/>
            <w:sz w:val="22"/>
            <w:szCs w:val="22"/>
            <w:rPrChange w:id="1566" w:author="Hayk-PC" w:date="2024-12-11T02:31:00Z">
              <w:rPr>
                <w:rFonts w:ascii="GHEA Grapalat" w:hAnsi="GHEA Grapalat"/>
                <w:b/>
                <w:sz w:val="22"/>
                <w:szCs w:val="22"/>
                <w:highlight w:val="yellow"/>
              </w:rPr>
            </w:rPrChange>
          </w:rPr>
          <w:t>1</w:t>
        </w:r>
      </w:ins>
      <w:ins w:id="1567" w:author="Hayk-PC" w:date="2024-12-11T01:53:00Z">
        <w:r w:rsidR="0082730B" w:rsidRPr="00DF1634">
          <w:rPr>
            <w:rFonts w:ascii="GHEA Grapalat" w:hAnsi="GHEA Grapalat"/>
            <w:b/>
            <w:sz w:val="22"/>
            <w:szCs w:val="22"/>
            <w:rPrChange w:id="1568" w:author="Hayk-PC" w:date="2024-12-11T02:31:00Z">
              <w:rPr>
                <w:rFonts w:ascii="GHEA Grapalat" w:hAnsi="GHEA Grapalat"/>
                <w:b/>
                <w:sz w:val="22"/>
                <w:szCs w:val="22"/>
                <w:highlight w:val="yellow"/>
              </w:rPr>
            </w:rPrChange>
          </w:rPr>
          <w:t>8</w:t>
        </w:r>
      </w:ins>
      <w:ins w:id="1569" w:author="Hayk Koshetsyan" w:date="2024-12-10T17:31:00Z">
        <w:del w:id="1570" w:author="Hayk-PC" w:date="2024-12-11T01:53:00Z">
          <w:r w:rsidR="00252A8E" w:rsidRPr="00DF1634" w:rsidDel="0082730B">
            <w:rPr>
              <w:rFonts w:ascii="GHEA Grapalat" w:hAnsi="GHEA Grapalat"/>
              <w:b/>
              <w:i/>
              <w:sz w:val="22"/>
              <w:szCs w:val="22"/>
              <w:rPrChange w:id="1571" w:author="Hayk-PC" w:date="2024-12-11T02:31:00Z">
                <w:rPr>
                  <w:rFonts w:ascii="GHEA Grapalat" w:hAnsi="GHEA Grapalat"/>
                  <w:b/>
                  <w:i/>
                  <w:sz w:val="22"/>
                  <w:szCs w:val="22"/>
                  <w:highlight w:val="yellow"/>
                </w:rPr>
              </w:rPrChange>
            </w:rPr>
            <w:delText>7</w:delText>
          </w:r>
        </w:del>
        <w:r w:rsidR="00252A8E" w:rsidRPr="00DF1634">
          <w:rPr>
            <w:rFonts w:ascii="GHEA Grapalat" w:hAnsi="GHEA Grapalat"/>
            <w:b/>
            <w:sz w:val="22"/>
            <w:szCs w:val="22"/>
            <w:rPrChange w:id="1572" w:author="Hayk-PC" w:date="2024-12-11T02:31:00Z">
              <w:rPr>
                <w:rFonts w:ascii="GHEA Grapalat" w:hAnsi="GHEA Grapalat"/>
                <w:b/>
                <w:sz w:val="22"/>
                <w:szCs w:val="22"/>
                <w:highlight w:val="yellow"/>
              </w:rPr>
            </w:rPrChange>
          </w:rPr>
          <w:t xml:space="preserve">-ого </w:t>
        </w:r>
        <w:r w:rsidR="00252A8E" w:rsidRPr="00DF1634">
          <w:rPr>
            <w:rFonts w:ascii="GHEA Grapalat" w:hAnsi="GHEA Grapalat"/>
            <w:b/>
            <w:sz w:val="24"/>
            <w:szCs w:val="24"/>
            <w:rPrChange w:id="1573" w:author="Hayk-PC" w:date="2024-12-11T02:31:00Z">
              <w:rPr>
                <w:rFonts w:ascii="GHEA Grapalat" w:hAnsi="GHEA Grapalat"/>
                <w:b/>
                <w:sz w:val="24"/>
                <w:szCs w:val="24"/>
              </w:rPr>
            </w:rPrChange>
          </w:rPr>
          <w:t>декабря</w:t>
        </w:r>
        <w:r w:rsidR="00252A8E" w:rsidRPr="00DF1634">
          <w:rPr>
            <w:rFonts w:ascii="GHEA Grapalat" w:hAnsi="GHEA Grapalat"/>
            <w:b/>
            <w:sz w:val="22"/>
            <w:szCs w:val="22"/>
            <w:rPrChange w:id="1574" w:author="Hayk-PC" w:date="2024-12-11T02:31:00Z">
              <w:rPr>
                <w:rFonts w:ascii="GHEA Grapalat" w:hAnsi="GHEA Grapalat"/>
                <w:b/>
                <w:sz w:val="22"/>
                <w:szCs w:val="22"/>
                <w:highlight w:val="yellow"/>
              </w:rPr>
            </w:rPrChange>
          </w:rPr>
          <w:t xml:space="preserve"> 2024г в 16։00 часов</w:t>
        </w:r>
        <w:r w:rsidR="00252A8E" w:rsidRPr="00DF1634" w:rsidDel="00CA3B24">
          <w:rPr>
            <w:rFonts w:ascii="GHEA Grapalat" w:hAnsi="GHEA Grapalat"/>
            <w:i/>
            <w:sz w:val="24"/>
            <w:szCs w:val="24"/>
            <w:rPrChange w:id="1575" w:author="Hayk-PC" w:date="2024-12-11T02:31:00Z">
              <w:rPr>
                <w:rFonts w:ascii="GHEA Grapalat" w:hAnsi="GHEA Grapalat"/>
                <w:i/>
                <w:sz w:val="24"/>
                <w:szCs w:val="24"/>
              </w:rPr>
            </w:rPrChange>
          </w:rPr>
          <w:t xml:space="preserve"> </w:t>
        </w:r>
      </w:ins>
      <w:del w:id="1576" w:author="Hayk Koshetsyan" w:date="2024-12-10T17:31:00Z">
        <w:r w:rsidRPr="00DF1634" w:rsidDel="00252A8E">
          <w:rPr>
            <w:rFonts w:ascii="GHEA Grapalat" w:hAnsi="GHEA Grapalat"/>
            <w:sz w:val="24"/>
            <w:szCs w:val="24"/>
            <w:rPrChange w:id="1577" w:author="Hayk-PC" w:date="2024-12-11T02:31:00Z">
              <w:rPr>
                <w:rFonts w:ascii="GHEA Grapalat" w:hAnsi="GHEA Grapalat"/>
                <w:sz w:val="24"/>
                <w:szCs w:val="24"/>
              </w:rPr>
            </w:rPrChange>
          </w:rPr>
          <w:delText xml:space="preserve">на "—"-ый день в "час вскрытия" со дня опубликования в </w:delText>
        </w:r>
        <w:r w:rsidR="00CE35E7" w:rsidRPr="00DF1634" w:rsidDel="00252A8E">
          <w:rPr>
            <w:rFonts w:ascii="GHEA Grapalat" w:hAnsi="GHEA Grapalat"/>
            <w:sz w:val="24"/>
            <w:szCs w:val="24"/>
            <w:rPrChange w:id="1578" w:author="Hayk-PC" w:date="2024-12-11T02:31:00Z">
              <w:rPr>
                <w:rFonts w:ascii="GHEA Grapalat" w:hAnsi="GHEA Grapalat"/>
                <w:sz w:val="24"/>
                <w:szCs w:val="24"/>
              </w:rPr>
            </w:rPrChange>
          </w:rPr>
          <w:delText>бюллетене</w:delText>
        </w:r>
        <w:r w:rsidRPr="00DF1634" w:rsidDel="00252A8E">
          <w:rPr>
            <w:rFonts w:ascii="GHEA Grapalat" w:hAnsi="GHEA Grapalat"/>
            <w:sz w:val="24"/>
            <w:szCs w:val="24"/>
            <w:rPrChange w:id="1579" w:author="Hayk-PC" w:date="2024-12-11T02:31:00Z">
              <w:rPr>
                <w:rFonts w:ascii="GHEA Grapalat" w:hAnsi="GHEA Grapalat"/>
                <w:sz w:val="24"/>
                <w:szCs w:val="24"/>
              </w:rPr>
            </w:rPrChange>
          </w:rPr>
          <w:delText xml:space="preserve"> объявления и приглашения на настоящую процедуру</w:delText>
        </w:r>
      </w:del>
      <w:r w:rsidRPr="00DF1634">
        <w:rPr>
          <w:rFonts w:ascii="GHEA Grapalat" w:hAnsi="GHEA Grapalat"/>
          <w:sz w:val="24"/>
          <w:szCs w:val="24"/>
          <w:rPrChange w:id="1580" w:author="Hayk-PC" w:date="2024-12-11T02:31:00Z">
            <w:rPr>
              <w:rFonts w:ascii="GHEA Grapalat" w:hAnsi="GHEA Grapalat"/>
              <w:sz w:val="24"/>
              <w:szCs w:val="24"/>
            </w:rPr>
          </w:rPrChange>
        </w:rPr>
        <w:t xml:space="preserve">. </w:t>
      </w:r>
    </w:p>
    <w:p w14:paraId="3E65743D" w14:textId="77777777" w:rsidR="00C64E56" w:rsidRPr="00DF1634" w:rsidRDefault="009B6D58" w:rsidP="00B46D58">
      <w:pPr>
        <w:widowControl w:val="0"/>
        <w:spacing w:after="160"/>
        <w:ind w:firstLine="567"/>
        <w:jc w:val="both"/>
        <w:rPr>
          <w:rFonts w:ascii="GHEA Grapalat" w:hAnsi="GHEA Grapalat"/>
          <w:rPrChange w:id="1581" w:author="Hayk-PC" w:date="2024-12-11T02:31:00Z">
            <w:rPr>
              <w:rFonts w:ascii="GHEA Grapalat" w:hAnsi="GHEA Grapalat"/>
            </w:rPr>
          </w:rPrChange>
        </w:rPr>
      </w:pPr>
      <w:r w:rsidRPr="00DF1634">
        <w:rPr>
          <w:rFonts w:ascii="GHEA Grapalat" w:hAnsi="GHEA Grapalat"/>
          <w:rPrChange w:id="1582" w:author="Hayk-PC" w:date="2024-12-11T02:31:00Z">
            <w:rPr>
              <w:rFonts w:ascii="GHEA Grapalat" w:hAnsi="GHEA Grapalat"/>
            </w:rPr>
          </w:rPrChange>
        </w:rPr>
        <w:t>На заседании по вскрытию</w:t>
      </w:r>
      <w:r w:rsidR="001F2926" w:rsidRPr="00DF1634">
        <w:rPr>
          <w:rFonts w:ascii="GHEA Grapalat" w:hAnsi="GHEA Grapalat"/>
          <w:rPrChange w:id="1583" w:author="Hayk-PC" w:date="2024-12-11T02:31:00Z">
            <w:rPr>
              <w:rFonts w:ascii="GHEA Grapalat" w:hAnsi="GHEA Grapalat"/>
            </w:rPr>
          </w:rPrChange>
        </w:rPr>
        <w:t xml:space="preserve"> и оценке</w:t>
      </w:r>
      <w:r w:rsidRPr="00DF1634">
        <w:rPr>
          <w:rFonts w:ascii="GHEA Grapalat" w:hAnsi="GHEA Grapalat"/>
          <w:rPrChange w:id="1584" w:author="Hayk-PC" w:date="2024-12-11T02:31:00Z">
            <w:rPr>
              <w:rFonts w:ascii="GHEA Grapalat" w:hAnsi="GHEA Grapalat"/>
            </w:rPr>
          </w:rPrChange>
        </w:rPr>
        <w:t xml:space="preserve"> заявок</w:t>
      </w:r>
      <w:r w:rsidR="00C64E56" w:rsidRPr="00DF1634">
        <w:rPr>
          <w:rFonts w:ascii="GHEA Grapalat" w:hAnsi="GHEA Grapalat"/>
          <w:rPrChange w:id="1585" w:author="Hayk-PC" w:date="2024-12-11T02:31:00Z">
            <w:rPr>
              <w:rFonts w:ascii="GHEA Grapalat" w:hAnsi="GHEA Grapalat"/>
            </w:rPr>
          </w:rPrChange>
        </w:rPr>
        <w:t>:</w:t>
      </w:r>
    </w:p>
    <w:p w14:paraId="552915C9" w14:textId="77777777" w:rsidR="00576D5D" w:rsidRPr="00DF1634" w:rsidRDefault="009B6D58" w:rsidP="00D76027">
      <w:pPr>
        <w:widowControl w:val="0"/>
        <w:spacing w:after="160"/>
        <w:ind w:firstLine="567"/>
        <w:jc w:val="both"/>
        <w:rPr>
          <w:rFonts w:ascii="GHEA Grapalat" w:hAnsi="GHEA Grapalat"/>
          <w:rPrChange w:id="1586" w:author="Hayk-PC" w:date="2024-12-11T02:31:00Z">
            <w:rPr>
              <w:rFonts w:ascii="GHEA Grapalat" w:hAnsi="GHEA Grapalat"/>
            </w:rPr>
          </w:rPrChange>
        </w:rPr>
      </w:pPr>
      <w:r w:rsidRPr="00DF1634">
        <w:rPr>
          <w:rFonts w:ascii="GHEA Grapalat" w:hAnsi="GHEA Grapalat"/>
          <w:rPrChange w:id="1587" w:author="Hayk-PC" w:date="2024-12-11T02:31:00Z">
            <w:rPr>
              <w:rFonts w:ascii="GHEA Grapalat" w:hAnsi="GHEA Grapalat"/>
            </w:rPr>
          </w:rPrChange>
        </w:rPr>
        <w:lastRenderedPageBreak/>
        <w:t xml:space="preserve"> </w:t>
      </w:r>
      <w:r w:rsidR="00576D5D" w:rsidRPr="00DF1634">
        <w:rPr>
          <w:rFonts w:ascii="GHEA Grapalat" w:hAnsi="GHEA Grapalat"/>
          <w:rPrChange w:id="1588" w:author="Hayk-PC" w:date="2024-12-11T02:31:00Z">
            <w:rPr>
              <w:rFonts w:ascii="GHEA Grapalat" w:hAnsi="GHEA Grapalat"/>
            </w:rPr>
          </w:rPrChange>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DF1634">
        <w:rPr>
          <w:rFonts w:ascii="GHEA Grapalat" w:hAnsi="GHEA Grapalat"/>
          <w:rPrChange w:id="1589" w:author="Hayk-PC" w:date="2024-12-11T02:31:00Z">
            <w:rPr>
              <w:rFonts w:ascii="GHEA Grapalat" w:hAnsi="GHEA Grapalat"/>
            </w:rPr>
          </w:rPrChange>
        </w:rPr>
        <w:t xml:space="preserve">закупки </w:t>
      </w:r>
      <w:r w:rsidR="00576D5D" w:rsidRPr="00DF1634">
        <w:rPr>
          <w:rFonts w:ascii="GHEA Grapalat" w:hAnsi="GHEA Grapalat"/>
          <w:rPrChange w:id="1590" w:author="Hayk-PC" w:date="2024-12-11T02:31:00Z">
            <w:rPr>
              <w:rFonts w:ascii="GHEA Grapalat" w:hAnsi="GHEA Grapalat"/>
            </w:rPr>
          </w:rPrChange>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DF1634">
        <w:rPr>
          <w:rFonts w:ascii="GHEA Grapalat" w:hAnsi="GHEA Grapalat"/>
          <w:rPrChange w:id="1591" w:author="Hayk-PC" w:date="2024-12-11T02:31:00Z">
            <w:rPr>
              <w:rFonts w:ascii="GHEA Grapalat" w:hAnsi="GHEA Grapalat"/>
            </w:rPr>
          </w:rPrChange>
        </w:rPr>
        <w:t>;</w:t>
      </w:r>
    </w:p>
    <w:p w14:paraId="2435A0C1" w14:textId="77777777" w:rsidR="00576D5D" w:rsidRPr="00DF1634" w:rsidRDefault="00576D5D" w:rsidP="00D76027">
      <w:pPr>
        <w:widowControl w:val="0"/>
        <w:tabs>
          <w:tab w:val="left" w:pos="1134"/>
        </w:tabs>
        <w:spacing w:after="160"/>
        <w:ind w:firstLine="567"/>
        <w:jc w:val="both"/>
        <w:rPr>
          <w:rFonts w:ascii="GHEA Grapalat" w:hAnsi="GHEA Grapalat"/>
          <w:rPrChange w:id="1592" w:author="Hayk-PC" w:date="2024-12-11T02:31:00Z">
            <w:rPr>
              <w:rFonts w:ascii="GHEA Grapalat" w:hAnsi="GHEA Grapalat"/>
            </w:rPr>
          </w:rPrChange>
        </w:rPr>
      </w:pPr>
      <w:r w:rsidRPr="00DF1634">
        <w:rPr>
          <w:rFonts w:ascii="GHEA Grapalat" w:hAnsi="GHEA Grapalat"/>
          <w:rPrChange w:id="1593" w:author="Hayk-PC" w:date="2024-12-11T02:31:00Z">
            <w:rPr>
              <w:rFonts w:ascii="GHEA Grapalat" w:hAnsi="GHEA Grapalat"/>
            </w:rPr>
          </w:rPrChange>
        </w:rPr>
        <w:t>2)</w:t>
      </w:r>
      <w:r w:rsidRPr="00DF1634">
        <w:rPr>
          <w:rFonts w:ascii="GHEA Grapalat" w:hAnsi="GHEA Grapalat"/>
          <w:rPrChange w:id="1594" w:author="Hayk-PC" w:date="2024-12-11T02:31:00Z">
            <w:rPr>
              <w:rFonts w:ascii="GHEA Grapalat" w:hAnsi="GHEA Grapalat"/>
            </w:rPr>
          </w:rPrChange>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3864D2B2" w14:textId="77777777" w:rsidR="00576D5D" w:rsidRPr="00DF1634" w:rsidRDefault="00576D5D" w:rsidP="00D76027">
      <w:pPr>
        <w:widowControl w:val="0"/>
        <w:tabs>
          <w:tab w:val="left" w:pos="1134"/>
        </w:tabs>
        <w:spacing w:after="160"/>
        <w:ind w:firstLine="567"/>
        <w:jc w:val="both"/>
        <w:rPr>
          <w:rFonts w:ascii="GHEA Grapalat" w:hAnsi="GHEA Grapalat"/>
          <w:rPrChange w:id="1595" w:author="Hayk-PC" w:date="2024-12-11T02:31:00Z">
            <w:rPr>
              <w:rFonts w:ascii="GHEA Grapalat" w:hAnsi="GHEA Grapalat"/>
            </w:rPr>
          </w:rPrChange>
        </w:rPr>
      </w:pPr>
      <w:r w:rsidRPr="00DF1634">
        <w:rPr>
          <w:rFonts w:ascii="GHEA Grapalat" w:hAnsi="GHEA Grapalat"/>
          <w:rPrChange w:id="1596" w:author="Hayk-PC" w:date="2024-12-11T02:31:00Z">
            <w:rPr>
              <w:rFonts w:ascii="GHEA Grapalat" w:hAnsi="GHEA Grapalat"/>
            </w:rPr>
          </w:rPrChange>
        </w:rPr>
        <w:t>а.</w:t>
      </w:r>
      <w:r w:rsidRPr="00DF1634">
        <w:rPr>
          <w:rFonts w:ascii="GHEA Grapalat" w:hAnsi="GHEA Grapalat"/>
          <w:rPrChange w:id="1597" w:author="Hayk-PC" w:date="2024-12-11T02:31:00Z">
            <w:rPr>
              <w:rFonts w:ascii="GHEA Grapalat" w:hAnsi="GHEA Grapalat"/>
            </w:rPr>
          </w:rPrChange>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0EF3D48D" w14:textId="77777777" w:rsidR="00576D5D" w:rsidRPr="00DF1634" w:rsidRDefault="00576D5D" w:rsidP="00D76027">
      <w:pPr>
        <w:widowControl w:val="0"/>
        <w:tabs>
          <w:tab w:val="left" w:pos="1134"/>
        </w:tabs>
        <w:spacing w:after="160"/>
        <w:ind w:firstLine="567"/>
        <w:jc w:val="both"/>
        <w:rPr>
          <w:rFonts w:ascii="GHEA Grapalat" w:hAnsi="GHEA Grapalat"/>
          <w:rPrChange w:id="1598" w:author="Hayk-PC" w:date="2024-12-11T02:31:00Z">
            <w:rPr>
              <w:rFonts w:ascii="GHEA Grapalat" w:hAnsi="GHEA Grapalat"/>
            </w:rPr>
          </w:rPrChange>
        </w:rPr>
      </w:pPr>
      <w:r w:rsidRPr="00DF1634">
        <w:rPr>
          <w:rFonts w:ascii="GHEA Grapalat" w:hAnsi="GHEA Grapalat"/>
          <w:rPrChange w:id="1599" w:author="Hayk-PC" w:date="2024-12-11T02:31:00Z">
            <w:rPr>
              <w:rFonts w:ascii="GHEA Grapalat" w:hAnsi="GHEA Grapalat"/>
            </w:rPr>
          </w:rPrChange>
        </w:rPr>
        <w:t>б.</w:t>
      </w:r>
      <w:r w:rsidRPr="00DF1634">
        <w:rPr>
          <w:rFonts w:ascii="GHEA Grapalat" w:hAnsi="GHEA Grapalat"/>
          <w:rPrChange w:id="1600" w:author="Hayk-PC" w:date="2024-12-11T02:31:00Z">
            <w:rPr>
              <w:rFonts w:ascii="GHEA Grapalat" w:hAnsi="GHEA Grapalat"/>
            </w:rPr>
          </w:rPrChange>
        </w:rPr>
        <w:tab/>
      </w:r>
      <w:r w:rsidRPr="00DF1634">
        <w:rPr>
          <w:rFonts w:ascii="GHEA Grapalat" w:hAnsi="GHEA Grapalat"/>
          <w:spacing w:val="-6"/>
          <w:rPrChange w:id="1601" w:author="Hayk-PC" w:date="2024-12-11T02:31:00Z">
            <w:rPr>
              <w:rFonts w:ascii="GHEA Grapalat" w:hAnsi="GHEA Grapalat"/>
              <w:spacing w:val="-6"/>
            </w:rPr>
          </w:rPrChange>
        </w:rPr>
        <w:t>наличие требуемых (предусмотренных) документов в каждом вскрытом конверте и соответствие их составления установленным приглашением</w:t>
      </w:r>
      <w:r w:rsidRPr="00DF1634">
        <w:rPr>
          <w:rFonts w:ascii="GHEA Grapalat" w:hAnsi="GHEA Grapalat"/>
          <w:rPrChange w:id="1602" w:author="Hayk-PC" w:date="2024-12-11T02:31:00Z">
            <w:rPr>
              <w:rFonts w:ascii="GHEA Grapalat" w:hAnsi="GHEA Grapalat"/>
            </w:rPr>
          </w:rPrChange>
        </w:rPr>
        <w:t xml:space="preserve"> реквизитам;</w:t>
      </w:r>
    </w:p>
    <w:p w14:paraId="3B2DEF8D" w14:textId="77777777" w:rsidR="00576D5D" w:rsidRPr="00DF1634" w:rsidRDefault="00576D5D" w:rsidP="00D76027">
      <w:pPr>
        <w:widowControl w:val="0"/>
        <w:tabs>
          <w:tab w:val="left" w:pos="1134"/>
        </w:tabs>
        <w:spacing w:after="160"/>
        <w:ind w:firstLine="567"/>
        <w:jc w:val="both"/>
        <w:rPr>
          <w:rFonts w:ascii="GHEA Grapalat" w:hAnsi="GHEA Grapalat" w:cs="Sylfaen"/>
          <w:rPrChange w:id="1603" w:author="Hayk-PC" w:date="2024-12-11T02:31:00Z">
            <w:rPr>
              <w:rFonts w:ascii="GHEA Grapalat" w:hAnsi="GHEA Grapalat" w:cs="Sylfaen"/>
            </w:rPr>
          </w:rPrChange>
        </w:rPr>
      </w:pPr>
      <w:r w:rsidRPr="00DF1634">
        <w:rPr>
          <w:rFonts w:ascii="GHEA Grapalat" w:hAnsi="GHEA Grapalat"/>
          <w:rPrChange w:id="1604" w:author="Hayk-PC" w:date="2024-12-11T02:31:00Z">
            <w:rPr>
              <w:rFonts w:ascii="GHEA Grapalat" w:hAnsi="GHEA Grapalat"/>
            </w:rPr>
          </w:rPrChange>
        </w:rPr>
        <w:t>3)</w:t>
      </w:r>
      <w:r w:rsidRPr="00DF1634">
        <w:rPr>
          <w:rFonts w:ascii="GHEA Grapalat" w:hAnsi="GHEA Grapalat"/>
          <w:rPrChange w:id="1605" w:author="Hayk-PC" w:date="2024-12-11T02:31:00Z">
            <w:rPr>
              <w:rFonts w:ascii="GHEA Grapalat" w:hAnsi="GHEA Grapalat"/>
            </w:rPr>
          </w:rPrChange>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6C4BD541" w14:textId="77777777" w:rsidR="009A796C" w:rsidRPr="00DF1634" w:rsidRDefault="00FD2748" w:rsidP="00B46D58">
      <w:pPr>
        <w:widowControl w:val="0"/>
        <w:tabs>
          <w:tab w:val="left" w:pos="1134"/>
        </w:tabs>
        <w:spacing w:after="160"/>
        <w:ind w:firstLine="567"/>
        <w:jc w:val="both"/>
        <w:rPr>
          <w:rFonts w:ascii="GHEA Grapalat" w:hAnsi="GHEA Grapalat" w:cs="Sylfaen"/>
          <w:rPrChange w:id="1606" w:author="Hayk-PC" w:date="2024-12-11T02:31:00Z">
            <w:rPr>
              <w:rFonts w:ascii="GHEA Grapalat" w:hAnsi="GHEA Grapalat" w:cs="Sylfaen"/>
            </w:rPr>
          </w:rPrChange>
        </w:rPr>
      </w:pPr>
      <w:r w:rsidRPr="00DF1634">
        <w:rPr>
          <w:rFonts w:ascii="GHEA Grapalat" w:hAnsi="GHEA Grapalat"/>
          <w:rPrChange w:id="1607" w:author="Hayk-PC" w:date="2024-12-11T02:31:00Z">
            <w:rPr>
              <w:rFonts w:ascii="GHEA Grapalat" w:hAnsi="GHEA Grapalat"/>
            </w:rPr>
          </w:rPrChange>
        </w:rPr>
        <w:t>8.2.</w:t>
      </w:r>
      <w:r w:rsidR="00D07367" w:rsidRPr="00DF1634">
        <w:rPr>
          <w:rFonts w:ascii="GHEA Grapalat" w:hAnsi="GHEA Grapalat"/>
          <w:rPrChange w:id="1608" w:author="Hayk-PC" w:date="2024-12-11T02:31:00Z">
            <w:rPr>
              <w:rFonts w:ascii="GHEA Grapalat" w:hAnsi="GHEA Grapalat"/>
            </w:rPr>
          </w:rPrChange>
        </w:rPr>
        <w:tab/>
      </w:r>
      <w:r w:rsidRPr="00DF1634">
        <w:rPr>
          <w:rFonts w:ascii="GHEA Grapalat" w:hAnsi="GHEA Grapalat"/>
          <w:rPrChange w:id="1609" w:author="Hayk-PC" w:date="2024-12-11T02:31:00Z">
            <w:rPr>
              <w:rFonts w:ascii="GHEA Grapalat" w:hAnsi="GHEA Grapalat"/>
            </w:rPr>
          </w:rPrChange>
        </w:rPr>
        <w:t xml:space="preserve">Заявки оцениваются в порядке, установленном настоящим приглашением. </w:t>
      </w:r>
    </w:p>
    <w:p w14:paraId="34410112" w14:textId="77777777" w:rsidR="002A665D" w:rsidRPr="00DF1634" w:rsidRDefault="00CF34DE" w:rsidP="00B46D58">
      <w:pPr>
        <w:widowControl w:val="0"/>
        <w:spacing w:after="160"/>
        <w:ind w:firstLine="567"/>
        <w:jc w:val="both"/>
        <w:rPr>
          <w:rPrChange w:id="1610" w:author="Hayk-PC" w:date="2024-12-11T02:31:00Z">
            <w:rPr/>
          </w:rPrChange>
        </w:rPr>
      </w:pPr>
      <w:r w:rsidRPr="00DF1634">
        <w:rPr>
          <w:rFonts w:ascii="GHEA Grapalat" w:hAnsi="GHEA Grapalat"/>
          <w:rPrChange w:id="1611" w:author="Hayk-PC" w:date="2024-12-11T02:31:00Z">
            <w:rPr>
              <w:rFonts w:ascii="GHEA Grapalat" w:hAnsi="GHEA Grapalat"/>
            </w:rPr>
          </w:rPrChange>
        </w:rPr>
        <w:t>Е</w:t>
      </w:r>
      <w:r w:rsidR="00CA7C54" w:rsidRPr="00DF1634">
        <w:rPr>
          <w:rFonts w:ascii="GHEA Grapalat" w:hAnsi="GHEA Grapalat"/>
          <w:rPrChange w:id="1612" w:author="Hayk-PC" w:date="2024-12-11T02:31:00Z">
            <w:rPr>
              <w:rFonts w:ascii="GHEA Grapalat" w:hAnsi="GHEA Grapalat"/>
            </w:rPr>
          </w:rPrChange>
        </w:rPr>
        <w:t xml:space="preserve">сли количество лотов </w:t>
      </w:r>
      <w:r w:rsidR="00D42D33" w:rsidRPr="00DF1634">
        <w:rPr>
          <w:rFonts w:ascii="GHEA Grapalat" w:hAnsi="GHEA Grapalat"/>
          <w:rPrChange w:id="1613" w:author="Hayk-PC" w:date="2024-12-11T02:31:00Z">
            <w:rPr>
              <w:rFonts w:ascii="GHEA Grapalat" w:hAnsi="GHEA Grapalat"/>
            </w:rPr>
          </w:rPrChange>
        </w:rPr>
        <w:t xml:space="preserve">в </w:t>
      </w:r>
      <w:r w:rsidR="00CA7C54" w:rsidRPr="00DF1634">
        <w:rPr>
          <w:rFonts w:ascii="GHEA Grapalat" w:hAnsi="GHEA Grapalat"/>
          <w:rPrChange w:id="1614" w:author="Hayk-PC" w:date="2024-12-11T02:31:00Z">
            <w:rPr>
              <w:rFonts w:ascii="GHEA Grapalat" w:hAnsi="GHEA Grapalat"/>
            </w:rPr>
          </w:rPrChange>
        </w:rPr>
        <w:t>процедур</w:t>
      </w:r>
      <w:r w:rsidR="00D42D33" w:rsidRPr="00DF1634">
        <w:rPr>
          <w:rFonts w:ascii="GHEA Grapalat" w:hAnsi="GHEA Grapalat"/>
          <w:rPrChange w:id="1615" w:author="Hayk-PC" w:date="2024-12-11T02:31:00Z">
            <w:rPr>
              <w:rFonts w:ascii="GHEA Grapalat" w:hAnsi="GHEA Grapalat"/>
            </w:rPr>
          </w:rPrChange>
        </w:rPr>
        <w:t>е</w:t>
      </w:r>
      <w:r w:rsidR="00CA7C54" w:rsidRPr="00DF1634">
        <w:rPr>
          <w:rFonts w:ascii="GHEA Grapalat" w:hAnsi="GHEA Grapalat"/>
          <w:rPrChange w:id="1616" w:author="Hayk-PC" w:date="2024-12-11T02:31:00Z">
            <w:rPr>
              <w:rFonts w:ascii="GHEA Grapalat" w:hAnsi="GHEA Grapalat"/>
            </w:rPr>
          </w:rPrChange>
        </w:rPr>
        <w:t xml:space="preserve"> закупок не превышает семдесять пять</w:t>
      </w:r>
      <w:r w:rsidRPr="00DF1634">
        <w:rPr>
          <w:rFonts w:ascii="GHEA Grapalat" w:hAnsi="GHEA Grapalat"/>
          <w:rPrChange w:id="1617" w:author="Hayk-PC" w:date="2024-12-11T02:31:00Z">
            <w:rPr>
              <w:rFonts w:ascii="GHEA Grapalat" w:hAnsi="GHEA Grapalat"/>
            </w:rPr>
          </w:rPrChange>
        </w:rPr>
        <w:t xml:space="preserve"> лотов</w:t>
      </w:r>
      <w:r w:rsidR="00CA7C54" w:rsidRPr="00DF1634">
        <w:rPr>
          <w:rFonts w:ascii="GHEA Grapalat" w:hAnsi="GHEA Grapalat"/>
          <w:rPrChange w:id="1618" w:author="Hayk-PC" w:date="2024-12-11T02:31:00Z">
            <w:rPr>
              <w:rFonts w:ascii="GHEA Grapalat" w:hAnsi="GHEA Grapalat"/>
            </w:rPr>
          </w:rPrChange>
        </w:rPr>
        <w:t xml:space="preserve">- оценка </w:t>
      </w:r>
      <w:r w:rsidR="009A796C" w:rsidRPr="00DF1634">
        <w:rPr>
          <w:rFonts w:ascii="GHEA Grapalat" w:hAnsi="GHEA Grapalat"/>
          <w:rPrChange w:id="1619" w:author="Hayk-PC" w:date="2024-12-11T02:31:00Z">
            <w:rPr>
              <w:rFonts w:ascii="GHEA Grapalat" w:hAnsi="GHEA Grapalat"/>
            </w:rPr>
          </w:rPrChange>
        </w:rPr>
        <w:t xml:space="preserve">заявок осуществляется в течение </w:t>
      </w:r>
      <w:r w:rsidR="00D3681C" w:rsidRPr="00DF1634">
        <w:rPr>
          <w:rFonts w:ascii="GHEA Grapalat" w:hAnsi="GHEA Grapalat"/>
          <w:rPrChange w:id="1620" w:author="Hayk-PC" w:date="2024-12-11T02:31:00Z">
            <w:rPr>
              <w:rFonts w:ascii="GHEA Grapalat" w:hAnsi="GHEA Grapalat"/>
            </w:rPr>
          </w:rPrChange>
        </w:rPr>
        <w:t>пятнадцати</w:t>
      </w:r>
      <w:r w:rsidR="00CA7C54" w:rsidRPr="00DF1634">
        <w:rPr>
          <w:rFonts w:ascii="GHEA Grapalat" w:hAnsi="GHEA Grapalat"/>
          <w:rPrChange w:id="1621" w:author="Hayk-PC" w:date="2024-12-11T02:31:00Z">
            <w:rPr>
              <w:rFonts w:ascii="GHEA Grapalat" w:hAnsi="GHEA Grapalat"/>
            </w:rPr>
          </w:rPrChange>
        </w:rPr>
        <w:t xml:space="preserve"> </w:t>
      </w:r>
      <w:r w:rsidR="009A796C" w:rsidRPr="00DF1634">
        <w:rPr>
          <w:rFonts w:ascii="GHEA Grapalat" w:hAnsi="GHEA Grapalat"/>
          <w:rPrChange w:id="1622" w:author="Hayk-PC" w:date="2024-12-11T02:31:00Z">
            <w:rPr>
              <w:rFonts w:ascii="GHEA Grapalat" w:hAnsi="GHEA Grapalat"/>
            </w:rPr>
          </w:rPrChange>
        </w:rPr>
        <w:t>рабочих дней со дня истечения окончательного срока их подачи, а</w:t>
      </w:r>
      <w:r w:rsidR="00CA7C54" w:rsidRPr="00DF1634">
        <w:rPr>
          <w:rFonts w:ascii="GHEA Grapalat" w:hAnsi="GHEA Grapalat"/>
          <w:rPrChange w:id="1623" w:author="Hayk-PC" w:date="2024-12-11T02:31:00Z">
            <w:rPr>
              <w:rFonts w:ascii="GHEA Grapalat" w:hAnsi="GHEA Grapalat"/>
            </w:rPr>
          </w:rPrChange>
        </w:rPr>
        <w:t xml:space="preserve"> при превышении-</w:t>
      </w:r>
      <w:r w:rsidR="009A796C" w:rsidRPr="00DF1634">
        <w:rPr>
          <w:rFonts w:ascii="GHEA Grapalat" w:hAnsi="GHEA Grapalat"/>
          <w:rPrChange w:id="1624" w:author="Hayk-PC" w:date="2024-12-11T02:31:00Z">
            <w:rPr>
              <w:rFonts w:ascii="GHEA Grapalat" w:hAnsi="GHEA Grapalat"/>
            </w:rPr>
          </w:rPrChange>
        </w:rPr>
        <w:t xml:space="preserve"> в течение </w:t>
      </w:r>
      <w:r w:rsidR="000C324B" w:rsidRPr="00DF1634">
        <w:rPr>
          <w:rFonts w:ascii="GHEA Grapalat" w:hAnsi="GHEA Grapalat"/>
          <w:rPrChange w:id="1625" w:author="Hayk-PC" w:date="2024-12-11T02:31:00Z">
            <w:rPr>
              <w:rFonts w:ascii="GHEA Grapalat" w:hAnsi="GHEA Grapalat"/>
            </w:rPr>
          </w:rPrChange>
        </w:rPr>
        <w:t>двадцати</w:t>
      </w:r>
      <w:r w:rsidR="00CA7C54" w:rsidRPr="00DF1634">
        <w:rPr>
          <w:rFonts w:ascii="GHEA Grapalat" w:hAnsi="GHEA Grapalat"/>
          <w:rPrChange w:id="1626" w:author="Hayk-PC" w:date="2024-12-11T02:31:00Z">
            <w:rPr>
              <w:rFonts w:ascii="GHEA Grapalat" w:hAnsi="GHEA Grapalat"/>
            </w:rPr>
          </w:rPrChange>
        </w:rPr>
        <w:t xml:space="preserve"> </w:t>
      </w:r>
      <w:r w:rsidR="009A796C" w:rsidRPr="00DF1634">
        <w:rPr>
          <w:rFonts w:ascii="GHEA Grapalat" w:hAnsi="GHEA Grapalat"/>
          <w:rPrChange w:id="1627" w:author="Hayk-PC" w:date="2024-12-11T02:31:00Z">
            <w:rPr>
              <w:rFonts w:ascii="GHEA Grapalat" w:hAnsi="GHEA Grapalat"/>
            </w:rPr>
          </w:rPrChange>
        </w:rPr>
        <w:t>рабочих дней.</w:t>
      </w:r>
    </w:p>
    <w:p w14:paraId="3CD2DD17" w14:textId="77777777" w:rsidR="00ED6836" w:rsidRPr="00DF1634" w:rsidRDefault="00745561" w:rsidP="00B46D58">
      <w:pPr>
        <w:widowControl w:val="0"/>
        <w:spacing w:after="160"/>
        <w:ind w:firstLine="567"/>
        <w:jc w:val="both"/>
        <w:rPr>
          <w:rFonts w:ascii="GHEA Grapalat" w:hAnsi="GHEA Grapalat" w:cs="Sylfaen"/>
          <w:rPrChange w:id="1628" w:author="Hayk-PC" w:date="2024-12-11T02:31:00Z">
            <w:rPr>
              <w:rFonts w:ascii="GHEA Grapalat" w:hAnsi="GHEA Grapalat" w:cs="Sylfaen"/>
            </w:rPr>
          </w:rPrChange>
        </w:rPr>
      </w:pPr>
      <w:r w:rsidRPr="00DF1634">
        <w:rPr>
          <w:rFonts w:ascii="GHEA Grapalat" w:hAnsi="GHEA Grapalat"/>
          <w:rPrChange w:id="1629" w:author="Hayk-PC" w:date="2024-12-11T02:31:00Z">
            <w:rPr>
              <w:rFonts w:ascii="GHEA Grapalat" w:hAnsi="GHEA Grapalat"/>
            </w:rPr>
          </w:rPrChange>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DF1634">
        <w:rPr>
          <w:rFonts w:ascii="GHEA Grapalat" w:hAnsi="GHEA Grapalat"/>
          <w:rPrChange w:id="1630" w:author="Hayk-PC" w:date="2024-12-11T02:31:00Z">
            <w:rPr>
              <w:rFonts w:ascii="GHEA Grapalat" w:hAnsi="GHEA Grapalat"/>
            </w:rPr>
          </w:rPrChange>
        </w:rPr>
        <w:t xml:space="preserve"> и оценке </w:t>
      </w:r>
      <w:r w:rsidRPr="00DF1634">
        <w:rPr>
          <w:rFonts w:ascii="GHEA Grapalat" w:hAnsi="GHEA Grapalat"/>
          <w:rPrChange w:id="1631" w:author="Hayk-PC" w:date="2024-12-11T02:31:00Z">
            <w:rPr>
              <w:rFonts w:ascii="GHEA Grapalat" w:hAnsi="GHEA Grapalat"/>
            </w:rPr>
          </w:rPrChange>
        </w:rPr>
        <w:t xml:space="preserve">заявок комиссия отклоняет те заявки, в которых отсутствуют ценовое предложение, </w:t>
      </w:r>
      <w:r w:rsidR="006A4E85" w:rsidRPr="00DF1634">
        <w:rPr>
          <w:rFonts w:ascii="GHEA Grapalat" w:hAnsi="GHEA Grapalat"/>
          <w:rPrChange w:id="1632" w:author="Hayk-PC" w:date="2024-12-11T02:31:00Z">
            <w:rPr>
              <w:rFonts w:ascii="GHEA Grapalat" w:hAnsi="GHEA Grapalat"/>
            </w:rPr>
          </w:rPrChange>
        </w:rPr>
        <w:t xml:space="preserve">и/или обеспечение заявки, или </w:t>
      </w:r>
      <w:r w:rsidRPr="00DF1634">
        <w:rPr>
          <w:rFonts w:ascii="GHEA Grapalat" w:hAnsi="GHEA Grapalat"/>
          <w:rPrChange w:id="1633" w:author="Hayk-PC" w:date="2024-12-11T02:31:00Z">
            <w:rPr>
              <w:rFonts w:ascii="GHEA Grapalat" w:hAnsi="GHEA Grapalat"/>
            </w:rPr>
          </w:rPrChange>
        </w:rPr>
        <w:t>те, которые не соответствуют требованиям приглашения</w:t>
      </w:r>
      <w:r w:rsidR="00550A62" w:rsidRPr="00DF1634">
        <w:rPr>
          <w:rFonts w:ascii="GHEA Grapalat" w:hAnsi="GHEA Grapalat"/>
          <w:rPrChange w:id="1634" w:author="Hayk-PC" w:date="2024-12-11T02:31:00Z">
            <w:rPr>
              <w:rFonts w:ascii="GHEA Grapalat" w:hAnsi="GHEA Grapalat"/>
            </w:rPr>
          </w:rPrChange>
        </w:rPr>
        <w:t>, за исключением случая, установленного пунктом 8.9 части 1 настоящего приглашения</w:t>
      </w:r>
      <w:r w:rsidRPr="00DF1634">
        <w:rPr>
          <w:rFonts w:ascii="GHEA Grapalat" w:hAnsi="GHEA Grapalat"/>
          <w:rPrChange w:id="1635" w:author="Hayk-PC" w:date="2024-12-11T02:31:00Z">
            <w:rPr>
              <w:rFonts w:ascii="GHEA Grapalat" w:hAnsi="GHEA Grapalat"/>
            </w:rPr>
          </w:rPrChange>
        </w:rPr>
        <w:t>.</w:t>
      </w:r>
    </w:p>
    <w:p w14:paraId="00789520" w14:textId="77777777" w:rsidR="00B514E8" w:rsidRPr="00DF1634" w:rsidRDefault="00FD2748" w:rsidP="00B46D58">
      <w:pPr>
        <w:pStyle w:val="BodyTextIndent2"/>
        <w:widowControl w:val="0"/>
        <w:tabs>
          <w:tab w:val="left" w:pos="1134"/>
        </w:tabs>
        <w:spacing w:after="160" w:line="240" w:lineRule="auto"/>
        <w:ind w:firstLine="567"/>
        <w:rPr>
          <w:rFonts w:ascii="GHEA Grapalat" w:hAnsi="GHEA Grapalat" w:cs="Sylfaen"/>
          <w:sz w:val="24"/>
          <w:szCs w:val="24"/>
          <w:rPrChange w:id="1636" w:author="Hayk-PC" w:date="2024-12-11T02:31:00Z">
            <w:rPr>
              <w:rFonts w:ascii="GHEA Grapalat" w:hAnsi="GHEA Grapalat" w:cs="Sylfaen"/>
              <w:sz w:val="24"/>
              <w:szCs w:val="24"/>
            </w:rPr>
          </w:rPrChange>
        </w:rPr>
      </w:pPr>
      <w:r w:rsidRPr="00DF1634">
        <w:rPr>
          <w:rFonts w:ascii="GHEA Grapalat" w:hAnsi="GHEA Grapalat"/>
          <w:sz w:val="24"/>
          <w:szCs w:val="24"/>
          <w:rPrChange w:id="1637" w:author="Hayk-PC" w:date="2024-12-11T02:31:00Z">
            <w:rPr>
              <w:rFonts w:ascii="GHEA Grapalat" w:hAnsi="GHEA Grapalat"/>
              <w:sz w:val="24"/>
              <w:szCs w:val="24"/>
            </w:rPr>
          </w:rPrChange>
        </w:rPr>
        <w:t>8.</w:t>
      </w:r>
      <w:r w:rsidR="004C3E56" w:rsidRPr="00DF1634">
        <w:rPr>
          <w:rFonts w:ascii="GHEA Grapalat" w:hAnsi="GHEA Grapalat"/>
          <w:sz w:val="24"/>
          <w:szCs w:val="24"/>
          <w:rPrChange w:id="1638" w:author="Hayk-PC" w:date="2024-12-11T02:31:00Z">
            <w:rPr>
              <w:rFonts w:ascii="GHEA Grapalat" w:hAnsi="GHEA Grapalat"/>
              <w:sz w:val="24"/>
              <w:szCs w:val="24"/>
            </w:rPr>
          </w:rPrChange>
        </w:rPr>
        <w:t>3</w:t>
      </w:r>
      <w:r w:rsidR="00D07367" w:rsidRPr="00DF1634">
        <w:rPr>
          <w:rFonts w:ascii="GHEA Grapalat" w:hAnsi="GHEA Grapalat"/>
          <w:sz w:val="24"/>
          <w:szCs w:val="24"/>
          <w:rPrChange w:id="1639" w:author="Hayk-PC" w:date="2024-12-11T02:31:00Z">
            <w:rPr>
              <w:rFonts w:ascii="GHEA Grapalat" w:hAnsi="GHEA Grapalat"/>
              <w:sz w:val="24"/>
              <w:szCs w:val="24"/>
            </w:rPr>
          </w:rPrChange>
        </w:rPr>
        <w:t>.</w:t>
      </w:r>
      <w:r w:rsidR="00D07367" w:rsidRPr="00DF1634">
        <w:rPr>
          <w:rFonts w:ascii="GHEA Grapalat" w:hAnsi="GHEA Grapalat"/>
          <w:sz w:val="24"/>
          <w:szCs w:val="24"/>
          <w:rPrChange w:id="1640" w:author="Hayk-PC" w:date="2024-12-11T02:31:00Z">
            <w:rPr>
              <w:rFonts w:ascii="GHEA Grapalat" w:hAnsi="GHEA Grapalat"/>
              <w:sz w:val="24"/>
              <w:szCs w:val="24"/>
            </w:rPr>
          </w:rPrChange>
        </w:rPr>
        <w:tab/>
      </w:r>
      <w:r w:rsidR="00D22CBB" w:rsidRPr="00DF1634">
        <w:rPr>
          <w:rFonts w:ascii="GHEA Grapalat" w:hAnsi="GHEA Grapalat"/>
          <w:sz w:val="24"/>
          <w:szCs w:val="24"/>
          <w:rPrChange w:id="1641" w:author="Hayk-PC" w:date="2024-12-11T02:31:00Z">
            <w:rPr>
              <w:rFonts w:ascii="GHEA Grapalat" w:hAnsi="GHEA Grapalat"/>
              <w:sz w:val="24"/>
              <w:szCs w:val="24"/>
            </w:rPr>
          </w:rPrChange>
        </w:rPr>
        <w:t>Отобранный у</w:t>
      </w:r>
      <w:r w:rsidRPr="00DF1634">
        <w:rPr>
          <w:rFonts w:ascii="GHEA Grapalat" w:hAnsi="GHEA Grapalat"/>
          <w:sz w:val="24"/>
          <w:szCs w:val="24"/>
          <w:rPrChange w:id="1642" w:author="Hayk-PC" w:date="2024-12-11T02:31:00Z">
            <w:rPr>
              <w:rFonts w:ascii="GHEA Grapalat" w:hAnsi="GHEA Grapalat"/>
              <w:sz w:val="24"/>
              <w:szCs w:val="24"/>
            </w:rPr>
          </w:rPrChange>
        </w:rPr>
        <w:t>частник</w:t>
      </w:r>
      <w:r w:rsidR="00DD2F66" w:rsidRPr="00DF1634">
        <w:rPr>
          <w:rFonts w:ascii="GHEA Grapalat" w:hAnsi="GHEA Grapalat"/>
          <w:sz w:val="24"/>
          <w:szCs w:val="24"/>
          <w:rPrChange w:id="1643" w:author="Hayk-PC" w:date="2024-12-11T02:31:00Z">
            <w:rPr>
              <w:rFonts w:ascii="GHEA Grapalat" w:hAnsi="GHEA Grapalat"/>
              <w:sz w:val="24"/>
              <w:szCs w:val="24"/>
            </w:rPr>
          </w:rPrChange>
        </w:rPr>
        <w:t xml:space="preserve"> </w:t>
      </w:r>
      <w:r w:rsidRPr="00DF1634">
        <w:rPr>
          <w:rFonts w:ascii="GHEA Grapalat" w:hAnsi="GHEA Grapalat"/>
          <w:sz w:val="24"/>
          <w:szCs w:val="24"/>
          <w:rPrChange w:id="1644" w:author="Hayk-PC" w:date="2024-12-11T02:31:00Z">
            <w:rPr>
              <w:rFonts w:ascii="GHEA Grapalat" w:hAnsi="GHEA Grapalat"/>
              <w:sz w:val="24"/>
              <w:szCs w:val="24"/>
            </w:rPr>
          </w:rPrChange>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DF1634">
        <w:rPr>
          <w:rFonts w:ascii="GHEA Grapalat" w:hAnsi="GHEA Grapalat"/>
          <w:sz w:val="24"/>
          <w:szCs w:val="24"/>
          <w:rPrChange w:id="1645" w:author="Hayk-PC" w:date="2024-12-11T02:31:00Z">
            <w:rPr>
              <w:rFonts w:ascii="GHEA Grapalat" w:hAnsi="GHEA Grapalat"/>
              <w:sz w:val="24"/>
              <w:szCs w:val="24"/>
            </w:rPr>
          </w:rPrChange>
        </w:rPr>
        <w:t>отобранного</w:t>
      </w:r>
      <w:r w:rsidR="0066621D" w:rsidRPr="00DF1634">
        <w:rPr>
          <w:rFonts w:ascii="GHEA Grapalat" w:hAnsi="GHEA Grapalat"/>
          <w:sz w:val="24"/>
          <w:szCs w:val="24"/>
          <w:rPrChange w:id="1646" w:author="Hayk-PC" w:date="2024-12-11T02:31:00Z">
            <w:rPr>
              <w:rFonts w:ascii="GHEA Grapalat" w:hAnsi="GHEA Grapalat"/>
              <w:sz w:val="24"/>
              <w:szCs w:val="24"/>
            </w:rPr>
          </w:rPrChange>
        </w:rPr>
        <w:t xml:space="preserve"> </w:t>
      </w:r>
      <w:r w:rsidR="006D73FB" w:rsidRPr="00DF1634">
        <w:rPr>
          <w:rFonts w:ascii="GHEA Grapalat" w:hAnsi="GHEA Grapalat"/>
          <w:sz w:val="24"/>
          <w:szCs w:val="24"/>
          <w:rPrChange w:id="1647" w:author="Hayk-PC" w:date="2024-12-11T02:31:00Z">
            <w:rPr>
              <w:rFonts w:ascii="GHEA Grapalat" w:hAnsi="GHEA Grapalat"/>
              <w:sz w:val="24"/>
              <w:szCs w:val="24"/>
            </w:rPr>
          </w:rPrChange>
        </w:rPr>
        <w:t>или непризнанных таковыми участников</w:t>
      </w:r>
      <w:r w:rsidRPr="00DF1634">
        <w:rPr>
          <w:rFonts w:ascii="GHEA Grapalat" w:hAnsi="GHEA Grapalat"/>
          <w:sz w:val="24"/>
          <w:szCs w:val="24"/>
          <w:rPrChange w:id="1648" w:author="Hayk-PC" w:date="2024-12-11T02:31:00Z">
            <w:rPr>
              <w:rFonts w:ascii="GHEA Grapalat" w:hAnsi="GHEA Grapalat"/>
              <w:sz w:val="24"/>
              <w:szCs w:val="24"/>
            </w:rPr>
          </w:rPrChange>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DF1634">
        <w:rPr>
          <w:rFonts w:ascii="GHEA Grapalat" w:hAnsi="GHEA Grapalat"/>
          <w:sz w:val="24"/>
          <w:szCs w:val="24"/>
          <w:rPrChange w:id="1649" w:author="Hayk-PC" w:date="2024-12-11T02:31:00Z">
            <w:rPr>
              <w:rFonts w:ascii="GHEA Grapalat" w:hAnsi="GHEA Grapalat"/>
              <w:sz w:val="24"/>
              <w:szCs w:val="24"/>
            </w:rPr>
          </w:rPrChange>
        </w:rPr>
        <w:t>.</w:t>
      </w:r>
    </w:p>
    <w:p w14:paraId="2CFD90F7" w14:textId="25A520B7" w:rsidR="00096865" w:rsidRPr="00DF1634"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Change w:id="1650" w:author="Hayk-PC" w:date="2024-12-11T02:31:00Z">
            <w:rPr>
              <w:rFonts w:ascii="GHEA Grapalat" w:hAnsi="GHEA Grapalat" w:cs="Sylfaen"/>
              <w:i w:val="0"/>
              <w:sz w:val="24"/>
              <w:szCs w:val="24"/>
            </w:rPr>
          </w:rPrChange>
        </w:rPr>
      </w:pPr>
      <w:r w:rsidRPr="00DF1634">
        <w:rPr>
          <w:rFonts w:ascii="GHEA Grapalat" w:hAnsi="GHEA Grapalat"/>
          <w:i w:val="0"/>
          <w:sz w:val="24"/>
          <w:szCs w:val="24"/>
          <w:rPrChange w:id="1651" w:author="Hayk-PC" w:date="2024-12-11T02:31:00Z">
            <w:rPr>
              <w:rFonts w:ascii="GHEA Grapalat" w:hAnsi="GHEA Grapalat"/>
              <w:i w:val="0"/>
              <w:sz w:val="24"/>
              <w:szCs w:val="24"/>
            </w:rPr>
          </w:rPrChange>
        </w:rPr>
        <w:t>8.</w:t>
      </w:r>
      <w:r w:rsidR="004C3E56" w:rsidRPr="00DF1634">
        <w:rPr>
          <w:rFonts w:ascii="GHEA Grapalat" w:hAnsi="GHEA Grapalat"/>
          <w:i w:val="0"/>
          <w:sz w:val="24"/>
          <w:szCs w:val="24"/>
          <w:rPrChange w:id="1652" w:author="Hayk-PC" w:date="2024-12-11T02:31:00Z">
            <w:rPr>
              <w:rFonts w:ascii="GHEA Grapalat" w:hAnsi="GHEA Grapalat"/>
              <w:i w:val="0"/>
              <w:sz w:val="24"/>
              <w:szCs w:val="24"/>
            </w:rPr>
          </w:rPrChange>
        </w:rPr>
        <w:t>4</w:t>
      </w:r>
      <w:r w:rsidR="00644850" w:rsidRPr="00DF1634">
        <w:rPr>
          <w:rFonts w:ascii="GHEA Grapalat" w:hAnsi="GHEA Grapalat"/>
          <w:i w:val="0"/>
          <w:sz w:val="24"/>
          <w:szCs w:val="24"/>
          <w:rPrChange w:id="1653" w:author="Hayk-PC" w:date="2024-12-11T02:31:00Z">
            <w:rPr>
              <w:rFonts w:ascii="GHEA Grapalat" w:hAnsi="GHEA Grapalat"/>
              <w:i w:val="0"/>
              <w:sz w:val="24"/>
              <w:szCs w:val="24"/>
            </w:rPr>
          </w:rPrChange>
        </w:rPr>
        <w:t>.</w:t>
      </w:r>
      <w:r w:rsidR="00644850" w:rsidRPr="00DF1634">
        <w:rPr>
          <w:rFonts w:ascii="GHEA Grapalat" w:hAnsi="GHEA Grapalat"/>
          <w:i w:val="0"/>
          <w:sz w:val="24"/>
          <w:szCs w:val="24"/>
          <w:rPrChange w:id="1654" w:author="Hayk-PC" w:date="2024-12-11T02:31:00Z">
            <w:rPr>
              <w:rFonts w:ascii="GHEA Grapalat" w:hAnsi="GHEA Grapalat"/>
              <w:i w:val="0"/>
              <w:sz w:val="24"/>
              <w:szCs w:val="24"/>
            </w:rPr>
          </w:rPrChange>
        </w:rPr>
        <w:tab/>
      </w:r>
      <w:r w:rsidRPr="00DF1634">
        <w:rPr>
          <w:rFonts w:ascii="GHEA Grapalat" w:hAnsi="GHEA Grapalat"/>
          <w:i w:val="0"/>
          <w:sz w:val="24"/>
          <w:szCs w:val="24"/>
          <w:rPrChange w:id="1655" w:author="Hayk-PC" w:date="2024-12-11T02:31:00Z">
            <w:rPr>
              <w:rFonts w:ascii="GHEA Grapalat" w:hAnsi="GHEA Grapalat"/>
              <w:i w:val="0"/>
              <w:sz w:val="24"/>
              <w:szCs w:val="24"/>
            </w:rPr>
          </w:rPrChange>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ins w:id="1656" w:author="Hayk Koshetsyan" w:date="2024-12-10T17:32:00Z">
        <w:r w:rsidR="00252A8E" w:rsidRPr="00DF1634">
          <w:rPr>
            <w:rFonts w:ascii="GHEA Grapalat" w:hAnsi="GHEA Grapalat"/>
            <w:b/>
            <w:i w:val="0"/>
            <w:sz w:val="22"/>
            <w:szCs w:val="22"/>
            <w:rPrChange w:id="1657" w:author="Hayk-PC" w:date="2024-12-11T02:31:00Z">
              <w:rPr>
                <w:rFonts w:ascii="GHEA Grapalat" w:hAnsi="GHEA Grapalat"/>
                <w:b/>
                <w:i w:val="0"/>
                <w:sz w:val="22"/>
                <w:szCs w:val="22"/>
                <w:highlight w:val="yellow"/>
              </w:rPr>
            </w:rPrChange>
          </w:rPr>
          <w:t>установленному Центральным банком Республики Армения</w:t>
        </w:r>
        <w:r w:rsidR="00252A8E" w:rsidRPr="00DF1634" w:rsidDel="00252A8E">
          <w:rPr>
            <w:rFonts w:ascii="GHEA Grapalat" w:hAnsi="GHEA Grapalat"/>
            <w:i w:val="0"/>
            <w:sz w:val="24"/>
            <w:szCs w:val="24"/>
            <w:rPrChange w:id="1658" w:author="Hayk-PC" w:date="2024-12-11T02:31:00Z">
              <w:rPr>
                <w:rFonts w:ascii="GHEA Grapalat" w:hAnsi="GHEA Grapalat"/>
                <w:i w:val="0"/>
                <w:sz w:val="24"/>
                <w:szCs w:val="24"/>
              </w:rPr>
            </w:rPrChange>
          </w:rPr>
          <w:t xml:space="preserve"> </w:t>
        </w:r>
      </w:ins>
      <w:del w:id="1659" w:author="Hayk Koshetsyan" w:date="2024-12-10T17:32:00Z">
        <w:r w:rsidR="00644850" w:rsidRPr="00DF1634" w:rsidDel="00252A8E">
          <w:rPr>
            <w:rFonts w:ascii="GHEA Grapalat" w:hAnsi="GHEA Grapalat"/>
            <w:i w:val="0"/>
            <w:sz w:val="24"/>
            <w:szCs w:val="24"/>
            <w:rPrChange w:id="1660" w:author="Hayk-PC" w:date="2024-12-11T02:31:00Z">
              <w:rPr>
                <w:rFonts w:ascii="GHEA Grapalat" w:hAnsi="GHEA Grapalat"/>
                <w:i w:val="0"/>
                <w:sz w:val="24"/>
                <w:szCs w:val="24"/>
              </w:rPr>
            </w:rPrChange>
          </w:rPr>
          <w:delText>_____</w:delText>
        </w:r>
        <w:r w:rsidR="00A01157" w:rsidRPr="00DF1634" w:rsidDel="00252A8E">
          <w:rPr>
            <w:rFonts w:ascii="GHEA Grapalat" w:hAnsi="GHEA Grapalat"/>
            <w:i w:val="0"/>
            <w:sz w:val="24"/>
            <w:szCs w:val="24"/>
            <w:rPrChange w:id="1661" w:author="Hayk-PC" w:date="2024-12-11T02:31:00Z">
              <w:rPr>
                <w:rFonts w:ascii="GHEA Grapalat" w:hAnsi="GHEA Grapalat"/>
                <w:i w:val="0"/>
                <w:sz w:val="24"/>
                <w:szCs w:val="24"/>
              </w:rPr>
            </w:rPrChange>
          </w:rPr>
          <w:delText>_________</w:delText>
        </w:r>
        <w:r w:rsidR="00644850" w:rsidRPr="00DF1634" w:rsidDel="00252A8E">
          <w:rPr>
            <w:rFonts w:ascii="GHEA Grapalat" w:hAnsi="GHEA Grapalat"/>
            <w:i w:val="0"/>
            <w:sz w:val="24"/>
            <w:szCs w:val="24"/>
            <w:rPrChange w:id="1662" w:author="Hayk-PC" w:date="2024-12-11T02:31:00Z">
              <w:rPr>
                <w:rFonts w:ascii="GHEA Grapalat" w:hAnsi="GHEA Grapalat"/>
                <w:i w:val="0"/>
                <w:sz w:val="24"/>
                <w:szCs w:val="24"/>
              </w:rPr>
            </w:rPrChange>
          </w:rPr>
          <w:delText>_______</w:delText>
        </w:r>
        <w:r w:rsidR="003C78D9" w:rsidRPr="00DF1634" w:rsidDel="00252A8E">
          <w:rPr>
            <w:rStyle w:val="FootnoteReference"/>
            <w:rFonts w:ascii="GHEA Grapalat" w:hAnsi="GHEA Grapalat"/>
            <w:i w:val="0"/>
            <w:sz w:val="24"/>
            <w:szCs w:val="24"/>
            <w:rPrChange w:id="1663" w:author="Hayk-PC" w:date="2024-12-11T02:31:00Z">
              <w:rPr>
                <w:rStyle w:val="FootnoteReference"/>
                <w:rFonts w:ascii="GHEA Grapalat" w:hAnsi="GHEA Grapalat"/>
                <w:i w:val="0"/>
                <w:sz w:val="24"/>
                <w:szCs w:val="24"/>
              </w:rPr>
            </w:rPrChange>
          </w:rPr>
          <w:footnoteReference w:customMarkFollows="1" w:id="9"/>
          <w:delText>10</w:delText>
        </w:r>
      </w:del>
      <w:r w:rsidR="00A01157" w:rsidRPr="00DF1634">
        <w:rPr>
          <w:rFonts w:ascii="GHEA Grapalat" w:hAnsi="GHEA Grapalat"/>
          <w:i w:val="0"/>
          <w:sz w:val="24"/>
          <w:szCs w:val="24"/>
          <w:rPrChange w:id="1666" w:author="Hayk-PC" w:date="2024-12-11T02:31:00Z">
            <w:rPr>
              <w:rFonts w:ascii="GHEA Grapalat" w:hAnsi="GHEA Grapalat"/>
              <w:i w:val="0"/>
              <w:sz w:val="24"/>
              <w:szCs w:val="24"/>
            </w:rPr>
          </w:rPrChange>
        </w:rPr>
        <w:t>.</w:t>
      </w:r>
    </w:p>
    <w:p w14:paraId="16AF313F" w14:textId="77777777" w:rsidR="00B15493" w:rsidRPr="00DF1634" w:rsidRDefault="00FD2748" w:rsidP="00B46D58">
      <w:pPr>
        <w:pStyle w:val="norm"/>
        <w:widowControl w:val="0"/>
        <w:tabs>
          <w:tab w:val="left" w:pos="1134"/>
        </w:tabs>
        <w:spacing w:after="160" w:line="240" w:lineRule="auto"/>
        <w:ind w:firstLine="567"/>
        <w:rPr>
          <w:rFonts w:ascii="GHEA Grapalat" w:hAnsi="GHEA Grapalat"/>
          <w:sz w:val="24"/>
          <w:szCs w:val="24"/>
          <w:rPrChange w:id="1667" w:author="Hayk-PC" w:date="2024-12-11T02:31:00Z">
            <w:rPr>
              <w:rFonts w:ascii="GHEA Grapalat" w:hAnsi="GHEA Grapalat"/>
              <w:sz w:val="24"/>
              <w:szCs w:val="24"/>
            </w:rPr>
          </w:rPrChange>
        </w:rPr>
      </w:pPr>
      <w:r w:rsidRPr="00DF1634">
        <w:rPr>
          <w:rFonts w:ascii="GHEA Grapalat" w:hAnsi="GHEA Grapalat"/>
          <w:sz w:val="24"/>
          <w:szCs w:val="24"/>
          <w:rPrChange w:id="1668" w:author="Hayk-PC" w:date="2024-12-11T02:31:00Z">
            <w:rPr>
              <w:rFonts w:ascii="GHEA Grapalat" w:hAnsi="GHEA Grapalat"/>
              <w:sz w:val="24"/>
              <w:szCs w:val="24"/>
            </w:rPr>
          </w:rPrChange>
        </w:rPr>
        <w:lastRenderedPageBreak/>
        <w:t>8.</w:t>
      </w:r>
      <w:r w:rsidR="001E1D4C" w:rsidRPr="00DF1634">
        <w:rPr>
          <w:rFonts w:ascii="GHEA Grapalat" w:hAnsi="GHEA Grapalat"/>
          <w:sz w:val="24"/>
          <w:szCs w:val="24"/>
          <w:rPrChange w:id="1669" w:author="Hayk-PC" w:date="2024-12-11T02:31:00Z">
            <w:rPr>
              <w:rFonts w:ascii="GHEA Grapalat" w:hAnsi="GHEA Grapalat"/>
              <w:sz w:val="24"/>
              <w:szCs w:val="24"/>
            </w:rPr>
          </w:rPrChange>
        </w:rPr>
        <w:t>5</w:t>
      </w:r>
      <w:r w:rsidRPr="00DF1634">
        <w:rPr>
          <w:rFonts w:ascii="GHEA Grapalat" w:hAnsi="GHEA Grapalat"/>
          <w:sz w:val="24"/>
          <w:szCs w:val="24"/>
          <w:rPrChange w:id="1670" w:author="Hayk-PC" w:date="2024-12-11T02:31:00Z">
            <w:rPr>
              <w:rFonts w:ascii="GHEA Grapalat" w:hAnsi="GHEA Grapalat"/>
              <w:sz w:val="24"/>
              <w:szCs w:val="24"/>
            </w:rPr>
          </w:rPrChange>
        </w:rPr>
        <w:t>.</w:t>
      </w:r>
      <w:r w:rsidR="00644850" w:rsidRPr="00DF1634">
        <w:rPr>
          <w:rFonts w:ascii="GHEA Grapalat" w:hAnsi="GHEA Grapalat"/>
          <w:sz w:val="24"/>
          <w:szCs w:val="24"/>
          <w:rPrChange w:id="1671" w:author="Hayk-PC" w:date="2024-12-11T02:31:00Z">
            <w:rPr>
              <w:rFonts w:ascii="GHEA Grapalat" w:hAnsi="GHEA Grapalat"/>
              <w:sz w:val="24"/>
              <w:szCs w:val="24"/>
            </w:rPr>
          </w:rPrChange>
        </w:rPr>
        <w:tab/>
      </w:r>
      <w:r w:rsidRPr="00DF1634">
        <w:rPr>
          <w:rFonts w:ascii="GHEA Grapalat" w:hAnsi="GHEA Grapalat"/>
          <w:sz w:val="24"/>
          <w:szCs w:val="24"/>
          <w:rPrChange w:id="1672" w:author="Hayk-PC" w:date="2024-12-11T02:31:00Z">
            <w:rPr>
              <w:rFonts w:ascii="GHEA Grapalat" w:hAnsi="GHEA Grapalat"/>
              <w:sz w:val="24"/>
              <w:szCs w:val="24"/>
            </w:rPr>
          </w:rPrChange>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DF1634">
        <w:rPr>
          <w:rFonts w:ascii="GHEA Grapalat" w:hAnsi="GHEA Grapalat"/>
          <w:sz w:val="24"/>
          <w:szCs w:val="24"/>
          <w:rPrChange w:id="1673" w:author="Hayk-PC" w:date="2024-12-11T02:31:00Z">
            <w:rPr>
              <w:rFonts w:ascii="GHEA Grapalat" w:hAnsi="GHEA Grapalat"/>
              <w:sz w:val="24"/>
              <w:szCs w:val="24"/>
            </w:rPr>
          </w:rPrChange>
        </w:rPr>
        <w:t>отобранного или непризнанных таковыми участников</w:t>
      </w:r>
      <w:r w:rsidRPr="00DF1634">
        <w:rPr>
          <w:rFonts w:ascii="GHEA Grapalat" w:hAnsi="GHEA Grapalat"/>
          <w:sz w:val="24"/>
          <w:szCs w:val="24"/>
          <w:rPrChange w:id="1674" w:author="Hayk-PC" w:date="2024-12-11T02:31:00Z">
            <w:rPr>
              <w:rFonts w:ascii="GHEA Grapalat" w:hAnsi="GHEA Grapalat"/>
              <w:sz w:val="24"/>
              <w:szCs w:val="24"/>
            </w:rPr>
          </w:rPrChange>
        </w:rPr>
        <w:t xml:space="preserve">. </w:t>
      </w:r>
      <w:r w:rsidR="002F2045" w:rsidRPr="00DF1634">
        <w:rPr>
          <w:rFonts w:ascii="GHEA Grapalat" w:hAnsi="GHEA Grapalat"/>
          <w:sz w:val="24"/>
          <w:szCs w:val="24"/>
          <w:rPrChange w:id="1675" w:author="Hayk-PC" w:date="2024-12-11T02:31:00Z">
            <w:rPr>
              <w:rFonts w:ascii="GHEA Grapalat" w:hAnsi="GHEA Grapalat"/>
              <w:sz w:val="24"/>
              <w:szCs w:val="24"/>
            </w:rPr>
          </w:rPrChange>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DF1634">
        <w:rPr>
          <w:rFonts w:ascii="GHEA Grapalat" w:hAnsi="GHEA Grapalat"/>
          <w:sz w:val="24"/>
          <w:szCs w:val="24"/>
          <w:rPrChange w:id="1676" w:author="Hayk-PC" w:date="2024-12-11T02:31:00Z">
            <w:rPr>
              <w:rFonts w:ascii="GHEA Grapalat" w:hAnsi="GHEA Grapalat"/>
              <w:sz w:val="24"/>
              <w:szCs w:val="24"/>
            </w:rPr>
          </w:rPrChange>
        </w:rPr>
        <w:t>.</w:t>
      </w:r>
    </w:p>
    <w:p w14:paraId="5A00F0E0" w14:textId="77777777" w:rsidR="009B6D58" w:rsidRPr="00DF1634" w:rsidRDefault="00FD2748" w:rsidP="00B46D58">
      <w:pPr>
        <w:pStyle w:val="norm"/>
        <w:widowControl w:val="0"/>
        <w:tabs>
          <w:tab w:val="left" w:pos="1134"/>
        </w:tabs>
        <w:spacing w:after="160" w:line="240" w:lineRule="auto"/>
        <w:ind w:firstLine="567"/>
        <w:rPr>
          <w:rFonts w:ascii="GHEA Grapalat" w:hAnsi="GHEA Grapalat" w:cs="Sylfaen"/>
          <w:sz w:val="24"/>
          <w:szCs w:val="24"/>
          <w:rPrChange w:id="1677" w:author="Hayk-PC" w:date="2024-12-11T02:31:00Z">
            <w:rPr>
              <w:rFonts w:ascii="GHEA Grapalat" w:hAnsi="GHEA Grapalat" w:cs="Sylfaen"/>
              <w:sz w:val="24"/>
              <w:szCs w:val="24"/>
            </w:rPr>
          </w:rPrChange>
        </w:rPr>
      </w:pPr>
      <w:r w:rsidRPr="00DF1634">
        <w:rPr>
          <w:rFonts w:ascii="GHEA Grapalat" w:hAnsi="GHEA Grapalat"/>
          <w:sz w:val="24"/>
          <w:szCs w:val="24"/>
          <w:rPrChange w:id="1678" w:author="Hayk-PC" w:date="2024-12-11T02:31:00Z">
            <w:rPr>
              <w:rFonts w:ascii="GHEA Grapalat" w:hAnsi="GHEA Grapalat"/>
              <w:sz w:val="24"/>
              <w:szCs w:val="24"/>
            </w:rPr>
          </w:rPrChange>
        </w:rPr>
        <w:t>При равенстве предложенных наименьших цен</w:t>
      </w:r>
      <w:del w:id="1679" w:author="Vardan" w:date="2022-10-29T23:54:00Z">
        <w:r w:rsidRPr="00DF1634" w:rsidDel="002164B3">
          <w:rPr>
            <w:rFonts w:ascii="GHEA Grapalat" w:hAnsi="GHEA Grapalat"/>
            <w:sz w:val="24"/>
            <w:szCs w:val="24"/>
            <w:rPrChange w:id="1680" w:author="Hayk-PC" w:date="2024-12-11T02:31:00Z">
              <w:rPr>
                <w:rFonts w:ascii="GHEA Grapalat" w:hAnsi="GHEA Grapalat"/>
                <w:sz w:val="24"/>
                <w:szCs w:val="24"/>
              </w:rPr>
            </w:rPrChange>
          </w:rPr>
          <w:delText xml:space="preserve"> </w:delText>
        </w:r>
      </w:del>
      <w:r w:rsidR="00186559" w:rsidRPr="00DF1634">
        <w:rPr>
          <w:rFonts w:ascii="GHEA Grapalat" w:hAnsi="GHEA Grapalat"/>
          <w:sz w:val="24"/>
          <w:szCs w:val="24"/>
          <w:rPrChange w:id="1681" w:author="Hayk-PC" w:date="2024-12-11T02:31:00Z">
            <w:rPr>
              <w:rFonts w:ascii="GHEA Grapalat" w:hAnsi="GHEA Grapalat"/>
              <w:sz w:val="24"/>
              <w:szCs w:val="24"/>
            </w:rPr>
          </w:rPrChange>
        </w:rPr>
        <w:t>:</w:t>
      </w:r>
    </w:p>
    <w:p w14:paraId="71259F4C" w14:textId="77777777" w:rsidR="009B6D58" w:rsidRPr="00DF1634" w:rsidRDefault="009B6D58" w:rsidP="00B46D58">
      <w:pPr>
        <w:pStyle w:val="norm"/>
        <w:widowControl w:val="0"/>
        <w:tabs>
          <w:tab w:val="left" w:pos="1134"/>
        </w:tabs>
        <w:spacing w:after="160" w:line="240" w:lineRule="auto"/>
        <w:ind w:firstLine="567"/>
        <w:rPr>
          <w:rFonts w:ascii="GHEA Grapalat" w:hAnsi="GHEA Grapalat" w:cs="Sylfaen"/>
          <w:sz w:val="24"/>
          <w:szCs w:val="24"/>
          <w:rPrChange w:id="1682" w:author="Hayk-PC" w:date="2024-12-11T02:31:00Z">
            <w:rPr>
              <w:rFonts w:ascii="GHEA Grapalat" w:hAnsi="GHEA Grapalat" w:cs="Sylfaen"/>
              <w:sz w:val="24"/>
              <w:szCs w:val="24"/>
            </w:rPr>
          </w:rPrChange>
        </w:rPr>
      </w:pPr>
      <w:r w:rsidRPr="00DF1634">
        <w:rPr>
          <w:rFonts w:ascii="GHEA Grapalat" w:hAnsi="GHEA Grapalat"/>
          <w:sz w:val="24"/>
          <w:szCs w:val="24"/>
          <w:rPrChange w:id="1683" w:author="Hayk-PC" w:date="2024-12-11T02:31:00Z">
            <w:rPr>
              <w:rFonts w:ascii="GHEA Grapalat" w:hAnsi="GHEA Grapalat"/>
              <w:sz w:val="24"/>
              <w:szCs w:val="24"/>
            </w:rPr>
          </w:rPrChange>
        </w:rPr>
        <w:t>а.</w:t>
      </w:r>
      <w:r w:rsidR="00186559" w:rsidRPr="00DF1634">
        <w:rPr>
          <w:rFonts w:ascii="GHEA Grapalat" w:hAnsi="GHEA Grapalat"/>
          <w:sz w:val="24"/>
          <w:szCs w:val="24"/>
          <w:rPrChange w:id="1684" w:author="Hayk-PC" w:date="2024-12-11T02:31:00Z">
            <w:rPr>
              <w:rFonts w:ascii="GHEA Grapalat" w:hAnsi="GHEA Grapalat"/>
              <w:sz w:val="24"/>
              <w:szCs w:val="24"/>
            </w:rPr>
          </w:rPrChange>
        </w:rPr>
        <w:tab/>
      </w:r>
      <w:r w:rsidRPr="00DF1634">
        <w:rPr>
          <w:rFonts w:ascii="GHEA Grapalat" w:hAnsi="GHEA Grapalat"/>
          <w:sz w:val="24"/>
          <w:szCs w:val="24"/>
          <w:rPrChange w:id="1685" w:author="Hayk-PC" w:date="2024-12-11T02:31:00Z">
            <w:rPr>
              <w:rFonts w:ascii="GHEA Grapalat" w:hAnsi="GHEA Grapalat"/>
              <w:sz w:val="24"/>
              <w:szCs w:val="24"/>
            </w:rPr>
          </w:rPrChange>
        </w:rPr>
        <w:t>для определения</w:t>
      </w:r>
      <w:r w:rsidR="005F09CE" w:rsidRPr="00DF1634">
        <w:rPr>
          <w:rFonts w:ascii="GHEA Grapalat" w:hAnsi="GHEA Grapalat"/>
          <w:sz w:val="24"/>
          <w:szCs w:val="24"/>
          <w:rPrChange w:id="1686" w:author="Hayk-PC" w:date="2024-12-11T02:31:00Z">
            <w:rPr>
              <w:rFonts w:ascii="GHEA Grapalat" w:hAnsi="GHEA Grapalat"/>
              <w:sz w:val="24"/>
              <w:szCs w:val="24"/>
            </w:rPr>
          </w:rPrChange>
        </w:rPr>
        <w:t xml:space="preserve"> </w:t>
      </w:r>
      <w:r w:rsidR="00FC5859" w:rsidRPr="00DF1634">
        <w:rPr>
          <w:rFonts w:ascii="GHEA Grapalat" w:hAnsi="GHEA Grapalat"/>
          <w:sz w:val="24"/>
          <w:szCs w:val="24"/>
          <w:rPrChange w:id="1687" w:author="Hayk-PC" w:date="2024-12-11T02:31:00Z">
            <w:rPr>
              <w:rFonts w:ascii="GHEA Grapalat" w:hAnsi="GHEA Grapalat"/>
              <w:sz w:val="24"/>
              <w:szCs w:val="24"/>
            </w:rPr>
          </w:rPrChange>
        </w:rPr>
        <w:t xml:space="preserve">отобранного </w:t>
      </w:r>
      <w:r w:rsidR="002F27C9" w:rsidRPr="00DF1634">
        <w:rPr>
          <w:rFonts w:ascii="GHEA Grapalat" w:hAnsi="GHEA Grapalat"/>
          <w:sz w:val="24"/>
          <w:szCs w:val="24"/>
          <w:rPrChange w:id="1688" w:author="Hayk-PC" w:date="2024-12-11T02:31:00Z">
            <w:rPr>
              <w:rFonts w:ascii="GHEA Grapalat" w:hAnsi="GHEA Grapalat"/>
              <w:sz w:val="24"/>
              <w:szCs w:val="24"/>
            </w:rPr>
          </w:rPrChange>
        </w:rPr>
        <w:t>и</w:t>
      </w:r>
      <w:r w:rsidR="00FC5859" w:rsidRPr="00DF1634">
        <w:rPr>
          <w:rFonts w:ascii="GHEA Grapalat" w:hAnsi="GHEA Grapalat"/>
          <w:sz w:val="24"/>
          <w:szCs w:val="24"/>
          <w:rPrChange w:id="1689" w:author="Hayk-PC" w:date="2024-12-11T02:31:00Z">
            <w:rPr>
              <w:rFonts w:ascii="GHEA Grapalat" w:hAnsi="GHEA Grapalat"/>
              <w:sz w:val="24"/>
              <w:szCs w:val="24"/>
            </w:rPr>
          </w:rPrChange>
        </w:rPr>
        <w:t xml:space="preserve"> непризнанных таковыми </w:t>
      </w:r>
      <w:r w:rsidRPr="00DF1634">
        <w:rPr>
          <w:rFonts w:ascii="GHEA Grapalat" w:hAnsi="GHEA Grapalat"/>
          <w:sz w:val="24"/>
          <w:szCs w:val="24"/>
          <w:rPrChange w:id="1690" w:author="Hayk-PC" w:date="2024-12-11T02:31:00Z">
            <w:rPr>
              <w:rFonts w:ascii="GHEA Grapalat" w:hAnsi="GHEA Grapalat"/>
              <w:sz w:val="24"/>
              <w:szCs w:val="24"/>
            </w:rPr>
          </w:rPrChange>
        </w:rPr>
        <w:t xml:space="preserve">участников, </w:t>
      </w:r>
      <w:r w:rsidR="00A55C6C" w:rsidRPr="00DF1634">
        <w:rPr>
          <w:rFonts w:ascii="GHEA Grapalat" w:hAnsi="GHEA Grapalat"/>
          <w:sz w:val="24"/>
          <w:szCs w:val="24"/>
          <w:rPrChange w:id="1691" w:author="Hayk-PC" w:date="2024-12-11T02:31:00Z">
            <w:rPr>
              <w:rFonts w:ascii="GHEA Grapalat" w:hAnsi="GHEA Grapalat"/>
              <w:sz w:val="24"/>
              <w:szCs w:val="24"/>
            </w:rPr>
          </w:rPrChange>
        </w:rPr>
        <w:t>на заседаниии комиссии с предложившими равные цены участниками,</w:t>
      </w:r>
      <w:r w:rsidRPr="00DF1634">
        <w:rPr>
          <w:rFonts w:ascii="GHEA Grapalat" w:hAnsi="GHEA Grapalat"/>
          <w:sz w:val="24"/>
          <w:szCs w:val="24"/>
          <w:rPrChange w:id="1692" w:author="Hayk-PC" w:date="2024-12-11T02:31:00Z">
            <w:rPr>
              <w:rFonts w:ascii="GHEA Grapalat" w:hAnsi="GHEA Grapalat"/>
              <w:sz w:val="24"/>
              <w:szCs w:val="24"/>
            </w:rPr>
          </w:rPrChange>
        </w:rPr>
        <w:t xml:space="preserve"> проводятся одновременные переговоры, если </w:t>
      </w:r>
      <w:r w:rsidR="006248D3" w:rsidRPr="00DF1634">
        <w:rPr>
          <w:rFonts w:ascii="GHEA Grapalat" w:hAnsi="GHEA Grapalat"/>
          <w:sz w:val="24"/>
          <w:szCs w:val="24"/>
          <w:rPrChange w:id="1693" w:author="Hayk-PC" w:date="2024-12-11T02:31:00Z">
            <w:rPr>
              <w:rFonts w:ascii="GHEA Grapalat" w:hAnsi="GHEA Grapalat"/>
              <w:sz w:val="24"/>
              <w:szCs w:val="24"/>
            </w:rPr>
          </w:rPrChange>
        </w:rPr>
        <w:t>эти</w:t>
      </w:r>
      <w:r w:rsidRPr="00DF1634">
        <w:rPr>
          <w:rFonts w:ascii="GHEA Grapalat" w:hAnsi="GHEA Grapalat"/>
          <w:sz w:val="24"/>
          <w:szCs w:val="24"/>
          <w:rPrChange w:id="1694" w:author="Hayk-PC" w:date="2024-12-11T02:31:00Z">
            <w:rPr>
              <w:rFonts w:ascii="GHEA Grapalat" w:hAnsi="GHEA Grapalat"/>
              <w:sz w:val="24"/>
              <w:szCs w:val="24"/>
            </w:rPr>
          </w:rPrChange>
        </w:rPr>
        <w:t xml:space="preserve"> участники (наделенные соответствующим полномочием представители)</w:t>
      </w:r>
      <w:r w:rsidR="0075330D" w:rsidRPr="00DF1634">
        <w:rPr>
          <w:rFonts w:ascii="GHEA Grapalat" w:hAnsi="GHEA Grapalat"/>
          <w:sz w:val="24"/>
          <w:szCs w:val="24"/>
          <w:rPrChange w:id="1695" w:author="Hayk-PC" w:date="2024-12-11T02:31:00Z">
            <w:rPr>
              <w:rFonts w:ascii="GHEA Grapalat" w:hAnsi="GHEA Grapalat"/>
              <w:sz w:val="24"/>
              <w:szCs w:val="24"/>
            </w:rPr>
          </w:rPrChange>
        </w:rPr>
        <w:t xml:space="preserve"> присутствуют на заседании,</w:t>
      </w:r>
    </w:p>
    <w:p w14:paraId="4B5D0791" w14:textId="77777777" w:rsidR="009B6D58" w:rsidRPr="00DF1634" w:rsidRDefault="009B6D58" w:rsidP="00B46D58">
      <w:pPr>
        <w:pStyle w:val="norm"/>
        <w:widowControl w:val="0"/>
        <w:tabs>
          <w:tab w:val="left" w:pos="1134"/>
        </w:tabs>
        <w:spacing w:after="160" w:line="240" w:lineRule="auto"/>
        <w:ind w:firstLine="567"/>
        <w:rPr>
          <w:rFonts w:ascii="GHEA Grapalat" w:hAnsi="GHEA Grapalat" w:cs="Sylfaen"/>
          <w:sz w:val="24"/>
          <w:szCs w:val="24"/>
          <w:rPrChange w:id="1696" w:author="Hayk-PC" w:date="2024-12-11T02:31:00Z">
            <w:rPr>
              <w:rFonts w:ascii="GHEA Grapalat" w:hAnsi="GHEA Grapalat" w:cs="Sylfaen"/>
              <w:sz w:val="24"/>
              <w:szCs w:val="24"/>
            </w:rPr>
          </w:rPrChange>
        </w:rPr>
      </w:pPr>
      <w:r w:rsidRPr="00DF1634">
        <w:rPr>
          <w:rFonts w:ascii="GHEA Grapalat" w:hAnsi="GHEA Grapalat"/>
          <w:sz w:val="24"/>
          <w:szCs w:val="24"/>
          <w:rPrChange w:id="1697" w:author="Hayk-PC" w:date="2024-12-11T02:31:00Z">
            <w:rPr>
              <w:rFonts w:ascii="GHEA Grapalat" w:hAnsi="GHEA Grapalat"/>
              <w:sz w:val="24"/>
              <w:szCs w:val="24"/>
            </w:rPr>
          </w:rPrChange>
        </w:rPr>
        <w:t>б.</w:t>
      </w:r>
      <w:r w:rsidR="00186559" w:rsidRPr="00DF1634">
        <w:rPr>
          <w:rFonts w:ascii="GHEA Grapalat" w:hAnsi="GHEA Grapalat"/>
          <w:sz w:val="24"/>
          <w:szCs w:val="24"/>
          <w:rPrChange w:id="1698" w:author="Hayk-PC" w:date="2024-12-11T02:31:00Z">
            <w:rPr>
              <w:rFonts w:ascii="GHEA Grapalat" w:hAnsi="GHEA Grapalat"/>
              <w:sz w:val="24"/>
              <w:szCs w:val="24"/>
            </w:rPr>
          </w:rPrChange>
        </w:rPr>
        <w:tab/>
      </w:r>
      <w:r w:rsidRPr="00DF1634">
        <w:rPr>
          <w:rFonts w:ascii="GHEA Grapalat" w:hAnsi="GHEA Grapalat"/>
          <w:sz w:val="24"/>
          <w:szCs w:val="24"/>
          <w:rPrChange w:id="1699" w:author="Hayk-PC" w:date="2024-12-11T02:31:00Z">
            <w:rPr>
              <w:rFonts w:ascii="GHEA Grapalat" w:hAnsi="GHEA Grapalat"/>
              <w:sz w:val="24"/>
              <w:szCs w:val="24"/>
            </w:rPr>
          </w:rPrChange>
        </w:rPr>
        <w:t xml:space="preserve">в противном случае заседание комиссии приостанавливается, и в течение одного рабочего дня секретарь комиссии </w:t>
      </w:r>
      <w:r w:rsidR="00172B98" w:rsidRPr="00DF1634">
        <w:rPr>
          <w:rFonts w:ascii="GHEA Grapalat" w:hAnsi="GHEA Grapalat"/>
          <w:sz w:val="24"/>
          <w:szCs w:val="24"/>
          <w:rPrChange w:id="1700" w:author="Hayk-PC" w:date="2024-12-11T02:31:00Z">
            <w:rPr>
              <w:rFonts w:ascii="GHEA Grapalat" w:hAnsi="GHEA Grapalat"/>
              <w:sz w:val="24"/>
              <w:szCs w:val="24"/>
            </w:rPr>
          </w:rPrChange>
        </w:rPr>
        <w:t>в электронной форме</w:t>
      </w:r>
      <w:r w:rsidRPr="00DF1634">
        <w:rPr>
          <w:rFonts w:ascii="GHEA Grapalat" w:hAnsi="GHEA Grapalat"/>
          <w:sz w:val="24"/>
          <w:szCs w:val="24"/>
          <w:rPrChange w:id="1701" w:author="Hayk-PC" w:date="2024-12-11T02:31:00Z">
            <w:rPr>
              <w:rFonts w:ascii="GHEA Grapalat" w:hAnsi="GHEA Grapalat"/>
              <w:sz w:val="24"/>
              <w:szCs w:val="24"/>
            </w:rPr>
          </w:rPrChange>
        </w:rPr>
        <w:t xml:space="preserve"> одновременно уведомляет всех участников</w:t>
      </w:r>
      <w:r w:rsidR="002615E2" w:rsidRPr="00DF1634">
        <w:rPr>
          <w:rFonts w:ascii="GHEA Grapalat" w:hAnsi="GHEA Grapalat"/>
          <w:sz w:val="24"/>
          <w:szCs w:val="24"/>
          <w:rPrChange w:id="1702" w:author="Hayk-PC" w:date="2024-12-11T02:31:00Z">
            <w:rPr>
              <w:rFonts w:ascii="GHEA Grapalat" w:hAnsi="GHEA Grapalat"/>
              <w:sz w:val="24"/>
              <w:szCs w:val="24"/>
            </w:rPr>
          </w:rPrChange>
        </w:rPr>
        <w:t xml:space="preserve"> представившими равные цены</w:t>
      </w:r>
      <w:r w:rsidRPr="00DF1634">
        <w:rPr>
          <w:rFonts w:ascii="GHEA Grapalat" w:hAnsi="GHEA Grapalat"/>
          <w:sz w:val="24"/>
          <w:szCs w:val="24"/>
          <w:rPrChange w:id="1703" w:author="Hayk-PC" w:date="2024-12-11T02:31:00Z">
            <w:rPr>
              <w:rFonts w:ascii="GHEA Grapalat" w:hAnsi="GHEA Grapalat"/>
              <w:sz w:val="24"/>
              <w:szCs w:val="24"/>
            </w:rPr>
          </w:rPrChange>
        </w:rPr>
        <w:t xml:space="preserve"> </w:t>
      </w:r>
      <w:r w:rsidR="00BB7A52" w:rsidRPr="00DF1634">
        <w:rPr>
          <w:rFonts w:ascii="GHEA Grapalat" w:hAnsi="GHEA Grapalat"/>
          <w:sz w:val="24"/>
          <w:szCs w:val="24"/>
          <w:rPrChange w:id="1704" w:author="Hayk-PC" w:date="2024-12-11T02:31:00Z">
            <w:rPr>
              <w:rFonts w:ascii="GHEA Grapalat" w:hAnsi="GHEA Grapalat"/>
              <w:sz w:val="24"/>
              <w:szCs w:val="24"/>
            </w:rPr>
          </w:rPrChange>
        </w:rPr>
        <w:t>об условиях, продолжительности,</w:t>
      </w:r>
      <w:r w:rsidRPr="00DF1634">
        <w:rPr>
          <w:rFonts w:ascii="GHEA Grapalat" w:hAnsi="GHEA Grapalat"/>
          <w:sz w:val="24"/>
          <w:szCs w:val="24"/>
          <w:rPrChange w:id="1705" w:author="Hayk-PC" w:date="2024-12-11T02:31:00Z">
            <w:rPr>
              <w:rFonts w:ascii="GHEA Grapalat" w:hAnsi="GHEA Grapalat"/>
              <w:sz w:val="24"/>
              <w:szCs w:val="24"/>
            </w:rPr>
          </w:rPrChange>
        </w:rPr>
        <w:t xml:space="preserve"> дате, времени и месте проведения одновременных переговоров по снижению цен,</w:t>
      </w:r>
    </w:p>
    <w:p w14:paraId="4AF82150" w14:textId="77777777" w:rsidR="009B6D58" w:rsidRPr="00DF1634" w:rsidRDefault="009B6D58" w:rsidP="00B46D58">
      <w:pPr>
        <w:pStyle w:val="norm"/>
        <w:widowControl w:val="0"/>
        <w:tabs>
          <w:tab w:val="left" w:pos="1134"/>
        </w:tabs>
        <w:spacing w:after="160" w:line="240" w:lineRule="auto"/>
        <w:ind w:firstLine="567"/>
        <w:rPr>
          <w:rFonts w:ascii="GHEA Grapalat" w:hAnsi="GHEA Grapalat" w:cs="Sylfaen"/>
          <w:sz w:val="24"/>
          <w:szCs w:val="24"/>
          <w:rPrChange w:id="1706" w:author="Hayk-PC" w:date="2024-12-11T02:31:00Z">
            <w:rPr>
              <w:rFonts w:ascii="GHEA Grapalat" w:hAnsi="GHEA Grapalat" w:cs="Sylfaen"/>
              <w:sz w:val="24"/>
              <w:szCs w:val="24"/>
            </w:rPr>
          </w:rPrChange>
        </w:rPr>
      </w:pPr>
      <w:r w:rsidRPr="00DF1634">
        <w:rPr>
          <w:rFonts w:ascii="GHEA Grapalat" w:hAnsi="GHEA Grapalat"/>
          <w:sz w:val="24"/>
          <w:szCs w:val="24"/>
          <w:rPrChange w:id="1707" w:author="Hayk-PC" w:date="2024-12-11T02:31:00Z">
            <w:rPr>
              <w:rFonts w:ascii="GHEA Grapalat" w:hAnsi="GHEA Grapalat"/>
              <w:sz w:val="24"/>
              <w:szCs w:val="24"/>
            </w:rPr>
          </w:rPrChange>
        </w:rPr>
        <w:t>в.</w:t>
      </w:r>
      <w:r w:rsidR="00186559" w:rsidRPr="00DF1634">
        <w:rPr>
          <w:rFonts w:ascii="GHEA Grapalat" w:hAnsi="GHEA Grapalat"/>
          <w:sz w:val="24"/>
          <w:szCs w:val="24"/>
          <w:rPrChange w:id="1708" w:author="Hayk-PC" w:date="2024-12-11T02:31:00Z">
            <w:rPr>
              <w:rFonts w:ascii="GHEA Grapalat" w:hAnsi="GHEA Grapalat"/>
              <w:sz w:val="24"/>
              <w:szCs w:val="24"/>
            </w:rPr>
          </w:rPrChange>
        </w:rPr>
        <w:tab/>
      </w:r>
      <w:r w:rsidRPr="00DF1634">
        <w:rPr>
          <w:rFonts w:ascii="GHEA Grapalat" w:hAnsi="GHEA Grapalat"/>
          <w:sz w:val="24"/>
          <w:szCs w:val="24"/>
          <w:rPrChange w:id="1709" w:author="Hayk-PC" w:date="2024-12-11T02:31:00Z">
            <w:rPr>
              <w:rFonts w:ascii="GHEA Grapalat" w:hAnsi="GHEA Grapalat"/>
              <w:sz w:val="24"/>
              <w:szCs w:val="24"/>
            </w:rPr>
          </w:rPrChange>
        </w:rPr>
        <w:t xml:space="preserve">переговоры проводятся не раннее чем на второй и не позднее чем на </w:t>
      </w:r>
      <w:r w:rsidR="00996FDC" w:rsidRPr="00DF1634">
        <w:rPr>
          <w:rFonts w:ascii="GHEA Grapalat" w:hAnsi="GHEA Grapalat"/>
          <w:sz w:val="24"/>
          <w:szCs w:val="24"/>
          <w:rPrChange w:id="1710" w:author="Hayk-PC" w:date="2024-12-11T02:31:00Z">
            <w:rPr>
              <w:rFonts w:ascii="GHEA Grapalat" w:hAnsi="GHEA Grapalat"/>
              <w:sz w:val="24"/>
              <w:szCs w:val="24"/>
            </w:rPr>
          </w:rPrChange>
        </w:rPr>
        <w:t xml:space="preserve">пятый </w:t>
      </w:r>
      <w:r w:rsidRPr="00DF1634">
        <w:rPr>
          <w:rFonts w:ascii="GHEA Grapalat" w:hAnsi="GHEA Grapalat"/>
          <w:sz w:val="24"/>
          <w:szCs w:val="24"/>
          <w:rPrChange w:id="1711" w:author="Hayk-PC" w:date="2024-12-11T02:31:00Z">
            <w:rPr>
              <w:rFonts w:ascii="GHEA Grapalat" w:hAnsi="GHEA Grapalat"/>
              <w:sz w:val="24"/>
              <w:szCs w:val="24"/>
            </w:rPr>
          </w:rPrChange>
        </w:rPr>
        <w:t>рабочий день со дня отправки извещения</w:t>
      </w:r>
      <w:r w:rsidR="00A50C53" w:rsidRPr="00DF1634">
        <w:rPr>
          <w:rFonts w:ascii="GHEA Grapalat" w:hAnsi="GHEA Grapalat"/>
          <w:sz w:val="24"/>
          <w:szCs w:val="24"/>
          <w:rPrChange w:id="1712" w:author="Hayk-PC" w:date="2024-12-11T02:31:00Z">
            <w:rPr>
              <w:rFonts w:ascii="GHEA Grapalat" w:hAnsi="GHEA Grapalat"/>
              <w:sz w:val="24"/>
              <w:szCs w:val="24"/>
            </w:rPr>
          </w:rPrChange>
        </w:rPr>
        <w:t>,</w:t>
      </w:r>
    </w:p>
    <w:p w14:paraId="2C22D986" w14:textId="77777777" w:rsidR="009B6D58" w:rsidRPr="00DF1634" w:rsidRDefault="009B6D58" w:rsidP="00B46D58">
      <w:pPr>
        <w:pStyle w:val="norm"/>
        <w:widowControl w:val="0"/>
        <w:tabs>
          <w:tab w:val="left" w:pos="1134"/>
        </w:tabs>
        <w:spacing w:after="160" w:line="240" w:lineRule="auto"/>
        <w:ind w:firstLine="567"/>
        <w:rPr>
          <w:rFonts w:ascii="GHEA Grapalat" w:hAnsi="GHEA Grapalat" w:cs="Sylfaen"/>
          <w:sz w:val="24"/>
          <w:szCs w:val="24"/>
          <w:rPrChange w:id="1713" w:author="Hayk-PC" w:date="2024-12-11T02:31:00Z">
            <w:rPr>
              <w:rFonts w:ascii="GHEA Grapalat" w:hAnsi="GHEA Grapalat" w:cs="Sylfaen"/>
              <w:sz w:val="24"/>
              <w:szCs w:val="24"/>
            </w:rPr>
          </w:rPrChange>
        </w:rPr>
      </w:pPr>
      <w:r w:rsidRPr="00DF1634">
        <w:rPr>
          <w:rFonts w:ascii="GHEA Grapalat" w:hAnsi="GHEA Grapalat"/>
          <w:sz w:val="24"/>
          <w:szCs w:val="24"/>
          <w:rPrChange w:id="1714" w:author="Hayk-PC" w:date="2024-12-11T02:31:00Z">
            <w:rPr>
              <w:rFonts w:ascii="GHEA Grapalat" w:hAnsi="GHEA Grapalat"/>
              <w:sz w:val="24"/>
              <w:szCs w:val="24"/>
            </w:rPr>
          </w:rPrChange>
        </w:rPr>
        <w:t>г.</w:t>
      </w:r>
      <w:r w:rsidR="00186559" w:rsidRPr="00DF1634">
        <w:rPr>
          <w:rFonts w:ascii="GHEA Grapalat" w:hAnsi="GHEA Grapalat"/>
          <w:sz w:val="24"/>
          <w:szCs w:val="24"/>
          <w:rPrChange w:id="1715" w:author="Hayk-PC" w:date="2024-12-11T02:31:00Z">
            <w:rPr>
              <w:rFonts w:ascii="GHEA Grapalat" w:hAnsi="GHEA Grapalat"/>
              <w:sz w:val="24"/>
              <w:szCs w:val="24"/>
            </w:rPr>
          </w:rPrChange>
        </w:rPr>
        <w:tab/>
      </w:r>
      <w:r w:rsidRPr="00DF1634">
        <w:rPr>
          <w:rFonts w:ascii="GHEA Grapalat" w:hAnsi="GHEA Grapalat"/>
          <w:sz w:val="24"/>
          <w:szCs w:val="24"/>
          <w:rPrChange w:id="1716" w:author="Hayk-PC" w:date="2024-12-11T02:31:00Z">
            <w:rPr>
              <w:rFonts w:ascii="GHEA Grapalat" w:hAnsi="GHEA Grapalat"/>
              <w:sz w:val="24"/>
              <w:szCs w:val="24"/>
            </w:rPr>
          </w:rPrChange>
        </w:rPr>
        <w:t xml:space="preserve">представленное на тот момент каждым участником ценовое предложение оглашается для </w:t>
      </w:r>
      <w:r w:rsidR="00AE5E57" w:rsidRPr="00DF1634">
        <w:rPr>
          <w:rFonts w:ascii="GHEA Grapalat" w:hAnsi="GHEA Grapalat"/>
          <w:sz w:val="24"/>
          <w:szCs w:val="24"/>
          <w:rPrChange w:id="1717" w:author="Hayk-PC" w:date="2024-12-11T02:31:00Z">
            <w:rPr>
              <w:rFonts w:ascii="GHEA Grapalat" w:hAnsi="GHEA Grapalat"/>
              <w:sz w:val="24"/>
              <w:szCs w:val="24"/>
            </w:rPr>
          </w:rPrChange>
        </w:rPr>
        <w:t>другого участника</w:t>
      </w:r>
      <w:r w:rsidRPr="00DF1634">
        <w:rPr>
          <w:rFonts w:ascii="GHEA Grapalat" w:hAnsi="GHEA Grapalat"/>
          <w:sz w:val="24"/>
          <w:szCs w:val="24"/>
          <w:rPrChange w:id="1718" w:author="Hayk-PC" w:date="2024-12-11T02:31:00Z">
            <w:rPr>
              <w:rFonts w:ascii="GHEA Grapalat" w:hAnsi="GHEA Grapalat"/>
              <w:sz w:val="24"/>
              <w:szCs w:val="24"/>
            </w:rPr>
          </w:rPrChange>
        </w:rPr>
        <w:t>, и до истечения предусмотренного для переговоров окончательного срока участник может пересмотреть свое ценовое предложение,</w:t>
      </w:r>
    </w:p>
    <w:p w14:paraId="4FFFACE4" w14:textId="77777777" w:rsidR="00D64A0E" w:rsidRPr="00DF1634" w:rsidRDefault="009B6D58" w:rsidP="00D64A0E">
      <w:pPr>
        <w:pStyle w:val="norm"/>
        <w:widowControl w:val="0"/>
        <w:tabs>
          <w:tab w:val="left" w:pos="1134"/>
        </w:tabs>
        <w:spacing w:after="160" w:line="240" w:lineRule="auto"/>
        <w:ind w:firstLine="567"/>
        <w:rPr>
          <w:ins w:id="1719" w:author="Vardan" w:date="2022-10-29T23:58:00Z"/>
          <w:rFonts w:ascii="GHEA Grapalat" w:hAnsi="GHEA Grapalat"/>
          <w:sz w:val="24"/>
          <w:szCs w:val="24"/>
          <w:rPrChange w:id="1720" w:author="Hayk-PC" w:date="2024-12-11T02:31:00Z">
            <w:rPr>
              <w:ins w:id="1721" w:author="Vardan" w:date="2022-10-29T23:58:00Z"/>
              <w:rFonts w:ascii="GHEA Grapalat" w:hAnsi="GHEA Grapalat"/>
              <w:sz w:val="24"/>
              <w:szCs w:val="24"/>
            </w:rPr>
          </w:rPrChange>
        </w:rPr>
      </w:pPr>
      <w:r w:rsidRPr="00DF1634">
        <w:rPr>
          <w:rFonts w:ascii="GHEA Grapalat" w:hAnsi="GHEA Grapalat"/>
          <w:sz w:val="24"/>
          <w:szCs w:val="24"/>
          <w:rPrChange w:id="1722" w:author="Hayk-PC" w:date="2024-12-11T02:31:00Z">
            <w:rPr>
              <w:rFonts w:ascii="GHEA Grapalat" w:hAnsi="GHEA Grapalat"/>
              <w:sz w:val="24"/>
              <w:szCs w:val="24"/>
            </w:rPr>
          </w:rPrChange>
        </w:rPr>
        <w:t>д.</w:t>
      </w:r>
      <w:r w:rsidR="00186559" w:rsidRPr="00DF1634">
        <w:rPr>
          <w:rFonts w:ascii="GHEA Grapalat" w:hAnsi="GHEA Grapalat"/>
          <w:sz w:val="24"/>
          <w:szCs w:val="24"/>
          <w:rPrChange w:id="1723" w:author="Hayk-PC" w:date="2024-12-11T02:31:00Z">
            <w:rPr>
              <w:rFonts w:ascii="GHEA Grapalat" w:hAnsi="GHEA Grapalat"/>
              <w:sz w:val="24"/>
              <w:szCs w:val="24"/>
            </w:rPr>
          </w:rPrChange>
        </w:rPr>
        <w:tab/>
      </w:r>
      <w:r w:rsidRPr="00DF1634">
        <w:rPr>
          <w:rFonts w:ascii="GHEA Grapalat" w:hAnsi="GHEA Grapalat"/>
          <w:sz w:val="24"/>
          <w:szCs w:val="24"/>
          <w:rPrChange w:id="1724" w:author="Hayk-PC" w:date="2024-12-11T02:31:00Z">
            <w:rPr>
              <w:rFonts w:ascii="GHEA Grapalat" w:hAnsi="GHEA Grapalat"/>
              <w:sz w:val="24"/>
              <w:szCs w:val="24"/>
            </w:rPr>
          </w:rPrChange>
        </w:rPr>
        <w:t xml:space="preserve">на момент истечения установленного для переговоров окончательного срока, по представленным </w:t>
      </w:r>
      <w:r w:rsidR="001D129F" w:rsidRPr="00DF1634">
        <w:rPr>
          <w:rFonts w:ascii="GHEA Grapalat" w:hAnsi="GHEA Grapalat"/>
          <w:sz w:val="24"/>
          <w:szCs w:val="24"/>
          <w:rPrChange w:id="1725" w:author="Hayk-PC" w:date="2024-12-11T02:31:00Z">
            <w:rPr>
              <w:rFonts w:ascii="GHEA Grapalat" w:hAnsi="GHEA Grapalat"/>
              <w:sz w:val="24"/>
              <w:szCs w:val="24"/>
            </w:rPr>
          </w:rPrChange>
        </w:rPr>
        <w:t xml:space="preserve">присутствующим на переговорах </w:t>
      </w:r>
      <w:r w:rsidRPr="00DF1634">
        <w:rPr>
          <w:rFonts w:ascii="GHEA Grapalat" w:hAnsi="GHEA Grapalat"/>
          <w:sz w:val="24"/>
          <w:szCs w:val="24"/>
          <w:rPrChange w:id="1726" w:author="Hayk-PC" w:date="2024-12-11T02:31:00Z">
            <w:rPr>
              <w:rFonts w:ascii="GHEA Grapalat" w:hAnsi="GHEA Grapalat"/>
              <w:sz w:val="24"/>
              <w:szCs w:val="24"/>
            </w:rPr>
          </w:rPrChange>
        </w:rPr>
        <w:t>участниками</w:t>
      </w:r>
      <w:r w:rsidR="001D129F" w:rsidRPr="00DF1634">
        <w:rPr>
          <w:rFonts w:ascii="GHEA Grapalat" w:hAnsi="GHEA Grapalat"/>
          <w:sz w:val="24"/>
          <w:szCs w:val="24"/>
          <w:rPrChange w:id="1727" w:author="Hayk-PC" w:date="2024-12-11T02:31:00Z">
            <w:rPr>
              <w:rFonts w:ascii="GHEA Grapalat" w:hAnsi="GHEA Grapalat"/>
              <w:sz w:val="24"/>
              <w:szCs w:val="24"/>
            </w:rPr>
          </w:rPrChange>
        </w:rPr>
        <w:t xml:space="preserve"> </w:t>
      </w:r>
      <w:r w:rsidRPr="00DF1634">
        <w:rPr>
          <w:rFonts w:ascii="GHEA Grapalat" w:hAnsi="GHEA Grapalat"/>
          <w:sz w:val="24"/>
          <w:szCs w:val="24"/>
          <w:rPrChange w:id="1728" w:author="Hayk-PC" w:date="2024-12-11T02:31:00Z">
            <w:rPr>
              <w:rFonts w:ascii="GHEA Grapalat" w:hAnsi="GHEA Grapalat"/>
              <w:sz w:val="24"/>
              <w:szCs w:val="24"/>
            </w:rPr>
          </w:rPrChange>
        </w:rPr>
        <w:t>ценам,  определяются и объявляются</w:t>
      </w:r>
      <w:r w:rsidR="00A134CC" w:rsidRPr="00DF1634">
        <w:rPr>
          <w:rFonts w:ascii="GHEA Grapalat" w:hAnsi="GHEA Grapalat"/>
          <w:sz w:val="24"/>
          <w:szCs w:val="24"/>
          <w:rPrChange w:id="1729" w:author="Hayk-PC" w:date="2024-12-11T02:31:00Z">
            <w:rPr>
              <w:rFonts w:ascii="GHEA Grapalat" w:hAnsi="GHEA Grapalat"/>
              <w:sz w:val="24"/>
              <w:szCs w:val="24"/>
            </w:rPr>
          </w:rPrChange>
        </w:rPr>
        <w:t xml:space="preserve"> отобранный </w:t>
      </w:r>
      <w:r w:rsidR="002F27C9" w:rsidRPr="00DF1634">
        <w:rPr>
          <w:rFonts w:ascii="GHEA Grapalat" w:hAnsi="GHEA Grapalat"/>
          <w:sz w:val="24"/>
          <w:szCs w:val="24"/>
          <w:rPrChange w:id="1730" w:author="Hayk-PC" w:date="2024-12-11T02:31:00Z">
            <w:rPr>
              <w:rFonts w:ascii="GHEA Grapalat" w:hAnsi="GHEA Grapalat"/>
              <w:sz w:val="24"/>
              <w:szCs w:val="24"/>
            </w:rPr>
          </w:rPrChange>
        </w:rPr>
        <w:t xml:space="preserve">и </w:t>
      </w:r>
      <w:r w:rsidR="00CD7A4E" w:rsidRPr="00DF1634">
        <w:rPr>
          <w:rFonts w:ascii="GHEA Grapalat" w:hAnsi="GHEA Grapalat"/>
          <w:sz w:val="24"/>
          <w:szCs w:val="24"/>
          <w:rPrChange w:id="1731" w:author="Hayk-PC" w:date="2024-12-11T02:31:00Z">
            <w:rPr>
              <w:rFonts w:ascii="GHEA Grapalat" w:hAnsi="GHEA Grapalat"/>
              <w:sz w:val="24"/>
              <w:szCs w:val="24"/>
            </w:rPr>
          </w:rPrChange>
        </w:rPr>
        <w:t xml:space="preserve"> непризнанные таковыми</w:t>
      </w:r>
      <w:r w:rsidRPr="00DF1634">
        <w:rPr>
          <w:rFonts w:ascii="GHEA Grapalat" w:hAnsi="GHEA Grapalat"/>
          <w:sz w:val="24"/>
          <w:szCs w:val="24"/>
          <w:rPrChange w:id="1732" w:author="Hayk-PC" w:date="2024-12-11T02:31:00Z">
            <w:rPr>
              <w:rFonts w:ascii="GHEA Grapalat" w:hAnsi="GHEA Grapalat"/>
              <w:sz w:val="24"/>
              <w:szCs w:val="24"/>
            </w:rPr>
          </w:rPrChange>
        </w:rPr>
        <w:t xml:space="preserve"> участники</w:t>
      </w:r>
      <w:r w:rsidR="00D64A0E" w:rsidRPr="00DF1634">
        <w:rPr>
          <w:rFonts w:ascii="GHEA Grapalat" w:hAnsi="GHEA Grapalat"/>
          <w:sz w:val="24"/>
          <w:szCs w:val="24"/>
          <w:rPrChange w:id="1733" w:author="Hayk-PC" w:date="2024-12-11T02:31:00Z">
            <w:rPr>
              <w:rFonts w:ascii="GHEA Grapalat" w:hAnsi="GHEA Grapalat"/>
              <w:sz w:val="24"/>
              <w:szCs w:val="24"/>
            </w:rPr>
          </w:rPrChange>
        </w:rPr>
        <w:t xml:space="preserve">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1E987E0C" w14:textId="77777777" w:rsidR="00B05FE6" w:rsidRPr="00DF1634" w:rsidRDefault="00B05FE6" w:rsidP="00B05FE6">
      <w:pPr>
        <w:pStyle w:val="norm"/>
        <w:widowControl w:val="0"/>
        <w:tabs>
          <w:tab w:val="left" w:pos="1134"/>
        </w:tabs>
        <w:spacing w:after="160" w:line="240" w:lineRule="auto"/>
        <w:ind w:firstLine="567"/>
        <w:rPr>
          <w:rFonts w:ascii="GHEA Grapalat" w:hAnsi="GHEA Grapalat"/>
          <w:sz w:val="24"/>
          <w:szCs w:val="24"/>
          <w:rPrChange w:id="1734" w:author="Hayk-PC" w:date="2024-12-11T02:31:00Z">
            <w:rPr>
              <w:rFonts w:ascii="GHEA Grapalat" w:hAnsi="GHEA Grapalat"/>
              <w:sz w:val="24"/>
              <w:szCs w:val="24"/>
            </w:rPr>
          </w:rPrChange>
        </w:rPr>
      </w:pPr>
      <w:r w:rsidRPr="00DF1634">
        <w:rPr>
          <w:rFonts w:ascii="GHEA Grapalat" w:hAnsi="GHEA Grapalat"/>
          <w:sz w:val="24"/>
          <w:szCs w:val="24"/>
          <w:rPrChange w:id="1735" w:author="Hayk-PC" w:date="2024-12-11T02:31:00Z">
            <w:rPr>
              <w:rFonts w:ascii="GHEA Grapalat" w:hAnsi="GHEA Grapalat"/>
              <w:sz w:val="24"/>
              <w:szCs w:val="24"/>
            </w:rPr>
          </w:rPrChange>
        </w:rPr>
        <w:t>8.</w:t>
      </w:r>
      <w:r w:rsidR="00222CDB" w:rsidRPr="00DF1634">
        <w:rPr>
          <w:rFonts w:ascii="GHEA Grapalat" w:hAnsi="GHEA Grapalat"/>
          <w:sz w:val="24"/>
          <w:szCs w:val="24"/>
          <w:rPrChange w:id="1736" w:author="Hayk-PC" w:date="2024-12-11T02:31:00Z">
            <w:rPr>
              <w:rFonts w:ascii="GHEA Grapalat" w:hAnsi="GHEA Grapalat"/>
              <w:sz w:val="24"/>
              <w:szCs w:val="24"/>
            </w:rPr>
          </w:rPrChange>
        </w:rPr>
        <w:t>6</w:t>
      </w:r>
      <w:r w:rsidRPr="00DF1634">
        <w:rPr>
          <w:rFonts w:ascii="GHEA Grapalat" w:hAnsi="GHEA Grapalat"/>
          <w:sz w:val="24"/>
          <w:szCs w:val="24"/>
          <w:rPrChange w:id="1737" w:author="Hayk-PC" w:date="2024-12-11T02:31:00Z">
            <w:rPr>
              <w:rFonts w:ascii="GHEA Grapalat" w:hAnsi="GHEA Grapalat"/>
              <w:sz w:val="24"/>
              <w:szCs w:val="24"/>
            </w:rPr>
          </w:rPrChange>
        </w:rPr>
        <w:t xml:space="preserve">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DF1634">
        <w:rPr>
          <w:rPrChange w:id="1738" w:author="Hayk-PC" w:date="2024-12-11T02:31:00Z">
            <w:rPr/>
          </w:rPrChange>
        </w:rPr>
        <w:t xml:space="preserve"> </w:t>
      </w:r>
      <w:r w:rsidRPr="00DF1634">
        <w:rPr>
          <w:rFonts w:ascii="GHEA Grapalat" w:hAnsi="GHEA Grapalat"/>
          <w:sz w:val="24"/>
          <w:szCs w:val="24"/>
          <w:rPrChange w:id="1739" w:author="Hayk-PC" w:date="2024-12-11T02:31:00Z">
            <w:rPr>
              <w:rFonts w:ascii="GHEA Grapalat" w:hAnsi="GHEA Grapalat"/>
              <w:sz w:val="24"/>
              <w:szCs w:val="24"/>
            </w:rPr>
          </w:rPrChange>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sidRPr="00DF1634">
        <w:rPr>
          <w:rPrChange w:id="1740" w:author="Hayk-PC" w:date="2024-12-11T02:31:00Z">
            <w:rPr/>
          </w:rPrChange>
        </w:rPr>
        <w:t xml:space="preserve"> </w:t>
      </w:r>
      <w:r w:rsidRPr="00DF1634">
        <w:rPr>
          <w:rFonts w:ascii="GHEA Grapalat" w:hAnsi="GHEA Grapalat"/>
          <w:sz w:val="24"/>
          <w:szCs w:val="24"/>
          <w:rPrChange w:id="1741" w:author="Hayk-PC" w:date="2024-12-11T02:31:00Z">
            <w:rPr>
              <w:rFonts w:ascii="GHEA Grapalat" w:hAnsi="GHEA Grapalat"/>
              <w:sz w:val="24"/>
              <w:szCs w:val="24"/>
            </w:rPr>
          </w:rPrChange>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DF1634">
        <w:rPr>
          <w:rPrChange w:id="1742" w:author="Hayk-PC" w:date="2024-12-11T02:31:00Z">
            <w:rPr/>
          </w:rPrChange>
        </w:rPr>
        <w:t xml:space="preserve"> </w:t>
      </w:r>
      <w:r w:rsidRPr="00DF1634">
        <w:rPr>
          <w:rFonts w:ascii="GHEA Grapalat" w:hAnsi="GHEA Grapalat"/>
          <w:sz w:val="24"/>
          <w:szCs w:val="24"/>
          <w:rPrChange w:id="1743" w:author="Hayk-PC" w:date="2024-12-11T02:31:00Z">
            <w:rPr>
              <w:rFonts w:ascii="GHEA Grapalat" w:hAnsi="GHEA Grapalat"/>
              <w:sz w:val="24"/>
              <w:szCs w:val="24"/>
            </w:rPr>
          </w:rPrChange>
        </w:rPr>
        <w:t xml:space="preserve">Требования абзаца настоящего пункта не применяются, когда заявки подали более чем один </w:t>
      </w:r>
      <w:r w:rsidRPr="00DF1634">
        <w:rPr>
          <w:rFonts w:ascii="GHEA Grapalat" w:hAnsi="GHEA Grapalat"/>
          <w:sz w:val="24"/>
          <w:szCs w:val="24"/>
          <w:rPrChange w:id="1744" w:author="Hayk-PC" w:date="2024-12-11T02:31:00Z">
            <w:rPr>
              <w:rFonts w:ascii="GHEA Grapalat" w:hAnsi="GHEA Grapalat"/>
              <w:sz w:val="24"/>
              <w:szCs w:val="24"/>
            </w:rPr>
          </w:rPrChange>
        </w:rPr>
        <w:lastRenderedPageBreak/>
        <w:t>участник, и только одна заявка была оценена удовлетворительной требованиям приглашения.</w:t>
      </w:r>
    </w:p>
    <w:p w14:paraId="5B285651" w14:textId="77777777" w:rsidR="00B05FE6" w:rsidRPr="00DF1634" w:rsidRDefault="00B05FE6" w:rsidP="00B05FE6">
      <w:pPr>
        <w:pStyle w:val="norm"/>
        <w:widowControl w:val="0"/>
        <w:tabs>
          <w:tab w:val="left" w:pos="1134"/>
        </w:tabs>
        <w:spacing w:after="160" w:line="240" w:lineRule="auto"/>
        <w:ind w:firstLine="567"/>
        <w:rPr>
          <w:rFonts w:ascii="GHEA Grapalat" w:hAnsi="GHEA Grapalat" w:cs="Sylfaen"/>
          <w:sz w:val="24"/>
          <w:szCs w:val="24"/>
          <w:rPrChange w:id="1745" w:author="Hayk-PC" w:date="2024-12-11T02:31:00Z">
            <w:rPr>
              <w:rFonts w:ascii="GHEA Grapalat" w:hAnsi="GHEA Grapalat" w:cs="Sylfaen"/>
              <w:sz w:val="24"/>
              <w:szCs w:val="24"/>
            </w:rPr>
          </w:rPrChange>
        </w:rPr>
      </w:pPr>
      <w:r w:rsidRPr="00DF1634">
        <w:rPr>
          <w:rFonts w:ascii="GHEA Grapalat" w:hAnsi="GHEA Grapalat" w:cs="Sylfaen"/>
          <w:sz w:val="24"/>
          <w:szCs w:val="24"/>
          <w:rPrChange w:id="1746" w:author="Hayk-PC" w:date="2024-12-11T02:31:00Z">
            <w:rPr>
              <w:rFonts w:ascii="GHEA Grapalat" w:hAnsi="GHEA Grapalat" w:cs="Sylfaen"/>
              <w:sz w:val="24"/>
              <w:szCs w:val="24"/>
            </w:rPr>
          </w:rPrChange>
        </w:rPr>
        <w:t>В случае неприменения настоящего пункта процедура на основании пункта 1 части 1 статьи 37 Закона объявляется несостоявшейся</w:t>
      </w:r>
    </w:p>
    <w:p w14:paraId="358457F7" w14:textId="77777777" w:rsidR="009B6D58" w:rsidRPr="00DF1634" w:rsidDel="00AE108B" w:rsidRDefault="009B6D58" w:rsidP="00B46D58">
      <w:pPr>
        <w:pStyle w:val="norm"/>
        <w:widowControl w:val="0"/>
        <w:tabs>
          <w:tab w:val="left" w:pos="1134"/>
        </w:tabs>
        <w:spacing w:after="160" w:line="240" w:lineRule="auto"/>
        <w:ind w:firstLine="567"/>
        <w:rPr>
          <w:del w:id="1747" w:author="Vardan" w:date="2022-10-29T23:58:00Z"/>
          <w:rFonts w:ascii="GHEA Grapalat" w:hAnsi="GHEA Grapalat" w:cs="Sylfaen"/>
          <w:sz w:val="24"/>
          <w:szCs w:val="24"/>
          <w:rPrChange w:id="1748" w:author="Hayk-PC" w:date="2024-12-11T02:31:00Z">
            <w:rPr>
              <w:del w:id="1749" w:author="Vardan" w:date="2022-10-29T23:58:00Z"/>
              <w:rFonts w:ascii="GHEA Grapalat" w:hAnsi="GHEA Grapalat" w:cs="Sylfaen"/>
              <w:sz w:val="24"/>
              <w:szCs w:val="24"/>
            </w:rPr>
          </w:rPrChange>
        </w:rPr>
      </w:pPr>
    </w:p>
    <w:p w14:paraId="312F5FD8" w14:textId="77777777" w:rsidR="00B514E8" w:rsidRPr="00DF1634" w:rsidRDefault="00FD2748" w:rsidP="00B46D58">
      <w:pPr>
        <w:widowControl w:val="0"/>
        <w:tabs>
          <w:tab w:val="left" w:pos="1134"/>
        </w:tabs>
        <w:spacing w:after="160"/>
        <w:ind w:firstLine="567"/>
        <w:jc w:val="both"/>
        <w:rPr>
          <w:rFonts w:ascii="GHEA Grapalat" w:hAnsi="GHEA Grapalat"/>
          <w:rPrChange w:id="1750" w:author="Hayk-PC" w:date="2024-12-11T02:31:00Z">
            <w:rPr>
              <w:rFonts w:ascii="GHEA Grapalat" w:hAnsi="GHEA Grapalat"/>
            </w:rPr>
          </w:rPrChange>
        </w:rPr>
      </w:pPr>
      <w:r w:rsidRPr="00DF1634">
        <w:rPr>
          <w:rFonts w:ascii="GHEA Grapalat" w:hAnsi="GHEA Grapalat"/>
          <w:rPrChange w:id="1751" w:author="Hayk-PC" w:date="2024-12-11T02:31:00Z">
            <w:rPr>
              <w:rFonts w:ascii="GHEA Grapalat" w:hAnsi="GHEA Grapalat"/>
            </w:rPr>
          </w:rPrChange>
        </w:rPr>
        <w:t>8.</w:t>
      </w:r>
      <w:r w:rsidR="00096B2C" w:rsidRPr="00DF1634">
        <w:rPr>
          <w:rFonts w:ascii="GHEA Grapalat" w:hAnsi="GHEA Grapalat"/>
          <w:rPrChange w:id="1752" w:author="Hayk-PC" w:date="2024-12-11T02:31:00Z">
            <w:rPr>
              <w:rFonts w:ascii="GHEA Grapalat" w:hAnsi="GHEA Grapalat"/>
            </w:rPr>
          </w:rPrChange>
        </w:rPr>
        <w:t>7</w:t>
      </w:r>
      <w:r w:rsidRPr="00DF1634">
        <w:rPr>
          <w:rFonts w:ascii="GHEA Grapalat" w:hAnsi="GHEA Grapalat"/>
          <w:rPrChange w:id="1753" w:author="Hayk-PC" w:date="2024-12-11T02:31:00Z">
            <w:rPr>
              <w:rFonts w:ascii="GHEA Grapalat" w:hAnsi="GHEA Grapalat"/>
            </w:rPr>
          </w:rPrChange>
        </w:rPr>
        <w:t>.</w:t>
      </w:r>
      <w:r w:rsidR="00C37724" w:rsidRPr="00DF1634">
        <w:rPr>
          <w:rFonts w:ascii="GHEA Grapalat" w:hAnsi="GHEA Grapalat"/>
          <w:rPrChange w:id="1754" w:author="Hayk-PC" w:date="2024-12-11T02:31:00Z">
            <w:rPr>
              <w:rFonts w:ascii="GHEA Grapalat" w:hAnsi="GHEA Grapalat"/>
            </w:rPr>
          </w:rPrChange>
        </w:rPr>
        <w:tab/>
      </w:r>
      <w:r w:rsidRPr="00DF1634">
        <w:rPr>
          <w:rFonts w:ascii="GHEA Grapalat" w:hAnsi="GHEA Grapalat"/>
          <w:rPrChange w:id="1755" w:author="Hayk-PC" w:date="2024-12-11T02:31:00Z">
            <w:rPr>
              <w:rFonts w:ascii="GHEA Grapalat" w:hAnsi="GHEA Grapalat"/>
            </w:rPr>
          </w:rPrChange>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DF1634">
        <w:rPr>
          <w:rFonts w:ascii="GHEA Grapalat" w:hAnsi="GHEA Grapalat"/>
          <w:rPrChange w:id="1756" w:author="Hayk-PC" w:date="2024-12-11T02:31:00Z">
            <w:rPr>
              <w:rFonts w:ascii="GHEA Grapalat" w:hAnsi="GHEA Grapalat"/>
            </w:rPr>
          </w:rPrChange>
        </w:rPr>
        <w:t xml:space="preserve">включенные в заявку </w:t>
      </w:r>
      <w:r w:rsidRPr="00DF1634">
        <w:rPr>
          <w:rFonts w:ascii="GHEA Grapalat" w:hAnsi="GHEA Grapalat"/>
          <w:rPrChange w:id="1757" w:author="Hayk-PC" w:date="2024-12-11T02:31:00Z">
            <w:rPr>
              <w:rFonts w:ascii="GHEA Grapalat" w:hAnsi="GHEA Grapalat"/>
            </w:rPr>
          </w:rPrChange>
        </w:rPr>
        <w:t>документ</w:t>
      </w:r>
      <w:r w:rsidR="00F7541A" w:rsidRPr="00DF1634">
        <w:rPr>
          <w:rFonts w:ascii="GHEA Grapalat" w:hAnsi="GHEA Grapalat"/>
          <w:rPrChange w:id="1758" w:author="Hayk-PC" w:date="2024-12-11T02:31:00Z">
            <w:rPr>
              <w:rFonts w:ascii="GHEA Grapalat" w:hAnsi="GHEA Grapalat"/>
            </w:rPr>
          </w:rPrChange>
        </w:rPr>
        <w:t>ы</w:t>
      </w:r>
      <w:r w:rsidRPr="00DF1634">
        <w:rPr>
          <w:rFonts w:ascii="GHEA Grapalat" w:hAnsi="GHEA Grapalat"/>
          <w:rPrChange w:id="1759" w:author="Hayk-PC" w:date="2024-12-11T02:31:00Z">
            <w:rPr>
              <w:rFonts w:ascii="GHEA Grapalat" w:hAnsi="GHEA Grapalat"/>
            </w:rPr>
          </w:rPrChange>
        </w:rPr>
        <w:t>, с которыми он ознакомляется на месте, с правом фотографировать их, и которые он возвращает секретарю комиссии в ходе заседания, не</w:t>
      </w:r>
      <w:r w:rsidR="00213830" w:rsidRPr="00DF1634">
        <w:rPr>
          <w:rFonts w:ascii="Courier New" w:hAnsi="Courier New" w:cs="Courier New"/>
          <w:lang w:val="en-US"/>
          <w:rPrChange w:id="1760" w:author="Hayk-PC" w:date="2024-12-11T02:31:00Z">
            <w:rPr>
              <w:rFonts w:ascii="Courier New" w:hAnsi="Courier New" w:cs="Courier New"/>
              <w:lang w:val="en-US"/>
            </w:rPr>
          </w:rPrChange>
        </w:rPr>
        <w:t> </w:t>
      </w:r>
      <w:r w:rsidRPr="00DF1634">
        <w:rPr>
          <w:rFonts w:ascii="GHEA Grapalat" w:hAnsi="GHEA Grapalat"/>
          <w:rPrChange w:id="1761" w:author="Hayk-PC" w:date="2024-12-11T02:31:00Z">
            <w:rPr>
              <w:rFonts w:ascii="GHEA Grapalat" w:hAnsi="GHEA Grapalat"/>
            </w:rPr>
          </w:rPrChange>
        </w:rPr>
        <w:t>препятствуя нормальному функционированию комиссии.</w:t>
      </w:r>
    </w:p>
    <w:p w14:paraId="017CB565" w14:textId="77777777" w:rsidR="00AD2081" w:rsidRPr="00DF1634" w:rsidRDefault="00A150A9" w:rsidP="00B46D58">
      <w:pPr>
        <w:pStyle w:val="norm"/>
        <w:widowControl w:val="0"/>
        <w:tabs>
          <w:tab w:val="left" w:pos="1134"/>
        </w:tabs>
        <w:spacing w:after="160" w:line="240" w:lineRule="auto"/>
        <w:ind w:firstLine="567"/>
        <w:rPr>
          <w:rFonts w:ascii="GHEA Grapalat" w:hAnsi="GHEA Grapalat"/>
          <w:sz w:val="24"/>
          <w:szCs w:val="24"/>
          <w:rPrChange w:id="1762" w:author="Hayk-PC" w:date="2024-12-11T02:31:00Z">
            <w:rPr>
              <w:rFonts w:ascii="GHEA Grapalat" w:hAnsi="GHEA Grapalat"/>
              <w:sz w:val="24"/>
              <w:szCs w:val="24"/>
            </w:rPr>
          </w:rPrChange>
        </w:rPr>
      </w:pPr>
      <w:r w:rsidRPr="00DF1634">
        <w:rPr>
          <w:rFonts w:ascii="GHEA Grapalat" w:hAnsi="GHEA Grapalat"/>
          <w:sz w:val="24"/>
          <w:szCs w:val="24"/>
          <w:rPrChange w:id="1763" w:author="Hayk-PC" w:date="2024-12-11T02:31:00Z">
            <w:rPr>
              <w:rFonts w:ascii="GHEA Grapalat" w:hAnsi="GHEA Grapalat"/>
              <w:sz w:val="24"/>
              <w:szCs w:val="24"/>
            </w:rPr>
          </w:rPrChange>
        </w:rPr>
        <w:t>8.</w:t>
      </w:r>
      <w:r w:rsidR="00917747" w:rsidRPr="00DF1634">
        <w:rPr>
          <w:rFonts w:ascii="GHEA Grapalat" w:hAnsi="GHEA Grapalat"/>
          <w:sz w:val="24"/>
          <w:szCs w:val="24"/>
          <w:rPrChange w:id="1764" w:author="Hayk-PC" w:date="2024-12-11T02:31:00Z">
            <w:rPr>
              <w:rFonts w:ascii="GHEA Grapalat" w:hAnsi="GHEA Grapalat"/>
              <w:sz w:val="24"/>
              <w:szCs w:val="24"/>
            </w:rPr>
          </w:rPrChange>
        </w:rPr>
        <w:t>8</w:t>
      </w:r>
      <w:r w:rsidRPr="00DF1634">
        <w:rPr>
          <w:rFonts w:ascii="GHEA Grapalat" w:hAnsi="GHEA Grapalat"/>
          <w:sz w:val="24"/>
          <w:szCs w:val="24"/>
          <w:rPrChange w:id="1765" w:author="Hayk-PC" w:date="2024-12-11T02:31:00Z">
            <w:rPr>
              <w:rFonts w:ascii="GHEA Grapalat" w:hAnsi="GHEA Grapalat"/>
              <w:sz w:val="24"/>
              <w:szCs w:val="24"/>
            </w:rPr>
          </w:rPrChange>
        </w:rPr>
        <w:t>.</w:t>
      </w:r>
      <w:r w:rsidR="00213830" w:rsidRPr="00DF1634">
        <w:rPr>
          <w:rFonts w:ascii="GHEA Grapalat" w:hAnsi="GHEA Grapalat"/>
          <w:sz w:val="24"/>
          <w:szCs w:val="24"/>
          <w:rPrChange w:id="1766" w:author="Hayk-PC" w:date="2024-12-11T02:31:00Z">
            <w:rPr>
              <w:rFonts w:ascii="GHEA Grapalat" w:hAnsi="GHEA Grapalat"/>
              <w:sz w:val="24"/>
              <w:szCs w:val="24"/>
            </w:rPr>
          </w:rPrChange>
        </w:rPr>
        <w:tab/>
      </w:r>
      <w:r w:rsidRPr="00DF1634">
        <w:rPr>
          <w:rFonts w:ascii="GHEA Grapalat" w:hAnsi="GHEA Grapalat"/>
          <w:sz w:val="24"/>
          <w:szCs w:val="24"/>
          <w:rPrChange w:id="1767" w:author="Hayk-PC" w:date="2024-12-11T02:31:00Z">
            <w:rPr>
              <w:rFonts w:ascii="GHEA Grapalat" w:hAnsi="GHEA Grapalat"/>
              <w:sz w:val="24"/>
              <w:szCs w:val="24"/>
            </w:rPr>
          </w:rPrChange>
        </w:rPr>
        <w:t xml:space="preserve">Если в результате оценки, проведенной в ходе заседания по вскрытию </w:t>
      </w:r>
      <w:r w:rsidR="00F00565" w:rsidRPr="00DF1634">
        <w:rPr>
          <w:rFonts w:ascii="GHEA Grapalat" w:hAnsi="GHEA Grapalat"/>
          <w:sz w:val="24"/>
          <w:szCs w:val="24"/>
          <w:rPrChange w:id="1768" w:author="Hayk-PC" w:date="2024-12-11T02:31:00Z">
            <w:rPr>
              <w:rFonts w:ascii="GHEA Grapalat" w:hAnsi="GHEA Grapalat"/>
              <w:sz w:val="24"/>
              <w:szCs w:val="24"/>
            </w:rPr>
          </w:rPrChange>
        </w:rPr>
        <w:t xml:space="preserve">и оценке </w:t>
      </w:r>
      <w:r w:rsidRPr="00DF1634">
        <w:rPr>
          <w:rFonts w:ascii="GHEA Grapalat" w:hAnsi="GHEA Grapalat"/>
          <w:sz w:val="24"/>
          <w:szCs w:val="24"/>
          <w:rPrChange w:id="1769" w:author="Hayk-PC" w:date="2024-12-11T02:31:00Z">
            <w:rPr>
              <w:rFonts w:ascii="GHEA Grapalat" w:hAnsi="GHEA Grapalat"/>
              <w:sz w:val="24"/>
              <w:szCs w:val="24"/>
            </w:rPr>
          </w:rPrChange>
        </w:rPr>
        <w:t>заявок, в заявке участника фиксируются несоответствия требованиям приглашения,</w:t>
      </w:r>
      <w:r w:rsidR="001F0DAB" w:rsidRPr="00DF1634">
        <w:rPr>
          <w:rFonts w:ascii="GHEA Grapalat" w:hAnsi="GHEA Grapalat"/>
          <w:sz w:val="24"/>
          <w:szCs w:val="24"/>
          <w:rPrChange w:id="1770" w:author="Hayk-PC" w:date="2024-12-11T02:31:00Z">
            <w:rPr>
              <w:rFonts w:ascii="GHEA Grapalat" w:hAnsi="GHEA Grapalat"/>
              <w:sz w:val="24"/>
              <w:szCs w:val="24"/>
            </w:rPr>
          </w:rPrChange>
        </w:rPr>
        <w:t xml:space="preserve"> </w:t>
      </w:r>
      <w:r w:rsidRPr="00DF1634">
        <w:rPr>
          <w:rFonts w:ascii="GHEA Grapalat" w:hAnsi="GHEA Grapalat"/>
          <w:sz w:val="24"/>
          <w:szCs w:val="24"/>
          <w:rPrChange w:id="1771" w:author="Hayk-PC" w:date="2024-12-11T02:31:00Z">
            <w:rPr>
              <w:rFonts w:ascii="GHEA Grapalat" w:hAnsi="GHEA Grapalat"/>
              <w:sz w:val="24"/>
              <w:szCs w:val="24"/>
            </w:rPr>
          </w:rPrChange>
        </w:rPr>
        <w:t>комиссия приостанавливает заседание на один рабочий день, а секретарь комиссии в тот же день</w:t>
      </w:r>
      <w:r w:rsidR="007A34A6" w:rsidRPr="00DF1634">
        <w:rPr>
          <w:rFonts w:ascii="GHEA Grapalat" w:hAnsi="GHEA Grapalat"/>
          <w:sz w:val="24"/>
          <w:szCs w:val="24"/>
          <w:rPrChange w:id="1772" w:author="Hayk-PC" w:date="2024-12-11T02:31:00Z">
            <w:rPr>
              <w:rFonts w:ascii="GHEA Grapalat" w:hAnsi="GHEA Grapalat"/>
              <w:sz w:val="24"/>
              <w:szCs w:val="24"/>
            </w:rPr>
          </w:rPrChange>
        </w:rPr>
        <w:t xml:space="preserve"> </w:t>
      </w:r>
      <w:r w:rsidR="001F0DAB" w:rsidRPr="00DF1634">
        <w:rPr>
          <w:rFonts w:ascii="GHEA Grapalat" w:hAnsi="GHEA Grapalat"/>
          <w:rPrChange w:id="1773" w:author="Hayk-PC" w:date="2024-12-11T02:31:00Z">
            <w:rPr>
              <w:rFonts w:ascii="GHEA Grapalat" w:hAnsi="GHEA Grapalat"/>
            </w:rPr>
          </w:rPrChange>
        </w:rPr>
        <w:t>в электронной форме</w:t>
      </w:r>
      <w:r w:rsidR="007A34A6" w:rsidRPr="00DF1634">
        <w:rPr>
          <w:rFonts w:ascii="GHEA Grapalat" w:hAnsi="GHEA Grapalat"/>
          <w:rPrChange w:id="1774" w:author="Hayk-PC" w:date="2024-12-11T02:31:00Z">
            <w:rPr>
              <w:rFonts w:ascii="GHEA Grapalat" w:hAnsi="GHEA Grapalat"/>
            </w:rPr>
          </w:rPrChange>
        </w:rPr>
        <w:t xml:space="preserve"> </w:t>
      </w:r>
      <w:r w:rsidRPr="00DF1634">
        <w:rPr>
          <w:rFonts w:ascii="GHEA Grapalat" w:hAnsi="GHEA Grapalat"/>
          <w:sz w:val="24"/>
          <w:szCs w:val="24"/>
          <w:rPrChange w:id="1775" w:author="Hayk-PC" w:date="2024-12-11T02:31:00Z">
            <w:rPr>
              <w:rFonts w:ascii="GHEA Grapalat" w:hAnsi="GHEA Grapalat"/>
              <w:sz w:val="24"/>
              <w:szCs w:val="24"/>
            </w:rPr>
          </w:rPrChange>
        </w:rPr>
        <w:t xml:space="preserve"> информирует об этом участника, предлагая последнему исправить несоответствия до окончания срока приостановления.</w:t>
      </w:r>
    </w:p>
    <w:p w14:paraId="28478197" w14:textId="77777777" w:rsidR="003B3E74" w:rsidRPr="00DF1634" w:rsidRDefault="006A3C8A" w:rsidP="00B46D58">
      <w:pPr>
        <w:pStyle w:val="norm"/>
        <w:widowControl w:val="0"/>
        <w:tabs>
          <w:tab w:val="left" w:pos="1134"/>
        </w:tabs>
        <w:spacing w:after="160" w:line="240" w:lineRule="auto"/>
        <w:ind w:firstLine="567"/>
        <w:rPr>
          <w:rFonts w:ascii="GHEA Grapalat" w:hAnsi="GHEA Grapalat" w:cs="Sylfaen"/>
          <w:sz w:val="24"/>
          <w:szCs w:val="24"/>
          <w:rPrChange w:id="1776" w:author="Hayk-PC" w:date="2024-12-11T02:31:00Z">
            <w:rPr>
              <w:rFonts w:ascii="GHEA Grapalat" w:hAnsi="GHEA Grapalat" w:cs="Sylfaen"/>
              <w:sz w:val="24"/>
              <w:szCs w:val="24"/>
            </w:rPr>
          </w:rPrChange>
        </w:rPr>
      </w:pPr>
      <w:r w:rsidRPr="00DF1634">
        <w:rPr>
          <w:rFonts w:ascii="GHEA Grapalat" w:hAnsi="GHEA Grapalat" w:cs="Sylfaen"/>
          <w:sz w:val="24"/>
          <w:szCs w:val="24"/>
          <w:rPrChange w:id="1777" w:author="Hayk-PC" w:date="2024-12-11T02:31:00Z">
            <w:rPr>
              <w:rFonts w:ascii="GHEA Grapalat" w:hAnsi="GHEA Grapalat" w:cs="Sylfaen"/>
              <w:sz w:val="24"/>
              <w:szCs w:val="24"/>
            </w:rPr>
          </w:rPrChange>
        </w:rPr>
        <w:t>В уведомлении, направленном участнику, подробно описываются все несоответствия, обнаруженные при оценке заявки</w:t>
      </w:r>
      <w:r w:rsidR="006371D0" w:rsidRPr="00DF1634">
        <w:rPr>
          <w:rFonts w:ascii="GHEA Grapalat" w:hAnsi="GHEA Grapalat" w:cs="Sylfaen"/>
          <w:sz w:val="24"/>
          <w:szCs w:val="24"/>
          <w:rPrChange w:id="1778" w:author="Hayk-PC" w:date="2024-12-11T02:31:00Z">
            <w:rPr>
              <w:rFonts w:ascii="GHEA Grapalat" w:hAnsi="GHEA Grapalat" w:cs="Sylfaen"/>
              <w:sz w:val="24"/>
              <w:szCs w:val="24"/>
            </w:rPr>
          </w:rPrChange>
        </w:rPr>
        <w:t>.</w:t>
      </w:r>
    </w:p>
    <w:p w14:paraId="5A43438A" w14:textId="77777777" w:rsidR="00C27BA4" w:rsidRPr="00DF1634" w:rsidRDefault="00A150A9" w:rsidP="00B46D58">
      <w:pPr>
        <w:pStyle w:val="norm"/>
        <w:widowControl w:val="0"/>
        <w:tabs>
          <w:tab w:val="left" w:pos="1276"/>
        </w:tabs>
        <w:spacing w:after="160" w:line="240" w:lineRule="auto"/>
        <w:ind w:firstLine="567"/>
        <w:rPr>
          <w:rFonts w:ascii="GHEA Grapalat" w:hAnsi="GHEA Grapalat"/>
          <w:sz w:val="24"/>
          <w:szCs w:val="24"/>
          <w:rPrChange w:id="1779" w:author="Hayk-PC" w:date="2024-12-11T02:31:00Z">
            <w:rPr>
              <w:rFonts w:ascii="GHEA Grapalat" w:hAnsi="GHEA Grapalat"/>
              <w:sz w:val="24"/>
              <w:szCs w:val="24"/>
            </w:rPr>
          </w:rPrChange>
        </w:rPr>
      </w:pPr>
      <w:r w:rsidRPr="00DF1634">
        <w:rPr>
          <w:rFonts w:ascii="GHEA Grapalat" w:hAnsi="GHEA Grapalat"/>
          <w:sz w:val="24"/>
          <w:szCs w:val="24"/>
          <w:rPrChange w:id="1780" w:author="Hayk-PC" w:date="2024-12-11T02:31:00Z">
            <w:rPr>
              <w:rFonts w:ascii="GHEA Grapalat" w:hAnsi="GHEA Grapalat"/>
              <w:sz w:val="24"/>
              <w:szCs w:val="24"/>
            </w:rPr>
          </w:rPrChange>
        </w:rPr>
        <w:t>8.</w:t>
      </w:r>
      <w:r w:rsidR="000F35AE" w:rsidRPr="00DF1634">
        <w:rPr>
          <w:rFonts w:ascii="GHEA Grapalat" w:hAnsi="GHEA Grapalat"/>
          <w:sz w:val="24"/>
          <w:szCs w:val="24"/>
          <w:rPrChange w:id="1781" w:author="Hayk-PC" w:date="2024-12-11T02:31:00Z">
            <w:rPr>
              <w:rFonts w:ascii="GHEA Grapalat" w:hAnsi="GHEA Grapalat"/>
              <w:sz w:val="24"/>
              <w:szCs w:val="24"/>
            </w:rPr>
          </w:rPrChange>
        </w:rPr>
        <w:t>9</w:t>
      </w:r>
      <w:r w:rsidRPr="00DF1634">
        <w:rPr>
          <w:rFonts w:ascii="GHEA Grapalat" w:hAnsi="GHEA Grapalat"/>
          <w:sz w:val="24"/>
          <w:szCs w:val="24"/>
          <w:rPrChange w:id="1782" w:author="Hayk-PC" w:date="2024-12-11T02:31:00Z">
            <w:rPr>
              <w:rFonts w:ascii="GHEA Grapalat" w:hAnsi="GHEA Grapalat"/>
              <w:sz w:val="24"/>
              <w:szCs w:val="24"/>
            </w:rPr>
          </w:rPrChange>
        </w:rPr>
        <w:t>.</w:t>
      </w:r>
      <w:r w:rsidR="00213830" w:rsidRPr="00DF1634">
        <w:rPr>
          <w:rFonts w:ascii="GHEA Grapalat" w:hAnsi="GHEA Grapalat"/>
          <w:sz w:val="24"/>
          <w:szCs w:val="24"/>
          <w:rPrChange w:id="1783" w:author="Hayk-PC" w:date="2024-12-11T02:31:00Z">
            <w:rPr>
              <w:rFonts w:ascii="GHEA Grapalat" w:hAnsi="GHEA Grapalat"/>
              <w:sz w:val="24"/>
              <w:szCs w:val="24"/>
            </w:rPr>
          </w:rPrChange>
        </w:rPr>
        <w:tab/>
      </w:r>
      <w:r w:rsidRPr="00DF1634">
        <w:rPr>
          <w:rFonts w:ascii="GHEA Grapalat" w:hAnsi="GHEA Grapalat"/>
          <w:sz w:val="24"/>
          <w:szCs w:val="24"/>
          <w:rPrChange w:id="1784" w:author="Hayk-PC" w:date="2024-12-11T02:31:00Z">
            <w:rPr>
              <w:rFonts w:ascii="GHEA Grapalat" w:hAnsi="GHEA Grapalat"/>
              <w:sz w:val="24"/>
              <w:szCs w:val="24"/>
            </w:rPr>
          </w:rPrChange>
        </w:rPr>
        <w:t>Если участник исправляет зафиксированное несоответствие в срок, установленный пунктом 8.</w:t>
      </w:r>
      <w:r w:rsidR="000F35AE" w:rsidRPr="00DF1634">
        <w:rPr>
          <w:rFonts w:ascii="GHEA Grapalat" w:hAnsi="GHEA Grapalat"/>
          <w:sz w:val="24"/>
          <w:szCs w:val="24"/>
          <w:rPrChange w:id="1785" w:author="Hayk-PC" w:date="2024-12-11T02:31:00Z">
            <w:rPr>
              <w:rFonts w:ascii="GHEA Grapalat" w:hAnsi="GHEA Grapalat"/>
              <w:sz w:val="24"/>
              <w:szCs w:val="24"/>
            </w:rPr>
          </w:rPrChange>
        </w:rPr>
        <w:t>8</w:t>
      </w:r>
      <w:r w:rsidRPr="00DF1634">
        <w:rPr>
          <w:rFonts w:ascii="GHEA Grapalat" w:hAnsi="GHEA Grapalat"/>
          <w:sz w:val="24"/>
          <w:szCs w:val="24"/>
          <w:rPrChange w:id="1786" w:author="Hayk-PC" w:date="2024-12-11T02:31:00Z">
            <w:rPr>
              <w:rFonts w:ascii="GHEA Grapalat" w:hAnsi="GHEA Grapalat"/>
              <w:sz w:val="24"/>
              <w:szCs w:val="24"/>
            </w:rPr>
          </w:rPrChange>
        </w:rPr>
        <w:t>. настоящего приглашения, то его заявка оценивается удовлетворительно. В противном случае, заявка</w:t>
      </w:r>
      <w:r w:rsidR="00D23C17" w:rsidRPr="00DF1634">
        <w:rPr>
          <w:rFonts w:ascii="GHEA Grapalat" w:hAnsi="GHEA Grapalat"/>
          <w:sz w:val="24"/>
          <w:szCs w:val="24"/>
          <w:rPrChange w:id="1787" w:author="Hayk-PC" w:date="2024-12-11T02:31:00Z">
            <w:rPr>
              <w:rFonts w:ascii="GHEA Grapalat" w:hAnsi="GHEA Grapalat"/>
              <w:sz w:val="24"/>
              <w:szCs w:val="24"/>
            </w:rPr>
          </w:rPrChange>
        </w:rPr>
        <w:t xml:space="preserve"> данного участника</w:t>
      </w:r>
      <w:r w:rsidRPr="00DF1634">
        <w:rPr>
          <w:rFonts w:ascii="GHEA Grapalat" w:hAnsi="GHEA Grapalat"/>
          <w:sz w:val="24"/>
          <w:szCs w:val="24"/>
          <w:rPrChange w:id="1788" w:author="Hayk-PC" w:date="2024-12-11T02:31:00Z">
            <w:rPr>
              <w:rFonts w:ascii="GHEA Grapalat" w:hAnsi="GHEA Grapalat"/>
              <w:sz w:val="24"/>
              <w:szCs w:val="24"/>
            </w:rPr>
          </w:rPrChange>
        </w:rPr>
        <w:t xml:space="preserve"> оценивается неуд</w:t>
      </w:r>
      <w:r w:rsidR="00A50C53" w:rsidRPr="00DF1634">
        <w:rPr>
          <w:rFonts w:ascii="GHEA Grapalat" w:hAnsi="GHEA Grapalat"/>
          <w:sz w:val="24"/>
          <w:szCs w:val="24"/>
          <w:rPrChange w:id="1789" w:author="Hayk-PC" w:date="2024-12-11T02:31:00Z">
            <w:rPr>
              <w:rFonts w:ascii="GHEA Grapalat" w:hAnsi="GHEA Grapalat"/>
              <w:sz w:val="24"/>
              <w:szCs w:val="24"/>
            </w:rPr>
          </w:rPrChange>
        </w:rPr>
        <w:t>овлетворительно и отклоняется</w:t>
      </w:r>
      <w:r w:rsidR="005D7FA6" w:rsidRPr="00DF1634">
        <w:rPr>
          <w:rFonts w:ascii="GHEA Grapalat" w:hAnsi="GHEA Grapalat"/>
          <w:sz w:val="24"/>
          <w:szCs w:val="24"/>
          <w:rPrChange w:id="1790" w:author="Hayk-PC" w:date="2024-12-11T02:31:00Z">
            <w:rPr>
              <w:rFonts w:ascii="GHEA Grapalat" w:hAnsi="GHEA Grapalat"/>
              <w:sz w:val="24"/>
              <w:szCs w:val="24"/>
            </w:rPr>
          </w:rPrChange>
        </w:rPr>
        <w:t>, а отобранным участником признается участник, занявший последующее место</w:t>
      </w:r>
      <w:r w:rsidR="00A50C53" w:rsidRPr="00DF1634">
        <w:rPr>
          <w:rFonts w:ascii="GHEA Grapalat" w:hAnsi="GHEA Grapalat"/>
          <w:sz w:val="24"/>
          <w:szCs w:val="24"/>
          <w:rPrChange w:id="1791" w:author="Hayk-PC" w:date="2024-12-11T02:31:00Z">
            <w:rPr>
              <w:rFonts w:ascii="GHEA Grapalat" w:hAnsi="GHEA Grapalat"/>
              <w:sz w:val="24"/>
              <w:szCs w:val="24"/>
            </w:rPr>
          </w:rPrChange>
        </w:rPr>
        <w:t>.</w:t>
      </w:r>
    </w:p>
    <w:p w14:paraId="6182E7A0" w14:textId="77777777" w:rsidR="006A649A" w:rsidRPr="00DF1634" w:rsidRDefault="00A150A9" w:rsidP="00B46D58">
      <w:pPr>
        <w:pStyle w:val="BodyTextIndent2"/>
        <w:widowControl w:val="0"/>
        <w:tabs>
          <w:tab w:val="left" w:pos="1276"/>
        </w:tabs>
        <w:spacing w:after="160" w:line="240" w:lineRule="auto"/>
        <w:ind w:firstLine="567"/>
        <w:rPr>
          <w:rFonts w:ascii="GHEA Grapalat" w:hAnsi="GHEA Grapalat"/>
          <w:sz w:val="24"/>
          <w:szCs w:val="24"/>
          <w:rPrChange w:id="1792" w:author="Hayk-PC" w:date="2024-12-11T02:31:00Z">
            <w:rPr>
              <w:rFonts w:ascii="GHEA Grapalat" w:hAnsi="GHEA Grapalat"/>
              <w:sz w:val="24"/>
              <w:szCs w:val="24"/>
            </w:rPr>
          </w:rPrChange>
        </w:rPr>
      </w:pPr>
      <w:r w:rsidRPr="00DF1634">
        <w:rPr>
          <w:rFonts w:ascii="GHEA Grapalat" w:hAnsi="GHEA Grapalat"/>
          <w:sz w:val="24"/>
          <w:szCs w:val="24"/>
          <w:rPrChange w:id="1793" w:author="Hayk-PC" w:date="2024-12-11T02:31:00Z">
            <w:rPr>
              <w:rFonts w:ascii="GHEA Grapalat" w:hAnsi="GHEA Grapalat"/>
              <w:sz w:val="24"/>
              <w:szCs w:val="24"/>
            </w:rPr>
          </w:rPrChange>
        </w:rPr>
        <w:t>8.1</w:t>
      </w:r>
      <w:r w:rsidR="00B81197" w:rsidRPr="00DF1634">
        <w:rPr>
          <w:rFonts w:ascii="GHEA Grapalat" w:hAnsi="GHEA Grapalat"/>
          <w:sz w:val="24"/>
          <w:szCs w:val="24"/>
          <w:rPrChange w:id="1794" w:author="Hayk-PC" w:date="2024-12-11T02:31:00Z">
            <w:rPr>
              <w:rFonts w:ascii="GHEA Grapalat" w:hAnsi="GHEA Grapalat"/>
              <w:sz w:val="24"/>
              <w:szCs w:val="24"/>
            </w:rPr>
          </w:rPrChange>
        </w:rPr>
        <w:t>0</w:t>
      </w:r>
      <w:r w:rsidRPr="00DF1634">
        <w:rPr>
          <w:rFonts w:ascii="GHEA Grapalat" w:hAnsi="GHEA Grapalat"/>
          <w:sz w:val="24"/>
          <w:szCs w:val="24"/>
          <w:rPrChange w:id="1795" w:author="Hayk-PC" w:date="2024-12-11T02:31:00Z">
            <w:rPr>
              <w:rFonts w:ascii="GHEA Grapalat" w:hAnsi="GHEA Grapalat"/>
              <w:sz w:val="24"/>
              <w:szCs w:val="24"/>
            </w:rPr>
          </w:rPrChange>
        </w:rPr>
        <w:t>.</w:t>
      </w:r>
      <w:r w:rsidR="00213830" w:rsidRPr="00DF1634">
        <w:rPr>
          <w:rFonts w:ascii="GHEA Grapalat" w:hAnsi="GHEA Grapalat"/>
          <w:sz w:val="24"/>
          <w:szCs w:val="24"/>
          <w:rPrChange w:id="1796" w:author="Hayk-PC" w:date="2024-12-11T02:31:00Z">
            <w:rPr>
              <w:rFonts w:ascii="GHEA Grapalat" w:hAnsi="GHEA Grapalat"/>
              <w:sz w:val="24"/>
              <w:szCs w:val="24"/>
            </w:rPr>
          </w:rPrChange>
        </w:rPr>
        <w:tab/>
      </w:r>
      <w:r w:rsidR="006A649A" w:rsidRPr="00DF1634">
        <w:rPr>
          <w:rFonts w:ascii="GHEA Grapalat" w:hAnsi="GHEA Grapalat"/>
          <w:sz w:val="24"/>
          <w:szCs w:val="24"/>
          <w:rPrChange w:id="1797" w:author="Hayk-PC" w:date="2024-12-11T02:31:00Z">
            <w:rPr>
              <w:rFonts w:ascii="GHEA Grapalat" w:hAnsi="GHEA Grapalat"/>
              <w:sz w:val="24"/>
              <w:szCs w:val="24"/>
            </w:rPr>
          </w:rPrChange>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DF1634" w:rsidDel="00A5199D">
        <w:rPr>
          <w:rFonts w:ascii="GHEA Grapalat" w:hAnsi="GHEA Grapalat"/>
          <w:sz w:val="24"/>
          <w:szCs w:val="24"/>
          <w:rPrChange w:id="1798" w:author="Hayk-PC" w:date="2024-12-11T02:31:00Z">
            <w:rPr>
              <w:rFonts w:ascii="GHEA Grapalat" w:hAnsi="GHEA Grapalat"/>
              <w:sz w:val="24"/>
              <w:szCs w:val="24"/>
            </w:rPr>
          </w:rPrChange>
        </w:rPr>
        <w:t xml:space="preserve"> </w:t>
      </w:r>
      <w:r w:rsidR="006A649A" w:rsidRPr="00DF1634">
        <w:rPr>
          <w:rFonts w:ascii="GHEA Grapalat" w:hAnsi="GHEA Grapalat"/>
          <w:sz w:val="24"/>
          <w:szCs w:val="24"/>
          <w:rPrChange w:id="1799" w:author="Hayk-PC" w:date="2024-12-11T02:31:00Z">
            <w:rPr>
              <w:rFonts w:ascii="GHEA Grapalat" w:hAnsi="GHEA Grapalat"/>
              <w:sz w:val="24"/>
              <w:szCs w:val="24"/>
            </w:rPr>
          </w:rPrChange>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75FCC93A" w14:textId="77777777" w:rsidR="00EA58C8" w:rsidRPr="00DF1634" w:rsidRDefault="00A150A9" w:rsidP="00B46D58">
      <w:pPr>
        <w:pStyle w:val="BodyTextIndent2"/>
        <w:widowControl w:val="0"/>
        <w:tabs>
          <w:tab w:val="left" w:pos="1276"/>
        </w:tabs>
        <w:spacing w:after="160" w:line="240" w:lineRule="auto"/>
        <w:ind w:firstLine="567"/>
        <w:rPr>
          <w:rFonts w:ascii="GHEA Grapalat" w:hAnsi="GHEA Grapalat" w:cs="Sylfaen"/>
          <w:sz w:val="24"/>
          <w:szCs w:val="24"/>
          <w:rPrChange w:id="1800" w:author="Hayk-PC" w:date="2024-12-11T02:31:00Z">
            <w:rPr>
              <w:rFonts w:ascii="GHEA Grapalat" w:hAnsi="GHEA Grapalat" w:cs="Sylfaen"/>
              <w:sz w:val="24"/>
              <w:szCs w:val="24"/>
            </w:rPr>
          </w:rPrChange>
        </w:rPr>
      </w:pPr>
      <w:r w:rsidRPr="00DF1634">
        <w:rPr>
          <w:rFonts w:ascii="GHEA Grapalat" w:hAnsi="GHEA Grapalat"/>
          <w:sz w:val="24"/>
          <w:szCs w:val="24"/>
          <w:rPrChange w:id="1801" w:author="Hayk-PC" w:date="2024-12-11T02:31:00Z">
            <w:rPr>
              <w:rFonts w:ascii="GHEA Grapalat" w:hAnsi="GHEA Grapalat"/>
              <w:sz w:val="24"/>
              <w:szCs w:val="24"/>
            </w:rPr>
          </w:rPrChange>
        </w:rPr>
        <w:t>8.1</w:t>
      </w:r>
      <w:r w:rsidR="00B55371" w:rsidRPr="00DF1634">
        <w:rPr>
          <w:rFonts w:ascii="GHEA Grapalat" w:hAnsi="GHEA Grapalat"/>
          <w:sz w:val="24"/>
          <w:szCs w:val="24"/>
          <w:rPrChange w:id="1802" w:author="Hayk-PC" w:date="2024-12-11T02:31:00Z">
            <w:rPr>
              <w:rFonts w:ascii="GHEA Grapalat" w:hAnsi="GHEA Grapalat"/>
              <w:sz w:val="24"/>
              <w:szCs w:val="24"/>
            </w:rPr>
          </w:rPrChange>
        </w:rPr>
        <w:t>1</w:t>
      </w:r>
      <w:r w:rsidR="004409B1" w:rsidRPr="00DF1634">
        <w:rPr>
          <w:rFonts w:ascii="GHEA Grapalat" w:hAnsi="GHEA Grapalat"/>
          <w:sz w:val="24"/>
          <w:szCs w:val="24"/>
          <w:rPrChange w:id="1803" w:author="Hayk-PC" w:date="2024-12-11T02:31:00Z">
            <w:rPr>
              <w:rFonts w:ascii="GHEA Grapalat" w:hAnsi="GHEA Grapalat"/>
              <w:sz w:val="24"/>
              <w:szCs w:val="24"/>
            </w:rPr>
          </w:rPrChange>
        </w:rPr>
        <w:t>.</w:t>
      </w:r>
      <w:r w:rsidR="004409B1" w:rsidRPr="00DF1634">
        <w:rPr>
          <w:rFonts w:ascii="GHEA Grapalat" w:hAnsi="GHEA Grapalat"/>
          <w:sz w:val="24"/>
          <w:szCs w:val="24"/>
          <w:rPrChange w:id="1804" w:author="Hayk-PC" w:date="2024-12-11T02:31:00Z">
            <w:rPr>
              <w:rFonts w:ascii="GHEA Grapalat" w:hAnsi="GHEA Grapalat"/>
              <w:sz w:val="24"/>
              <w:szCs w:val="24"/>
            </w:rPr>
          </w:rPrChange>
        </w:rPr>
        <w:tab/>
      </w:r>
      <w:r w:rsidRPr="00DF1634">
        <w:rPr>
          <w:rFonts w:ascii="GHEA Grapalat" w:hAnsi="GHEA Grapalat"/>
          <w:sz w:val="24"/>
          <w:szCs w:val="24"/>
          <w:rPrChange w:id="1805" w:author="Hayk-PC" w:date="2024-12-11T02:31:00Z">
            <w:rPr>
              <w:rFonts w:ascii="GHEA Grapalat" w:hAnsi="GHEA Grapalat"/>
              <w:sz w:val="24"/>
              <w:szCs w:val="24"/>
            </w:rPr>
          </w:rPrChange>
        </w:rPr>
        <w:t>После вскрытия</w:t>
      </w:r>
      <w:r w:rsidR="00895E05" w:rsidRPr="00DF1634">
        <w:rPr>
          <w:rFonts w:ascii="GHEA Grapalat" w:hAnsi="GHEA Grapalat"/>
          <w:sz w:val="24"/>
          <w:szCs w:val="24"/>
          <w:rPrChange w:id="1806" w:author="Hayk-PC" w:date="2024-12-11T02:31:00Z">
            <w:rPr>
              <w:rFonts w:ascii="GHEA Grapalat" w:hAnsi="GHEA Grapalat"/>
              <w:sz w:val="24"/>
              <w:szCs w:val="24"/>
            </w:rPr>
          </w:rPrChange>
        </w:rPr>
        <w:t xml:space="preserve"> и оценки</w:t>
      </w:r>
      <w:r w:rsidRPr="00DF1634">
        <w:rPr>
          <w:rFonts w:ascii="GHEA Grapalat" w:hAnsi="GHEA Grapalat"/>
          <w:sz w:val="24"/>
          <w:szCs w:val="24"/>
          <w:rPrChange w:id="1807" w:author="Hayk-PC" w:date="2024-12-11T02:31:00Z">
            <w:rPr>
              <w:rFonts w:ascii="GHEA Grapalat" w:hAnsi="GHEA Grapalat"/>
              <w:sz w:val="24"/>
              <w:szCs w:val="24"/>
            </w:rPr>
          </w:rPrChange>
        </w:rPr>
        <w:t xml:space="preserve"> заявок составляется протокол в порядке, установленном законодательством Республики Армения о закупках.</w:t>
      </w:r>
      <w:r w:rsidR="00895E05" w:rsidRPr="00DF1634">
        <w:rPr>
          <w:rFonts w:ascii="GHEA Grapalat" w:hAnsi="GHEA Grapalat"/>
          <w:sz w:val="24"/>
          <w:szCs w:val="24"/>
          <w:rPrChange w:id="1808" w:author="Hayk-PC" w:date="2024-12-11T02:31:00Z">
            <w:rPr>
              <w:rFonts w:ascii="GHEA Grapalat" w:hAnsi="GHEA Grapalat"/>
              <w:sz w:val="24"/>
              <w:szCs w:val="24"/>
            </w:rPr>
          </w:rPrChange>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DF1634">
        <w:rPr>
          <w:rFonts w:ascii="GHEA Grapalat" w:hAnsi="GHEA Grapalat"/>
          <w:sz w:val="24"/>
          <w:szCs w:val="24"/>
          <w:rPrChange w:id="1809" w:author="Hayk-PC" w:date="2024-12-11T02:31:00Z">
            <w:rPr>
              <w:rFonts w:ascii="GHEA Grapalat" w:hAnsi="GHEA Grapalat"/>
              <w:sz w:val="24"/>
              <w:szCs w:val="24"/>
            </w:rPr>
          </w:rPrChange>
        </w:rPr>
        <w:t>.</w:t>
      </w:r>
    </w:p>
    <w:p w14:paraId="7DC0A9AE" w14:textId="77777777" w:rsidR="00E65F37" w:rsidRPr="00DF1634" w:rsidRDefault="00A150A9" w:rsidP="00B46D58">
      <w:pPr>
        <w:pStyle w:val="BodyTextIndent2"/>
        <w:widowControl w:val="0"/>
        <w:tabs>
          <w:tab w:val="left" w:pos="1276"/>
        </w:tabs>
        <w:spacing w:after="160" w:line="240" w:lineRule="auto"/>
        <w:ind w:firstLine="567"/>
        <w:rPr>
          <w:rFonts w:ascii="GHEA Grapalat" w:hAnsi="GHEA Grapalat" w:cs="Sylfaen"/>
          <w:sz w:val="24"/>
          <w:szCs w:val="24"/>
          <w:rPrChange w:id="1810" w:author="Hayk-PC" w:date="2024-12-11T02:31:00Z">
            <w:rPr>
              <w:rFonts w:ascii="GHEA Grapalat" w:hAnsi="GHEA Grapalat" w:cs="Sylfaen"/>
              <w:sz w:val="24"/>
              <w:szCs w:val="24"/>
            </w:rPr>
          </w:rPrChange>
        </w:rPr>
      </w:pPr>
      <w:r w:rsidRPr="00DF1634">
        <w:rPr>
          <w:rFonts w:ascii="GHEA Grapalat" w:hAnsi="GHEA Grapalat"/>
          <w:sz w:val="24"/>
          <w:szCs w:val="24"/>
          <w:rPrChange w:id="1811" w:author="Hayk-PC" w:date="2024-12-11T02:31:00Z">
            <w:rPr>
              <w:rFonts w:ascii="GHEA Grapalat" w:hAnsi="GHEA Grapalat"/>
              <w:sz w:val="24"/>
              <w:szCs w:val="24"/>
            </w:rPr>
          </w:rPrChange>
        </w:rPr>
        <w:lastRenderedPageBreak/>
        <w:t>8.1</w:t>
      </w:r>
      <w:r w:rsidR="00696900" w:rsidRPr="00DF1634">
        <w:rPr>
          <w:rFonts w:ascii="GHEA Grapalat" w:hAnsi="GHEA Grapalat"/>
          <w:sz w:val="24"/>
          <w:szCs w:val="24"/>
          <w:rPrChange w:id="1812" w:author="Hayk-PC" w:date="2024-12-11T02:31:00Z">
            <w:rPr>
              <w:rFonts w:ascii="GHEA Grapalat" w:hAnsi="GHEA Grapalat"/>
              <w:sz w:val="24"/>
              <w:szCs w:val="24"/>
            </w:rPr>
          </w:rPrChange>
        </w:rPr>
        <w:t>2</w:t>
      </w:r>
      <w:r w:rsidRPr="00DF1634">
        <w:rPr>
          <w:rFonts w:ascii="GHEA Grapalat" w:hAnsi="GHEA Grapalat"/>
          <w:sz w:val="24"/>
          <w:szCs w:val="24"/>
          <w:rPrChange w:id="1813" w:author="Hayk-PC" w:date="2024-12-11T02:31:00Z">
            <w:rPr>
              <w:rFonts w:ascii="GHEA Grapalat" w:hAnsi="GHEA Grapalat"/>
              <w:sz w:val="24"/>
              <w:szCs w:val="24"/>
            </w:rPr>
          </w:rPrChange>
        </w:rPr>
        <w:t>.</w:t>
      </w:r>
      <w:r w:rsidR="004409B1" w:rsidRPr="00DF1634">
        <w:rPr>
          <w:rFonts w:ascii="GHEA Grapalat" w:hAnsi="GHEA Grapalat"/>
          <w:sz w:val="24"/>
          <w:szCs w:val="24"/>
          <w:rPrChange w:id="1814" w:author="Hayk-PC" w:date="2024-12-11T02:31:00Z">
            <w:rPr>
              <w:rFonts w:ascii="GHEA Grapalat" w:hAnsi="GHEA Grapalat"/>
              <w:sz w:val="24"/>
              <w:szCs w:val="24"/>
            </w:rPr>
          </w:rPrChange>
        </w:rPr>
        <w:tab/>
      </w:r>
      <w:r w:rsidRPr="00DF1634">
        <w:rPr>
          <w:rFonts w:ascii="GHEA Grapalat" w:hAnsi="GHEA Grapalat"/>
          <w:sz w:val="24"/>
          <w:szCs w:val="24"/>
          <w:rPrChange w:id="1815" w:author="Hayk-PC" w:date="2024-12-11T02:31:00Z">
            <w:rPr>
              <w:rFonts w:ascii="GHEA Grapalat" w:hAnsi="GHEA Grapalat"/>
              <w:sz w:val="24"/>
              <w:szCs w:val="24"/>
            </w:rPr>
          </w:rPrChange>
        </w:rPr>
        <w:t>Не позднее чем на следующий рабочий день после завершения заседания по вскрытию</w:t>
      </w:r>
      <w:r w:rsidR="001E4A24" w:rsidRPr="00DF1634">
        <w:rPr>
          <w:rFonts w:ascii="GHEA Grapalat" w:hAnsi="GHEA Grapalat"/>
          <w:sz w:val="24"/>
          <w:szCs w:val="24"/>
          <w:rPrChange w:id="1816" w:author="Hayk-PC" w:date="2024-12-11T02:31:00Z">
            <w:rPr>
              <w:rFonts w:ascii="GHEA Grapalat" w:hAnsi="GHEA Grapalat"/>
              <w:sz w:val="24"/>
              <w:szCs w:val="24"/>
            </w:rPr>
          </w:rPrChange>
        </w:rPr>
        <w:t xml:space="preserve"> и оценке</w:t>
      </w:r>
      <w:r w:rsidRPr="00DF1634">
        <w:rPr>
          <w:rFonts w:ascii="GHEA Grapalat" w:hAnsi="GHEA Grapalat"/>
          <w:sz w:val="24"/>
          <w:szCs w:val="24"/>
          <w:rPrChange w:id="1817" w:author="Hayk-PC" w:date="2024-12-11T02:31:00Z">
            <w:rPr>
              <w:rFonts w:ascii="GHEA Grapalat" w:hAnsi="GHEA Grapalat"/>
              <w:sz w:val="24"/>
              <w:szCs w:val="24"/>
            </w:rPr>
          </w:rPrChange>
        </w:rPr>
        <w:t xml:space="preserve"> заявок секретарь комиссии: </w:t>
      </w:r>
    </w:p>
    <w:p w14:paraId="633A82E7" w14:textId="77777777" w:rsidR="00A24827" w:rsidRPr="00DF1634" w:rsidRDefault="00A24827" w:rsidP="00B46D58">
      <w:pPr>
        <w:pStyle w:val="BodyTextIndent2"/>
        <w:widowControl w:val="0"/>
        <w:tabs>
          <w:tab w:val="left" w:pos="1134"/>
        </w:tabs>
        <w:spacing w:after="160" w:line="240" w:lineRule="auto"/>
        <w:ind w:firstLine="567"/>
        <w:rPr>
          <w:rFonts w:ascii="GHEA Grapalat" w:hAnsi="GHEA Grapalat" w:cs="Sylfaen"/>
          <w:sz w:val="24"/>
          <w:szCs w:val="24"/>
          <w:rPrChange w:id="1818" w:author="Hayk-PC" w:date="2024-12-11T02:31:00Z">
            <w:rPr>
              <w:rFonts w:ascii="GHEA Grapalat" w:hAnsi="GHEA Grapalat" w:cs="Sylfaen"/>
              <w:sz w:val="24"/>
              <w:szCs w:val="24"/>
            </w:rPr>
          </w:rPrChange>
        </w:rPr>
      </w:pPr>
      <w:r w:rsidRPr="00DF1634">
        <w:rPr>
          <w:rFonts w:ascii="GHEA Grapalat" w:hAnsi="GHEA Grapalat"/>
          <w:sz w:val="24"/>
          <w:szCs w:val="24"/>
          <w:rPrChange w:id="1819" w:author="Hayk-PC" w:date="2024-12-11T02:31:00Z">
            <w:rPr>
              <w:rFonts w:ascii="GHEA Grapalat" w:hAnsi="GHEA Grapalat"/>
              <w:sz w:val="24"/>
              <w:szCs w:val="24"/>
            </w:rPr>
          </w:rPrChange>
        </w:rPr>
        <w:t>1)</w:t>
      </w:r>
      <w:r w:rsidR="00DC64B5" w:rsidRPr="00DF1634">
        <w:rPr>
          <w:rFonts w:ascii="GHEA Grapalat" w:hAnsi="GHEA Grapalat"/>
          <w:sz w:val="24"/>
          <w:szCs w:val="24"/>
          <w:rPrChange w:id="1820" w:author="Hayk-PC" w:date="2024-12-11T02:31:00Z">
            <w:rPr>
              <w:rFonts w:ascii="GHEA Grapalat" w:hAnsi="GHEA Grapalat"/>
              <w:sz w:val="24"/>
              <w:szCs w:val="24"/>
            </w:rPr>
          </w:rPrChange>
        </w:rPr>
        <w:tab/>
      </w:r>
      <w:r w:rsidRPr="00DF1634">
        <w:rPr>
          <w:rFonts w:ascii="GHEA Grapalat" w:hAnsi="GHEA Grapalat"/>
          <w:sz w:val="24"/>
          <w:szCs w:val="24"/>
          <w:rPrChange w:id="1821" w:author="Hayk-PC" w:date="2024-12-11T02:31:00Z">
            <w:rPr>
              <w:rFonts w:ascii="GHEA Grapalat" w:hAnsi="GHEA Grapalat"/>
              <w:sz w:val="24"/>
              <w:szCs w:val="24"/>
            </w:rPr>
          </w:rPrChange>
        </w:rPr>
        <w:t>опубликовывает в бюллетене воспроизведенный (отсканированный) с</w:t>
      </w:r>
      <w:r w:rsidR="00DC64B5" w:rsidRPr="00DF1634">
        <w:rPr>
          <w:rFonts w:ascii="Courier New" w:hAnsi="Courier New" w:cs="Courier New"/>
          <w:sz w:val="24"/>
          <w:szCs w:val="24"/>
          <w:lang w:val="en-US"/>
          <w:rPrChange w:id="1822" w:author="Hayk-PC" w:date="2024-12-11T02:31:00Z">
            <w:rPr>
              <w:rFonts w:ascii="Courier New" w:hAnsi="Courier New" w:cs="Courier New"/>
              <w:sz w:val="24"/>
              <w:szCs w:val="24"/>
              <w:lang w:val="en-US"/>
            </w:rPr>
          </w:rPrChange>
        </w:rPr>
        <w:t> </w:t>
      </w:r>
      <w:r w:rsidRPr="00DF1634">
        <w:rPr>
          <w:rFonts w:ascii="GHEA Grapalat" w:hAnsi="GHEA Grapalat"/>
          <w:sz w:val="24"/>
          <w:szCs w:val="24"/>
          <w:rPrChange w:id="1823" w:author="Hayk-PC" w:date="2024-12-11T02:31:00Z">
            <w:rPr>
              <w:rFonts w:ascii="GHEA Grapalat" w:hAnsi="GHEA Grapalat"/>
              <w:sz w:val="24"/>
              <w:szCs w:val="24"/>
            </w:rPr>
          </w:rPrChange>
        </w:rPr>
        <w:t>оригинала вариант протокола заседания по вскрытию</w:t>
      </w:r>
      <w:r w:rsidR="00621ADE" w:rsidRPr="00DF1634">
        <w:rPr>
          <w:rFonts w:ascii="GHEA Grapalat" w:hAnsi="GHEA Grapalat"/>
          <w:sz w:val="24"/>
          <w:szCs w:val="24"/>
          <w:rPrChange w:id="1824" w:author="Hayk-PC" w:date="2024-12-11T02:31:00Z">
            <w:rPr>
              <w:rFonts w:ascii="GHEA Grapalat" w:hAnsi="GHEA Grapalat"/>
              <w:sz w:val="24"/>
              <w:szCs w:val="24"/>
            </w:rPr>
          </w:rPrChange>
        </w:rPr>
        <w:t xml:space="preserve"> и оценке</w:t>
      </w:r>
      <w:r w:rsidRPr="00DF1634">
        <w:rPr>
          <w:rFonts w:ascii="GHEA Grapalat" w:hAnsi="GHEA Grapalat"/>
          <w:sz w:val="24"/>
          <w:szCs w:val="24"/>
          <w:rPrChange w:id="1825" w:author="Hayk-PC" w:date="2024-12-11T02:31:00Z">
            <w:rPr>
              <w:rFonts w:ascii="GHEA Grapalat" w:hAnsi="GHEA Grapalat"/>
              <w:sz w:val="24"/>
              <w:szCs w:val="24"/>
            </w:rPr>
          </w:rPrChange>
        </w:rPr>
        <w:t xml:space="preserve"> заявок</w:t>
      </w:r>
      <w:r w:rsidR="001E4A24" w:rsidRPr="00DF1634">
        <w:rPr>
          <w:rFonts w:ascii="GHEA Grapalat" w:hAnsi="GHEA Grapalat"/>
          <w:sz w:val="24"/>
          <w:szCs w:val="24"/>
          <w:rPrChange w:id="1826" w:author="Hayk-PC" w:date="2024-12-11T02:31:00Z">
            <w:rPr>
              <w:rFonts w:ascii="GHEA Grapalat" w:hAnsi="GHEA Grapalat"/>
              <w:sz w:val="24"/>
              <w:szCs w:val="24"/>
            </w:rPr>
          </w:rPrChange>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DF1634">
        <w:rPr>
          <w:rPrChange w:id="1827" w:author="Hayk-PC" w:date="2024-12-11T02:31:00Z">
            <w:rPr/>
          </w:rPrChange>
        </w:rPr>
        <w:t xml:space="preserve"> </w:t>
      </w:r>
      <w:r w:rsidR="001E4A24" w:rsidRPr="00DF1634">
        <w:rPr>
          <w:rFonts w:ascii="GHEA Grapalat" w:hAnsi="GHEA Grapalat"/>
          <w:sz w:val="24"/>
          <w:szCs w:val="24"/>
          <w:rPrChange w:id="1828" w:author="Hayk-PC" w:date="2024-12-11T02:31:00Z">
            <w:rPr>
              <w:rFonts w:ascii="GHEA Grapalat" w:hAnsi="GHEA Grapalat"/>
              <w:sz w:val="24"/>
              <w:szCs w:val="24"/>
            </w:rPr>
          </w:rPrChange>
        </w:rPr>
        <w:t>Если обоснования не были представлены, то в протоколе заседания комиссии об этом делаются соответствующие заметки.</w:t>
      </w:r>
    </w:p>
    <w:p w14:paraId="56BCBA26" w14:textId="77777777" w:rsidR="008B73CD" w:rsidRPr="00DF1634" w:rsidRDefault="008B73CD" w:rsidP="00B46D58">
      <w:pPr>
        <w:pStyle w:val="BodyTextIndent2"/>
        <w:widowControl w:val="0"/>
        <w:tabs>
          <w:tab w:val="left" w:pos="1134"/>
        </w:tabs>
        <w:spacing w:after="160" w:line="240" w:lineRule="auto"/>
        <w:ind w:firstLine="567"/>
        <w:rPr>
          <w:rFonts w:ascii="GHEA Grapalat" w:hAnsi="GHEA Grapalat" w:cs="Sylfaen"/>
          <w:sz w:val="24"/>
          <w:szCs w:val="24"/>
          <w:rPrChange w:id="1829" w:author="Hayk-PC" w:date="2024-12-11T02:31:00Z">
            <w:rPr>
              <w:rFonts w:ascii="GHEA Grapalat" w:hAnsi="GHEA Grapalat" w:cs="Sylfaen"/>
              <w:sz w:val="24"/>
              <w:szCs w:val="24"/>
            </w:rPr>
          </w:rPrChange>
        </w:rPr>
      </w:pPr>
      <w:r w:rsidRPr="00DF1634">
        <w:rPr>
          <w:rFonts w:ascii="GHEA Grapalat" w:hAnsi="GHEA Grapalat"/>
          <w:sz w:val="24"/>
          <w:szCs w:val="24"/>
          <w:rPrChange w:id="1830" w:author="Hayk-PC" w:date="2024-12-11T02:31:00Z">
            <w:rPr>
              <w:rFonts w:ascii="GHEA Grapalat" w:hAnsi="GHEA Grapalat"/>
              <w:sz w:val="24"/>
              <w:szCs w:val="24"/>
            </w:rPr>
          </w:rPrChange>
        </w:rPr>
        <w:t>2)</w:t>
      </w:r>
      <w:r w:rsidR="00DC64B5" w:rsidRPr="00DF1634">
        <w:rPr>
          <w:rFonts w:ascii="GHEA Grapalat" w:hAnsi="GHEA Grapalat"/>
          <w:sz w:val="24"/>
          <w:szCs w:val="24"/>
          <w:rPrChange w:id="1831" w:author="Hayk-PC" w:date="2024-12-11T02:31:00Z">
            <w:rPr>
              <w:rFonts w:ascii="GHEA Grapalat" w:hAnsi="GHEA Grapalat"/>
              <w:sz w:val="24"/>
              <w:szCs w:val="24"/>
            </w:rPr>
          </w:rPrChange>
        </w:rPr>
        <w:tab/>
      </w:r>
      <w:r w:rsidRPr="00DF1634">
        <w:rPr>
          <w:rFonts w:ascii="GHEA Grapalat" w:hAnsi="GHEA Grapalat"/>
          <w:sz w:val="24"/>
          <w:szCs w:val="24"/>
          <w:rPrChange w:id="1832" w:author="Hayk-PC" w:date="2024-12-11T02:31:00Z">
            <w:rPr>
              <w:rFonts w:ascii="GHEA Grapalat" w:hAnsi="GHEA Grapalat"/>
              <w:sz w:val="24"/>
              <w:szCs w:val="24"/>
            </w:rPr>
          </w:rPrChange>
        </w:rPr>
        <w:t>опубликовывает в бюллетене воспроизведенные (отсканированные) с</w:t>
      </w:r>
      <w:r w:rsidR="00DC64B5" w:rsidRPr="00DF1634">
        <w:rPr>
          <w:rFonts w:ascii="Courier New" w:hAnsi="Courier New" w:cs="Courier New"/>
          <w:sz w:val="24"/>
          <w:szCs w:val="24"/>
          <w:lang w:val="en-US"/>
          <w:rPrChange w:id="1833" w:author="Hayk-PC" w:date="2024-12-11T02:31:00Z">
            <w:rPr>
              <w:rFonts w:ascii="Courier New" w:hAnsi="Courier New" w:cs="Courier New"/>
              <w:sz w:val="24"/>
              <w:szCs w:val="24"/>
              <w:lang w:val="en-US"/>
            </w:rPr>
          </w:rPrChange>
        </w:rPr>
        <w:t> </w:t>
      </w:r>
      <w:r w:rsidRPr="00DF1634">
        <w:rPr>
          <w:rFonts w:ascii="GHEA Grapalat" w:hAnsi="GHEA Grapalat"/>
          <w:sz w:val="24"/>
          <w:szCs w:val="24"/>
          <w:rPrChange w:id="1834" w:author="Hayk-PC" w:date="2024-12-11T02:31:00Z">
            <w:rPr>
              <w:rFonts w:ascii="GHEA Grapalat" w:hAnsi="GHEA Grapalat"/>
              <w:sz w:val="24"/>
              <w:szCs w:val="24"/>
            </w:rPr>
          </w:rPrChange>
        </w:rPr>
        <w:t>подписанных им и присутствующими на заседании по вскрытию</w:t>
      </w:r>
      <w:r w:rsidR="00621ADE" w:rsidRPr="00DF1634">
        <w:rPr>
          <w:rFonts w:ascii="GHEA Grapalat" w:hAnsi="GHEA Grapalat"/>
          <w:sz w:val="24"/>
          <w:szCs w:val="24"/>
          <w:rPrChange w:id="1835" w:author="Hayk-PC" w:date="2024-12-11T02:31:00Z">
            <w:rPr>
              <w:rFonts w:ascii="GHEA Grapalat" w:hAnsi="GHEA Grapalat"/>
              <w:sz w:val="24"/>
              <w:szCs w:val="24"/>
            </w:rPr>
          </w:rPrChange>
        </w:rPr>
        <w:t xml:space="preserve"> и оценке</w:t>
      </w:r>
      <w:r w:rsidRPr="00DF1634">
        <w:rPr>
          <w:rFonts w:ascii="GHEA Grapalat" w:hAnsi="GHEA Grapalat"/>
          <w:sz w:val="24"/>
          <w:szCs w:val="24"/>
          <w:rPrChange w:id="1836" w:author="Hayk-PC" w:date="2024-12-11T02:31:00Z">
            <w:rPr>
              <w:rFonts w:ascii="GHEA Grapalat" w:hAnsi="GHEA Grapalat"/>
              <w:sz w:val="24"/>
              <w:szCs w:val="24"/>
            </w:rPr>
          </w:rPrChange>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DF1634">
        <w:rPr>
          <w:rFonts w:ascii="GHEA Grapalat" w:hAnsi="GHEA Grapalat"/>
          <w:sz w:val="24"/>
          <w:szCs w:val="24"/>
          <w:rPrChange w:id="1837" w:author="Hayk-PC" w:date="2024-12-11T02:31:00Z">
            <w:rPr>
              <w:rFonts w:ascii="GHEA Grapalat" w:hAnsi="GHEA Grapalat"/>
              <w:sz w:val="24"/>
              <w:szCs w:val="24"/>
            </w:rPr>
          </w:rPrChange>
        </w:rPr>
        <w:t xml:space="preserve"> и оценке</w:t>
      </w:r>
      <w:r w:rsidRPr="00DF1634">
        <w:rPr>
          <w:rFonts w:ascii="GHEA Grapalat" w:hAnsi="GHEA Grapalat"/>
          <w:sz w:val="24"/>
          <w:szCs w:val="24"/>
          <w:rPrChange w:id="1838" w:author="Hayk-PC" w:date="2024-12-11T02:31:00Z">
            <w:rPr>
              <w:rFonts w:ascii="GHEA Grapalat" w:hAnsi="GHEA Grapalat"/>
              <w:sz w:val="24"/>
              <w:szCs w:val="24"/>
            </w:rPr>
          </w:rPrChange>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213E22AB" w14:textId="77777777" w:rsidR="0052468C" w:rsidRPr="00DF1634" w:rsidRDefault="008769B4" w:rsidP="00B46D58">
      <w:pPr>
        <w:widowControl w:val="0"/>
        <w:tabs>
          <w:tab w:val="left" w:pos="1276"/>
        </w:tabs>
        <w:spacing w:after="160"/>
        <w:ind w:firstLine="567"/>
        <w:jc w:val="both"/>
        <w:rPr>
          <w:rFonts w:ascii="GHEA Grapalat" w:hAnsi="GHEA Grapalat"/>
          <w:rPrChange w:id="1839" w:author="Hayk-PC" w:date="2024-12-11T02:31:00Z">
            <w:rPr>
              <w:rFonts w:ascii="GHEA Grapalat" w:hAnsi="GHEA Grapalat"/>
            </w:rPr>
          </w:rPrChange>
        </w:rPr>
      </w:pPr>
      <w:r w:rsidRPr="00DF1634">
        <w:rPr>
          <w:rFonts w:ascii="GHEA Grapalat" w:hAnsi="GHEA Grapalat"/>
          <w:rPrChange w:id="1840" w:author="Hayk-PC" w:date="2024-12-11T02:31:00Z">
            <w:rPr>
              <w:rFonts w:ascii="GHEA Grapalat" w:hAnsi="GHEA Grapalat"/>
            </w:rPr>
          </w:rPrChange>
        </w:rPr>
        <w:t>8.</w:t>
      </w:r>
      <w:r w:rsidR="005B6DCF" w:rsidRPr="00DF1634">
        <w:rPr>
          <w:rFonts w:ascii="GHEA Grapalat" w:hAnsi="GHEA Grapalat"/>
          <w:lang w:val="hy-AM"/>
          <w:rPrChange w:id="1841" w:author="Hayk-PC" w:date="2024-12-11T02:31:00Z">
            <w:rPr>
              <w:rFonts w:ascii="GHEA Grapalat" w:hAnsi="GHEA Grapalat"/>
              <w:lang w:val="hy-AM"/>
            </w:rPr>
          </w:rPrChange>
        </w:rPr>
        <w:t>1</w:t>
      </w:r>
      <w:r w:rsidR="00762474" w:rsidRPr="00DF1634">
        <w:rPr>
          <w:rFonts w:ascii="GHEA Grapalat" w:hAnsi="GHEA Grapalat"/>
          <w:rPrChange w:id="1842" w:author="Hayk-PC" w:date="2024-12-11T02:31:00Z">
            <w:rPr>
              <w:rFonts w:ascii="GHEA Grapalat" w:hAnsi="GHEA Grapalat"/>
            </w:rPr>
          </w:rPrChange>
        </w:rPr>
        <w:t>3</w:t>
      </w:r>
      <w:r w:rsidR="00493CC7" w:rsidRPr="00DF1634">
        <w:rPr>
          <w:rFonts w:ascii="GHEA Grapalat" w:hAnsi="GHEA Grapalat"/>
          <w:rPrChange w:id="1843" w:author="Hayk-PC" w:date="2024-12-11T02:31:00Z">
            <w:rPr>
              <w:rFonts w:ascii="GHEA Grapalat" w:hAnsi="GHEA Grapalat"/>
            </w:rPr>
          </w:rPrChange>
        </w:rPr>
        <w:t>.</w:t>
      </w:r>
      <w:r w:rsidR="00493CC7" w:rsidRPr="00DF1634">
        <w:rPr>
          <w:rFonts w:ascii="GHEA Grapalat" w:hAnsi="GHEA Grapalat"/>
          <w:rPrChange w:id="1844" w:author="Hayk-PC" w:date="2024-12-11T02:31:00Z">
            <w:rPr>
              <w:rFonts w:ascii="GHEA Grapalat" w:hAnsi="GHEA Grapalat"/>
            </w:rPr>
          </w:rPrChange>
        </w:rPr>
        <w:tab/>
      </w:r>
      <w:r w:rsidR="0052468C" w:rsidRPr="00DF1634">
        <w:rPr>
          <w:rFonts w:ascii="GHEA Grapalat" w:hAnsi="GHEA Grapalat"/>
          <w:rPrChange w:id="1845" w:author="Hayk-PC" w:date="2024-12-11T02:31:00Z">
            <w:rPr>
              <w:rFonts w:ascii="GHEA Grapalat" w:hAnsi="GHEA Grapalat"/>
            </w:rPr>
          </w:rPrChange>
        </w:rPr>
        <w:t xml:space="preserve">В случае выявления </w:t>
      </w:r>
      <w:r w:rsidR="0052468C" w:rsidRPr="00DF1634">
        <w:rPr>
          <w:rFonts w:ascii="GHEA Grapalat" w:hAnsi="GHEA Grapalat"/>
          <w:color w:val="000000" w:themeColor="text1"/>
          <w:rPrChange w:id="1846" w:author="Hayk-PC" w:date="2024-12-11T02:31:00Z">
            <w:rPr>
              <w:rFonts w:ascii="GHEA Grapalat" w:hAnsi="GHEA Grapalat"/>
              <w:color w:val="000000" w:themeColor="text1"/>
            </w:rPr>
          </w:rPrChange>
        </w:rPr>
        <w:t xml:space="preserve">оснований, предусмотренных пунктом 6 части 1 статьи 6 Закона, </w:t>
      </w:r>
      <w:r w:rsidR="0052468C" w:rsidRPr="00DF1634">
        <w:rPr>
          <w:rFonts w:ascii="GHEA Grapalat" w:hAnsi="GHEA Grapalat"/>
          <w:rPrChange w:id="1847" w:author="Hayk-PC" w:date="2024-12-11T02:31:00Z">
            <w:rPr>
              <w:rFonts w:ascii="GHEA Grapalat" w:hAnsi="GHEA Grapalat"/>
            </w:rPr>
          </w:rPrChange>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DF1634">
        <w:rPr>
          <w:rFonts w:ascii="GHEA Grapalat" w:hAnsi="GHEA Grapalat"/>
          <w:rPrChange w:id="1848" w:author="Hayk-PC" w:date="2024-12-11T02:31:00Z">
            <w:rPr>
              <w:rFonts w:ascii="GHEA Grapalat" w:hAnsi="GHEA Grapalat"/>
            </w:rPr>
          </w:rPrChange>
        </w:rPr>
        <w:t>.</w:t>
      </w:r>
      <w:r w:rsidR="0088745E" w:rsidRPr="00DF1634">
        <w:rPr>
          <w:rFonts w:ascii="GHEA Grapalat" w:hAnsi="GHEA Grapalat"/>
          <w:rPrChange w:id="1849" w:author="Hayk-PC" w:date="2024-12-11T02:31:00Z">
            <w:rPr>
              <w:rFonts w:ascii="GHEA Grapalat" w:hAnsi="GHEA Grapalat"/>
            </w:rPr>
          </w:rPrChange>
        </w:rPr>
        <w:t xml:space="preserve"> </w:t>
      </w:r>
      <w:r w:rsidR="00D17C45" w:rsidRPr="00DF1634">
        <w:rPr>
          <w:rFonts w:ascii="GHEA Grapalat" w:hAnsi="GHEA Grapalat"/>
          <w:rPrChange w:id="1850" w:author="Hayk-PC" w:date="2024-12-11T02:31:00Z">
            <w:rPr>
              <w:rFonts w:ascii="GHEA Grapalat" w:hAnsi="GHEA Grapalat"/>
            </w:rPr>
          </w:rPrChange>
        </w:rPr>
        <w:t>Мотивированное решение руководителя заказчика уполномоченный орган публикует в бюллетене.</w:t>
      </w:r>
      <w:r w:rsidR="0052468C" w:rsidRPr="00DF1634">
        <w:rPr>
          <w:rPrChange w:id="1851" w:author="Hayk-PC" w:date="2024-12-11T02:31:00Z">
            <w:rPr/>
          </w:rPrChange>
        </w:rPr>
        <w:t xml:space="preserve"> </w:t>
      </w:r>
      <w:r w:rsidR="0052468C" w:rsidRPr="00DF1634">
        <w:rPr>
          <w:rFonts w:ascii="GHEA Grapalat" w:hAnsi="GHEA Grapalat"/>
          <w:rPrChange w:id="1852" w:author="Hayk-PC" w:date="2024-12-11T02:31:00Z">
            <w:rPr>
              <w:rFonts w:ascii="GHEA Grapalat" w:hAnsi="GHEA Grapalat"/>
            </w:rPr>
          </w:rPrChange>
        </w:rPr>
        <w:t>При этом указанное в настоящем пункте решение руководитель заказчика выносит на десятый ден</w:t>
      </w:r>
      <w:r w:rsidR="00C143D2" w:rsidRPr="00DF1634">
        <w:rPr>
          <w:rFonts w:ascii="GHEA Grapalat" w:hAnsi="GHEA Grapalat"/>
          <w:rPrChange w:id="1853" w:author="Hayk-PC" w:date="2024-12-11T02:31:00Z">
            <w:rPr>
              <w:rFonts w:ascii="GHEA Grapalat" w:hAnsi="GHEA Grapalat"/>
            </w:rPr>
          </w:rPrChange>
        </w:rPr>
        <w:t>ь</w:t>
      </w:r>
      <w:r w:rsidR="0052468C" w:rsidRPr="00DF1634">
        <w:rPr>
          <w:rFonts w:ascii="GHEA Grapalat" w:hAnsi="GHEA Grapalat"/>
          <w:rPrChange w:id="1854" w:author="Hayk-PC" w:date="2024-12-11T02:31:00Z">
            <w:rPr>
              <w:rFonts w:ascii="GHEA Grapalat" w:hAnsi="GHEA Grapalat"/>
            </w:rPr>
          </w:rPrChange>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52468C" w:rsidRPr="00DF1634">
        <w:rPr>
          <w:rPrChange w:id="1855" w:author="Hayk-PC" w:date="2024-12-11T02:31:00Z">
            <w:rPr/>
          </w:rPrChange>
        </w:rPr>
        <w:t xml:space="preserve"> </w:t>
      </w:r>
      <w:r w:rsidR="0052468C" w:rsidRPr="00DF1634">
        <w:rPr>
          <w:rFonts w:ascii="GHEA Grapalat" w:hAnsi="GHEA Grapalat"/>
          <w:rPrChange w:id="1856" w:author="Hayk-PC" w:date="2024-12-11T02:31:00Z">
            <w:rPr>
              <w:rFonts w:ascii="GHEA Grapalat" w:hAnsi="GHEA Grapalat"/>
            </w:rPr>
          </w:rPrChange>
        </w:rPr>
        <w:t>если по результатам судебного разбирательства возможность исполнения решения не исчезла.</w:t>
      </w:r>
    </w:p>
    <w:p w14:paraId="67C4ABF2" w14:textId="77777777" w:rsidR="00B24E4B" w:rsidRPr="00DF1634" w:rsidRDefault="000E53B7" w:rsidP="00B24E4B">
      <w:pPr>
        <w:widowControl w:val="0"/>
        <w:tabs>
          <w:tab w:val="left" w:pos="1276"/>
        </w:tabs>
        <w:rPr>
          <w:rFonts w:ascii="GHEA Grapalat" w:hAnsi="GHEA Grapalat"/>
          <w:rPrChange w:id="1857" w:author="Hayk-PC" w:date="2024-12-11T02:31:00Z">
            <w:rPr>
              <w:rFonts w:ascii="GHEA Grapalat" w:hAnsi="GHEA Grapalat"/>
            </w:rPr>
          </w:rPrChange>
        </w:rPr>
      </w:pPr>
      <w:r w:rsidRPr="00DF1634">
        <w:rPr>
          <w:rFonts w:ascii="GHEA Grapalat" w:hAnsi="GHEA Grapalat"/>
          <w:rPrChange w:id="1858" w:author="Hayk-PC" w:date="2024-12-11T02:31:00Z">
            <w:rPr>
              <w:rFonts w:ascii="GHEA Grapalat" w:hAnsi="GHEA Grapalat"/>
            </w:rPr>
          </w:rPrChange>
        </w:rPr>
        <w:t>Е</w:t>
      </w:r>
      <w:r w:rsidR="00B24E4B" w:rsidRPr="00DF1634">
        <w:rPr>
          <w:rFonts w:ascii="GHEA Grapalat" w:hAnsi="GHEA Grapalat"/>
          <w:rPrChange w:id="1859" w:author="Hayk-PC" w:date="2024-12-11T02:31:00Z">
            <w:rPr>
              <w:rFonts w:ascii="GHEA Grapalat" w:hAnsi="GHEA Grapalat"/>
            </w:rPr>
          </w:rPrChange>
        </w:rPr>
        <w:t>сли:</w:t>
      </w:r>
    </w:p>
    <w:p w14:paraId="7F055B18" w14:textId="77777777" w:rsidR="00B24E4B" w:rsidRPr="00DF1634" w:rsidRDefault="00B24E4B" w:rsidP="00B24E4B">
      <w:pPr>
        <w:pStyle w:val="ListParagraph"/>
        <w:widowControl w:val="0"/>
        <w:numPr>
          <w:ilvl w:val="0"/>
          <w:numId w:val="31"/>
        </w:numPr>
        <w:ind w:left="0" w:firstLine="284"/>
        <w:contextualSpacing/>
        <w:jc w:val="both"/>
        <w:rPr>
          <w:rFonts w:ascii="GHEA Grapalat" w:hAnsi="GHEA Grapalat"/>
          <w:rPrChange w:id="1860" w:author="Hayk-PC" w:date="2024-12-11T02:31:00Z">
            <w:rPr>
              <w:rFonts w:ascii="GHEA Grapalat" w:hAnsi="GHEA Grapalat"/>
            </w:rPr>
          </w:rPrChange>
        </w:rPr>
      </w:pPr>
      <w:r w:rsidRPr="00DF1634">
        <w:rPr>
          <w:rFonts w:ascii="GHEA Grapalat" w:hAnsi="GHEA Grapalat"/>
          <w:rPrChange w:id="1861" w:author="Hayk-PC" w:date="2024-12-11T02:31:00Z">
            <w:rPr>
              <w:rFonts w:ascii="GHEA Grapalat" w:hAnsi="GHEA Grapalat"/>
            </w:rPr>
          </w:rPrChange>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0B84B569" w14:textId="77777777" w:rsidR="00B24E4B" w:rsidRPr="00DF1634" w:rsidRDefault="00B24E4B" w:rsidP="00B24E4B">
      <w:pPr>
        <w:pStyle w:val="ListParagraph"/>
        <w:widowControl w:val="0"/>
        <w:numPr>
          <w:ilvl w:val="0"/>
          <w:numId w:val="31"/>
        </w:numPr>
        <w:ind w:left="0" w:firstLine="284"/>
        <w:contextualSpacing/>
        <w:jc w:val="both"/>
        <w:rPr>
          <w:ins w:id="1862" w:author="Vardan" w:date="2022-10-30T00:00:00Z"/>
          <w:rFonts w:ascii="GHEA Grapalat" w:hAnsi="GHEA Grapalat"/>
          <w:rPrChange w:id="1863" w:author="Hayk-PC" w:date="2024-12-11T02:31:00Z">
            <w:rPr>
              <w:ins w:id="1864" w:author="Vardan" w:date="2022-10-30T00:00:00Z"/>
              <w:rFonts w:ascii="GHEA Grapalat" w:hAnsi="GHEA Grapalat"/>
            </w:rPr>
          </w:rPrChange>
        </w:rPr>
      </w:pPr>
      <w:r w:rsidRPr="00DF1634">
        <w:rPr>
          <w:rFonts w:ascii="GHEA Grapalat" w:hAnsi="GHEA Grapalat"/>
          <w:rPrChange w:id="1865" w:author="Hayk-PC" w:date="2024-12-11T02:31:00Z">
            <w:rPr>
              <w:rFonts w:ascii="GHEA Grapalat" w:hAnsi="GHEA Grapalat"/>
            </w:rPr>
          </w:rPrChange>
        </w:rPr>
        <w:t xml:space="preserve">выплата участником или лицом, заключившим договор, суммы обеспечения </w:t>
      </w:r>
      <w:r w:rsidRPr="00DF1634">
        <w:rPr>
          <w:rFonts w:ascii="GHEA Grapalat" w:hAnsi="GHEA Grapalat"/>
          <w:rPrChange w:id="1866" w:author="Hayk-PC" w:date="2024-12-11T02:31:00Z">
            <w:rPr>
              <w:rFonts w:ascii="GHEA Grapalat" w:hAnsi="GHEA Grapalat"/>
            </w:rPr>
          </w:rPrChange>
        </w:rPr>
        <w:lastRenderedPageBreak/>
        <w:t xml:space="preserve">заявки, договора и (или) квалификации </w:t>
      </w:r>
      <w:r w:rsidR="000A1DB5" w:rsidRPr="00DF1634">
        <w:rPr>
          <w:rFonts w:ascii="GHEA Grapalat" w:hAnsi="GHEA Grapalat"/>
          <w:rPrChange w:id="1867" w:author="Hayk-PC" w:date="2024-12-11T02:31:00Z">
            <w:rPr>
              <w:rFonts w:ascii="GHEA Grapalat" w:hAnsi="GHEA Grapalat"/>
            </w:rPr>
          </w:rPrChange>
        </w:rPr>
        <w:t>была осуществлена</w:t>
      </w:r>
      <w:r w:rsidRPr="00DF1634">
        <w:rPr>
          <w:rFonts w:ascii="GHEA Grapalat" w:hAnsi="GHEA Grapalat"/>
          <w:rPrChange w:id="1868" w:author="Hayk-PC" w:date="2024-12-11T02:31:00Z">
            <w:rPr>
              <w:rFonts w:ascii="GHEA Grapalat" w:hAnsi="GHEA Grapalat"/>
            </w:rPr>
          </w:rPrChange>
        </w:rPr>
        <w:t xml:space="preserve"> по истечении срока представления решения уполномоченному органу, но не позднее </w:t>
      </w:r>
      <w:r w:rsidR="007E2805" w:rsidRPr="00DF1634">
        <w:rPr>
          <w:rFonts w:ascii="GHEA Grapalat" w:hAnsi="GHEA Grapalat"/>
          <w:rPrChange w:id="1869" w:author="Hayk-PC" w:date="2024-12-11T02:31:00Z">
            <w:rPr>
              <w:rFonts w:ascii="GHEA Grapalat" w:hAnsi="GHEA Grapalat"/>
            </w:rPr>
          </w:rPrChange>
        </w:rPr>
        <w:t xml:space="preserve">истечения </w:t>
      </w:r>
      <w:r w:rsidR="00F97C74" w:rsidRPr="00DF1634">
        <w:rPr>
          <w:rFonts w:ascii="GHEA Grapalat" w:hAnsi="GHEA Grapalat"/>
          <w:rPrChange w:id="1870" w:author="Hayk-PC" w:date="2024-12-11T02:31:00Z">
            <w:rPr>
              <w:rFonts w:ascii="GHEA Grapalat" w:hAnsi="GHEA Grapalat"/>
            </w:rPr>
          </w:rPrChange>
        </w:rPr>
        <w:t>сорокодневного срока</w:t>
      </w:r>
      <w:r w:rsidR="00F97C74" w:rsidRPr="00DF1634" w:rsidDel="00F97C74">
        <w:rPr>
          <w:rFonts w:ascii="GHEA Grapalat" w:hAnsi="GHEA Grapalat"/>
          <w:rPrChange w:id="1871" w:author="Hayk-PC" w:date="2024-12-11T02:31:00Z">
            <w:rPr>
              <w:rFonts w:ascii="GHEA Grapalat" w:hAnsi="GHEA Grapalat"/>
            </w:rPr>
          </w:rPrChange>
        </w:rPr>
        <w:t xml:space="preserve"> </w:t>
      </w:r>
      <w:r w:rsidR="007E2805" w:rsidRPr="00DF1634">
        <w:rPr>
          <w:rFonts w:ascii="GHEA Grapalat" w:hAnsi="GHEA Grapalat"/>
          <w:rPrChange w:id="1872" w:author="Hayk-PC" w:date="2024-12-11T02:31:00Z">
            <w:rPr>
              <w:rFonts w:ascii="GHEA Grapalat" w:hAnsi="GHEA Grapalat"/>
            </w:rPr>
          </w:rPrChange>
        </w:rPr>
        <w:t>установленн</w:t>
      </w:r>
      <w:r w:rsidR="00F97C74" w:rsidRPr="00DF1634">
        <w:rPr>
          <w:rFonts w:ascii="GHEA Grapalat" w:hAnsi="GHEA Grapalat"/>
          <w:rPrChange w:id="1873" w:author="Hayk-PC" w:date="2024-12-11T02:31:00Z">
            <w:rPr>
              <w:rFonts w:ascii="GHEA Grapalat" w:hAnsi="GHEA Grapalat"/>
            </w:rPr>
          </w:rPrChange>
        </w:rPr>
        <w:t>ого</w:t>
      </w:r>
      <w:r w:rsidR="007E2805" w:rsidRPr="00DF1634">
        <w:rPr>
          <w:rFonts w:ascii="GHEA Grapalat" w:hAnsi="GHEA Grapalat"/>
          <w:rPrChange w:id="1874" w:author="Hayk-PC" w:date="2024-12-11T02:31:00Z">
            <w:rPr>
              <w:rFonts w:ascii="GHEA Grapalat" w:hAnsi="GHEA Grapalat"/>
            </w:rPr>
          </w:rPrChange>
        </w:rPr>
        <w:t xml:space="preserve"> для включения </w:t>
      </w:r>
      <w:r w:rsidR="00F97C74" w:rsidRPr="00DF1634">
        <w:rPr>
          <w:rFonts w:ascii="GHEA Grapalat" w:hAnsi="GHEA Grapalat"/>
          <w:rPrChange w:id="1875" w:author="Hayk-PC" w:date="2024-12-11T02:31:00Z">
            <w:rPr>
              <w:rFonts w:ascii="GHEA Grapalat" w:hAnsi="GHEA Grapalat"/>
            </w:rPr>
          </w:rPrChange>
        </w:rPr>
        <w:t xml:space="preserve">уполномоченным органом </w:t>
      </w:r>
      <w:r w:rsidR="007E2805" w:rsidRPr="00DF1634">
        <w:rPr>
          <w:rFonts w:ascii="GHEA Grapalat" w:hAnsi="GHEA Grapalat"/>
          <w:rPrChange w:id="1876" w:author="Hayk-PC" w:date="2024-12-11T02:31:00Z">
            <w:rPr>
              <w:rFonts w:ascii="GHEA Grapalat" w:hAnsi="GHEA Grapalat"/>
            </w:rPr>
          </w:rPrChange>
        </w:rPr>
        <w:t xml:space="preserve">участника </w:t>
      </w:r>
      <w:r w:rsidRPr="00DF1634">
        <w:rPr>
          <w:rFonts w:ascii="GHEA Grapalat" w:hAnsi="GHEA Grapalat"/>
          <w:rPrChange w:id="1877" w:author="Hayk-PC" w:date="2024-12-11T02:31:00Z">
            <w:rPr>
              <w:rFonts w:ascii="GHEA Grapalat" w:hAnsi="GHEA Grapalat"/>
            </w:rPr>
          </w:rPrChange>
        </w:rPr>
        <w:t xml:space="preserve"> в список, </w:t>
      </w:r>
      <w:r w:rsidR="000A1DB5" w:rsidRPr="00DF1634">
        <w:rPr>
          <w:rFonts w:ascii="GHEA Grapalat" w:hAnsi="GHEA Grapalat"/>
          <w:rPrChange w:id="1878" w:author="Hayk-PC" w:date="2024-12-11T02:31:00Z">
            <w:rPr>
              <w:rFonts w:ascii="GHEA Grapalat" w:hAnsi="GHEA Grapalat"/>
            </w:rPr>
          </w:rPrChange>
        </w:rPr>
        <w:t xml:space="preserve">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w:t>
      </w:r>
      <w:r w:rsidRPr="00DF1634">
        <w:rPr>
          <w:rFonts w:ascii="GHEA Grapalat" w:hAnsi="GHEA Grapalat"/>
          <w:rPrChange w:id="1879" w:author="Hayk-PC" w:date="2024-12-11T02:31:00Z">
            <w:rPr>
              <w:rFonts w:ascii="GHEA Grapalat" w:hAnsi="GHEA Grapalat"/>
            </w:rPr>
          </w:rPrChange>
        </w:rPr>
        <w:t>то заказчик письменно уведомляет об этом уполномоченный орган, на основании которого участник не включается в список.</w:t>
      </w:r>
    </w:p>
    <w:p w14:paraId="7D304333" w14:textId="77777777" w:rsidR="00C20AD3" w:rsidRPr="00DF1634" w:rsidRDefault="006435F5" w:rsidP="00637CD2">
      <w:pPr>
        <w:widowControl w:val="0"/>
        <w:tabs>
          <w:tab w:val="left" w:pos="1134"/>
        </w:tabs>
        <w:ind w:left="-360"/>
        <w:jc w:val="both"/>
        <w:rPr>
          <w:rFonts w:ascii="GHEA Grapalat" w:hAnsi="GHEA Grapalat"/>
          <w:rPrChange w:id="1880" w:author="Hayk-PC" w:date="2024-12-11T02:31:00Z">
            <w:rPr>
              <w:rFonts w:ascii="GHEA Grapalat" w:hAnsi="GHEA Grapalat"/>
            </w:rPr>
          </w:rPrChange>
        </w:rPr>
      </w:pPr>
      <w:r w:rsidRPr="00DF1634">
        <w:rPr>
          <w:rFonts w:ascii="GHEA Grapalat" w:hAnsi="GHEA Grapalat" w:cs="Sylfaen"/>
          <w:rPrChange w:id="1881" w:author="Hayk-PC" w:date="2024-12-11T02:31:00Z">
            <w:rPr>
              <w:rFonts w:ascii="GHEA Grapalat" w:hAnsi="GHEA Grapalat" w:cs="Sylfaen"/>
            </w:rPr>
          </w:rPrChange>
        </w:rPr>
        <w:t xml:space="preserve">       </w:t>
      </w:r>
      <w:r w:rsidR="00C20AD3" w:rsidRPr="00DF1634">
        <w:rPr>
          <w:rFonts w:ascii="GHEA Grapalat" w:hAnsi="GHEA Grapalat" w:cs="Sylfaen"/>
          <w:rPrChange w:id="1882" w:author="Hayk-PC" w:date="2024-12-11T02:31:00Z">
            <w:rPr>
              <w:rFonts w:ascii="GHEA Grapalat" w:hAnsi="GHEA Grapalat" w:cs="Sylfaen"/>
            </w:rPr>
          </w:rPrChange>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3F8EF55C" w14:textId="77777777" w:rsidR="00C20AD3" w:rsidRPr="00DF1634" w:rsidRDefault="00C20AD3" w:rsidP="00637CD2">
      <w:pPr>
        <w:widowControl w:val="0"/>
        <w:ind w:left="284"/>
        <w:contextualSpacing/>
        <w:jc w:val="both"/>
        <w:rPr>
          <w:rFonts w:ascii="GHEA Grapalat" w:hAnsi="GHEA Grapalat"/>
          <w:rPrChange w:id="1883" w:author="Hayk-PC" w:date="2024-12-11T02:31:00Z">
            <w:rPr>
              <w:rFonts w:ascii="GHEA Grapalat" w:hAnsi="GHEA Grapalat"/>
            </w:rPr>
          </w:rPrChange>
        </w:rPr>
      </w:pPr>
    </w:p>
    <w:p w14:paraId="6A67B1BF" w14:textId="77777777" w:rsidR="00A63D83" w:rsidRPr="00DF1634" w:rsidRDefault="00A63D83" w:rsidP="00B46D58">
      <w:pPr>
        <w:widowControl w:val="0"/>
        <w:tabs>
          <w:tab w:val="left" w:pos="1276"/>
        </w:tabs>
        <w:spacing w:after="160"/>
        <w:ind w:firstLine="567"/>
        <w:jc w:val="both"/>
        <w:rPr>
          <w:rFonts w:ascii="GHEA Grapalat" w:hAnsi="GHEA Grapalat"/>
          <w:rPrChange w:id="1884" w:author="Hayk-PC" w:date="2024-12-11T02:31:00Z">
            <w:rPr>
              <w:rFonts w:ascii="GHEA Grapalat" w:hAnsi="GHEA Grapalat"/>
            </w:rPr>
          </w:rPrChange>
        </w:rPr>
      </w:pPr>
      <w:r w:rsidRPr="00DF1634">
        <w:rPr>
          <w:rFonts w:ascii="GHEA Grapalat" w:hAnsi="GHEA Grapalat"/>
          <w:rPrChange w:id="1885" w:author="Hayk-PC" w:date="2024-12-11T02:31:00Z">
            <w:rPr>
              <w:rFonts w:ascii="GHEA Grapalat" w:hAnsi="GHEA Grapalat"/>
            </w:rPr>
          </w:rPrChange>
        </w:rPr>
        <w:t>8.1</w:t>
      </w:r>
      <w:r w:rsidR="008067C5" w:rsidRPr="00DF1634">
        <w:rPr>
          <w:rFonts w:ascii="GHEA Grapalat" w:hAnsi="GHEA Grapalat"/>
          <w:rPrChange w:id="1886" w:author="Hayk-PC" w:date="2024-12-11T02:31:00Z">
            <w:rPr>
              <w:rFonts w:ascii="GHEA Grapalat" w:hAnsi="GHEA Grapalat"/>
            </w:rPr>
          </w:rPrChange>
        </w:rPr>
        <w:t>4</w:t>
      </w:r>
      <w:r w:rsidR="00A31DCA" w:rsidRPr="00DF1634">
        <w:rPr>
          <w:rFonts w:ascii="GHEA Grapalat" w:hAnsi="GHEA Grapalat"/>
          <w:rPrChange w:id="1887" w:author="Hayk-PC" w:date="2024-12-11T02:31:00Z">
            <w:rPr>
              <w:rFonts w:ascii="GHEA Grapalat" w:hAnsi="GHEA Grapalat"/>
            </w:rPr>
          </w:rPrChange>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271AD8BC" w14:textId="77777777" w:rsidR="00A23E7B" w:rsidRPr="00DF1634" w:rsidRDefault="00E64D24" w:rsidP="00B46D58">
      <w:pPr>
        <w:pStyle w:val="norm"/>
        <w:widowControl w:val="0"/>
        <w:tabs>
          <w:tab w:val="left" w:pos="1276"/>
        </w:tabs>
        <w:spacing w:after="160" w:line="240" w:lineRule="auto"/>
        <w:ind w:firstLine="567"/>
        <w:rPr>
          <w:rFonts w:ascii="GHEA Grapalat" w:hAnsi="GHEA Grapalat" w:cs="Sylfaen"/>
          <w:sz w:val="24"/>
          <w:szCs w:val="24"/>
          <w:rPrChange w:id="1888" w:author="Hayk-PC" w:date="2024-12-11T02:31:00Z">
            <w:rPr>
              <w:rFonts w:ascii="GHEA Grapalat" w:hAnsi="GHEA Grapalat" w:cs="Sylfaen"/>
              <w:sz w:val="24"/>
              <w:szCs w:val="24"/>
            </w:rPr>
          </w:rPrChange>
        </w:rPr>
      </w:pPr>
      <w:r w:rsidRPr="00DF1634">
        <w:rPr>
          <w:rFonts w:ascii="GHEA Grapalat" w:hAnsi="GHEA Grapalat"/>
          <w:sz w:val="24"/>
          <w:szCs w:val="24"/>
          <w:rPrChange w:id="1889" w:author="Hayk-PC" w:date="2024-12-11T02:31:00Z">
            <w:rPr>
              <w:rFonts w:ascii="GHEA Grapalat" w:hAnsi="GHEA Grapalat"/>
              <w:sz w:val="24"/>
              <w:szCs w:val="24"/>
            </w:rPr>
          </w:rPrChange>
        </w:rPr>
        <w:t>8.1</w:t>
      </w:r>
      <w:r w:rsidR="00FE1D95" w:rsidRPr="00DF1634">
        <w:rPr>
          <w:rFonts w:ascii="GHEA Grapalat" w:hAnsi="GHEA Grapalat"/>
          <w:sz w:val="24"/>
          <w:szCs w:val="24"/>
          <w:rPrChange w:id="1890" w:author="Hayk-PC" w:date="2024-12-11T02:31:00Z">
            <w:rPr>
              <w:rFonts w:ascii="GHEA Grapalat" w:hAnsi="GHEA Grapalat"/>
              <w:sz w:val="24"/>
              <w:szCs w:val="24"/>
            </w:rPr>
          </w:rPrChange>
        </w:rPr>
        <w:t>5</w:t>
      </w:r>
      <w:r w:rsidRPr="00DF1634">
        <w:rPr>
          <w:rFonts w:ascii="GHEA Grapalat" w:hAnsi="GHEA Grapalat"/>
          <w:sz w:val="24"/>
          <w:szCs w:val="24"/>
          <w:rPrChange w:id="1891" w:author="Hayk-PC" w:date="2024-12-11T02:31:00Z">
            <w:rPr>
              <w:rFonts w:ascii="GHEA Grapalat" w:hAnsi="GHEA Grapalat"/>
              <w:sz w:val="24"/>
              <w:szCs w:val="24"/>
            </w:rPr>
          </w:rPrChange>
        </w:rPr>
        <w:t xml:space="preserve"> </w:t>
      </w:r>
      <w:r w:rsidR="00A74478" w:rsidRPr="00DF1634">
        <w:rPr>
          <w:rFonts w:ascii="GHEA Grapalat" w:hAnsi="GHEA Grapalat"/>
          <w:sz w:val="24"/>
          <w:szCs w:val="24"/>
          <w:rPrChange w:id="1892" w:author="Hayk-PC" w:date="2024-12-11T02:31:00Z">
            <w:rPr>
              <w:rFonts w:ascii="GHEA Grapalat" w:hAnsi="GHEA Grapalat"/>
              <w:sz w:val="24"/>
              <w:szCs w:val="24"/>
            </w:rPr>
          </w:rPrChange>
        </w:rPr>
        <w:t>Документы, указанные в пунктах 8.</w:t>
      </w:r>
      <w:r w:rsidR="00D0532E" w:rsidRPr="00DF1634">
        <w:rPr>
          <w:rFonts w:ascii="GHEA Grapalat" w:hAnsi="GHEA Grapalat"/>
          <w:sz w:val="24"/>
          <w:szCs w:val="24"/>
          <w:rPrChange w:id="1893" w:author="Hayk-PC" w:date="2024-12-11T02:31:00Z">
            <w:rPr>
              <w:rFonts w:ascii="GHEA Grapalat" w:hAnsi="GHEA Grapalat"/>
              <w:sz w:val="24"/>
              <w:szCs w:val="24"/>
            </w:rPr>
          </w:rPrChange>
        </w:rPr>
        <w:t>8</w:t>
      </w:r>
      <w:r w:rsidR="00A74478" w:rsidRPr="00DF1634">
        <w:rPr>
          <w:rFonts w:ascii="GHEA Grapalat" w:hAnsi="GHEA Grapalat"/>
          <w:sz w:val="24"/>
          <w:szCs w:val="24"/>
          <w:rPrChange w:id="1894" w:author="Hayk-PC" w:date="2024-12-11T02:31:00Z">
            <w:rPr>
              <w:rFonts w:ascii="GHEA Grapalat" w:hAnsi="GHEA Grapalat"/>
              <w:sz w:val="24"/>
              <w:szCs w:val="24"/>
            </w:rPr>
          </w:rPrChange>
        </w:rPr>
        <w:t xml:space="preserve"> и 8.</w:t>
      </w:r>
      <w:r w:rsidR="00D0532E" w:rsidRPr="00DF1634">
        <w:rPr>
          <w:rFonts w:ascii="GHEA Grapalat" w:hAnsi="GHEA Grapalat"/>
          <w:sz w:val="24"/>
          <w:szCs w:val="24"/>
          <w:rPrChange w:id="1895" w:author="Hayk-PC" w:date="2024-12-11T02:31:00Z">
            <w:rPr>
              <w:rFonts w:ascii="GHEA Grapalat" w:hAnsi="GHEA Grapalat"/>
              <w:sz w:val="24"/>
              <w:szCs w:val="24"/>
            </w:rPr>
          </w:rPrChange>
        </w:rPr>
        <w:t>9</w:t>
      </w:r>
      <w:r w:rsidR="00A74478" w:rsidRPr="00DF1634">
        <w:rPr>
          <w:rFonts w:ascii="GHEA Grapalat" w:hAnsi="GHEA Grapalat"/>
          <w:sz w:val="24"/>
          <w:szCs w:val="24"/>
          <w:rPrChange w:id="1896" w:author="Hayk-PC" w:date="2024-12-11T02:31:00Z">
            <w:rPr>
              <w:rFonts w:ascii="GHEA Grapalat" w:hAnsi="GHEA Grapalat"/>
              <w:sz w:val="24"/>
              <w:szCs w:val="24"/>
            </w:rPr>
          </w:rPrChange>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DF1634">
        <w:rPr>
          <w:rFonts w:ascii="GHEA Grapalat" w:hAnsi="GHEA Grapalat"/>
          <w:rPrChange w:id="1897" w:author="Hayk-PC" w:date="2024-12-11T02:31:00Z">
            <w:rPr>
              <w:rFonts w:ascii="GHEA Grapalat" w:hAnsi="GHEA Grapalat"/>
            </w:rPr>
          </w:rPrChange>
        </w:rPr>
        <w:t xml:space="preserve"> </w:t>
      </w:r>
      <w:r w:rsidR="00A23E7B" w:rsidRPr="00DF1634">
        <w:rPr>
          <w:rFonts w:ascii="GHEA Grapalat" w:hAnsi="GHEA Grapalat"/>
          <w:sz w:val="24"/>
          <w:szCs w:val="24"/>
          <w:rPrChange w:id="1898" w:author="Hayk-PC" w:date="2024-12-11T02:31:00Z">
            <w:rPr>
              <w:rFonts w:ascii="GHEA Grapalat" w:hAnsi="GHEA Grapalat"/>
              <w:sz w:val="24"/>
              <w:szCs w:val="24"/>
            </w:rPr>
          </w:rPrChange>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4BF970CC" w14:textId="77777777" w:rsidR="002B121D" w:rsidRPr="00DF1634"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Change w:id="1899" w:author="Hayk-PC" w:date="2024-12-11T02:31:00Z">
            <w:rPr>
              <w:rFonts w:ascii="GHEA Grapalat" w:hAnsi="GHEA Grapalat" w:cs="Sylfaen"/>
              <w:spacing w:val="-4"/>
              <w:sz w:val="24"/>
              <w:szCs w:val="24"/>
            </w:rPr>
          </w:rPrChange>
        </w:rPr>
      </w:pPr>
      <w:r w:rsidRPr="00DF1634">
        <w:rPr>
          <w:rFonts w:ascii="GHEA Grapalat" w:hAnsi="GHEA Grapalat"/>
          <w:sz w:val="24"/>
          <w:szCs w:val="24"/>
          <w:rPrChange w:id="1900" w:author="Hayk-PC" w:date="2024-12-11T02:31:00Z">
            <w:rPr>
              <w:rFonts w:ascii="GHEA Grapalat" w:hAnsi="GHEA Grapalat"/>
              <w:sz w:val="24"/>
              <w:szCs w:val="24"/>
            </w:rPr>
          </w:rPrChange>
        </w:rPr>
        <w:t>8.</w:t>
      </w:r>
      <w:r w:rsidR="0093610F" w:rsidRPr="00DF1634">
        <w:rPr>
          <w:rFonts w:ascii="GHEA Grapalat" w:hAnsi="GHEA Grapalat"/>
          <w:sz w:val="24"/>
          <w:szCs w:val="24"/>
          <w:rPrChange w:id="1901" w:author="Hayk-PC" w:date="2024-12-11T02:31:00Z">
            <w:rPr>
              <w:rFonts w:ascii="GHEA Grapalat" w:hAnsi="GHEA Grapalat"/>
              <w:sz w:val="24"/>
              <w:szCs w:val="24"/>
            </w:rPr>
          </w:rPrChange>
        </w:rPr>
        <w:t>1</w:t>
      </w:r>
      <w:r w:rsidR="00D51DF5" w:rsidRPr="00DF1634">
        <w:rPr>
          <w:rFonts w:ascii="GHEA Grapalat" w:hAnsi="GHEA Grapalat"/>
          <w:sz w:val="24"/>
          <w:szCs w:val="24"/>
          <w:rPrChange w:id="1902" w:author="Hayk-PC" w:date="2024-12-11T02:31:00Z">
            <w:rPr>
              <w:rFonts w:ascii="GHEA Grapalat" w:hAnsi="GHEA Grapalat"/>
              <w:sz w:val="24"/>
              <w:szCs w:val="24"/>
            </w:rPr>
          </w:rPrChange>
        </w:rPr>
        <w:t>6</w:t>
      </w:r>
      <w:r w:rsidR="00EE0CB1" w:rsidRPr="00DF1634">
        <w:rPr>
          <w:rFonts w:ascii="GHEA Grapalat" w:hAnsi="GHEA Grapalat"/>
          <w:sz w:val="24"/>
          <w:szCs w:val="24"/>
          <w:rPrChange w:id="1903" w:author="Hayk-PC" w:date="2024-12-11T02:31:00Z">
            <w:rPr>
              <w:rFonts w:ascii="GHEA Grapalat" w:hAnsi="GHEA Grapalat"/>
              <w:sz w:val="24"/>
              <w:szCs w:val="24"/>
            </w:rPr>
          </w:rPrChange>
        </w:rPr>
        <w:t>.</w:t>
      </w:r>
      <w:r w:rsidR="00EE0CB1" w:rsidRPr="00DF1634">
        <w:rPr>
          <w:rFonts w:ascii="GHEA Grapalat" w:hAnsi="GHEA Grapalat"/>
          <w:sz w:val="24"/>
          <w:szCs w:val="24"/>
          <w:rPrChange w:id="1904" w:author="Hayk-PC" w:date="2024-12-11T02:31:00Z">
            <w:rPr>
              <w:rFonts w:ascii="GHEA Grapalat" w:hAnsi="GHEA Grapalat"/>
              <w:sz w:val="24"/>
              <w:szCs w:val="24"/>
            </w:rPr>
          </w:rPrChange>
        </w:rPr>
        <w:tab/>
      </w:r>
      <w:r w:rsidRPr="00DF1634">
        <w:rPr>
          <w:rFonts w:ascii="GHEA Grapalat" w:hAnsi="GHEA Grapalat"/>
          <w:spacing w:val="-4"/>
          <w:sz w:val="24"/>
          <w:szCs w:val="24"/>
          <w:rPrChange w:id="1905" w:author="Hayk-PC" w:date="2024-12-11T02:31:00Z">
            <w:rPr>
              <w:rFonts w:ascii="GHEA Grapalat" w:hAnsi="GHEA Grapalat"/>
              <w:spacing w:val="-4"/>
              <w:sz w:val="24"/>
              <w:szCs w:val="24"/>
            </w:rPr>
          </w:rPrChange>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3B692D68" w14:textId="77777777" w:rsidR="00BF1CBD" w:rsidRPr="00DF1634" w:rsidRDefault="00B5219E" w:rsidP="00BF1CBD">
      <w:pPr>
        <w:widowControl w:val="0"/>
        <w:tabs>
          <w:tab w:val="left" w:pos="1276"/>
        </w:tabs>
        <w:spacing w:after="160"/>
        <w:ind w:firstLine="567"/>
        <w:contextualSpacing/>
        <w:jc w:val="both"/>
        <w:rPr>
          <w:rFonts w:ascii="GHEA Grapalat" w:hAnsi="GHEA Grapalat"/>
          <w:spacing w:val="-4"/>
          <w:rPrChange w:id="1906" w:author="Hayk-PC" w:date="2024-12-11T02:31:00Z">
            <w:rPr>
              <w:rFonts w:ascii="GHEA Grapalat" w:hAnsi="GHEA Grapalat"/>
              <w:spacing w:val="-4"/>
            </w:rPr>
          </w:rPrChange>
        </w:rPr>
      </w:pPr>
      <w:r w:rsidRPr="00DF1634">
        <w:rPr>
          <w:rFonts w:ascii="GHEA Grapalat" w:hAnsi="GHEA Grapalat"/>
          <w:spacing w:val="-4"/>
          <w:rPrChange w:id="1907" w:author="Hayk-PC" w:date="2024-12-11T02:31:00Z">
            <w:rPr>
              <w:rFonts w:ascii="GHEA Grapalat" w:hAnsi="GHEA Grapalat"/>
              <w:spacing w:val="-4"/>
            </w:rPr>
          </w:rPrChange>
        </w:rPr>
        <w:t>8</w:t>
      </w:r>
      <w:r w:rsidR="00A150A9" w:rsidRPr="00DF1634">
        <w:rPr>
          <w:rFonts w:ascii="GHEA Grapalat" w:hAnsi="GHEA Grapalat"/>
          <w:spacing w:val="-4"/>
          <w:rPrChange w:id="1908" w:author="Hayk-PC" w:date="2024-12-11T02:31:00Z">
            <w:rPr>
              <w:rFonts w:ascii="GHEA Grapalat" w:hAnsi="GHEA Grapalat"/>
              <w:spacing w:val="-4"/>
            </w:rPr>
          </w:rPrChange>
        </w:rPr>
        <w:t>.</w:t>
      </w:r>
      <w:r w:rsidR="0093610F" w:rsidRPr="00DF1634">
        <w:rPr>
          <w:rFonts w:ascii="GHEA Grapalat" w:hAnsi="GHEA Grapalat"/>
          <w:spacing w:val="-4"/>
          <w:rPrChange w:id="1909" w:author="Hayk-PC" w:date="2024-12-11T02:31:00Z">
            <w:rPr>
              <w:rFonts w:ascii="GHEA Grapalat" w:hAnsi="GHEA Grapalat"/>
              <w:spacing w:val="-4"/>
            </w:rPr>
          </w:rPrChange>
        </w:rPr>
        <w:t>1</w:t>
      </w:r>
      <w:r w:rsidR="00A161B0" w:rsidRPr="00DF1634">
        <w:rPr>
          <w:rFonts w:ascii="GHEA Grapalat" w:hAnsi="GHEA Grapalat"/>
          <w:spacing w:val="-4"/>
          <w:rPrChange w:id="1910" w:author="Hayk-PC" w:date="2024-12-11T02:31:00Z">
            <w:rPr>
              <w:rFonts w:ascii="GHEA Grapalat" w:hAnsi="GHEA Grapalat"/>
              <w:spacing w:val="-4"/>
            </w:rPr>
          </w:rPrChange>
        </w:rPr>
        <w:t>7</w:t>
      </w:r>
      <w:r w:rsidR="00EE0CB1" w:rsidRPr="00DF1634">
        <w:rPr>
          <w:rFonts w:ascii="GHEA Grapalat" w:hAnsi="GHEA Grapalat"/>
          <w:spacing w:val="-4"/>
          <w:rPrChange w:id="1911" w:author="Hayk-PC" w:date="2024-12-11T02:31:00Z">
            <w:rPr>
              <w:rFonts w:ascii="GHEA Grapalat" w:hAnsi="GHEA Grapalat"/>
              <w:spacing w:val="-4"/>
            </w:rPr>
          </w:rPrChange>
        </w:rPr>
        <w:t>.</w:t>
      </w:r>
      <w:r w:rsidR="00EE0CB1" w:rsidRPr="00DF1634">
        <w:rPr>
          <w:rFonts w:ascii="GHEA Grapalat" w:hAnsi="GHEA Grapalat"/>
          <w:spacing w:val="-4"/>
          <w:rPrChange w:id="1912" w:author="Hayk-PC" w:date="2024-12-11T02:31:00Z">
            <w:rPr>
              <w:rFonts w:ascii="GHEA Grapalat" w:hAnsi="GHEA Grapalat"/>
              <w:spacing w:val="-4"/>
            </w:rPr>
          </w:rPrChange>
        </w:rPr>
        <w:tab/>
      </w:r>
      <w:r w:rsidR="00BF1CBD" w:rsidRPr="00DF1634">
        <w:rPr>
          <w:rFonts w:ascii="GHEA Grapalat" w:hAnsi="GHEA Grapalat"/>
          <w:spacing w:val="-4"/>
          <w:rPrChange w:id="1913" w:author="Hayk-PC" w:date="2024-12-11T02:31:00Z">
            <w:rPr>
              <w:rFonts w:ascii="GHEA Grapalat" w:hAnsi="GHEA Grapalat"/>
              <w:spacing w:val="-4"/>
            </w:rPr>
          </w:rPrChange>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4CFFCCD1" w14:textId="77777777" w:rsidR="00BF1CBD" w:rsidRPr="00DF1634" w:rsidRDefault="00BF1CBD" w:rsidP="00BF1CBD">
      <w:pPr>
        <w:widowControl w:val="0"/>
        <w:spacing w:after="160"/>
        <w:ind w:firstLine="567"/>
        <w:contextualSpacing/>
        <w:jc w:val="both"/>
        <w:rPr>
          <w:rFonts w:ascii="GHEA Grapalat" w:hAnsi="GHEA Grapalat"/>
          <w:spacing w:val="-4"/>
          <w:rPrChange w:id="1914" w:author="Hayk-PC" w:date="2024-12-11T02:31:00Z">
            <w:rPr>
              <w:rFonts w:ascii="GHEA Grapalat" w:hAnsi="GHEA Grapalat"/>
              <w:spacing w:val="-4"/>
            </w:rPr>
          </w:rPrChange>
        </w:rPr>
      </w:pPr>
      <w:r w:rsidRPr="00DF1634">
        <w:rPr>
          <w:rFonts w:ascii="GHEA Grapalat" w:hAnsi="GHEA Grapalat"/>
          <w:spacing w:val="-4"/>
          <w:rPrChange w:id="1915" w:author="Hayk-PC" w:date="2024-12-11T02:31:00Z">
            <w:rPr>
              <w:rFonts w:ascii="GHEA Grapalat" w:hAnsi="GHEA Grapalat"/>
              <w:spacing w:val="-4"/>
            </w:rPr>
          </w:rPrChange>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0C614632" w14:textId="258AFBBC" w:rsidR="002B103D" w:rsidRPr="00DF1634" w:rsidRDefault="00A150A9" w:rsidP="00B46D58">
      <w:pPr>
        <w:pStyle w:val="BodyTextIndent2"/>
        <w:widowControl w:val="0"/>
        <w:tabs>
          <w:tab w:val="left" w:pos="1276"/>
        </w:tabs>
        <w:spacing w:after="160" w:line="240" w:lineRule="auto"/>
        <w:ind w:firstLine="567"/>
        <w:rPr>
          <w:rFonts w:ascii="GHEA Grapalat" w:hAnsi="GHEA Grapalat"/>
          <w:sz w:val="24"/>
          <w:szCs w:val="24"/>
          <w:rPrChange w:id="1916" w:author="Hayk-PC" w:date="2024-12-11T02:31:00Z">
            <w:rPr>
              <w:rFonts w:ascii="GHEA Grapalat" w:hAnsi="GHEA Grapalat"/>
              <w:sz w:val="24"/>
              <w:szCs w:val="24"/>
            </w:rPr>
          </w:rPrChange>
        </w:rPr>
      </w:pPr>
      <w:r w:rsidRPr="00DF1634">
        <w:rPr>
          <w:rFonts w:ascii="GHEA Grapalat" w:hAnsi="GHEA Grapalat"/>
          <w:sz w:val="24"/>
          <w:szCs w:val="24"/>
          <w:rPrChange w:id="1917" w:author="Hayk-PC" w:date="2024-12-11T02:31:00Z">
            <w:rPr>
              <w:rFonts w:ascii="GHEA Grapalat" w:hAnsi="GHEA Grapalat"/>
              <w:sz w:val="24"/>
              <w:szCs w:val="24"/>
            </w:rPr>
          </w:rPrChange>
        </w:rPr>
        <w:t>8.</w:t>
      </w:r>
      <w:r w:rsidR="000E624C" w:rsidRPr="00DF1634">
        <w:rPr>
          <w:rFonts w:ascii="GHEA Grapalat" w:hAnsi="GHEA Grapalat"/>
          <w:sz w:val="24"/>
          <w:szCs w:val="24"/>
          <w:lang w:val="hy-AM"/>
          <w:rPrChange w:id="1918" w:author="Hayk-PC" w:date="2024-12-11T02:31:00Z">
            <w:rPr>
              <w:rFonts w:ascii="GHEA Grapalat" w:hAnsi="GHEA Grapalat"/>
              <w:sz w:val="24"/>
              <w:szCs w:val="24"/>
              <w:lang w:val="hy-AM"/>
            </w:rPr>
          </w:rPrChange>
        </w:rPr>
        <w:t>1</w:t>
      </w:r>
      <w:r w:rsidR="00B325AF" w:rsidRPr="00DF1634">
        <w:rPr>
          <w:rFonts w:ascii="GHEA Grapalat" w:hAnsi="GHEA Grapalat"/>
          <w:sz w:val="24"/>
          <w:szCs w:val="24"/>
          <w:rPrChange w:id="1919" w:author="Hayk-PC" w:date="2024-12-11T02:31:00Z">
            <w:rPr>
              <w:rFonts w:ascii="GHEA Grapalat" w:hAnsi="GHEA Grapalat"/>
              <w:sz w:val="24"/>
              <w:szCs w:val="24"/>
            </w:rPr>
          </w:rPrChange>
        </w:rPr>
        <w:t>8</w:t>
      </w:r>
      <w:r w:rsidRPr="00DF1634">
        <w:rPr>
          <w:rFonts w:ascii="GHEA Grapalat" w:hAnsi="GHEA Grapalat"/>
          <w:sz w:val="24"/>
          <w:szCs w:val="24"/>
          <w:rPrChange w:id="1920" w:author="Hayk-PC" w:date="2024-12-11T02:31:00Z">
            <w:rPr>
              <w:rFonts w:ascii="GHEA Grapalat" w:hAnsi="GHEA Grapalat"/>
              <w:sz w:val="24"/>
              <w:szCs w:val="24"/>
            </w:rPr>
          </w:rPrChange>
        </w:rPr>
        <w:t>.</w:t>
      </w:r>
      <w:r w:rsidR="00EE0CB1" w:rsidRPr="00DF1634">
        <w:rPr>
          <w:rFonts w:ascii="GHEA Grapalat" w:hAnsi="GHEA Grapalat"/>
          <w:sz w:val="24"/>
          <w:szCs w:val="24"/>
          <w:rPrChange w:id="1921" w:author="Hayk-PC" w:date="2024-12-11T02:31:00Z">
            <w:rPr>
              <w:rFonts w:ascii="GHEA Grapalat" w:hAnsi="GHEA Grapalat"/>
              <w:sz w:val="24"/>
              <w:szCs w:val="24"/>
            </w:rPr>
          </w:rPrChange>
        </w:rPr>
        <w:tab/>
      </w:r>
      <w:r w:rsidRPr="00DF1634">
        <w:rPr>
          <w:rFonts w:ascii="GHEA Grapalat" w:hAnsi="GHEA Grapalat"/>
          <w:sz w:val="24"/>
          <w:szCs w:val="24"/>
          <w:rPrChange w:id="1922" w:author="Hayk-PC" w:date="2024-12-11T02:31:00Z">
            <w:rPr>
              <w:rFonts w:ascii="GHEA Grapalat" w:hAnsi="GHEA Grapalat"/>
              <w:sz w:val="24"/>
              <w:szCs w:val="24"/>
            </w:rPr>
          </w:rPrChange>
        </w:rPr>
        <w:t>Оценка заявок и определение отобранного участника осуществляются по отдельным лотам</w:t>
      </w:r>
      <w:del w:id="1923" w:author="Hayk-PC" w:date="2024-12-11T01:54:00Z">
        <w:r w:rsidR="00FE2802" w:rsidRPr="00DF1634" w:rsidDel="00CF3EB7">
          <w:rPr>
            <w:rStyle w:val="FootnoteReference"/>
            <w:rFonts w:ascii="GHEA Grapalat" w:hAnsi="GHEA Grapalat"/>
            <w:sz w:val="24"/>
            <w:szCs w:val="24"/>
            <w:rPrChange w:id="1924" w:author="Hayk-PC" w:date="2024-12-11T02:31:00Z">
              <w:rPr>
                <w:rStyle w:val="FootnoteReference"/>
                <w:rFonts w:ascii="GHEA Grapalat" w:hAnsi="GHEA Grapalat"/>
                <w:sz w:val="24"/>
                <w:szCs w:val="24"/>
              </w:rPr>
            </w:rPrChange>
          </w:rPr>
          <w:footnoteReference w:customMarkFollows="1" w:id="10"/>
          <w:delText>11</w:delText>
        </w:r>
      </w:del>
      <w:r w:rsidRPr="00DF1634">
        <w:rPr>
          <w:rFonts w:ascii="GHEA Grapalat" w:hAnsi="GHEA Grapalat"/>
          <w:sz w:val="24"/>
          <w:szCs w:val="24"/>
          <w:rPrChange w:id="1928" w:author="Hayk-PC" w:date="2024-12-11T02:31:00Z">
            <w:rPr>
              <w:rFonts w:ascii="GHEA Grapalat" w:hAnsi="GHEA Grapalat"/>
              <w:sz w:val="24"/>
              <w:szCs w:val="24"/>
            </w:rPr>
          </w:rPrChange>
        </w:rPr>
        <w:t xml:space="preserve">. </w:t>
      </w:r>
    </w:p>
    <w:p w14:paraId="0ACE9E98" w14:textId="77777777" w:rsidR="00583092" w:rsidRPr="00DF1634" w:rsidRDefault="00A150A9" w:rsidP="00B46D58">
      <w:pPr>
        <w:widowControl w:val="0"/>
        <w:tabs>
          <w:tab w:val="left" w:pos="1276"/>
        </w:tabs>
        <w:spacing w:after="160"/>
        <w:ind w:firstLine="567"/>
        <w:jc w:val="both"/>
        <w:rPr>
          <w:rFonts w:ascii="GHEA Grapalat" w:hAnsi="GHEA Grapalat"/>
          <w:rPrChange w:id="1929" w:author="Hayk-PC" w:date="2024-12-11T02:31:00Z">
            <w:rPr>
              <w:rFonts w:ascii="GHEA Grapalat" w:hAnsi="GHEA Grapalat"/>
            </w:rPr>
          </w:rPrChange>
        </w:rPr>
      </w:pPr>
      <w:r w:rsidRPr="00DF1634">
        <w:rPr>
          <w:rFonts w:ascii="GHEA Grapalat" w:hAnsi="GHEA Grapalat"/>
          <w:rPrChange w:id="1930" w:author="Hayk-PC" w:date="2024-12-11T02:31:00Z">
            <w:rPr>
              <w:rFonts w:ascii="GHEA Grapalat" w:hAnsi="GHEA Grapalat"/>
            </w:rPr>
          </w:rPrChange>
        </w:rPr>
        <w:lastRenderedPageBreak/>
        <w:t>8.</w:t>
      </w:r>
      <w:r w:rsidR="00E44A71" w:rsidRPr="00DF1634">
        <w:rPr>
          <w:rFonts w:ascii="GHEA Grapalat" w:hAnsi="GHEA Grapalat"/>
          <w:rPrChange w:id="1931" w:author="Hayk-PC" w:date="2024-12-11T02:31:00Z">
            <w:rPr>
              <w:rFonts w:ascii="GHEA Grapalat" w:hAnsi="GHEA Grapalat"/>
            </w:rPr>
          </w:rPrChange>
        </w:rPr>
        <w:t>19</w:t>
      </w:r>
      <w:r w:rsidR="009F2C5D" w:rsidRPr="00DF1634">
        <w:rPr>
          <w:rFonts w:ascii="GHEA Grapalat" w:hAnsi="GHEA Grapalat"/>
          <w:rPrChange w:id="1932" w:author="Hayk-PC" w:date="2024-12-11T02:31:00Z">
            <w:rPr>
              <w:rFonts w:ascii="GHEA Grapalat" w:hAnsi="GHEA Grapalat"/>
            </w:rPr>
          </w:rPrChange>
        </w:rPr>
        <w:t>.</w:t>
      </w:r>
      <w:r w:rsidR="009F2C5D" w:rsidRPr="00DF1634">
        <w:rPr>
          <w:rFonts w:ascii="GHEA Grapalat" w:hAnsi="GHEA Grapalat"/>
          <w:rPrChange w:id="1933" w:author="Hayk-PC" w:date="2024-12-11T02:31:00Z">
            <w:rPr>
              <w:rFonts w:ascii="GHEA Grapalat" w:hAnsi="GHEA Grapalat"/>
            </w:rPr>
          </w:rPrChange>
        </w:rPr>
        <w:tab/>
      </w:r>
      <w:r w:rsidRPr="00DF1634">
        <w:rPr>
          <w:rFonts w:ascii="GHEA Grapalat" w:hAnsi="GHEA Grapalat"/>
          <w:rPrChange w:id="1934" w:author="Hayk-PC" w:date="2024-12-11T02:31:00Z">
            <w:rPr>
              <w:rFonts w:ascii="GHEA Grapalat" w:hAnsi="GHEA Grapalat"/>
            </w:rPr>
          </w:rPrChange>
        </w:rPr>
        <w:t>В случае если отобранный участник не заключает (отказывается</w:t>
      </w:r>
      <w:r w:rsidR="00521B59" w:rsidRPr="00DF1634">
        <w:rPr>
          <w:rFonts w:ascii="Courier New" w:hAnsi="Courier New" w:cs="Courier New"/>
          <w:lang w:val="en-US"/>
          <w:rPrChange w:id="1935" w:author="Hayk-PC" w:date="2024-12-11T02:31:00Z">
            <w:rPr>
              <w:rFonts w:ascii="Courier New" w:hAnsi="Courier New" w:cs="Courier New"/>
              <w:lang w:val="en-US"/>
            </w:rPr>
          </w:rPrChange>
        </w:rPr>
        <w:t> </w:t>
      </w:r>
      <w:r w:rsidRPr="00DF1634">
        <w:rPr>
          <w:rFonts w:ascii="GHEA Grapalat" w:hAnsi="GHEA Grapalat"/>
          <w:rPrChange w:id="1936" w:author="Hayk-PC" w:date="2024-12-11T02:31:00Z">
            <w:rPr>
              <w:rFonts w:ascii="GHEA Grapalat" w:hAnsi="GHEA Grapalat"/>
            </w:rPr>
          </w:rPrChange>
        </w:rPr>
        <w:t xml:space="preserve">заключать) договор или лишается права на заключение договора, </w:t>
      </w:r>
      <w:r w:rsidR="000702A0" w:rsidRPr="00DF1634">
        <w:rPr>
          <w:rFonts w:ascii="GHEA Grapalat" w:hAnsi="GHEA Grapalat"/>
          <w:rPrChange w:id="1937" w:author="Hayk-PC" w:date="2024-12-11T02:31:00Z">
            <w:rPr>
              <w:rFonts w:ascii="GHEA Grapalat" w:hAnsi="GHEA Grapalat"/>
            </w:rPr>
          </w:rPrChange>
        </w:rPr>
        <w:t xml:space="preserve">решением комиссии </w:t>
      </w:r>
      <w:r w:rsidR="005F2F3B" w:rsidRPr="00DF1634">
        <w:rPr>
          <w:rFonts w:ascii="GHEA Grapalat" w:hAnsi="GHEA Grapalat"/>
          <w:rPrChange w:id="1938" w:author="Hayk-PC" w:date="2024-12-11T02:31:00Z">
            <w:rPr>
              <w:rFonts w:ascii="GHEA Grapalat" w:hAnsi="GHEA Grapalat"/>
            </w:rPr>
          </w:rPrChange>
        </w:rPr>
        <w:t xml:space="preserve">отобранным  </w:t>
      </w:r>
      <w:r w:rsidRPr="00DF1634">
        <w:rPr>
          <w:rFonts w:ascii="GHEA Grapalat" w:hAnsi="GHEA Grapalat"/>
          <w:rPrChange w:id="1939" w:author="Hayk-PC" w:date="2024-12-11T02:31:00Z">
            <w:rPr>
              <w:rFonts w:ascii="GHEA Grapalat" w:hAnsi="GHEA Grapalat"/>
            </w:rPr>
          </w:rPrChange>
        </w:rPr>
        <w:t>участник</w:t>
      </w:r>
      <w:r w:rsidR="005F2F3B" w:rsidRPr="00DF1634">
        <w:rPr>
          <w:rFonts w:ascii="GHEA Grapalat" w:hAnsi="GHEA Grapalat"/>
          <w:rPrChange w:id="1940" w:author="Hayk-PC" w:date="2024-12-11T02:31:00Z">
            <w:rPr>
              <w:rFonts w:ascii="GHEA Grapalat" w:hAnsi="GHEA Grapalat"/>
            </w:rPr>
          </w:rPrChange>
        </w:rPr>
        <w:t xml:space="preserve">ом </w:t>
      </w:r>
      <w:r w:rsidR="005F2F3B" w:rsidRPr="00DF1634">
        <w:rPr>
          <w:rFonts w:ascii="GHEA Grapalat" w:hAnsi="GHEA Grapalat"/>
          <w:lang w:val="hy-AM"/>
          <w:rPrChange w:id="1941" w:author="Hayk-PC" w:date="2024-12-11T02:31:00Z">
            <w:rPr>
              <w:rFonts w:ascii="GHEA Grapalat" w:hAnsi="GHEA Grapalat"/>
              <w:lang w:val="hy-AM"/>
            </w:rPr>
          </w:rPrChange>
        </w:rPr>
        <w:t xml:space="preserve"> </w:t>
      </w:r>
      <w:r w:rsidR="005F2F3B" w:rsidRPr="00DF1634">
        <w:rPr>
          <w:rFonts w:ascii="GHEA Grapalat" w:hAnsi="GHEA Grapalat"/>
          <w:rPrChange w:id="1942" w:author="Hayk-PC" w:date="2024-12-11T02:31:00Z">
            <w:rPr>
              <w:rFonts w:ascii="GHEA Grapalat" w:hAnsi="GHEA Grapalat"/>
            </w:rPr>
          </w:rPrChange>
        </w:rPr>
        <w:t>признается участник занявший следующее место</w:t>
      </w:r>
      <w:r w:rsidR="00951CE5" w:rsidRPr="00DF1634">
        <w:rPr>
          <w:rFonts w:ascii="GHEA Grapalat" w:hAnsi="GHEA Grapalat"/>
          <w:lang w:val="hy-AM"/>
          <w:rPrChange w:id="1943" w:author="Hayk-PC" w:date="2024-12-11T02:31:00Z">
            <w:rPr>
              <w:rFonts w:ascii="GHEA Grapalat" w:hAnsi="GHEA Grapalat"/>
              <w:lang w:val="hy-AM"/>
            </w:rPr>
          </w:rPrChange>
        </w:rPr>
        <w:t xml:space="preserve"> </w:t>
      </w:r>
      <w:r w:rsidR="00951CE5" w:rsidRPr="00DF1634">
        <w:rPr>
          <w:rFonts w:ascii="GHEA Grapalat" w:hAnsi="GHEA Grapalat"/>
          <w:rPrChange w:id="1944" w:author="Hayk-PC" w:date="2024-12-11T02:31:00Z">
            <w:rPr>
              <w:rFonts w:ascii="GHEA Grapalat" w:hAnsi="GHEA Grapalat"/>
            </w:rPr>
          </w:rPrChange>
        </w:rPr>
        <w:t>с</w:t>
      </w:r>
      <w:r w:rsidRPr="00DF1634">
        <w:rPr>
          <w:rFonts w:ascii="GHEA Grapalat" w:hAnsi="GHEA Grapalat"/>
          <w:rPrChange w:id="1945" w:author="Hayk-PC" w:date="2024-12-11T02:31:00Z">
            <w:rPr>
              <w:rFonts w:ascii="GHEA Grapalat" w:hAnsi="GHEA Grapalat"/>
            </w:rPr>
          </w:rPrChange>
        </w:rPr>
        <w:t xml:space="preserve"> </w:t>
      </w:r>
      <w:r w:rsidR="00951CE5" w:rsidRPr="00DF1634">
        <w:rPr>
          <w:rFonts w:ascii="GHEA Grapalat" w:hAnsi="GHEA Grapalat"/>
          <w:rPrChange w:id="1946" w:author="Hayk-PC" w:date="2024-12-11T02:31:00Z">
            <w:rPr>
              <w:rFonts w:ascii="GHEA Grapalat" w:hAnsi="GHEA Grapalat"/>
            </w:rPr>
          </w:rPrChange>
        </w:rPr>
        <w:t>применением процедуры</w:t>
      </w:r>
      <w:r w:rsidRPr="00DF1634">
        <w:rPr>
          <w:rFonts w:ascii="GHEA Grapalat" w:hAnsi="GHEA Grapalat"/>
          <w:rPrChange w:id="1947" w:author="Hayk-PC" w:date="2024-12-11T02:31:00Z">
            <w:rPr>
              <w:rFonts w:ascii="GHEA Grapalat" w:hAnsi="GHEA Grapalat"/>
            </w:rPr>
          </w:rPrChange>
        </w:rPr>
        <w:t>, установленн</w:t>
      </w:r>
      <w:r w:rsidR="00951CE5" w:rsidRPr="00DF1634">
        <w:rPr>
          <w:rFonts w:ascii="GHEA Grapalat" w:hAnsi="GHEA Grapalat"/>
          <w:rPrChange w:id="1948" w:author="Hayk-PC" w:date="2024-12-11T02:31:00Z">
            <w:rPr>
              <w:rFonts w:ascii="GHEA Grapalat" w:hAnsi="GHEA Grapalat"/>
            </w:rPr>
          </w:rPrChange>
        </w:rPr>
        <w:t>ой</w:t>
      </w:r>
      <w:r w:rsidRPr="00DF1634">
        <w:rPr>
          <w:rFonts w:ascii="GHEA Grapalat" w:hAnsi="GHEA Grapalat"/>
          <w:rPrChange w:id="1949" w:author="Hayk-PC" w:date="2024-12-11T02:31:00Z">
            <w:rPr>
              <w:rFonts w:ascii="GHEA Grapalat" w:hAnsi="GHEA Grapalat"/>
            </w:rPr>
          </w:rPrChange>
        </w:rPr>
        <w:t xml:space="preserve"> пунктами 8.1</w:t>
      </w:r>
      <w:r w:rsidR="00625515" w:rsidRPr="00DF1634">
        <w:rPr>
          <w:rFonts w:ascii="GHEA Grapalat" w:hAnsi="GHEA Grapalat"/>
          <w:rPrChange w:id="1950" w:author="Hayk-PC" w:date="2024-12-11T02:31:00Z">
            <w:rPr>
              <w:rFonts w:ascii="GHEA Grapalat" w:hAnsi="GHEA Grapalat"/>
            </w:rPr>
          </w:rPrChange>
        </w:rPr>
        <w:t>2</w:t>
      </w:r>
      <w:r w:rsidRPr="00DF1634">
        <w:rPr>
          <w:rFonts w:ascii="GHEA Grapalat" w:hAnsi="GHEA Grapalat"/>
          <w:rPrChange w:id="1951" w:author="Hayk-PC" w:date="2024-12-11T02:31:00Z">
            <w:rPr>
              <w:rFonts w:ascii="GHEA Grapalat" w:hAnsi="GHEA Grapalat"/>
            </w:rPr>
          </w:rPrChange>
        </w:rPr>
        <w:t>-8.</w:t>
      </w:r>
      <w:r w:rsidR="00625515" w:rsidRPr="00DF1634">
        <w:rPr>
          <w:rFonts w:ascii="GHEA Grapalat" w:hAnsi="GHEA Grapalat"/>
          <w:rPrChange w:id="1952" w:author="Hayk-PC" w:date="2024-12-11T02:31:00Z">
            <w:rPr>
              <w:rFonts w:ascii="GHEA Grapalat" w:hAnsi="GHEA Grapalat"/>
            </w:rPr>
          </w:rPrChange>
        </w:rPr>
        <w:t>18</w:t>
      </w:r>
      <w:r w:rsidR="007854B2" w:rsidRPr="00DF1634">
        <w:rPr>
          <w:rFonts w:ascii="GHEA Grapalat" w:hAnsi="GHEA Grapalat"/>
          <w:rPrChange w:id="1953" w:author="Hayk-PC" w:date="2024-12-11T02:31:00Z">
            <w:rPr>
              <w:rFonts w:ascii="GHEA Grapalat" w:hAnsi="GHEA Grapalat"/>
            </w:rPr>
          </w:rPrChange>
        </w:rPr>
        <w:t xml:space="preserve"> </w:t>
      </w:r>
      <w:r w:rsidRPr="00DF1634">
        <w:rPr>
          <w:rFonts w:ascii="GHEA Grapalat" w:hAnsi="GHEA Grapalat"/>
          <w:rPrChange w:id="1954" w:author="Hayk-PC" w:date="2024-12-11T02:31:00Z">
            <w:rPr>
              <w:rFonts w:ascii="GHEA Grapalat" w:hAnsi="GHEA Grapalat"/>
            </w:rPr>
          </w:rPrChange>
        </w:rPr>
        <w:t>части 1 настоящего Приглашения.</w:t>
      </w:r>
    </w:p>
    <w:p w14:paraId="33A6EA10" w14:textId="77777777" w:rsidR="00583092" w:rsidRPr="00DF1634" w:rsidRDefault="00A150A9" w:rsidP="00B46D58">
      <w:pPr>
        <w:pStyle w:val="BodyTextIndent2"/>
        <w:widowControl w:val="0"/>
        <w:tabs>
          <w:tab w:val="left" w:pos="1276"/>
        </w:tabs>
        <w:spacing w:after="160" w:line="240" w:lineRule="auto"/>
        <w:ind w:firstLine="567"/>
        <w:rPr>
          <w:rFonts w:ascii="GHEA Grapalat" w:hAnsi="GHEA Grapalat" w:cs="Sylfaen"/>
          <w:sz w:val="24"/>
          <w:szCs w:val="24"/>
          <w:rPrChange w:id="1955" w:author="Hayk-PC" w:date="2024-12-11T02:31:00Z">
            <w:rPr>
              <w:rFonts w:ascii="GHEA Grapalat" w:hAnsi="GHEA Grapalat" w:cs="Sylfaen"/>
              <w:sz w:val="24"/>
              <w:szCs w:val="24"/>
            </w:rPr>
          </w:rPrChange>
        </w:rPr>
      </w:pPr>
      <w:r w:rsidRPr="00DF1634">
        <w:rPr>
          <w:rFonts w:ascii="GHEA Grapalat" w:hAnsi="GHEA Grapalat"/>
          <w:sz w:val="24"/>
          <w:szCs w:val="24"/>
          <w:rPrChange w:id="1956" w:author="Hayk-PC" w:date="2024-12-11T02:31:00Z">
            <w:rPr>
              <w:rFonts w:ascii="GHEA Grapalat" w:hAnsi="GHEA Grapalat"/>
              <w:sz w:val="24"/>
              <w:szCs w:val="24"/>
            </w:rPr>
          </w:rPrChange>
        </w:rPr>
        <w:t>8.</w:t>
      </w:r>
      <w:r w:rsidR="0022247D" w:rsidRPr="00DF1634">
        <w:rPr>
          <w:rFonts w:ascii="GHEA Grapalat" w:hAnsi="GHEA Grapalat"/>
          <w:sz w:val="24"/>
          <w:szCs w:val="24"/>
          <w:rPrChange w:id="1957" w:author="Hayk-PC" w:date="2024-12-11T02:31:00Z">
            <w:rPr>
              <w:rFonts w:ascii="GHEA Grapalat" w:hAnsi="GHEA Grapalat"/>
              <w:sz w:val="24"/>
              <w:szCs w:val="24"/>
            </w:rPr>
          </w:rPrChange>
        </w:rPr>
        <w:t>2</w:t>
      </w:r>
      <w:r w:rsidR="005D0468" w:rsidRPr="00DF1634">
        <w:rPr>
          <w:rFonts w:ascii="GHEA Grapalat" w:hAnsi="GHEA Grapalat"/>
          <w:sz w:val="24"/>
          <w:szCs w:val="24"/>
          <w:rPrChange w:id="1958" w:author="Hayk-PC" w:date="2024-12-11T02:31:00Z">
            <w:rPr>
              <w:rFonts w:ascii="GHEA Grapalat" w:hAnsi="GHEA Grapalat"/>
              <w:sz w:val="24"/>
              <w:szCs w:val="24"/>
            </w:rPr>
          </w:rPrChange>
        </w:rPr>
        <w:t>0</w:t>
      </w:r>
      <w:r w:rsidR="00FA2DBA" w:rsidRPr="00DF1634">
        <w:rPr>
          <w:rFonts w:ascii="GHEA Grapalat" w:hAnsi="GHEA Grapalat"/>
          <w:sz w:val="24"/>
          <w:szCs w:val="24"/>
          <w:rPrChange w:id="1959" w:author="Hayk-PC" w:date="2024-12-11T02:31:00Z">
            <w:rPr>
              <w:rFonts w:ascii="GHEA Grapalat" w:hAnsi="GHEA Grapalat"/>
              <w:sz w:val="24"/>
              <w:szCs w:val="24"/>
            </w:rPr>
          </w:rPrChange>
        </w:rPr>
        <w:t>.</w:t>
      </w:r>
      <w:r w:rsidR="00FA2DBA" w:rsidRPr="00DF1634">
        <w:rPr>
          <w:rFonts w:ascii="GHEA Grapalat" w:hAnsi="GHEA Grapalat"/>
          <w:sz w:val="24"/>
          <w:szCs w:val="24"/>
          <w:rPrChange w:id="1960" w:author="Hayk-PC" w:date="2024-12-11T02:31:00Z">
            <w:rPr>
              <w:rFonts w:ascii="GHEA Grapalat" w:hAnsi="GHEA Grapalat"/>
              <w:sz w:val="24"/>
              <w:szCs w:val="24"/>
            </w:rPr>
          </w:rPrChange>
        </w:rPr>
        <w:tab/>
      </w:r>
      <w:r w:rsidRPr="00DF1634">
        <w:rPr>
          <w:rFonts w:ascii="GHEA Grapalat" w:hAnsi="GHEA Grapalat"/>
          <w:sz w:val="24"/>
          <w:szCs w:val="24"/>
          <w:rPrChange w:id="1961" w:author="Hayk-PC" w:date="2024-12-11T02:31:00Z">
            <w:rPr>
              <w:rFonts w:ascii="GHEA Grapalat" w:hAnsi="GHEA Grapalat"/>
              <w:sz w:val="24"/>
              <w:szCs w:val="24"/>
            </w:rPr>
          </w:rPrChange>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256E2E2C" w14:textId="77777777" w:rsidR="00583092" w:rsidRPr="00DF1634" w:rsidRDefault="00662165" w:rsidP="00B46D58">
      <w:pPr>
        <w:pStyle w:val="BodyTextIndent2"/>
        <w:widowControl w:val="0"/>
        <w:spacing w:after="160" w:line="240" w:lineRule="auto"/>
        <w:ind w:firstLine="567"/>
        <w:rPr>
          <w:rFonts w:ascii="GHEA Grapalat" w:hAnsi="GHEA Grapalat"/>
          <w:sz w:val="24"/>
          <w:szCs w:val="24"/>
          <w:rPrChange w:id="1962" w:author="Hayk-PC" w:date="2024-12-11T02:31:00Z">
            <w:rPr>
              <w:rFonts w:ascii="GHEA Grapalat" w:hAnsi="GHEA Grapalat"/>
              <w:sz w:val="24"/>
              <w:szCs w:val="24"/>
            </w:rPr>
          </w:rPrChange>
        </w:rPr>
      </w:pPr>
      <w:r w:rsidRPr="00DF1634">
        <w:rPr>
          <w:rFonts w:ascii="GHEA Grapalat" w:hAnsi="GHEA Grapalat"/>
          <w:sz w:val="24"/>
          <w:szCs w:val="24"/>
          <w:rPrChange w:id="1963" w:author="Hayk-PC" w:date="2024-12-11T02:31:00Z">
            <w:rPr>
              <w:rFonts w:ascii="GHEA Grapalat" w:hAnsi="GHEA Grapalat"/>
              <w:sz w:val="24"/>
              <w:szCs w:val="24"/>
            </w:rPr>
          </w:rPrChange>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0EEE16F8" w14:textId="77777777" w:rsidR="00583092" w:rsidRPr="00DF1634" w:rsidRDefault="00A150A9" w:rsidP="00B46D58">
      <w:pPr>
        <w:pStyle w:val="BodyTextIndent2"/>
        <w:widowControl w:val="0"/>
        <w:tabs>
          <w:tab w:val="left" w:pos="1276"/>
        </w:tabs>
        <w:spacing w:after="160" w:line="240" w:lineRule="auto"/>
        <w:ind w:firstLine="567"/>
        <w:rPr>
          <w:rFonts w:ascii="GHEA Grapalat" w:hAnsi="GHEA Grapalat"/>
          <w:sz w:val="24"/>
          <w:szCs w:val="24"/>
          <w:rPrChange w:id="1964" w:author="Hayk-PC" w:date="2024-12-11T02:31:00Z">
            <w:rPr>
              <w:rFonts w:ascii="GHEA Grapalat" w:hAnsi="GHEA Grapalat"/>
              <w:sz w:val="24"/>
              <w:szCs w:val="24"/>
            </w:rPr>
          </w:rPrChange>
        </w:rPr>
      </w:pPr>
      <w:r w:rsidRPr="00DF1634">
        <w:rPr>
          <w:rFonts w:ascii="GHEA Grapalat" w:hAnsi="GHEA Grapalat"/>
          <w:sz w:val="24"/>
          <w:szCs w:val="24"/>
          <w:rPrChange w:id="1965" w:author="Hayk-PC" w:date="2024-12-11T02:31:00Z">
            <w:rPr>
              <w:rFonts w:ascii="GHEA Grapalat" w:hAnsi="GHEA Grapalat"/>
              <w:sz w:val="24"/>
              <w:szCs w:val="24"/>
            </w:rPr>
          </w:rPrChange>
        </w:rPr>
        <w:t>8.</w:t>
      </w:r>
      <w:r w:rsidR="005A79EE" w:rsidRPr="00DF1634">
        <w:rPr>
          <w:rFonts w:ascii="GHEA Grapalat" w:hAnsi="GHEA Grapalat"/>
          <w:sz w:val="24"/>
          <w:szCs w:val="24"/>
          <w:rPrChange w:id="1966" w:author="Hayk-PC" w:date="2024-12-11T02:31:00Z">
            <w:rPr>
              <w:rFonts w:ascii="GHEA Grapalat" w:hAnsi="GHEA Grapalat"/>
              <w:sz w:val="24"/>
              <w:szCs w:val="24"/>
            </w:rPr>
          </w:rPrChange>
        </w:rPr>
        <w:t>2</w:t>
      </w:r>
      <w:r w:rsidR="000241CA" w:rsidRPr="00DF1634">
        <w:rPr>
          <w:rFonts w:ascii="GHEA Grapalat" w:hAnsi="GHEA Grapalat"/>
          <w:sz w:val="24"/>
          <w:szCs w:val="24"/>
          <w:rPrChange w:id="1967" w:author="Hayk-PC" w:date="2024-12-11T02:31:00Z">
            <w:rPr>
              <w:rFonts w:ascii="GHEA Grapalat" w:hAnsi="GHEA Grapalat"/>
              <w:sz w:val="24"/>
              <w:szCs w:val="24"/>
            </w:rPr>
          </w:rPrChange>
        </w:rPr>
        <w:t>1</w:t>
      </w:r>
      <w:r w:rsidRPr="00DF1634">
        <w:rPr>
          <w:rFonts w:ascii="GHEA Grapalat" w:hAnsi="GHEA Grapalat"/>
          <w:sz w:val="24"/>
          <w:szCs w:val="24"/>
          <w:rPrChange w:id="1968" w:author="Hayk-PC" w:date="2024-12-11T02:31:00Z">
            <w:rPr>
              <w:rFonts w:ascii="GHEA Grapalat" w:hAnsi="GHEA Grapalat"/>
              <w:sz w:val="24"/>
              <w:szCs w:val="24"/>
            </w:rPr>
          </w:rPrChange>
        </w:rPr>
        <w:t>.</w:t>
      </w:r>
      <w:r w:rsidR="00FA2DBA" w:rsidRPr="00DF1634">
        <w:rPr>
          <w:rFonts w:ascii="GHEA Grapalat" w:hAnsi="GHEA Grapalat"/>
          <w:sz w:val="24"/>
          <w:szCs w:val="24"/>
          <w:rPrChange w:id="1969" w:author="Hayk-PC" w:date="2024-12-11T02:31:00Z">
            <w:rPr>
              <w:rFonts w:ascii="GHEA Grapalat" w:hAnsi="GHEA Grapalat"/>
              <w:sz w:val="24"/>
              <w:szCs w:val="24"/>
            </w:rPr>
          </w:rPrChange>
        </w:rPr>
        <w:tab/>
      </w:r>
      <w:r w:rsidRPr="00DF1634">
        <w:rPr>
          <w:rFonts w:ascii="GHEA Grapalat" w:hAnsi="GHEA Grapalat"/>
          <w:sz w:val="24"/>
          <w:szCs w:val="24"/>
          <w:rPrChange w:id="1970" w:author="Hayk-PC" w:date="2024-12-11T02:31:00Z">
            <w:rPr>
              <w:rFonts w:ascii="GHEA Grapalat" w:hAnsi="GHEA Grapalat"/>
              <w:sz w:val="24"/>
              <w:szCs w:val="24"/>
            </w:rPr>
          </w:rPrChange>
        </w:rPr>
        <w:t>С целью применения пункта 8.</w:t>
      </w:r>
      <w:r w:rsidR="005A79EE" w:rsidRPr="00DF1634">
        <w:rPr>
          <w:rFonts w:ascii="GHEA Grapalat" w:hAnsi="GHEA Grapalat"/>
          <w:sz w:val="24"/>
          <w:szCs w:val="24"/>
          <w:rPrChange w:id="1971" w:author="Hayk-PC" w:date="2024-12-11T02:31:00Z">
            <w:rPr>
              <w:rFonts w:ascii="GHEA Grapalat" w:hAnsi="GHEA Grapalat"/>
              <w:sz w:val="24"/>
              <w:szCs w:val="24"/>
            </w:rPr>
          </w:rPrChange>
        </w:rPr>
        <w:t>2</w:t>
      </w:r>
      <w:r w:rsidR="00D35E75" w:rsidRPr="00DF1634">
        <w:rPr>
          <w:rFonts w:ascii="GHEA Grapalat" w:hAnsi="GHEA Grapalat"/>
          <w:sz w:val="24"/>
          <w:szCs w:val="24"/>
          <w:rPrChange w:id="1972" w:author="Hayk-PC" w:date="2024-12-11T02:31:00Z">
            <w:rPr>
              <w:rFonts w:ascii="GHEA Grapalat" w:hAnsi="GHEA Grapalat"/>
              <w:sz w:val="24"/>
              <w:szCs w:val="24"/>
            </w:rPr>
          </w:rPrChange>
        </w:rPr>
        <w:t>0</w:t>
      </w:r>
      <w:r w:rsidRPr="00DF1634">
        <w:rPr>
          <w:rFonts w:ascii="GHEA Grapalat" w:hAnsi="GHEA Grapalat"/>
          <w:sz w:val="24"/>
          <w:szCs w:val="24"/>
          <w:rPrChange w:id="1973" w:author="Hayk-PC" w:date="2024-12-11T02:31:00Z">
            <w:rPr>
              <w:rFonts w:ascii="GHEA Grapalat" w:hAnsi="GHEA Grapalat"/>
              <w:sz w:val="24"/>
              <w:szCs w:val="24"/>
            </w:rPr>
          </w:rPrChange>
        </w:rPr>
        <w:t xml:space="preserve">. части 1 настоящего приглашения </w:t>
      </w:r>
      <w:r w:rsidR="005A79EE" w:rsidRPr="00DF1634">
        <w:rPr>
          <w:rFonts w:ascii="GHEA Grapalat" w:hAnsi="GHEA Grapalat"/>
          <w:sz w:val="24"/>
          <w:szCs w:val="24"/>
          <w:rPrChange w:id="1974" w:author="Hayk-PC" w:date="2024-12-11T02:31:00Z">
            <w:rPr>
              <w:rFonts w:ascii="GHEA Grapalat" w:hAnsi="GHEA Grapalat"/>
              <w:sz w:val="24"/>
              <w:szCs w:val="24"/>
            </w:rPr>
          </w:rPrChange>
        </w:rPr>
        <w:t xml:space="preserve">может быть созвано </w:t>
      </w:r>
      <w:r w:rsidRPr="00DF1634">
        <w:rPr>
          <w:rFonts w:ascii="GHEA Grapalat" w:hAnsi="GHEA Grapalat"/>
          <w:sz w:val="24"/>
          <w:szCs w:val="24"/>
          <w:rPrChange w:id="1975" w:author="Hayk-PC" w:date="2024-12-11T02:31:00Z">
            <w:rPr>
              <w:rFonts w:ascii="GHEA Grapalat" w:hAnsi="GHEA Grapalat"/>
              <w:sz w:val="24"/>
              <w:szCs w:val="24"/>
            </w:rPr>
          </w:rPrChange>
        </w:rPr>
        <w:t>внеочередное заседание комиссии.</w:t>
      </w:r>
    </w:p>
    <w:p w14:paraId="5EF3D86C" w14:textId="77777777" w:rsidR="00E45ACA" w:rsidRPr="00DF1634" w:rsidRDefault="00A150A9" w:rsidP="00B46D58">
      <w:pPr>
        <w:pStyle w:val="norm"/>
        <w:widowControl w:val="0"/>
        <w:tabs>
          <w:tab w:val="left" w:pos="1276"/>
        </w:tabs>
        <w:spacing w:after="160" w:line="240" w:lineRule="auto"/>
        <w:ind w:firstLine="567"/>
        <w:rPr>
          <w:rFonts w:ascii="GHEA Grapalat" w:hAnsi="GHEA Grapalat"/>
          <w:sz w:val="24"/>
          <w:szCs w:val="24"/>
          <w:rPrChange w:id="1976" w:author="Hayk-PC" w:date="2024-12-11T02:31:00Z">
            <w:rPr>
              <w:rFonts w:ascii="GHEA Grapalat" w:hAnsi="GHEA Grapalat"/>
              <w:sz w:val="24"/>
              <w:szCs w:val="24"/>
            </w:rPr>
          </w:rPrChange>
        </w:rPr>
      </w:pPr>
      <w:r w:rsidRPr="00DF1634">
        <w:rPr>
          <w:rFonts w:ascii="GHEA Grapalat" w:hAnsi="GHEA Grapalat"/>
          <w:spacing w:val="-6"/>
          <w:sz w:val="24"/>
          <w:szCs w:val="24"/>
          <w:rPrChange w:id="1977" w:author="Hayk-PC" w:date="2024-12-11T02:31:00Z">
            <w:rPr>
              <w:rFonts w:ascii="GHEA Grapalat" w:hAnsi="GHEA Grapalat"/>
              <w:spacing w:val="-6"/>
              <w:sz w:val="24"/>
              <w:szCs w:val="24"/>
            </w:rPr>
          </w:rPrChange>
        </w:rPr>
        <w:t>8.</w:t>
      </w:r>
      <w:r w:rsidR="004D0EA7" w:rsidRPr="00DF1634">
        <w:rPr>
          <w:rFonts w:ascii="GHEA Grapalat" w:hAnsi="GHEA Grapalat"/>
          <w:spacing w:val="-6"/>
          <w:sz w:val="24"/>
          <w:szCs w:val="24"/>
          <w:rPrChange w:id="1978" w:author="Hayk-PC" w:date="2024-12-11T02:31:00Z">
            <w:rPr>
              <w:rFonts w:ascii="GHEA Grapalat" w:hAnsi="GHEA Grapalat"/>
              <w:spacing w:val="-6"/>
              <w:sz w:val="24"/>
              <w:szCs w:val="24"/>
            </w:rPr>
          </w:rPrChange>
        </w:rPr>
        <w:t>2</w:t>
      </w:r>
      <w:r w:rsidR="005D5CCD" w:rsidRPr="00DF1634">
        <w:rPr>
          <w:rFonts w:ascii="GHEA Grapalat" w:hAnsi="GHEA Grapalat"/>
          <w:spacing w:val="-6"/>
          <w:sz w:val="24"/>
          <w:szCs w:val="24"/>
          <w:rPrChange w:id="1979" w:author="Hayk-PC" w:date="2024-12-11T02:31:00Z">
            <w:rPr>
              <w:rFonts w:ascii="GHEA Grapalat" w:hAnsi="GHEA Grapalat"/>
              <w:spacing w:val="-6"/>
              <w:sz w:val="24"/>
              <w:szCs w:val="24"/>
            </w:rPr>
          </w:rPrChange>
        </w:rPr>
        <w:t>2</w:t>
      </w:r>
      <w:r w:rsidR="00544D9F" w:rsidRPr="00DF1634">
        <w:rPr>
          <w:rFonts w:ascii="GHEA Grapalat" w:hAnsi="GHEA Grapalat"/>
          <w:spacing w:val="-6"/>
          <w:sz w:val="24"/>
          <w:szCs w:val="24"/>
          <w:rPrChange w:id="1980" w:author="Hayk-PC" w:date="2024-12-11T02:31:00Z">
            <w:rPr>
              <w:rFonts w:ascii="GHEA Grapalat" w:hAnsi="GHEA Grapalat"/>
              <w:spacing w:val="-6"/>
              <w:sz w:val="24"/>
              <w:szCs w:val="24"/>
            </w:rPr>
          </w:rPrChange>
        </w:rPr>
        <w:t>.</w:t>
      </w:r>
      <w:r w:rsidR="00544D9F" w:rsidRPr="00DF1634">
        <w:rPr>
          <w:rFonts w:ascii="GHEA Grapalat" w:hAnsi="GHEA Grapalat"/>
          <w:spacing w:val="-6"/>
          <w:sz w:val="24"/>
          <w:szCs w:val="24"/>
          <w:rPrChange w:id="1981" w:author="Hayk-PC" w:date="2024-12-11T02:31:00Z">
            <w:rPr>
              <w:rFonts w:ascii="GHEA Grapalat" w:hAnsi="GHEA Grapalat"/>
              <w:spacing w:val="-6"/>
              <w:sz w:val="24"/>
              <w:szCs w:val="24"/>
            </w:rPr>
          </w:rPrChange>
        </w:rPr>
        <w:tab/>
      </w:r>
      <w:r w:rsidRPr="00DF1634">
        <w:rPr>
          <w:rFonts w:ascii="GHEA Grapalat" w:hAnsi="GHEA Grapalat"/>
          <w:spacing w:val="-6"/>
          <w:sz w:val="24"/>
          <w:szCs w:val="24"/>
          <w:rPrChange w:id="1982" w:author="Hayk-PC" w:date="2024-12-11T02:31:00Z">
            <w:rPr>
              <w:rFonts w:ascii="GHEA Grapalat" w:hAnsi="GHEA Grapalat"/>
              <w:spacing w:val="-6"/>
              <w:sz w:val="24"/>
              <w:szCs w:val="24"/>
            </w:rPr>
          </w:rPrChange>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F1634">
        <w:rPr>
          <w:rFonts w:ascii="GHEA Grapalat" w:hAnsi="GHEA Grapalat"/>
          <w:sz w:val="24"/>
          <w:szCs w:val="24"/>
          <w:rPrChange w:id="1983" w:author="Hayk-PC" w:date="2024-12-11T02:31:00Z">
            <w:rPr>
              <w:rFonts w:ascii="GHEA Grapalat" w:hAnsi="GHEA Grapalat"/>
              <w:sz w:val="24"/>
              <w:szCs w:val="24"/>
            </w:rPr>
          </w:rPrChange>
        </w:rPr>
        <w:t xml:space="preserve"> Решение о</w:t>
      </w:r>
      <w:r w:rsidR="00BA2853" w:rsidRPr="00DF1634">
        <w:rPr>
          <w:rFonts w:ascii="Courier New" w:hAnsi="Courier New" w:cs="Courier New"/>
          <w:sz w:val="24"/>
          <w:szCs w:val="24"/>
          <w:lang w:val="en-US"/>
          <w:rPrChange w:id="1984" w:author="Hayk-PC" w:date="2024-12-11T02:31:00Z">
            <w:rPr>
              <w:rFonts w:ascii="Courier New" w:hAnsi="Courier New" w:cs="Courier New"/>
              <w:sz w:val="24"/>
              <w:szCs w:val="24"/>
              <w:lang w:val="en-US"/>
            </w:rPr>
          </w:rPrChange>
        </w:rPr>
        <w:t> </w:t>
      </w:r>
      <w:r w:rsidRPr="00DF1634">
        <w:rPr>
          <w:rFonts w:ascii="GHEA Grapalat" w:hAnsi="GHEA Grapalat"/>
          <w:sz w:val="24"/>
          <w:szCs w:val="24"/>
          <w:rPrChange w:id="1985" w:author="Hayk-PC" w:date="2024-12-11T02:31:00Z">
            <w:rPr>
              <w:rFonts w:ascii="GHEA Grapalat" w:hAnsi="GHEA Grapalat"/>
              <w:sz w:val="24"/>
              <w:szCs w:val="24"/>
            </w:rPr>
          </w:rPrChange>
        </w:rPr>
        <w:t>заключении договора содержит краткую информацию об оценке заявок, о</w:t>
      </w:r>
      <w:r w:rsidR="00BA2853" w:rsidRPr="00DF1634">
        <w:rPr>
          <w:rFonts w:ascii="Courier New" w:hAnsi="Courier New" w:cs="Courier New"/>
          <w:sz w:val="24"/>
          <w:szCs w:val="24"/>
          <w:lang w:val="en-US"/>
          <w:rPrChange w:id="1986" w:author="Hayk-PC" w:date="2024-12-11T02:31:00Z">
            <w:rPr>
              <w:rFonts w:ascii="Courier New" w:hAnsi="Courier New" w:cs="Courier New"/>
              <w:sz w:val="24"/>
              <w:szCs w:val="24"/>
              <w:lang w:val="en-US"/>
            </w:rPr>
          </w:rPrChange>
        </w:rPr>
        <w:t> </w:t>
      </w:r>
      <w:r w:rsidRPr="00DF1634">
        <w:rPr>
          <w:rFonts w:ascii="GHEA Grapalat" w:hAnsi="GHEA Grapalat"/>
          <w:sz w:val="24"/>
          <w:szCs w:val="24"/>
          <w:rPrChange w:id="1987" w:author="Hayk-PC" w:date="2024-12-11T02:31:00Z">
            <w:rPr>
              <w:rFonts w:ascii="GHEA Grapalat" w:hAnsi="GHEA Grapalat"/>
              <w:sz w:val="24"/>
              <w:szCs w:val="24"/>
            </w:rPr>
          </w:rPrChange>
        </w:rPr>
        <w:t>причинах, обосновывающих выбор отобранного участника, и объявление о</w:t>
      </w:r>
      <w:r w:rsidR="00BA2853" w:rsidRPr="00DF1634">
        <w:rPr>
          <w:rFonts w:ascii="Courier New" w:hAnsi="Courier New" w:cs="Courier New"/>
          <w:sz w:val="24"/>
          <w:szCs w:val="24"/>
          <w:lang w:val="en-US"/>
          <w:rPrChange w:id="1988" w:author="Hayk-PC" w:date="2024-12-11T02:31:00Z">
            <w:rPr>
              <w:rFonts w:ascii="Courier New" w:hAnsi="Courier New" w:cs="Courier New"/>
              <w:sz w:val="24"/>
              <w:szCs w:val="24"/>
              <w:lang w:val="en-US"/>
            </w:rPr>
          </w:rPrChange>
        </w:rPr>
        <w:t> </w:t>
      </w:r>
      <w:r w:rsidRPr="00DF1634">
        <w:rPr>
          <w:rFonts w:ascii="GHEA Grapalat" w:hAnsi="GHEA Grapalat"/>
          <w:sz w:val="24"/>
          <w:szCs w:val="24"/>
          <w:rPrChange w:id="1989" w:author="Hayk-PC" w:date="2024-12-11T02:31:00Z">
            <w:rPr>
              <w:rFonts w:ascii="GHEA Grapalat" w:hAnsi="GHEA Grapalat"/>
              <w:sz w:val="24"/>
              <w:szCs w:val="24"/>
            </w:rPr>
          </w:rPrChange>
        </w:rPr>
        <w:t>периоде ожидания.</w:t>
      </w:r>
    </w:p>
    <w:p w14:paraId="4BC28724" w14:textId="77777777" w:rsidR="00583092" w:rsidRPr="00DF1634" w:rsidRDefault="00A150A9" w:rsidP="00B46D58">
      <w:pPr>
        <w:pStyle w:val="BodyTextIndent2"/>
        <w:widowControl w:val="0"/>
        <w:tabs>
          <w:tab w:val="left" w:pos="1276"/>
        </w:tabs>
        <w:spacing w:after="160" w:line="240" w:lineRule="auto"/>
        <w:ind w:firstLine="567"/>
        <w:rPr>
          <w:rFonts w:ascii="GHEA Grapalat" w:hAnsi="GHEA Grapalat"/>
          <w:sz w:val="24"/>
          <w:szCs w:val="24"/>
          <w:rPrChange w:id="1990" w:author="Hayk-PC" w:date="2024-12-11T02:31:00Z">
            <w:rPr>
              <w:rFonts w:ascii="GHEA Grapalat" w:hAnsi="GHEA Grapalat"/>
              <w:sz w:val="24"/>
              <w:szCs w:val="24"/>
            </w:rPr>
          </w:rPrChange>
        </w:rPr>
      </w:pPr>
      <w:r w:rsidRPr="00DF1634">
        <w:rPr>
          <w:rFonts w:ascii="GHEA Grapalat" w:hAnsi="GHEA Grapalat"/>
          <w:sz w:val="24"/>
          <w:szCs w:val="24"/>
          <w:rPrChange w:id="1991" w:author="Hayk-PC" w:date="2024-12-11T02:31:00Z">
            <w:rPr>
              <w:rFonts w:ascii="GHEA Grapalat" w:hAnsi="GHEA Grapalat"/>
              <w:sz w:val="24"/>
              <w:szCs w:val="24"/>
            </w:rPr>
          </w:rPrChange>
        </w:rPr>
        <w:t>8.</w:t>
      </w:r>
      <w:r w:rsidR="00163324" w:rsidRPr="00DF1634">
        <w:rPr>
          <w:rFonts w:ascii="GHEA Grapalat" w:hAnsi="GHEA Grapalat"/>
          <w:sz w:val="24"/>
          <w:szCs w:val="24"/>
          <w:rPrChange w:id="1992" w:author="Hayk-PC" w:date="2024-12-11T02:31:00Z">
            <w:rPr>
              <w:rFonts w:ascii="GHEA Grapalat" w:hAnsi="GHEA Grapalat"/>
              <w:sz w:val="24"/>
              <w:szCs w:val="24"/>
            </w:rPr>
          </w:rPrChange>
        </w:rPr>
        <w:t>2</w:t>
      </w:r>
      <w:r w:rsidR="00BE4CFA" w:rsidRPr="00DF1634">
        <w:rPr>
          <w:rFonts w:ascii="GHEA Grapalat" w:hAnsi="GHEA Grapalat"/>
          <w:sz w:val="24"/>
          <w:szCs w:val="24"/>
          <w:rPrChange w:id="1993" w:author="Hayk-PC" w:date="2024-12-11T02:31:00Z">
            <w:rPr>
              <w:rFonts w:ascii="GHEA Grapalat" w:hAnsi="GHEA Grapalat"/>
              <w:sz w:val="24"/>
              <w:szCs w:val="24"/>
            </w:rPr>
          </w:rPrChange>
        </w:rPr>
        <w:t>3</w:t>
      </w:r>
      <w:r w:rsidR="00BA2853" w:rsidRPr="00DF1634">
        <w:rPr>
          <w:rFonts w:ascii="GHEA Grapalat" w:hAnsi="GHEA Grapalat"/>
          <w:sz w:val="24"/>
          <w:szCs w:val="24"/>
          <w:rPrChange w:id="1994" w:author="Hayk-PC" w:date="2024-12-11T02:31:00Z">
            <w:rPr>
              <w:rFonts w:ascii="GHEA Grapalat" w:hAnsi="GHEA Grapalat"/>
              <w:sz w:val="24"/>
              <w:szCs w:val="24"/>
            </w:rPr>
          </w:rPrChange>
        </w:rPr>
        <w:t>.</w:t>
      </w:r>
      <w:r w:rsidR="006354FA" w:rsidRPr="00DF1634">
        <w:rPr>
          <w:rFonts w:ascii="GHEA Grapalat" w:hAnsi="GHEA Grapalat"/>
          <w:sz w:val="24"/>
          <w:szCs w:val="24"/>
          <w:rPrChange w:id="1995" w:author="Hayk-PC" w:date="2024-12-11T02:31:00Z">
            <w:rPr>
              <w:rFonts w:ascii="GHEA Grapalat" w:hAnsi="GHEA Grapalat"/>
              <w:sz w:val="24"/>
              <w:szCs w:val="24"/>
            </w:rPr>
          </w:rPrChange>
        </w:rPr>
        <w:t xml:space="preserve"> </w:t>
      </w:r>
      <w:r w:rsidRPr="00DF1634">
        <w:rPr>
          <w:rFonts w:ascii="GHEA Grapalat" w:hAnsi="GHEA Grapalat"/>
          <w:sz w:val="24"/>
          <w:szCs w:val="24"/>
          <w:rPrChange w:id="1996" w:author="Hayk-PC" w:date="2024-12-11T02:31:00Z">
            <w:rPr>
              <w:rFonts w:ascii="GHEA Grapalat" w:hAnsi="GHEA Grapalat"/>
              <w:sz w:val="24"/>
              <w:szCs w:val="24"/>
            </w:rPr>
          </w:rPrChange>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00C75D1A" w14:textId="11D65E4B" w:rsidR="0084513E" w:rsidRPr="00DF1634" w:rsidRDefault="0084513E" w:rsidP="0084513E">
      <w:pPr>
        <w:pStyle w:val="BodyTextIndent2"/>
        <w:widowControl w:val="0"/>
        <w:spacing w:after="160" w:line="240" w:lineRule="auto"/>
        <w:ind w:left="284" w:firstLine="567"/>
        <w:contextualSpacing/>
        <w:rPr>
          <w:rFonts w:ascii="GHEA Grapalat" w:hAnsi="GHEA Grapalat"/>
          <w:sz w:val="24"/>
          <w:szCs w:val="24"/>
          <w:rPrChange w:id="1997" w:author="Hayk-PC" w:date="2024-12-11T02:31:00Z">
            <w:rPr>
              <w:rFonts w:ascii="GHEA Grapalat" w:hAnsi="GHEA Grapalat"/>
              <w:sz w:val="24"/>
              <w:szCs w:val="24"/>
            </w:rPr>
          </w:rPrChange>
        </w:rPr>
      </w:pPr>
      <w:r w:rsidRPr="00DF1634">
        <w:rPr>
          <w:rFonts w:ascii="GHEA Grapalat" w:hAnsi="GHEA Grapalat"/>
          <w:sz w:val="24"/>
          <w:szCs w:val="24"/>
          <w:rPrChange w:id="1998" w:author="Hayk-PC" w:date="2024-12-11T02:31:00Z">
            <w:rPr>
              <w:rFonts w:ascii="GHEA Grapalat" w:hAnsi="GHEA Grapalat"/>
              <w:sz w:val="24"/>
              <w:szCs w:val="24"/>
            </w:rPr>
          </w:rPrChange>
        </w:rPr>
        <w:t>Период ожидания в случае настоящей процедуры составляет "</w:t>
      </w:r>
      <w:ins w:id="1999" w:author="Hayk-PC" w:date="2024-12-11T01:54:00Z">
        <w:r w:rsidR="00C82F2F" w:rsidRPr="00DF1634">
          <w:rPr>
            <w:rFonts w:ascii="GHEA Grapalat" w:hAnsi="GHEA Grapalat"/>
            <w:sz w:val="24"/>
            <w:szCs w:val="24"/>
            <w:rPrChange w:id="2000" w:author="Hayk-PC" w:date="2024-12-11T02:31:00Z">
              <w:rPr>
                <w:rFonts w:ascii="GHEA Grapalat" w:hAnsi="GHEA Grapalat"/>
                <w:sz w:val="24"/>
                <w:szCs w:val="24"/>
              </w:rPr>
            </w:rPrChange>
          </w:rPr>
          <w:t>10</w:t>
        </w:r>
      </w:ins>
      <w:del w:id="2001" w:author="Hayk-PC" w:date="2024-12-11T01:54:00Z">
        <w:r w:rsidRPr="00DF1634" w:rsidDel="00C82F2F">
          <w:rPr>
            <w:rFonts w:ascii="GHEA Grapalat" w:hAnsi="GHEA Grapalat"/>
            <w:sz w:val="24"/>
            <w:szCs w:val="24"/>
            <w:rPrChange w:id="2002" w:author="Hayk-PC" w:date="2024-12-11T02:31:00Z">
              <w:rPr>
                <w:rFonts w:ascii="GHEA Grapalat" w:hAnsi="GHEA Grapalat"/>
                <w:sz w:val="24"/>
                <w:szCs w:val="24"/>
              </w:rPr>
            </w:rPrChange>
          </w:rPr>
          <w:delText xml:space="preserve"> </w:delText>
        </w:r>
      </w:del>
      <w:r w:rsidRPr="00DF1634">
        <w:rPr>
          <w:rFonts w:ascii="GHEA Grapalat" w:hAnsi="GHEA Grapalat"/>
          <w:sz w:val="24"/>
          <w:szCs w:val="24"/>
          <w:rPrChange w:id="2003" w:author="Hayk-PC" w:date="2024-12-11T02:31:00Z">
            <w:rPr>
              <w:rFonts w:ascii="GHEA Grapalat" w:hAnsi="GHEA Grapalat"/>
              <w:sz w:val="24"/>
              <w:szCs w:val="24"/>
            </w:rPr>
          </w:rPrChange>
        </w:rPr>
        <w:t>" календарных дней. Период ожидания:</w:t>
      </w:r>
    </w:p>
    <w:p w14:paraId="7B4B6CEF" w14:textId="77777777" w:rsidR="0084513E" w:rsidRPr="00DF1634" w:rsidRDefault="0084513E" w:rsidP="0084513E">
      <w:pPr>
        <w:pStyle w:val="BodyTextIndent2"/>
        <w:widowControl w:val="0"/>
        <w:numPr>
          <w:ilvl w:val="0"/>
          <w:numId w:val="32"/>
        </w:numPr>
        <w:spacing w:after="160" w:line="240" w:lineRule="auto"/>
        <w:ind w:left="284" w:hanging="426"/>
        <w:contextualSpacing/>
        <w:rPr>
          <w:rFonts w:ascii="GHEA Grapalat" w:hAnsi="GHEA Grapalat"/>
          <w:i/>
          <w:sz w:val="24"/>
          <w:szCs w:val="24"/>
          <w:rPrChange w:id="2004" w:author="Hayk-PC" w:date="2024-12-11T02:31:00Z">
            <w:rPr>
              <w:rFonts w:ascii="GHEA Grapalat" w:hAnsi="GHEA Grapalat"/>
              <w:i/>
              <w:sz w:val="24"/>
              <w:szCs w:val="24"/>
            </w:rPr>
          </w:rPrChange>
        </w:rPr>
      </w:pPr>
      <w:r w:rsidRPr="00DF1634">
        <w:rPr>
          <w:rFonts w:ascii="GHEA Grapalat" w:hAnsi="GHEA Grapalat"/>
          <w:sz w:val="24"/>
          <w:szCs w:val="24"/>
          <w:rPrChange w:id="2005" w:author="Hayk-PC" w:date="2024-12-11T02:31:00Z">
            <w:rPr>
              <w:rFonts w:ascii="GHEA Grapalat" w:hAnsi="GHEA Grapalat"/>
              <w:sz w:val="24"/>
              <w:szCs w:val="24"/>
            </w:rPr>
          </w:rPrChange>
        </w:rPr>
        <w:t>не применим, если заявку подал только один участник, с которым заключается договор;</w:t>
      </w:r>
    </w:p>
    <w:p w14:paraId="179EF966" w14:textId="77777777" w:rsidR="0084513E" w:rsidRPr="00DF1634" w:rsidRDefault="0084513E" w:rsidP="0084513E">
      <w:pPr>
        <w:pStyle w:val="norm"/>
        <w:widowControl w:val="0"/>
        <w:numPr>
          <w:ilvl w:val="0"/>
          <w:numId w:val="32"/>
        </w:numPr>
        <w:spacing w:line="240" w:lineRule="auto"/>
        <w:ind w:left="284"/>
        <w:contextualSpacing/>
        <w:rPr>
          <w:rFonts w:ascii="GHEA Grapalat" w:hAnsi="GHEA Grapalat"/>
          <w:sz w:val="24"/>
          <w:szCs w:val="24"/>
          <w:rPrChange w:id="2006" w:author="Hayk-PC" w:date="2024-12-11T02:31:00Z">
            <w:rPr>
              <w:rFonts w:ascii="GHEA Grapalat" w:hAnsi="GHEA Grapalat"/>
              <w:sz w:val="24"/>
              <w:szCs w:val="24"/>
            </w:rPr>
          </w:rPrChange>
        </w:rPr>
      </w:pPr>
      <w:r w:rsidRPr="00DF1634">
        <w:rPr>
          <w:rFonts w:ascii="GHEA Grapalat" w:hAnsi="GHEA Grapalat"/>
          <w:sz w:val="24"/>
          <w:szCs w:val="24"/>
          <w:rPrChange w:id="2007" w:author="Hayk-PC" w:date="2024-12-11T02:31:00Z">
            <w:rPr>
              <w:rFonts w:ascii="GHEA Grapalat" w:hAnsi="GHEA Grapalat"/>
              <w:sz w:val="24"/>
              <w:szCs w:val="24"/>
            </w:rPr>
          </w:rPrChange>
        </w:rPr>
        <w:t>применим также в том случае, когда заявку подал только один участник и она была</w:t>
      </w:r>
      <w:r w:rsidRPr="00DF1634">
        <w:rPr>
          <w:rFonts w:ascii="GHEA Grapalat" w:hAnsi="GHEA Grapalat"/>
          <w:szCs w:val="22"/>
          <w:rPrChange w:id="2008" w:author="Hayk-PC" w:date="2024-12-11T02:31:00Z">
            <w:rPr>
              <w:rFonts w:ascii="GHEA Grapalat" w:hAnsi="GHEA Grapalat"/>
              <w:szCs w:val="22"/>
            </w:rPr>
          </w:rPrChange>
        </w:rPr>
        <w:t xml:space="preserve"> </w:t>
      </w:r>
      <w:r w:rsidRPr="00DF1634">
        <w:rPr>
          <w:rFonts w:ascii="GHEA Grapalat" w:hAnsi="GHEA Grapalat"/>
          <w:sz w:val="24"/>
          <w:szCs w:val="24"/>
          <w:rPrChange w:id="2009" w:author="Hayk-PC" w:date="2024-12-11T02:31:00Z">
            <w:rPr>
              <w:rFonts w:ascii="GHEA Grapalat" w:hAnsi="GHEA Grapalat"/>
              <w:sz w:val="24"/>
              <w:szCs w:val="24"/>
            </w:rPr>
          </w:rPrChange>
        </w:rPr>
        <w:t>отклонена. В случае применения настоящего пункта срок ожидания устанавливается объявлением о несостоявшейся процедуре закупки.</w:t>
      </w:r>
    </w:p>
    <w:p w14:paraId="48D284B6" w14:textId="77777777" w:rsidR="0084513E" w:rsidRPr="00DF1634" w:rsidRDefault="0084513E" w:rsidP="0084513E">
      <w:pPr>
        <w:pStyle w:val="norm"/>
        <w:widowControl w:val="0"/>
        <w:tabs>
          <w:tab w:val="left" w:pos="1276"/>
        </w:tabs>
        <w:spacing w:line="240" w:lineRule="auto"/>
        <w:ind w:left="284" w:firstLine="0"/>
        <w:contextualSpacing/>
        <w:rPr>
          <w:rFonts w:ascii="GHEA Grapalat" w:hAnsi="GHEA Grapalat"/>
          <w:sz w:val="24"/>
          <w:szCs w:val="24"/>
          <w:rPrChange w:id="2010" w:author="Hayk-PC" w:date="2024-12-11T02:31:00Z">
            <w:rPr>
              <w:rFonts w:ascii="GHEA Grapalat" w:hAnsi="GHEA Grapalat"/>
              <w:sz w:val="24"/>
              <w:szCs w:val="24"/>
            </w:rPr>
          </w:rPrChange>
        </w:rPr>
      </w:pPr>
    </w:p>
    <w:p w14:paraId="4F3A1EF8" w14:textId="77777777" w:rsidR="0084513E" w:rsidRPr="00DF1634" w:rsidRDefault="0084513E" w:rsidP="0084513E">
      <w:pPr>
        <w:pStyle w:val="norm"/>
        <w:widowControl w:val="0"/>
        <w:tabs>
          <w:tab w:val="left" w:pos="1276"/>
        </w:tabs>
        <w:spacing w:line="240" w:lineRule="auto"/>
        <w:ind w:firstLine="0"/>
        <w:contextualSpacing/>
        <w:rPr>
          <w:rFonts w:ascii="GHEA Grapalat" w:hAnsi="GHEA Grapalat"/>
          <w:sz w:val="24"/>
          <w:szCs w:val="24"/>
          <w:rPrChange w:id="2011" w:author="Hayk-PC" w:date="2024-12-11T02:31:00Z">
            <w:rPr>
              <w:rFonts w:ascii="GHEA Grapalat" w:hAnsi="GHEA Grapalat"/>
              <w:sz w:val="24"/>
              <w:szCs w:val="24"/>
            </w:rPr>
          </w:rPrChange>
        </w:rPr>
      </w:pPr>
      <w:r w:rsidRPr="00DF1634">
        <w:rPr>
          <w:rFonts w:ascii="GHEA Grapalat" w:hAnsi="GHEA Grapalat"/>
          <w:sz w:val="24"/>
          <w:szCs w:val="24"/>
          <w:rPrChange w:id="2012" w:author="Hayk-PC" w:date="2024-12-11T02:31:00Z">
            <w:rPr>
              <w:rFonts w:ascii="GHEA Grapalat" w:hAnsi="GHEA Grapalat"/>
              <w:sz w:val="24"/>
              <w:szCs w:val="24"/>
            </w:rPr>
          </w:rPrChange>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03C2FCAB" w14:textId="51F8C618" w:rsidR="00B47535" w:rsidRPr="00DF1634" w:rsidDel="00C82F2F" w:rsidRDefault="00B47535">
      <w:pPr>
        <w:rPr>
          <w:del w:id="2013" w:author="Hayk-PC" w:date="2024-12-11T01:54:00Z"/>
          <w:rFonts w:ascii="GHEA Grapalat" w:hAnsi="GHEA Grapalat"/>
          <w:b/>
          <w:rPrChange w:id="2014" w:author="Hayk-PC" w:date="2024-12-11T02:31:00Z">
            <w:rPr>
              <w:del w:id="2015" w:author="Hayk-PC" w:date="2024-12-11T01:54:00Z"/>
              <w:rFonts w:ascii="GHEA Grapalat" w:hAnsi="GHEA Grapalat"/>
              <w:b/>
            </w:rPr>
          </w:rPrChange>
        </w:rPr>
      </w:pPr>
      <w:r w:rsidRPr="00DF1634">
        <w:rPr>
          <w:rFonts w:ascii="GHEA Grapalat" w:hAnsi="GHEA Grapalat"/>
          <w:b/>
          <w:rPrChange w:id="2016" w:author="Hayk-PC" w:date="2024-12-11T02:31:00Z">
            <w:rPr>
              <w:rFonts w:ascii="GHEA Grapalat" w:hAnsi="GHEA Grapalat"/>
              <w:b/>
            </w:rPr>
          </w:rPrChange>
        </w:rPr>
        <w:br w:type="page"/>
      </w:r>
    </w:p>
    <w:p w14:paraId="6A63E72A" w14:textId="6F471011" w:rsidR="000313A6" w:rsidRPr="00DF1634" w:rsidRDefault="00AA0AD8" w:rsidP="00C82F2F">
      <w:pPr>
        <w:jc w:val="center"/>
        <w:rPr>
          <w:rFonts w:ascii="GHEA Grapalat" w:hAnsi="GHEA Grapalat" w:cs="Arial"/>
          <w:b/>
          <w:iCs/>
          <w:rPrChange w:id="2017" w:author="Hayk-PC" w:date="2024-12-11T02:31:00Z">
            <w:rPr>
              <w:rFonts w:ascii="GHEA Grapalat" w:hAnsi="GHEA Grapalat" w:cs="Arial"/>
              <w:b/>
              <w:iCs/>
            </w:rPr>
          </w:rPrChange>
        </w:rPr>
        <w:pPrChange w:id="2018" w:author="Hayk-PC" w:date="2024-12-11T01:54:00Z">
          <w:pPr>
            <w:widowControl w:val="0"/>
            <w:spacing w:after="160"/>
            <w:jc w:val="center"/>
          </w:pPr>
        </w:pPrChange>
      </w:pPr>
      <w:r w:rsidRPr="00DF1634">
        <w:rPr>
          <w:rFonts w:ascii="GHEA Grapalat" w:hAnsi="GHEA Grapalat"/>
          <w:b/>
          <w:rPrChange w:id="2019" w:author="Hayk-PC" w:date="2024-12-11T02:31:00Z">
            <w:rPr>
              <w:rFonts w:ascii="GHEA Grapalat" w:hAnsi="GHEA Grapalat"/>
              <w:b/>
            </w:rPr>
          </w:rPrChange>
        </w:rPr>
        <w:t>9. ЗАКЛЮЧЕНИЕ ДОГОВОРА</w:t>
      </w:r>
    </w:p>
    <w:p w14:paraId="15A81532" w14:textId="77777777" w:rsidR="00096865" w:rsidRPr="00DF1634" w:rsidRDefault="00AA0AD8" w:rsidP="00B46D58">
      <w:pPr>
        <w:widowControl w:val="0"/>
        <w:tabs>
          <w:tab w:val="left" w:pos="1134"/>
        </w:tabs>
        <w:spacing w:after="160"/>
        <w:ind w:firstLine="567"/>
        <w:jc w:val="both"/>
        <w:rPr>
          <w:rFonts w:ascii="GHEA Grapalat" w:hAnsi="GHEA Grapalat" w:cs="Sylfaen"/>
          <w:rPrChange w:id="2020" w:author="Hayk-PC" w:date="2024-12-11T02:31:00Z">
            <w:rPr>
              <w:rFonts w:ascii="GHEA Grapalat" w:hAnsi="GHEA Grapalat" w:cs="Sylfaen"/>
            </w:rPr>
          </w:rPrChange>
        </w:rPr>
      </w:pPr>
      <w:r w:rsidRPr="00DF1634">
        <w:rPr>
          <w:rFonts w:ascii="GHEA Grapalat" w:hAnsi="GHEA Grapalat"/>
          <w:rPrChange w:id="2021" w:author="Hayk-PC" w:date="2024-12-11T02:31:00Z">
            <w:rPr>
              <w:rFonts w:ascii="GHEA Grapalat" w:hAnsi="GHEA Grapalat"/>
            </w:rPr>
          </w:rPrChange>
        </w:rPr>
        <w:t>9.1</w:t>
      </w:r>
      <w:r w:rsidR="002A3FC1" w:rsidRPr="00DF1634">
        <w:rPr>
          <w:rFonts w:ascii="GHEA Grapalat" w:hAnsi="GHEA Grapalat"/>
          <w:rPrChange w:id="2022" w:author="Hayk-PC" w:date="2024-12-11T02:31:00Z">
            <w:rPr>
              <w:rFonts w:ascii="GHEA Grapalat" w:hAnsi="GHEA Grapalat"/>
            </w:rPr>
          </w:rPrChange>
        </w:rPr>
        <w:t>.</w:t>
      </w:r>
      <w:r w:rsidR="002A3FC1" w:rsidRPr="00DF1634">
        <w:rPr>
          <w:rFonts w:ascii="GHEA Grapalat" w:hAnsi="GHEA Grapalat"/>
          <w:rPrChange w:id="2023" w:author="Hayk-PC" w:date="2024-12-11T02:31:00Z">
            <w:rPr>
              <w:rFonts w:ascii="GHEA Grapalat" w:hAnsi="GHEA Grapalat"/>
            </w:rPr>
          </w:rPrChange>
        </w:rPr>
        <w:tab/>
      </w:r>
      <w:r w:rsidRPr="00DF1634">
        <w:rPr>
          <w:rFonts w:ascii="GHEA Grapalat" w:hAnsi="GHEA Grapalat"/>
          <w:rPrChange w:id="2024" w:author="Hayk-PC" w:date="2024-12-11T02:31:00Z">
            <w:rPr>
              <w:rFonts w:ascii="GHEA Grapalat" w:hAnsi="GHEA Grapalat"/>
            </w:rPr>
          </w:rPrChange>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6C41D7F5" w14:textId="77777777" w:rsidR="00EB6E54" w:rsidRPr="00DF1634" w:rsidRDefault="00AA0AD8" w:rsidP="00B46D58">
      <w:pPr>
        <w:widowControl w:val="0"/>
        <w:tabs>
          <w:tab w:val="left" w:pos="1134"/>
        </w:tabs>
        <w:spacing w:after="160"/>
        <w:ind w:firstLine="567"/>
        <w:jc w:val="both"/>
        <w:rPr>
          <w:rFonts w:ascii="GHEA Grapalat" w:hAnsi="GHEA Grapalat" w:cs="Sylfaen"/>
          <w:rPrChange w:id="2025" w:author="Hayk-PC" w:date="2024-12-11T02:31:00Z">
            <w:rPr>
              <w:rFonts w:ascii="GHEA Grapalat" w:hAnsi="GHEA Grapalat" w:cs="Sylfaen"/>
            </w:rPr>
          </w:rPrChange>
        </w:rPr>
      </w:pPr>
      <w:r w:rsidRPr="00DF1634">
        <w:rPr>
          <w:rFonts w:ascii="GHEA Grapalat" w:hAnsi="GHEA Grapalat"/>
          <w:rPrChange w:id="2026" w:author="Hayk-PC" w:date="2024-12-11T02:31:00Z">
            <w:rPr>
              <w:rFonts w:ascii="GHEA Grapalat" w:hAnsi="GHEA Grapalat"/>
            </w:rPr>
          </w:rPrChange>
        </w:rPr>
        <w:t>9.2.</w:t>
      </w:r>
      <w:r w:rsidR="002A3FC1" w:rsidRPr="00DF1634">
        <w:rPr>
          <w:rFonts w:ascii="GHEA Grapalat" w:hAnsi="GHEA Grapalat"/>
          <w:rPrChange w:id="2027" w:author="Hayk-PC" w:date="2024-12-11T02:31:00Z">
            <w:rPr>
              <w:rFonts w:ascii="GHEA Grapalat" w:hAnsi="GHEA Grapalat"/>
            </w:rPr>
          </w:rPrChange>
        </w:rPr>
        <w:tab/>
      </w:r>
      <w:r w:rsidR="00C961A9" w:rsidRPr="00DF1634">
        <w:rPr>
          <w:rFonts w:ascii="GHEA Grapalat" w:hAnsi="GHEA Grapalat"/>
          <w:rPrChange w:id="2028" w:author="Hayk-PC" w:date="2024-12-11T02:31:00Z">
            <w:rPr>
              <w:rFonts w:ascii="GHEA Grapalat" w:hAnsi="GHEA Grapalat"/>
            </w:rPr>
          </w:rPrChange>
        </w:rPr>
        <w:t xml:space="preserve">На четвертый </w:t>
      </w:r>
      <w:r w:rsidRPr="00DF1634">
        <w:rPr>
          <w:rFonts w:ascii="GHEA Grapalat" w:hAnsi="GHEA Grapalat"/>
          <w:rPrChange w:id="2029" w:author="Hayk-PC" w:date="2024-12-11T02:31:00Z">
            <w:rPr>
              <w:rFonts w:ascii="GHEA Grapalat" w:hAnsi="GHEA Grapalat"/>
            </w:rPr>
          </w:rPrChange>
        </w:rPr>
        <w:t>рабочи</w:t>
      </w:r>
      <w:r w:rsidR="00D11878" w:rsidRPr="00DF1634">
        <w:rPr>
          <w:rFonts w:ascii="GHEA Grapalat" w:hAnsi="GHEA Grapalat"/>
          <w:rPrChange w:id="2030" w:author="Hayk-PC" w:date="2024-12-11T02:31:00Z">
            <w:rPr>
              <w:rFonts w:ascii="GHEA Grapalat" w:hAnsi="GHEA Grapalat"/>
            </w:rPr>
          </w:rPrChange>
        </w:rPr>
        <w:t>й</w:t>
      </w:r>
      <w:r w:rsidRPr="00DF1634">
        <w:rPr>
          <w:rFonts w:ascii="GHEA Grapalat" w:hAnsi="GHEA Grapalat"/>
          <w:rPrChange w:id="2031" w:author="Hayk-PC" w:date="2024-12-11T02:31:00Z">
            <w:rPr>
              <w:rFonts w:ascii="GHEA Grapalat" w:hAnsi="GHEA Grapalat"/>
            </w:rPr>
          </w:rPrChange>
        </w:rPr>
        <w:t xml:space="preserve"> д</w:t>
      </w:r>
      <w:r w:rsidR="00D11878" w:rsidRPr="00DF1634">
        <w:rPr>
          <w:rFonts w:ascii="GHEA Grapalat" w:hAnsi="GHEA Grapalat"/>
          <w:rPrChange w:id="2032" w:author="Hayk-PC" w:date="2024-12-11T02:31:00Z">
            <w:rPr>
              <w:rFonts w:ascii="GHEA Grapalat" w:hAnsi="GHEA Grapalat"/>
            </w:rPr>
          </w:rPrChange>
        </w:rPr>
        <w:t>е</w:t>
      </w:r>
      <w:r w:rsidRPr="00DF1634">
        <w:rPr>
          <w:rFonts w:ascii="GHEA Grapalat" w:hAnsi="GHEA Grapalat"/>
          <w:rPrChange w:id="2033" w:author="Hayk-PC" w:date="2024-12-11T02:31:00Z">
            <w:rPr>
              <w:rFonts w:ascii="GHEA Grapalat" w:hAnsi="GHEA Grapalat"/>
            </w:rPr>
          </w:rPrChange>
        </w:rPr>
        <w:t>н</w:t>
      </w:r>
      <w:r w:rsidR="00D11878" w:rsidRPr="00DF1634">
        <w:rPr>
          <w:rFonts w:ascii="GHEA Grapalat" w:hAnsi="GHEA Grapalat"/>
          <w:rPrChange w:id="2034" w:author="Hayk-PC" w:date="2024-12-11T02:31:00Z">
            <w:rPr>
              <w:rFonts w:ascii="GHEA Grapalat" w:hAnsi="GHEA Grapalat"/>
            </w:rPr>
          </w:rPrChange>
        </w:rPr>
        <w:t>ь</w:t>
      </w:r>
      <w:r w:rsidRPr="00DF1634">
        <w:rPr>
          <w:rFonts w:ascii="GHEA Grapalat" w:hAnsi="GHEA Grapalat"/>
          <w:rPrChange w:id="2035" w:author="Hayk-PC" w:date="2024-12-11T02:31:00Z">
            <w:rPr>
              <w:rFonts w:ascii="GHEA Grapalat" w:hAnsi="GHEA Grapalat"/>
            </w:rPr>
          </w:rPrChange>
        </w:rPr>
        <w:t>, следующи</w:t>
      </w:r>
      <w:r w:rsidR="00D11878" w:rsidRPr="00DF1634">
        <w:rPr>
          <w:rFonts w:ascii="GHEA Grapalat" w:hAnsi="GHEA Grapalat"/>
          <w:rPrChange w:id="2036" w:author="Hayk-PC" w:date="2024-12-11T02:31:00Z">
            <w:rPr>
              <w:rFonts w:ascii="GHEA Grapalat" w:hAnsi="GHEA Grapalat"/>
            </w:rPr>
          </w:rPrChange>
        </w:rPr>
        <w:t>й</w:t>
      </w:r>
      <w:r w:rsidRPr="00DF1634">
        <w:rPr>
          <w:rFonts w:ascii="GHEA Grapalat" w:hAnsi="GHEA Grapalat"/>
          <w:rPrChange w:id="2037" w:author="Hayk-PC" w:date="2024-12-11T02:31:00Z">
            <w:rPr>
              <w:rFonts w:ascii="GHEA Grapalat" w:hAnsi="GHEA Grapalat"/>
            </w:rPr>
          </w:rPrChange>
        </w:rPr>
        <w:t xml:space="preserve"> за окончанием периода ожидания, установленного пунктом 8.</w:t>
      </w:r>
      <w:r w:rsidR="00DA3F9C" w:rsidRPr="00DF1634">
        <w:rPr>
          <w:rFonts w:ascii="GHEA Grapalat" w:hAnsi="GHEA Grapalat"/>
          <w:rPrChange w:id="2038" w:author="Hayk-PC" w:date="2024-12-11T02:31:00Z">
            <w:rPr>
              <w:rFonts w:ascii="GHEA Grapalat" w:hAnsi="GHEA Grapalat"/>
            </w:rPr>
          </w:rPrChange>
        </w:rPr>
        <w:t>2</w:t>
      </w:r>
      <w:r w:rsidR="00655890" w:rsidRPr="00DF1634">
        <w:rPr>
          <w:rFonts w:ascii="GHEA Grapalat" w:hAnsi="GHEA Grapalat"/>
          <w:rPrChange w:id="2039" w:author="Hayk-PC" w:date="2024-12-11T02:31:00Z">
            <w:rPr>
              <w:rFonts w:ascii="GHEA Grapalat" w:hAnsi="GHEA Grapalat"/>
            </w:rPr>
          </w:rPrChange>
        </w:rPr>
        <w:t>3</w:t>
      </w:r>
      <w:r w:rsidRPr="00DF1634">
        <w:rPr>
          <w:rFonts w:ascii="GHEA Grapalat" w:hAnsi="GHEA Grapalat"/>
          <w:rPrChange w:id="2040" w:author="Hayk-PC" w:date="2024-12-11T02:31:00Z">
            <w:rPr>
              <w:rFonts w:ascii="GHEA Grapalat" w:hAnsi="GHEA Grapalat"/>
            </w:rPr>
          </w:rPrChange>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DF1634">
        <w:rPr>
          <w:rFonts w:ascii="GHEA Grapalat" w:hAnsi="GHEA Grapalat"/>
          <w:rPrChange w:id="2041" w:author="Hayk-PC" w:date="2024-12-11T02:31:00Z">
            <w:rPr>
              <w:rFonts w:ascii="GHEA Grapalat" w:hAnsi="GHEA Grapalat"/>
            </w:rPr>
          </w:rPrChange>
        </w:rPr>
        <w:t>четвертый</w:t>
      </w:r>
      <w:r w:rsidRPr="00DF1634">
        <w:rPr>
          <w:rFonts w:ascii="GHEA Grapalat" w:hAnsi="GHEA Grapalat"/>
          <w:rPrChange w:id="2042" w:author="Hayk-PC" w:date="2024-12-11T02:31:00Z">
            <w:rPr>
              <w:rFonts w:ascii="GHEA Grapalat" w:hAnsi="GHEA Grapalat"/>
            </w:rPr>
          </w:rPrChange>
        </w:rPr>
        <w:t xml:space="preserve"> рабочий день, следующий за днем окончания периода ожидания, установленного пунктом 8.</w:t>
      </w:r>
      <w:r w:rsidR="00DA3F9C" w:rsidRPr="00DF1634">
        <w:rPr>
          <w:rFonts w:ascii="GHEA Grapalat" w:hAnsi="GHEA Grapalat"/>
          <w:rPrChange w:id="2043" w:author="Hayk-PC" w:date="2024-12-11T02:31:00Z">
            <w:rPr>
              <w:rFonts w:ascii="GHEA Grapalat" w:hAnsi="GHEA Grapalat"/>
            </w:rPr>
          </w:rPrChange>
        </w:rPr>
        <w:t>2</w:t>
      </w:r>
      <w:r w:rsidR="00655890" w:rsidRPr="00DF1634">
        <w:rPr>
          <w:rFonts w:ascii="GHEA Grapalat" w:hAnsi="GHEA Grapalat"/>
          <w:rPrChange w:id="2044" w:author="Hayk-PC" w:date="2024-12-11T02:31:00Z">
            <w:rPr>
              <w:rFonts w:ascii="GHEA Grapalat" w:hAnsi="GHEA Grapalat"/>
            </w:rPr>
          </w:rPrChange>
        </w:rPr>
        <w:t>3</w:t>
      </w:r>
      <w:r w:rsidR="00DA3F9C" w:rsidRPr="00DF1634">
        <w:rPr>
          <w:rFonts w:ascii="GHEA Grapalat" w:hAnsi="GHEA Grapalat"/>
          <w:rPrChange w:id="2045" w:author="Hayk-PC" w:date="2024-12-11T02:31:00Z">
            <w:rPr>
              <w:rFonts w:ascii="GHEA Grapalat" w:hAnsi="GHEA Grapalat"/>
            </w:rPr>
          </w:rPrChange>
        </w:rPr>
        <w:t xml:space="preserve"> </w:t>
      </w:r>
      <w:r w:rsidRPr="00DF1634">
        <w:rPr>
          <w:rFonts w:ascii="GHEA Grapalat" w:hAnsi="GHEA Grapalat"/>
          <w:rPrChange w:id="2046" w:author="Hayk-PC" w:date="2024-12-11T02:31:00Z">
            <w:rPr>
              <w:rFonts w:ascii="GHEA Grapalat" w:hAnsi="GHEA Grapalat"/>
            </w:rPr>
          </w:rPrChange>
        </w:rPr>
        <w:t>части 1 настоящего Приглашения.</w:t>
      </w:r>
    </w:p>
    <w:p w14:paraId="3506C612" w14:textId="77777777" w:rsidR="00F23A51" w:rsidRPr="00DF1634" w:rsidRDefault="00AA0AD8" w:rsidP="00B46D58">
      <w:pPr>
        <w:widowControl w:val="0"/>
        <w:tabs>
          <w:tab w:val="left" w:pos="1134"/>
        </w:tabs>
        <w:spacing w:after="160"/>
        <w:ind w:firstLine="567"/>
        <w:jc w:val="both"/>
        <w:rPr>
          <w:rFonts w:ascii="GHEA Grapalat" w:hAnsi="GHEA Grapalat" w:cs="Sylfaen"/>
          <w:rPrChange w:id="2047" w:author="Hayk-PC" w:date="2024-12-11T02:31:00Z">
            <w:rPr>
              <w:rFonts w:ascii="GHEA Grapalat" w:hAnsi="GHEA Grapalat" w:cs="Sylfaen"/>
            </w:rPr>
          </w:rPrChange>
        </w:rPr>
      </w:pPr>
      <w:r w:rsidRPr="00DF1634">
        <w:rPr>
          <w:rFonts w:ascii="GHEA Grapalat" w:hAnsi="GHEA Grapalat"/>
          <w:rPrChange w:id="2048" w:author="Hayk-PC" w:date="2024-12-11T02:31:00Z">
            <w:rPr>
              <w:rFonts w:ascii="GHEA Grapalat" w:hAnsi="GHEA Grapalat"/>
            </w:rPr>
          </w:rPrChange>
        </w:rPr>
        <w:t>9.3.</w:t>
      </w:r>
      <w:r w:rsidR="002A3FC1" w:rsidRPr="00DF1634">
        <w:rPr>
          <w:rFonts w:ascii="GHEA Grapalat" w:hAnsi="GHEA Grapalat"/>
          <w:rPrChange w:id="2049" w:author="Hayk-PC" w:date="2024-12-11T02:31:00Z">
            <w:rPr>
              <w:rFonts w:ascii="GHEA Grapalat" w:hAnsi="GHEA Grapalat"/>
            </w:rPr>
          </w:rPrChange>
        </w:rPr>
        <w:tab/>
      </w:r>
      <w:r w:rsidRPr="00DF1634">
        <w:rPr>
          <w:rFonts w:ascii="GHEA Grapalat" w:hAnsi="GHEA Grapalat"/>
          <w:rPrChange w:id="2050" w:author="Hayk-PC" w:date="2024-12-11T02:31:00Z">
            <w:rPr>
              <w:rFonts w:ascii="GHEA Grapalat" w:hAnsi="GHEA Grapalat"/>
            </w:rPr>
          </w:rPrChange>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5FE961F3" w14:textId="77777777" w:rsidR="00BD587C" w:rsidRPr="00DF1634" w:rsidRDefault="00AA0AD8" w:rsidP="00BD587C">
      <w:pPr>
        <w:widowControl w:val="0"/>
        <w:tabs>
          <w:tab w:val="left" w:pos="1134"/>
        </w:tabs>
        <w:spacing w:after="160"/>
        <w:ind w:firstLine="567"/>
        <w:jc w:val="both"/>
        <w:rPr>
          <w:rFonts w:ascii="GHEA Grapalat" w:hAnsi="GHEA Grapalat"/>
          <w:color w:val="000000" w:themeColor="text1"/>
          <w:rPrChange w:id="2051" w:author="Hayk-PC" w:date="2024-12-11T02:31:00Z">
            <w:rPr>
              <w:rFonts w:ascii="GHEA Grapalat" w:hAnsi="GHEA Grapalat"/>
              <w:color w:val="000000" w:themeColor="text1"/>
            </w:rPr>
          </w:rPrChange>
        </w:rPr>
      </w:pPr>
      <w:r w:rsidRPr="00DF1634">
        <w:rPr>
          <w:rFonts w:ascii="GHEA Grapalat" w:hAnsi="GHEA Grapalat"/>
          <w:rPrChange w:id="2052" w:author="Hayk-PC" w:date="2024-12-11T02:31:00Z">
            <w:rPr>
              <w:rFonts w:ascii="GHEA Grapalat" w:hAnsi="GHEA Grapalat"/>
            </w:rPr>
          </w:rPrChange>
        </w:rPr>
        <w:t>9.</w:t>
      </w:r>
      <w:r w:rsidR="008E1532" w:rsidRPr="00DF1634">
        <w:rPr>
          <w:rFonts w:ascii="GHEA Grapalat" w:hAnsi="GHEA Grapalat"/>
          <w:rPrChange w:id="2053" w:author="Hayk-PC" w:date="2024-12-11T02:31:00Z">
            <w:rPr>
              <w:rFonts w:ascii="GHEA Grapalat" w:hAnsi="GHEA Grapalat"/>
            </w:rPr>
          </w:rPrChange>
        </w:rPr>
        <w:t>4</w:t>
      </w:r>
      <w:r w:rsidR="00DC30CC" w:rsidRPr="00DF1634">
        <w:rPr>
          <w:rFonts w:ascii="GHEA Grapalat" w:hAnsi="GHEA Grapalat"/>
          <w:rPrChange w:id="2054" w:author="Hayk-PC" w:date="2024-12-11T02:31:00Z">
            <w:rPr>
              <w:rFonts w:ascii="GHEA Grapalat" w:hAnsi="GHEA Grapalat"/>
            </w:rPr>
          </w:rPrChange>
        </w:rPr>
        <w:t>.</w:t>
      </w:r>
      <w:r w:rsidR="00DC30CC" w:rsidRPr="00DF1634">
        <w:rPr>
          <w:rFonts w:ascii="GHEA Grapalat" w:hAnsi="GHEA Grapalat"/>
          <w:rPrChange w:id="2055" w:author="Hayk-PC" w:date="2024-12-11T02:31:00Z">
            <w:rPr>
              <w:rFonts w:ascii="GHEA Grapalat" w:hAnsi="GHEA Grapalat"/>
            </w:rPr>
          </w:rPrChange>
        </w:rPr>
        <w:tab/>
      </w:r>
      <w:r w:rsidR="00BD587C" w:rsidRPr="00DF1634">
        <w:rPr>
          <w:rFonts w:ascii="GHEA Grapalat" w:hAnsi="GHEA Grapalat"/>
          <w:color w:val="000000" w:themeColor="text1"/>
          <w:rPrChange w:id="2056" w:author="Hayk-PC" w:date="2024-12-11T02:31:00Z">
            <w:rPr>
              <w:rFonts w:ascii="GHEA Grapalat" w:hAnsi="GHEA Grapalat"/>
              <w:color w:val="000000" w:themeColor="text1"/>
            </w:rPr>
          </w:rPrChange>
        </w:rPr>
        <w:t xml:space="preserve">Если отобранный участник  после получения уведомления о заключении договора и проекта договора </w:t>
      </w:r>
      <w:r w:rsidR="00BD587C" w:rsidRPr="00DF1634">
        <w:rPr>
          <w:rFonts w:ascii="GHEA Grapalat" w:hAnsi="GHEA Grapalat"/>
          <w:rPrChange w:id="2057" w:author="Hayk-PC" w:date="2024-12-11T02:31:00Z">
            <w:rPr>
              <w:rFonts w:ascii="GHEA Grapalat" w:hAnsi="GHEA Grapalat"/>
            </w:rPr>
          </w:rPrChange>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D587C" w:rsidRPr="00DF1634">
        <w:rPr>
          <w:rFonts w:ascii="GHEA Grapalat" w:hAnsi="GHEA Grapalat"/>
          <w:color w:val="000000" w:themeColor="text1"/>
          <w:rPrChange w:id="2058" w:author="Hayk-PC" w:date="2024-12-11T02:31:00Z">
            <w:rPr>
              <w:rFonts w:ascii="GHEA Grapalat" w:hAnsi="GHEA Grapalat"/>
              <w:color w:val="000000" w:themeColor="text1"/>
            </w:rPr>
          </w:rPrChange>
        </w:rPr>
        <w:t xml:space="preserve"> то он лишается права подписания договора.</w:t>
      </w:r>
    </w:p>
    <w:p w14:paraId="175F9713" w14:textId="77777777" w:rsidR="000313A6" w:rsidRPr="00DF1634" w:rsidRDefault="000313A6" w:rsidP="00BD587C">
      <w:pPr>
        <w:widowControl w:val="0"/>
        <w:tabs>
          <w:tab w:val="left" w:pos="1134"/>
        </w:tabs>
        <w:spacing w:after="160"/>
        <w:ind w:firstLine="567"/>
        <w:jc w:val="both"/>
        <w:rPr>
          <w:rFonts w:ascii="GHEA Grapalat" w:hAnsi="GHEA Grapalat" w:cs="Sylfaen"/>
          <w:rPrChange w:id="2059" w:author="Hayk-PC" w:date="2024-12-11T02:31:00Z">
            <w:rPr>
              <w:rFonts w:ascii="GHEA Grapalat" w:hAnsi="GHEA Grapalat" w:cs="Sylfaen"/>
            </w:rPr>
          </w:rPrChange>
        </w:rPr>
      </w:pPr>
      <w:r w:rsidRPr="00DF1634">
        <w:rPr>
          <w:rFonts w:ascii="GHEA Grapalat" w:hAnsi="GHEA Grapalat"/>
          <w:rPrChange w:id="2060" w:author="Hayk-PC" w:date="2024-12-11T02:31:00Z">
            <w:rPr>
              <w:rFonts w:ascii="GHEA Grapalat" w:hAnsi="GHEA Grapalat"/>
            </w:rPr>
          </w:rPrChange>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DF1634">
        <w:rPr>
          <w:rFonts w:ascii="GHEA Grapalat" w:hAnsi="GHEA Grapalat"/>
          <w:rPrChange w:id="2061" w:author="Hayk-PC" w:date="2024-12-11T02:31:00Z">
            <w:rPr>
              <w:rFonts w:ascii="GHEA Grapalat" w:hAnsi="GHEA Grapalat"/>
            </w:rPr>
          </w:rPrChange>
        </w:rPr>
        <w:t xml:space="preserve"> </w:t>
      </w:r>
      <w:r w:rsidRPr="00DF1634">
        <w:rPr>
          <w:rFonts w:ascii="GHEA Grapalat" w:hAnsi="GHEA Grapalat"/>
          <w:rPrChange w:id="2062" w:author="Hayk-PC" w:date="2024-12-11T02:31:00Z">
            <w:rPr>
              <w:rFonts w:ascii="GHEA Grapalat" w:hAnsi="GHEA Grapalat"/>
            </w:rPr>
          </w:rPrChange>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493367AD" w14:textId="77777777" w:rsidR="00D612BC" w:rsidRPr="00DF1634"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Change w:id="2063" w:author="Hayk-PC" w:date="2024-12-11T02:31:00Z">
            <w:rPr>
              <w:rFonts w:ascii="GHEA Grapalat" w:hAnsi="GHEA Grapalat" w:cs="Sylfaen"/>
              <w:i w:val="0"/>
              <w:sz w:val="24"/>
              <w:szCs w:val="24"/>
            </w:rPr>
          </w:rPrChange>
        </w:rPr>
      </w:pPr>
      <w:r w:rsidRPr="00DF1634">
        <w:rPr>
          <w:rFonts w:ascii="GHEA Grapalat" w:hAnsi="GHEA Grapalat"/>
          <w:i w:val="0"/>
          <w:sz w:val="24"/>
          <w:szCs w:val="24"/>
          <w:rPrChange w:id="2064" w:author="Hayk-PC" w:date="2024-12-11T02:31:00Z">
            <w:rPr>
              <w:rFonts w:ascii="GHEA Grapalat" w:hAnsi="GHEA Grapalat"/>
              <w:i w:val="0"/>
              <w:sz w:val="24"/>
              <w:szCs w:val="24"/>
            </w:rPr>
          </w:rPrChange>
        </w:rPr>
        <w:t>9.</w:t>
      </w:r>
      <w:r w:rsidR="00CC3097" w:rsidRPr="00DF1634">
        <w:rPr>
          <w:rFonts w:ascii="GHEA Grapalat" w:hAnsi="GHEA Grapalat"/>
          <w:i w:val="0"/>
          <w:sz w:val="24"/>
          <w:szCs w:val="24"/>
          <w:rPrChange w:id="2065" w:author="Hayk-PC" w:date="2024-12-11T02:31:00Z">
            <w:rPr>
              <w:rFonts w:ascii="GHEA Grapalat" w:hAnsi="GHEA Grapalat"/>
              <w:i w:val="0"/>
              <w:sz w:val="24"/>
              <w:szCs w:val="24"/>
            </w:rPr>
          </w:rPrChange>
        </w:rPr>
        <w:t>5</w:t>
      </w:r>
      <w:r w:rsidR="00DC30CC" w:rsidRPr="00DF1634">
        <w:rPr>
          <w:rFonts w:ascii="GHEA Grapalat" w:hAnsi="GHEA Grapalat"/>
          <w:i w:val="0"/>
          <w:sz w:val="24"/>
          <w:szCs w:val="24"/>
          <w:rPrChange w:id="2066" w:author="Hayk-PC" w:date="2024-12-11T02:31:00Z">
            <w:rPr>
              <w:rFonts w:ascii="GHEA Grapalat" w:hAnsi="GHEA Grapalat"/>
              <w:i w:val="0"/>
              <w:sz w:val="24"/>
              <w:szCs w:val="24"/>
            </w:rPr>
          </w:rPrChange>
        </w:rPr>
        <w:t>.</w:t>
      </w:r>
      <w:r w:rsidR="00DC30CC" w:rsidRPr="00DF1634">
        <w:rPr>
          <w:rFonts w:ascii="GHEA Grapalat" w:hAnsi="GHEA Grapalat"/>
          <w:i w:val="0"/>
          <w:sz w:val="24"/>
          <w:szCs w:val="24"/>
          <w:rPrChange w:id="2067" w:author="Hayk-PC" w:date="2024-12-11T02:31:00Z">
            <w:rPr>
              <w:rFonts w:ascii="GHEA Grapalat" w:hAnsi="GHEA Grapalat"/>
              <w:i w:val="0"/>
              <w:sz w:val="24"/>
              <w:szCs w:val="24"/>
            </w:rPr>
          </w:rPrChange>
        </w:rPr>
        <w:tab/>
      </w:r>
      <w:r w:rsidRPr="00DF1634">
        <w:rPr>
          <w:rFonts w:ascii="GHEA Grapalat" w:hAnsi="GHEA Grapalat"/>
          <w:i w:val="0"/>
          <w:sz w:val="24"/>
          <w:szCs w:val="24"/>
          <w:rPrChange w:id="2068" w:author="Hayk-PC" w:date="2024-12-11T02:31:00Z">
            <w:rPr>
              <w:rFonts w:ascii="GHEA Grapalat" w:hAnsi="GHEA Grapalat"/>
              <w:i w:val="0"/>
              <w:sz w:val="24"/>
              <w:szCs w:val="24"/>
            </w:rPr>
          </w:rPrChange>
        </w:rPr>
        <w:t>До истечения срока, предусмотренного пунктом 9.</w:t>
      </w:r>
      <w:r w:rsidR="00E048B1" w:rsidRPr="00DF1634">
        <w:rPr>
          <w:rFonts w:ascii="GHEA Grapalat" w:hAnsi="GHEA Grapalat"/>
          <w:i w:val="0"/>
          <w:sz w:val="24"/>
          <w:szCs w:val="24"/>
          <w:rPrChange w:id="2069" w:author="Hayk-PC" w:date="2024-12-11T02:31:00Z">
            <w:rPr>
              <w:rFonts w:ascii="GHEA Grapalat" w:hAnsi="GHEA Grapalat"/>
              <w:i w:val="0"/>
              <w:sz w:val="24"/>
              <w:szCs w:val="24"/>
            </w:rPr>
          </w:rPrChange>
        </w:rPr>
        <w:t>4</w:t>
      </w:r>
      <w:r w:rsidRPr="00DF1634">
        <w:rPr>
          <w:rFonts w:ascii="GHEA Grapalat" w:hAnsi="GHEA Grapalat"/>
          <w:i w:val="0"/>
          <w:sz w:val="24"/>
          <w:szCs w:val="24"/>
          <w:rPrChange w:id="2070" w:author="Hayk-PC" w:date="2024-12-11T02:31:00Z">
            <w:rPr>
              <w:rFonts w:ascii="GHEA Grapalat" w:hAnsi="GHEA Grapalat"/>
              <w:i w:val="0"/>
              <w:sz w:val="24"/>
              <w:szCs w:val="24"/>
            </w:rPr>
          </w:rPrChange>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DF1634">
        <w:rPr>
          <w:rFonts w:ascii="GHEA Grapalat" w:hAnsi="GHEA Grapalat"/>
          <w:i w:val="0"/>
          <w:sz w:val="24"/>
          <w:szCs w:val="24"/>
          <w:lang w:val="hy-AM"/>
          <w:rPrChange w:id="2071" w:author="Hayk-PC" w:date="2024-12-11T02:31:00Z">
            <w:rPr>
              <w:rFonts w:ascii="GHEA Grapalat" w:hAnsi="GHEA Grapalat"/>
              <w:i w:val="0"/>
              <w:sz w:val="24"/>
              <w:szCs w:val="24"/>
              <w:lang w:val="hy-AM"/>
            </w:rPr>
          </w:rPrChange>
        </w:rPr>
        <w:t>,</w:t>
      </w:r>
      <w:r w:rsidR="00580E55" w:rsidRPr="00DF1634">
        <w:rPr>
          <w:rFonts w:ascii="GHEA Grapalat" w:hAnsi="GHEA Grapalat"/>
          <w:i w:val="0"/>
          <w:sz w:val="24"/>
          <w:szCs w:val="24"/>
          <w:rPrChange w:id="2072" w:author="Hayk-PC" w:date="2024-12-11T02:31:00Z">
            <w:rPr>
              <w:rFonts w:ascii="GHEA Grapalat" w:hAnsi="GHEA Grapalat"/>
              <w:i w:val="0"/>
              <w:sz w:val="24"/>
              <w:szCs w:val="24"/>
            </w:rPr>
          </w:rPrChange>
        </w:rPr>
        <w:t xml:space="preserve"> размера предоплаты или увеличению</w:t>
      </w:r>
      <w:r w:rsidR="00580E55" w:rsidRPr="00DF1634">
        <w:rPr>
          <w:rFonts w:ascii="GHEA Grapalat" w:hAnsi="GHEA Grapalat"/>
          <w:i w:val="0"/>
          <w:sz w:val="24"/>
          <w:szCs w:val="24"/>
          <w:lang w:val="hy-AM"/>
          <w:rPrChange w:id="2073" w:author="Hayk-PC" w:date="2024-12-11T02:31:00Z">
            <w:rPr>
              <w:rFonts w:ascii="GHEA Grapalat" w:hAnsi="GHEA Grapalat"/>
              <w:i w:val="0"/>
              <w:sz w:val="24"/>
              <w:szCs w:val="24"/>
              <w:lang w:val="hy-AM"/>
            </w:rPr>
          </w:rPrChange>
        </w:rPr>
        <w:t xml:space="preserve"> </w:t>
      </w:r>
      <w:r w:rsidR="00580E55" w:rsidRPr="00DF1634">
        <w:rPr>
          <w:rFonts w:ascii="GHEA Grapalat" w:hAnsi="GHEA Grapalat"/>
          <w:i w:val="0"/>
          <w:sz w:val="24"/>
          <w:szCs w:val="24"/>
          <w:rPrChange w:id="2074" w:author="Hayk-PC" w:date="2024-12-11T02:31:00Z">
            <w:rPr>
              <w:rFonts w:ascii="GHEA Grapalat" w:hAnsi="GHEA Grapalat"/>
              <w:i w:val="0"/>
              <w:sz w:val="24"/>
              <w:szCs w:val="24"/>
            </w:rPr>
          </w:rPrChange>
        </w:rPr>
        <w:t>цены,</w:t>
      </w:r>
      <w:r w:rsidRPr="00DF1634">
        <w:rPr>
          <w:rFonts w:ascii="GHEA Grapalat" w:hAnsi="GHEA Grapalat"/>
          <w:i w:val="0"/>
          <w:sz w:val="24"/>
          <w:szCs w:val="24"/>
          <w:rPrChange w:id="2075" w:author="Hayk-PC" w:date="2024-12-11T02:31:00Z">
            <w:rPr>
              <w:rFonts w:ascii="GHEA Grapalat" w:hAnsi="GHEA Grapalat"/>
              <w:i w:val="0"/>
              <w:sz w:val="24"/>
              <w:szCs w:val="24"/>
            </w:rPr>
          </w:rPrChange>
        </w:rPr>
        <w:t xml:space="preserve"> предложенной отобранным участником.</w:t>
      </w:r>
      <w:r w:rsidRPr="00DF1634">
        <w:rPr>
          <w:rFonts w:ascii="GHEA Grapalat" w:hAnsi="GHEA Grapalat"/>
          <w:spacing w:val="-8"/>
          <w:sz w:val="24"/>
          <w:szCs w:val="24"/>
          <w:rPrChange w:id="2076" w:author="Hayk-PC" w:date="2024-12-11T02:31:00Z">
            <w:rPr>
              <w:rFonts w:ascii="GHEA Grapalat" w:hAnsi="GHEA Grapalat"/>
              <w:spacing w:val="-8"/>
              <w:sz w:val="24"/>
              <w:szCs w:val="24"/>
            </w:rPr>
          </w:rPrChange>
        </w:rPr>
        <w:t xml:space="preserve"> </w:t>
      </w:r>
    </w:p>
    <w:p w14:paraId="541D4564" w14:textId="77777777" w:rsidR="00096865" w:rsidRPr="00DF1634" w:rsidRDefault="00030D40" w:rsidP="00B46D58">
      <w:pPr>
        <w:widowControl w:val="0"/>
        <w:spacing w:after="160"/>
        <w:jc w:val="center"/>
        <w:rPr>
          <w:rFonts w:ascii="GHEA Grapalat" w:hAnsi="GHEA Grapalat" w:cs="Arial"/>
          <w:b/>
          <w:iCs/>
          <w:rPrChange w:id="2077" w:author="Hayk-PC" w:date="2024-12-11T02:31:00Z">
            <w:rPr>
              <w:rFonts w:ascii="GHEA Grapalat" w:hAnsi="GHEA Grapalat" w:cs="Arial"/>
              <w:b/>
              <w:iCs/>
            </w:rPr>
          </w:rPrChange>
        </w:rPr>
      </w:pPr>
      <w:r w:rsidRPr="00DF1634">
        <w:rPr>
          <w:rFonts w:ascii="GHEA Grapalat" w:hAnsi="GHEA Grapalat"/>
          <w:b/>
          <w:rPrChange w:id="2078" w:author="Hayk-PC" w:date="2024-12-11T02:31:00Z">
            <w:rPr>
              <w:rFonts w:ascii="GHEA Grapalat" w:hAnsi="GHEA Grapalat"/>
              <w:b/>
            </w:rPr>
          </w:rPrChange>
        </w:rPr>
        <w:t xml:space="preserve">10. </w:t>
      </w:r>
      <w:r w:rsidR="00F83409" w:rsidRPr="00DF1634">
        <w:rPr>
          <w:rFonts w:ascii="GHEA Grapalat" w:hAnsi="GHEA Grapalat"/>
          <w:b/>
          <w:rPrChange w:id="2079" w:author="Hayk-PC" w:date="2024-12-11T02:31:00Z">
            <w:rPr>
              <w:rFonts w:ascii="GHEA Grapalat" w:hAnsi="GHEA Grapalat"/>
              <w:b/>
            </w:rPr>
          </w:rPrChange>
        </w:rPr>
        <w:t xml:space="preserve">ОБЕСПЕЧЕНИЯ КВАЛИФИКАЦИИ И </w:t>
      </w:r>
      <w:r w:rsidRPr="00DF1634">
        <w:rPr>
          <w:rFonts w:ascii="GHEA Grapalat" w:hAnsi="GHEA Grapalat"/>
          <w:b/>
          <w:rPrChange w:id="2080" w:author="Hayk-PC" w:date="2024-12-11T02:31:00Z">
            <w:rPr>
              <w:rFonts w:ascii="GHEA Grapalat" w:hAnsi="GHEA Grapalat"/>
              <w:b/>
            </w:rPr>
          </w:rPrChange>
        </w:rPr>
        <w:t xml:space="preserve">ДОГОВОРА </w:t>
      </w:r>
    </w:p>
    <w:p w14:paraId="01FBFC9A" w14:textId="09A4CA91" w:rsidR="00096865" w:rsidRPr="00DF1634" w:rsidRDefault="00030D40" w:rsidP="00B46D58">
      <w:pPr>
        <w:widowControl w:val="0"/>
        <w:tabs>
          <w:tab w:val="left" w:pos="1276"/>
        </w:tabs>
        <w:spacing w:after="160"/>
        <w:ind w:firstLine="567"/>
        <w:jc w:val="both"/>
        <w:rPr>
          <w:rFonts w:ascii="GHEA Grapalat" w:hAnsi="GHEA Grapalat"/>
          <w:rPrChange w:id="2081" w:author="Hayk-PC" w:date="2024-12-11T02:31:00Z">
            <w:rPr>
              <w:rFonts w:ascii="GHEA Grapalat" w:hAnsi="GHEA Grapalat"/>
            </w:rPr>
          </w:rPrChange>
        </w:rPr>
      </w:pPr>
      <w:r w:rsidRPr="00DF1634">
        <w:rPr>
          <w:rFonts w:ascii="GHEA Grapalat" w:hAnsi="GHEA Grapalat"/>
          <w:rPrChange w:id="2082" w:author="Hayk-PC" w:date="2024-12-11T02:31:00Z">
            <w:rPr>
              <w:rFonts w:ascii="GHEA Grapalat" w:hAnsi="GHEA Grapalat"/>
            </w:rPr>
          </w:rPrChange>
        </w:rPr>
        <w:t>10.1</w:t>
      </w:r>
      <w:r w:rsidR="00DC30CC" w:rsidRPr="00DF1634">
        <w:rPr>
          <w:rFonts w:ascii="GHEA Grapalat" w:hAnsi="GHEA Grapalat"/>
          <w:rPrChange w:id="2083" w:author="Hayk-PC" w:date="2024-12-11T02:31:00Z">
            <w:rPr>
              <w:rFonts w:ascii="GHEA Grapalat" w:hAnsi="GHEA Grapalat"/>
            </w:rPr>
          </w:rPrChange>
        </w:rPr>
        <w:t>.</w:t>
      </w:r>
      <w:r w:rsidR="00DC30CC" w:rsidRPr="00DF1634">
        <w:rPr>
          <w:rFonts w:ascii="GHEA Grapalat" w:hAnsi="GHEA Grapalat"/>
          <w:rPrChange w:id="2084" w:author="Hayk-PC" w:date="2024-12-11T02:31:00Z">
            <w:rPr>
              <w:rFonts w:ascii="GHEA Grapalat" w:hAnsi="GHEA Grapalat"/>
            </w:rPr>
          </w:rPrChange>
        </w:rPr>
        <w:tab/>
      </w:r>
      <w:r w:rsidR="00646B97" w:rsidRPr="00DF1634">
        <w:rPr>
          <w:rFonts w:ascii="GHEA Grapalat" w:hAnsi="GHEA Grapalat"/>
          <w:color w:val="000000" w:themeColor="text1"/>
          <w:rPrChange w:id="2085" w:author="Hayk-PC" w:date="2024-12-11T02:31:00Z">
            <w:rPr>
              <w:rFonts w:ascii="GHEA Grapalat" w:hAnsi="GHEA Grapalat"/>
              <w:color w:val="000000" w:themeColor="text1"/>
            </w:rPr>
          </w:rPrChange>
        </w:rPr>
        <w:t xml:space="preserve">На основании требования о предоставлении обеспечений квалификации и договора отобранный участник в течение 5-и рабочих дней </w:t>
      </w:r>
      <w:r w:rsidR="009D228B" w:rsidRPr="00DF1634">
        <w:rPr>
          <w:rFonts w:ascii="GHEA Grapalat" w:hAnsi="GHEA Grapalat"/>
          <w:color w:val="000000" w:themeColor="text1"/>
          <w:rPrChange w:id="2086" w:author="Hayk-PC" w:date="2024-12-11T02:31:00Z">
            <w:rPr>
              <w:rFonts w:ascii="GHEA Grapalat" w:hAnsi="GHEA Grapalat"/>
              <w:color w:val="000000" w:themeColor="text1"/>
            </w:rPr>
          </w:rPrChange>
        </w:rPr>
        <w:t xml:space="preserve">после </w:t>
      </w:r>
      <w:r w:rsidR="00646B97" w:rsidRPr="00DF1634">
        <w:rPr>
          <w:rFonts w:ascii="GHEA Grapalat" w:hAnsi="GHEA Grapalat"/>
          <w:color w:val="000000" w:themeColor="text1"/>
          <w:rPrChange w:id="2087" w:author="Hayk-PC" w:date="2024-12-11T02:31:00Z">
            <w:rPr>
              <w:rFonts w:ascii="GHEA Grapalat" w:hAnsi="GHEA Grapalat"/>
              <w:color w:val="000000" w:themeColor="text1"/>
            </w:rPr>
          </w:rPrChange>
        </w:rPr>
        <w:t>дня его получения, обязан представить обеспечения квалификации и договора.</w:t>
      </w:r>
      <w:r w:rsidR="00646B97" w:rsidRPr="00DF1634">
        <w:rPr>
          <w:rFonts w:ascii="GHEA Grapalat" w:hAnsi="GHEA Grapalat"/>
          <w:rPrChange w:id="2088" w:author="Hayk-PC" w:date="2024-12-11T02:31:00Z">
            <w:rPr>
              <w:rFonts w:ascii="GHEA Grapalat" w:hAnsi="GHEA Grapalat"/>
            </w:rPr>
          </w:rPrChange>
        </w:rPr>
        <w:t xml:space="preserve"> </w:t>
      </w:r>
      <w:del w:id="2089" w:author="Hayk Koshetsyan" w:date="2024-12-10T17:32:00Z">
        <w:r w:rsidR="00646B97" w:rsidRPr="00DF1634" w:rsidDel="00925626">
          <w:rPr>
            <w:rFonts w:ascii="GHEA Grapalat" w:hAnsi="GHEA Grapalat"/>
            <w:rPrChange w:id="2090" w:author="Hayk-PC" w:date="2024-12-11T02:31:00Z">
              <w:rPr>
                <w:rFonts w:ascii="GHEA Grapalat" w:hAnsi="GHEA Grapalat"/>
              </w:rPr>
            </w:rPrChange>
          </w:rPr>
          <w:delText>Если обеспечение представляется в виде банковской гарантии, то срок, предусмотренный настоящим пунктом, устанавливается в 10 рабочих дней</w:delText>
        </w:r>
        <w:r w:rsidR="00646B97" w:rsidRPr="00DF1634" w:rsidDel="00925626">
          <w:rPr>
            <w:rFonts w:ascii="GHEA Grapalat" w:hAnsi="GHEA Grapalat"/>
            <w:color w:val="000000" w:themeColor="text1"/>
            <w:rPrChange w:id="2091" w:author="Hayk-PC" w:date="2024-12-11T02:31:00Z">
              <w:rPr>
                <w:rFonts w:ascii="GHEA Grapalat" w:hAnsi="GHEA Grapalat"/>
                <w:color w:val="000000" w:themeColor="text1"/>
              </w:rPr>
            </w:rPrChange>
          </w:rPr>
          <w:delText xml:space="preserve"> С отобранным участником заключается договор, если он представляет обеспечения квалификации и договора(предоплаты)</w:delText>
        </w:r>
        <w:r w:rsidRPr="00DF1634" w:rsidDel="00925626">
          <w:rPr>
            <w:rFonts w:ascii="GHEA Grapalat" w:hAnsi="GHEA Grapalat"/>
            <w:rPrChange w:id="2092" w:author="Hayk-PC" w:date="2024-12-11T02:31:00Z">
              <w:rPr>
                <w:rFonts w:ascii="GHEA Grapalat" w:hAnsi="GHEA Grapalat"/>
              </w:rPr>
            </w:rPrChange>
          </w:rPr>
          <w:delText>.</w:delText>
        </w:r>
        <w:r w:rsidR="002E57E8" w:rsidRPr="00DF1634" w:rsidDel="00925626">
          <w:rPr>
            <w:rFonts w:ascii="GHEA Grapalat" w:hAnsi="GHEA Grapalat"/>
            <w:vertAlign w:val="superscript"/>
            <w:rPrChange w:id="2093" w:author="Hayk-PC" w:date="2024-12-11T02:31:00Z">
              <w:rPr>
                <w:rFonts w:ascii="GHEA Grapalat" w:hAnsi="GHEA Grapalat"/>
                <w:vertAlign w:val="superscript"/>
              </w:rPr>
            </w:rPrChange>
          </w:rPr>
          <w:delText>11.1</w:delText>
        </w:r>
      </w:del>
    </w:p>
    <w:p w14:paraId="3B16494E" w14:textId="10A68120" w:rsidR="003D57AD" w:rsidRPr="00DF1634" w:rsidRDefault="00A6609C" w:rsidP="00801A4F">
      <w:pPr>
        <w:widowControl w:val="0"/>
        <w:tabs>
          <w:tab w:val="left" w:pos="1276"/>
        </w:tabs>
        <w:spacing w:after="160"/>
        <w:ind w:firstLine="567"/>
        <w:jc w:val="both"/>
        <w:rPr>
          <w:rFonts w:ascii="GHEA Grapalat" w:hAnsi="GHEA Grapalat"/>
          <w:lang w:val="hy-AM"/>
          <w:rPrChange w:id="2094" w:author="Hayk-PC" w:date="2024-12-11T02:31:00Z">
            <w:rPr>
              <w:rFonts w:ascii="GHEA Grapalat" w:hAnsi="GHEA Grapalat"/>
              <w:lang w:val="hy-AM"/>
            </w:rPr>
          </w:rPrChange>
        </w:rPr>
      </w:pPr>
      <w:r w:rsidRPr="00DF1634">
        <w:rPr>
          <w:rFonts w:ascii="GHEA Grapalat" w:hAnsi="GHEA Grapalat"/>
          <w:rPrChange w:id="2095" w:author="Hayk-PC" w:date="2024-12-11T02:31:00Z">
            <w:rPr>
              <w:rFonts w:ascii="GHEA Grapalat" w:hAnsi="GHEA Grapalat"/>
            </w:rPr>
          </w:rPrChange>
        </w:rPr>
        <w:t xml:space="preserve">10.2 </w:t>
      </w:r>
      <w:r w:rsidR="008C5F2A" w:rsidRPr="00DF1634">
        <w:rPr>
          <w:rFonts w:ascii="GHEA Grapalat" w:hAnsi="GHEA Grapalat"/>
          <w:rPrChange w:id="2096" w:author="Hayk-PC" w:date="2024-12-11T02:31:00Z">
            <w:rPr>
              <w:rFonts w:ascii="GHEA Grapalat" w:hAnsi="GHEA Grapalat"/>
            </w:rPr>
          </w:rPrChange>
        </w:rPr>
        <w:t xml:space="preserve">Размер обеспечения квалификации равен </w:t>
      </w:r>
      <w:r w:rsidR="003D57AD" w:rsidRPr="00DF1634">
        <w:rPr>
          <w:rFonts w:ascii="GHEA Grapalat" w:hAnsi="GHEA Grapalat"/>
          <w:rPrChange w:id="2097" w:author="Hayk-PC" w:date="2024-12-11T02:31:00Z">
            <w:rPr>
              <w:rFonts w:ascii="GHEA Grapalat" w:hAnsi="GHEA Grapalat"/>
            </w:rPr>
          </w:rPrChange>
        </w:rPr>
        <w:t xml:space="preserve">15 процентам </w:t>
      </w:r>
      <w:r w:rsidR="00E70468" w:rsidRPr="00DF1634">
        <w:rPr>
          <w:rFonts w:ascii="GHEA Grapalat" w:hAnsi="GHEA Grapalat"/>
          <w:rPrChange w:id="2098" w:author="Hayk-PC" w:date="2024-12-11T02:31:00Z">
            <w:rPr>
              <w:rFonts w:ascii="GHEA Grapalat" w:hAnsi="GHEA Grapalat"/>
            </w:rPr>
          </w:rPrChange>
        </w:rPr>
        <w:t>от цены закупки товаров закупаемых в рамках данной процедуры.</w:t>
      </w:r>
      <w:r w:rsidR="003D57AD" w:rsidRPr="00DF1634">
        <w:rPr>
          <w:rFonts w:ascii="GHEA Grapalat" w:hAnsi="GHEA Grapalat"/>
          <w:rPrChange w:id="2099" w:author="Hayk-PC" w:date="2024-12-11T02:31:00Z">
            <w:rPr>
              <w:rFonts w:ascii="GHEA Grapalat" w:hAnsi="GHEA Grapalat"/>
            </w:rPr>
          </w:rPrChange>
        </w:rPr>
        <w:t xml:space="preserve"> </w:t>
      </w:r>
      <w:r w:rsidR="00382A99" w:rsidRPr="00DF1634">
        <w:rPr>
          <w:rFonts w:ascii="GHEA Grapalat" w:hAnsi="GHEA Grapalat"/>
          <w:rPrChange w:id="2100" w:author="Hayk-PC" w:date="2024-12-11T02:31:00Z">
            <w:rPr>
              <w:rFonts w:ascii="GHEA Grapalat" w:hAnsi="GHEA Grapalat"/>
            </w:rPr>
          </w:rPrChange>
        </w:rPr>
        <w:t xml:space="preserve">Если цена закупки товара меньше цены заключаемого договора, то размер обеспечения квалификации </w:t>
      </w:r>
      <w:r w:rsidR="00382A99" w:rsidRPr="00DF1634">
        <w:rPr>
          <w:rFonts w:ascii="GHEA Grapalat" w:hAnsi="GHEA Grapalat"/>
          <w:rPrChange w:id="2101" w:author="Hayk-PC" w:date="2024-12-11T02:31:00Z">
            <w:rPr>
              <w:rFonts w:ascii="GHEA Grapalat" w:hAnsi="GHEA Grapalat"/>
            </w:rPr>
          </w:rPrChange>
        </w:rPr>
        <w:lastRenderedPageBreak/>
        <w:t>исчисляется в отношении цены договора.</w:t>
      </w:r>
      <w:r w:rsidR="004250DA" w:rsidRPr="00DF1634">
        <w:rPr>
          <w:rFonts w:ascii="GHEA Grapalat" w:hAnsi="GHEA Grapalat"/>
          <w:rPrChange w:id="2102" w:author="Hayk-PC" w:date="2024-12-11T02:31:00Z">
            <w:rPr>
              <w:rFonts w:ascii="GHEA Grapalat" w:hAnsi="GHEA Grapalat"/>
            </w:rPr>
          </w:rPrChange>
        </w:rPr>
        <w:t xml:space="preserve"> </w:t>
      </w:r>
      <w:r w:rsidR="003D57AD" w:rsidRPr="00DF1634">
        <w:rPr>
          <w:rFonts w:ascii="GHEA Grapalat" w:hAnsi="GHEA Grapalat"/>
          <w:rPrChange w:id="2103" w:author="Hayk-PC" w:date="2024-12-11T02:31:00Z">
            <w:rPr>
              <w:rFonts w:ascii="GHEA Grapalat" w:hAnsi="GHEA Grapalat"/>
            </w:rPr>
          </w:rPrChange>
        </w:rPr>
        <w:t>Обеспечение квалификации представляется в виде соглашения о неустойке (приложение 4. 2) или наличных денег</w:t>
      </w:r>
      <w:del w:id="2104" w:author="Hayk Koshetsyan" w:date="2024-12-10T17:34:00Z">
        <w:r w:rsidR="003D57AD" w:rsidRPr="00DF1634" w:rsidDel="00925626">
          <w:rPr>
            <w:rFonts w:ascii="GHEA Grapalat" w:hAnsi="GHEA Grapalat"/>
            <w:rPrChange w:id="2105" w:author="Hayk-PC" w:date="2024-12-11T02:31:00Z">
              <w:rPr>
                <w:rFonts w:ascii="GHEA Grapalat" w:hAnsi="GHEA Grapalat"/>
              </w:rPr>
            </w:rPrChange>
          </w:rPr>
          <w:delText>, или гарантий, предоставленных банками</w:delText>
        </w:r>
      </w:del>
      <w:r w:rsidR="003D57AD" w:rsidRPr="00DF1634">
        <w:rPr>
          <w:rFonts w:ascii="GHEA Grapalat" w:hAnsi="GHEA Grapalat"/>
          <w:rPrChange w:id="2106" w:author="Hayk-PC" w:date="2024-12-11T02:31:00Z">
            <w:rPr>
              <w:rFonts w:ascii="GHEA Grapalat" w:hAnsi="GHEA Grapalat"/>
            </w:rPr>
          </w:rPrChange>
        </w:rPr>
        <w:t>.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del w:id="2107" w:author="Hayk-PC" w:date="2024-12-11T01:55:00Z">
        <w:r w:rsidR="003D57AD" w:rsidRPr="00DF1634" w:rsidDel="00C82F2F">
          <w:rPr>
            <w:rFonts w:ascii="GHEA Grapalat" w:hAnsi="GHEA Grapalat"/>
            <w:vertAlign w:val="superscript"/>
            <w:lang w:val="hy-AM"/>
            <w:rPrChange w:id="2108" w:author="Hayk-PC" w:date="2024-12-11T02:31:00Z">
              <w:rPr>
                <w:rFonts w:ascii="GHEA Grapalat" w:hAnsi="GHEA Grapalat"/>
                <w:vertAlign w:val="superscript"/>
                <w:lang w:val="hy-AM"/>
              </w:rPr>
            </w:rPrChange>
          </w:rPr>
          <w:delText>12.1</w:delText>
        </w:r>
      </w:del>
    </w:p>
    <w:p w14:paraId="6107195E" w14:textId="77777777" w:rsidR="00571E4C" w:rsidRPr="00DF1634" w:rsidRDefault="00801A4F" w:rsidP="00571E4C">
      <w:pPr>
        <w:widowControl w:val="0"/>
        <w:tabs>
          <w:tab w:val="left" w:pos="1276"/>
        </w:tabs>
        <w:spacing w:after="160"/>
        <w:ind w:firstLine="567"/>
        <w:jc w:val="both"/>
        <w:rPr>
          <w:rFonts w:ascii="GHEA Grapalat" w:hAnsi="GHEA Grapalat" w:cs="Sylfaen"/>
          <w:rPrChange w:id="2109" w:author="Hayk-PC" w:date="2024-12-11T02:31:00Z">
            <w:rPr>
              <w:rFonts w:ascii="GHEA Grapalat" w:hAnsi="GHEA Grapalat" w:cs="Sylfaen"/>
            </w:rPr>
          </w:rPrChange>
        </w:rPr>
      </w:pPr>
      <w:r w:rsidRPr="00DF1634">
        <w:rPr>
          <w:rFonts w:ascii="GHEA Grapalat" w:hAnsi="GHEA Grapalat" w:cs="Sylfaen"/>
          <w:rPrChange w:id="2110" w:author="Hayk-PC" w:date="2024-12-11T02:31:00Z">
            <w:rPr>
              <w:rFonts w:ascii="GHEA Grapalat" w:hAnsi="GHEA Grapalat" w:cs="Sylfaen"/>
            </w:rPr>
          </w:rPrChange>
        </w:rPr>
        <w:t xml:space="preserve">Если процедура закупки организована </w:t>
      </w:r>
      <w:r w:rsidR="00571E4C" w:rsidRPr="00DF1634">
        <w:rPr>
          <w:rFonts w:ascii="GHEA Grapalat" w:hAnsi="GHEA Grapalat" w:cs="Sylfaen"/>
          <w:rPrChange w:id="2111" w:author="Hayk-PC" w:date="2024-12-11T02:31:00Z">
            <w:rPr>
              <w:rFonts w:ascii="GHEA Grapalat" w:hAnsi="GHEA Grapalat" w:cs="Sylfaen"/>
            </w:rPr>
          </w:rPrChange>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DF1634">
        <w:rPr>
          <w:rFonts w:ascii="GHEA Grapalat" w:hAnsi="GHEA Grapalat"/>
          <w:rPrChange w:id="2112" w:author="Hayk-PC" w:date="2024-12-11T02:31:00Z">
            <w:rPr>
              <w:rFonts w:ascii="GHEA Grapalat" w:hAnsi="GHEA Grapalat"/>
            </w:rPr>
          </w:rPrChange>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sidRPr="00DF1634">
        <w:rPr>
          <w:rFonts w:ascii="GHEA Grapalat" w:hAnsi="GHEA Grapalat"/>
          <w:rPrChange w:id="2113" w:author="Hayk-PC" w:date="2024-12-11T02:31:00Z">
            <w:rPr>
              <w:rFonts w:ascii="GHEA Grapalat" w:hAnsi="GHEA Grapalat"/>
            </w:rPr>
          </w:rPrChange>
        </w:rPr>
        <w:t xml:space="preserve">сумме цен закупок представленных лотов, </w:t>
      </w:r>
      <w:r w:rsidR="008A4985" w:rsidRPr="00DF1634">
        <w:rPr>
          <w:rFonts w:ascii="GHEA Grapalat" w:hAnsi="GHEA Grapalat" w:cs="Sylfaen"/>
          <w:rPrChange w:id="2114" w:author="Hayk-PC" w:date="2024-12-11T02:31:00Z">
            <w:rPr>
              <w:rFonts w:ascii="GHEA Grapalat" w:hAnsi="GHEA Grapalat" w:cs="Sylfaen"/>
            </w:rPr>
          </w:rPrChange>
        </w:rPr>
        <w:t>с учетом требований абзаца «в» подпункта 1 пункта 32 Порядка</w:t>
      </w:r>
      <w:r w:rsidR="008A4985" w:rsidRPr="00DF1634">
        <w:rPr>
          <w:rFonts w:ascii="GHEA Grapalat" w:hAnsi="GHEA Grapalat"/>
          <w:color w:val="000000" w:themeColor="text1"/>
          <w:rPrChange w:id="2115" w:author="Hayk-PC" w:date="2024-12-11T02:31:00Z">
            <w:rPr>
              <w:rFonts w:ascii="GHEA Grapalat" w:hAnsi="GHEA Grapalat"/>
              <w:color w:val="000000" w:themeColor="text1"/>
            </w:rPr>
          </w:rPrChange>
        </w:rPr>
        <w:t>.</w:t>
      </w:r>
      <w:r w:rsidR="00E562C0" w:rsidRPr="00DF1634">
        <w:rPr>
          <w:rFonts w:ascii="GHEA Grapalat" w:hAnsi="GHEA Grapalat"/>
          <w:color w:val="000000" w:themeColor="text1"/>
          <w:rPrChange w:id="2116" w:author="Hayk-PC" w:date="2024-12-11T02:31:00Z">
            <w:rPr>
              <w:rFonts w:ascii="GHEA Grapalat" w:hAnsi="GHEA Grapalat"/>
              <w:color w:val="000000" w:themeColor="text1"/>
            </w:rPr>
          </w:rPrChange>
        </w:rPr>
        <w:t xml:space="preserve"> </w:t>
      </w:r>
      <w:r w:rsidR="00571E4C" w:rsidRPr="00DF1634">
        <w:rPr>
          <w:rFonts w:ascii="GHEA Grapalat" w:hAnsi="GHEA Grapalat" w:cs="Sylfaen"/>
          <w:rPrChange w:id="2117" w:author="Hayk-PC" w:date="2024-12-11T02:31:00Z">
            <w:rPr>
              <w:rFonts w:ascii="GHEA Grapalat" w:hAnsi="GHEA Grapalat" w:cs="Sylfaen"/>
            </w:rPr>
          </w:rPrChange>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6865086F" w14:textId="77777777" w:rsidR="004F01AF" w:rsidRPr="00DF1634" w:rsidRDefault="004F01AF" w:rsidP="004F01AF">
      <w:pPr>
        <w:widowControl w:val="0"/>
        <w:tabs>
          <w:tab w:val="left" w:pos="1276"/>
        </w:tabs>
        <w:spacing w:after="160"/>
        <w:ind w:firstLine="567"/>
        <w:jc w:val="both"/>
        <w:rPr>
          <w:rFonts w:ascii="GHEA Grapalat" w:hAnsi="GHEA Grapalat"/>
          <w:rPrChange w:id="2118" w:author="Hayk-PC" w:date="2024-12-11T02:31:00Z">
            <w:rPr>
              <w:rFonts w:ascii="GHEA Grapalat" w:hAnsi="GHEA Grapalat"/>
            </w:rPr>
          </w:rPrChange>
        </w:rPr>
      </w:pPr>
      <w:r w:rsidRPr="00DF1634">
        <w:rPr>
          <w:rFonts w:ascii="GHEA Grapalat" w:hAnsi="GHEA Grapalat"/>
          <w:rPrChange w:id="2119" w:author="Hayk-PC" w:date="2024-12-11T02:31:00Z">
            <w:rPr>
              <w:rFonts w:ascii="GHEA Grapalat" w:hAnsi="GHEA Grapalat"/>
            </w:rPr>
          </w:rPrChange>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070169A3" w14:textId="590C92F4" w:rsidR="00DA0186" w:rsidRPr="00DF1634" w:rsidDel="003B2DEF" w:rsidRDefault="00801A4F" w:rsidP="00801A4F">
      <w:pPr>
        <w:widowControl w:val="0"/>
        <w:tabs>
          <w:tab w:val="left" w:pos="1276"/>
        </w:tabs>
        <w:spacing w:after="160"/>
        <w:ind w:firstLine="567"/>
        <w:jc w:val="both"/>
        <w:rPr>
          <w:del w:id="2120" w:author="Hayk-PC" w:date="2024-12-11T01:56:00Z"/>
          <w:rFonts w:ascii="GHEA Grapalat" w:hAnsi="GHEA Grapalat"/>
          <w:lang w:val="hy-AM"/>
          <w:rPrChange w:id="2121" w:author="Hayk-PC" w:date="2024-12-11T02:31:00Z">
            <w:rPr>
              <w:del w:id="2122" w:author="Hayk-PC" w:date="2024-12-11T01:56:00Z"/>
              <w:rFonts w:ascii="GHEA Grapalat" w:hAnsi="GHEA Grapalat"/>
              <w:lang w:val="hy-AM"/>
            </w:rPr>
          </w:rPrChange>
        </w:rPr>
      </w:pPr>
      <w:del w:id="2123" w:author="Hayk-PC" w:date="2024-12-11T01:56:00Z">
        <w:r w:rsidRPr="00DF1634" w:rsidDel="003B2DEF">
          <w:rPr>
            <w:rFonts w:ascii="GHEA Grapalat" w:hAnsi="GHEA Grapalat"/>
            <w:rPrChange w:id="2124" w:author="Hayk-PC" w:date="2024-12-11T02:31:00Z">
              <w:rPr>
                <w:rFonts w:ascii="GHEA Grapalat" w:hAnsi="GHEA Grapalat"/>
              </w:rPr>
            </w:rPrChange>
          </w:rPr>
          <w:delText xml:space="preserve">Если выполнение договора поэтапное и выполнение каждого этапа </w:delText>
        </w:r>
        <w:r w:rsidR="00DC6732" w:rsidRPr="00DF1634" w:rsidDel="003B2DEF">
          <w:rPr>
            <w:rFonts w:ascii="GHEA Grapalat" w:hAnsi="GHEA Grapalat"/>
            <w:rPrChange w:id="2125" w:author="Hayk-PC" w:date="2024-12-11T02:31:00Z">
              <w:rPr>
                <w:rFonts w:ascii="GHEA Grapalat" w:hAnsi="GHEA Grapalat"/>
              </w:rPr>
            </w:rPrChange>
          </w:rPr>
          <w:delText xml:space="preserve">непосредственно не взаимосвязано </w:delText>
        </w:r>
        <w:r w:rsidRPr="00DF1634" w:rsidDel="003B2DEF">
          <w:rPr>
            <w:rFonts w:ascii="GHEA Grapalat" w:hAnsi="GHEA Grapalat"/>
            <w:rPrChange w:id="2126" w:author="Hayk-PC" w:date="2024-12-11T02:31:00Z">
              <w:rPr>
                <w:rFonts w:ascii="GHEA Grapalat" w:hAnsi="GHEA Grapalat"/>
              </w:rPr>
            </w:rPrChange>
          </w:rPr>
          <w:delTex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delText>
        </w:r>
        <w:r w:rsidR="00FF309F" w:rsidRPr="00DF1634" w:rsidDel="003B2DEF">
          <w:rPr>
            <w:rFonts w:ascii="GHEA Grapalat" w:hAnsi="GHEA Grapalat"/>
            <w:rPrChange w:id="2127" w:author="Hayk-PC" w:date="2024-12-11T02:31:00Z">
              <w:rPr>
                <w:rFonts w:ascii="GHEA Grapalat" w:hAnsi="GHEA Grapalat"/>
              </w:rPr>
            </w:rPrChange>
          </w:rPr>
          <w:delText>пропорции, исчисленной в отношении суммы этого этапа</w:delText>
        </w:r>
        <w:r w:rsidRPr="00DF1634" w:rsidDel="003B2DEF">
          <w:rPr>
            <w:rFonts w:ascii="GHEA Grapalat" w:hAnsi="GHEA Grapalat"/>
            <w:rPrChange w:id="2128" w:author="Hayk-PC" w:date="2024-12-11T02:31:00Z">
              <w:rPr>
                <w:rFonts w:ascii="GHEA Grapalat" w:hAnsi="GHEA Grapalat"/>
              </w:rPr>
            </w:rPrChange>
          </w:rPr>
          <w:delText>.</w:delText>
        </w:r>
      </w:del>
    </w:p>
    <w:p w14:paraId="5C3E477D" w14:textId="33942631" w:rsidR="00DA0186" w:rsidRPr="00DF1634" w:rsidDel="003B2DEF" w:rsidRDefault="00DA0186" w:rsidP="00801A4F">
      <w:pPr>
        <w:widowControl w:val="0"/>
        <w:tabs>
          <w:tab w:val="left" w:pos="1276"/>
        </w:tabs>
        <w:spacing w:after="160"/>
        <w:ind w:firstLine="567"/>
        <w:jc w:val="both"/>
        <w:rPr>
          <w:del w:id="2129" w:author="Hayk-PC" w:date="2024-12-11T01:56:00Z"/>
          <w:rFonts w:ascii="GHEA Grapalat" w:hAnsi="GHEA Grapalat"/>
          <w:rPrChange w:id="2130" w:author="Hayk-PC" w:date="2024-12-11T02:31:00Z">
            <w:rPr>
              <w:del w:id="2131" w:author="Hayk-PC" w:date="2024-12-11T01:56:00Z"/>
              <w:rFonts w:ascii="GHEA Grapalat" w:hAnsi="GHEA Grapalat"/>
            </w:rPr>
          </w:rPrChange>
        </w:rPr>
      </w:pPr>
      <w:del w:id="2132" w:author="Hayk-PC" w:date="2024-12-11T01:56:00Z">
        <w:r w:rsidRPr="00DF1634" w:rsidDel="003B2DEF">
          <w:rPr>
            <w:rFonts w:ascii="GHEA Grapalat" w:hAnsi="GHEA Grapalat"/>
            <w:lang w:val="hy-AM"/>
            <w:rPrChange w:id="2133" w:author="Hayk-PC" w:date="2024-12-11T02:31:00Z">
              <w:rPr>
                <w:rFonts w:ascii="GHEA Grapalat" w:hAnsi="GHEA Grapalat"/>
                <w:lang w:val="hy-AM"/>
              </w:rPr>
            </w:rPrChange>
          </w:rPr>
          <w:delText>---------------------------</w:delText>
        </w:r>
      </w:del>
    </w:p>
    <w:p w14:paraId="5C4965DE" w14:textId="1E38F79D" w:rsidR="0052513C" w:rsidRPr="00DF1634" w:rsidDel="003B2DEF" w:rsidRDefault="0052513C" w:rsidP="0052513C">
      <w:pPr>
        <w:pStyle w:val="FootnoteText"/>
        <w:jc w:val="both"/>
        <w:rPr>
          <w:del w:id="2134" w:author="Hayk-PC" w:date="2024-12-11T01:56:00Z"/>
          <w:rFonts w:asciiTheme="minorHAnsi" w:hAnsiTheme="minorHAnsi"/>
          <w:i/>
          <w:rPrChange w:id="2135" w:author="Hayk-PC" w:date="2024-12-11T02:31:00Z">
            <w:rPr>
              <w:del w:id="2136" w:author="Hayk-PC" w:date="2024-12-11T01:56:00Z"/>
              <w:rFonts w:asciiTheme="minorHAnsi" w:hAnsiTheme="minorHAnsi"/>
              <w:i/>
            </w:rPr>
          </w:rPrChange>
        </w:rPr>
      </w:pPr>
      <w:del w:id="2137" w:author="Hayk-PC" w:date="2024-12-11T01:56:00Z">
        <w:r w:rsidRPr="00DF1634" w:rsidDel="003B2DEF">
          <w:rPr>
            <w:rFonts w:asciiTheme="minorHAnsi" w:hAnsiTheme="minorHAnsi"/>
            <w:i/>
            <w:vertAlign w:val="superscript"/>
            <w:rPrChange w:id="2138" w:author="Hayk-PC" w:date="2024-12-11T02:31:00Z">
              <w:rPr>
                <w:rFonts w:asciiTheme="minorHAnsi" w:hAnsiTheme="minorHAnsi"/>
                <w:i/>
                <w:vertAlign w:val="superscript"/>
              </w:rPr>
            </w:rPrChange>
          </w:rPr>
          <w:delText>11.1</w:delText>
        </w:r>
        <w:r w:rsidRPr="00DF1634" w:rsidDel="003B2DEF">
          <w:rPr>
            <w:rFonts w:asciiTheme="minorHAnsi" w:hAnsiTheme="minorHAnsi"/>
            <w:i/>
            <w:rPrChange w:id="2139" w:author="Hayk-PC" w:date="2024-12-11T02:31:00Z">
              <w:rPr>
                <w:rFonts w:asciiTheme="minorHAnsi" w:hAnsiTheme="minorHAnsi"/>
                <w:i/>
              </w:rPr>
            </w:rPrChange>
          </w:rPr>
          <w:delTex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delText>
        </w:r>
      </w:del>
    </w:p>
    <w:p w14:paraId="06D5DF3A" w14:textId="6B4AC521" w:rsidR="0052513C" w:rsidRPr="00DF1634" w:rsidDel="003B2DEF" w:rsidRDefault="0052513C" w:rsidP="0052513C">
      <w:pPr>
        <w:pStyle w:val="FootnoteText"/>
        <w:jc w:val="both"/>
        <w:rPr>
          <w:del w:id="2140" w:author="Hayk-PC" w:date="2024-12-11T01:56:00Z"/>
          <w:rFonts w:asciiTheme="minorHAnsi" w:hAnsiTheme="minorHAnsi"/>
          <w:i/>
          <w:rPrChange w:id="2141" w:author="Hayk-PC" w:date="2024-12-11T02:31:00Z">
            <w:rPr>
              <w:del w:id="2142" w:author="Hayk-PC" w:date="2024-12-11T01:56:00Z"/>
              <w:rFonts w:asciiTheme="minorHAnsi" w:hAnsiTheme="minorHAnsi"/>
              <w:i/>
            </w:rPr>
          </w:rPrChange>
        </w:rPr>
      </w:pPr>
      <w:del w:id="2143" w:author="Hayk-PC" w:date="2024-12-11T01:56:00Z">
        <w:r w:rsidRPr="00DF1634" w:rsidDel="003B2DEF">
          <w:rPr>
            <w:rFonts w:asciiTheme="minorHAnsi" w:hAnsiTheme="minorHAnsi"/>
            <w:i/>
            <w:rPrChange w:id="2144" w:author="Hayk-PC" w:date="2024-12-11T02:31:00Z">
              <w:rPr>
                <w:rFonts w:asciiTheme="minorHAnsi" w:hAnsiTheme="minorHAnsi"/>
                <w:i/>
              </w:rPr>
            </w:rPrChange>
          </w:rPr>
          <w:delTex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delText>
        </w:r>
      </w:del>
    </w:p>
    <w:p w14:paraId="55E164EC" w14:textId="28E83C68" w:rsidR="0052513C" w:rsidRPr="00DF1634" w:rsidDel="003B2DEF" w:rsidRDefault="0052513C" w:rsidP="0052513C">
      <w:pPr>
        <w:pStyle w:val="FootnoteText"/>
        <w:jc w:val="both"/>
        <w:rPr>
          <w:del w:id="2145" w:author="Hayk-PC" w:date="2024-12-11T01:56:00Z"/>
          <w:rFonts w:asciiTheme="minorHAnsi" w:hAnsiTheme="minorHAnsi"/>
          <w:i/>
          <w:rPrChange w:id="2146" w:author="Hayk-PC" w:date="2024-12-11T02:31:00Z">
            <w:rPr>
              <w:del w:id="2147" w:author="Hayk-PC" w:date="2024-12-11T01:56:00Z"/>
              <w:rFonts w:asciiTheme="minorHAnsi" w:hAnsiTheme="minorHAnsi"/>
              <w:i/>
            </w:rPr>
          </w:rPrChange>
        </w:rPr>
      </w:pPr>
      <w:del w:id="2148" w:author="Hayk-PC" w:date="2024-12-11T01:56:00Z">
        <w:r w:rsidRPr="00DF1634" w:rsidDel="003B2DEF">
          <w:rPr>
            <w:rFonts w:asciiTheme="minorHAnsi" w:hAnsiTheme="minorHAnsi"/>
            <w:i/>
            <w:rPrChange w:id="2149" w:author="Hayk-PC" w:date="2024-12-11T02:31:00Z">
              <w:rPr>
                <w:rFonts w:asciiTheme="minorHAnsi" w:hAnsiTheme="minorHAnsi"/>
                <w:i/>
              </w:rPr>
            </w:rPrChange>
          </w:rPr>
          <w:delTex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delText>
        </w:r>
      </w:del>
    </w:p>
    <w:p w14:paraId="42E99C0F" w14:textId="4E51B90A" w:rsidR="00DA0186" w:rsidRPr="00DF1634" w:rsidDel="003B2DEF" w:rsidRDefault="00DA0186" w:rsidP="00DA0186">
      <w:pPr>
        <w:pStyle w:val="FootnoteText"/>
        <w:rPr>
          <w:del w:id="2150" w:author="Hayk-PC" w:date="2024-12-11T01:56:00Z"/>
          <w:rFonts w:asciiTheme="minorHAnsi" w:hAnsiTheme="minorHAnsi"/>
          <w:i/>
          <w:rPrChange w:id="2151" w:author="Hayk-PC" w:date="2024-12-11T02:31:00Z">
            <w:rPr>
              <w:del w:id="2152" w:author="Hayk-PC" w:date="2024-12-11T01:56:00Z"/>
              <w:rFonts w:asciiTheme="minorHAnsi" w:hAnsiTheme="minorHAnsi"/>
              <w:i/>
            </w:rPr>
          </w:rPrChange>
        </w:rPr>
      </w:pPr>
      <w:del w:id="2153" w:author="Hayk-PC" w:date="2024-12-11T01:56:00Z">
        <w:r w:rsidRPr="00DF1634" w:rsidDel="003B2DEF">
          <w:rPr>
            <w:rFonts w:ascii="GHEA Grapalat" w:hAnsi="GHEA Grapalat"/>
            <w:i/>
            <w:lang w:val="hy-AM"/>
            <w:rPrChange w:id="2154" w:author="Hayk-PC" w:date="2024-12-11T02:31:00Z">
              <w:rPr>
                <w:rFonts w:ascii="GHEA Grapalat" w:hAnsi="GHEA Grapalat"/>
                <w:i/>
                <w:lang w:val="hy-AM"/>
              </w:rPr>
            </w:rPrChange>
          </w:rPr>
          <w:delText xml:space="preserve">12.1 </w:delText>
        </w:r>
        <w:r w:rsidRPr="00DF1634" w:rsidDel="003B2DEF">
          <w:rPr>
            <w:rFonts w:asciiTheme="minorHAnsi" w:hAnsiTheme="minorHAnsi"/>
            <w:i/>
            <w:rPrChange w:id="2155" w:author="Hayk-PC" w:date="2024-12-11T02:31:00Z">
              <w:rPr>
                <w:rFonts w:asciiTheme="minorHAnsi" w:hAnsiTheme="minorHAnsi"/>
                <w:i/>
              </w:rPr>
            </w:rPrChange>
          </w:rPr>
          <w:delText xml:space="preserve">Если цена </w:delText>
        </w:r>
        <w:r w:rsidR="007A2AFB" w:rsidRPr="00DF1634" w:rsidDel="003B2DEF">
          <w:rPr>
            <w:rFonts w:asciiTheme="minorHAnsi" w:hAnsiTheme="minorHAnsi"/>
            <w:i/>
            <w:rPrChange w:id="2156" w:author="Hayk-PC" w:date="2024-12-11T02:31:00Z">
              <w:rPr>
                <w:rFonts w:asciiTheme="minorHAnsi" w:hAnsiTheme="minorHAnsi"/>
                <w:i/>
              </w:rPr>
            </w:rPrChange>
          </w:rPr>
          <w:delText xml:space="preserve"> закупки </w:delText>
        </w:r>
        <w:r w:rsidRPr="00DF1634" w:rsidDel="003B2DEF">
          <w:rPr>
            <w:rFonts w:asciiTheme="minorHAnsi" w:hAnsiTheme="minorHAnsi"/>
            <w:i/>
            <w:rPrChange w:id="2157" w:author="Hayk-PC" w:date="2024-12-11T02:31:00Z">
              <w:rPr>
                <w:rFonts w:asciiTheme="minorHAnsi" w:hAnsiTheme="minorHAnsi"/>
                <w:i/>
              </w:rPr>
            </w:rPrChange>
          </w:rPr>
          <w:delText>данного лота по заявке на закупку․</w:delText>
        </w:r>
      </w:del>
    </w:p>
    <w:p w14:paraId="1714BBA0" w14:textId="6E41677C" w:rsidR="00DA0186" w:rsidRPr="00DF1634" w:rsidDel="003B2DEF" w:rsidRDefault="00DA0186" w:rsidP="00DA0186">
      <w:pPr>
        <w:pStyle w:val="FootnoteText"/>
        <w:jc w:val="both"/>
        <w:rPr>
          <w:del w:id="2158" w:author="Hayk-PC" w:date="2024-12-11T01:56:00Z"/>
          <w:rFonts w:asciiTheme="minorHAnsi" w:hAnsiTheme="minorHAnsi"/>
          <w:i/>
          <w:rPrChange w:id="2159" w:author="Hayk-PC" w:date="2024-12-11T02:31:00Z">
            <w:rPr>
              <w:del w:id="2160" w:author="Hayk-PC" w:date="2024-12-11T01:56:00Z"/>
              <w:rFonts w:asciiTheme="minorHAnsi" w:hAnsiTheme="minorHAnsi"/>
              <w:i/>
            </w:rPr>
          </w:rPrChange>
        </w:rPr>
      </w:pPr>
      <w:del w:id="2161" w:author="Hayk-PC" w:date="2024-12-11T01:56:00Z">
        <w:r w:rsidRPr="00DF1634" w:rsidDel="003B2DEF">
          <w:rPr>
            <w:rFonts w:asciiTheme="minorHAnsi" w:hAnsiTheme="minorHAnsi"/>
            <w:i/>
            <w:rPrChange w:id="2162" w:author="Hayk-PC" w:date="2024-12-11T02:31:00Z">
              <w:rPr>
                <w:rFonts w:asciiTheme="minorHAnsi" w:hAnsiTheme="minorHAnsi"/>
                <w:i/>
              </w:rPr>
            </w:rPrChange>
          </w:rPr>
          <w:delText>-    не превышает двадцатипятикратный размер базовой единицы закупок, то из настоящего абзаца исключаются слова "или гарантий, предоставленных банками "․</w:delText>
        </w:r>
      </w:del>
    </w:p>
    <w:p w14:paraId="116EAA3E" w14:textId="12825F67" w:rsidR="00DA0186" w:rsidRPr="00DF1634" w:rsidDel="003B2DEF" w:rsidRDefault="00DA0186" w:rsidP="00DA0186">
      <w:pPr>
        <w:widowControl w:val="0"/>
        <w:tabs>
          <w:tab w:val="left" w:pos="1276"/>
        </w:tabs>
        <w:spacing w:after="160"/>
        <w:jc w:val="both"/>
        <w:rPr>
          <w:del w:id="2163" w:author="Hayk-PC" w:date="2024-12-11T01:56:00Z"/>
          <w:rFonts w:asciiTheme="minorHAnsi" w:hAnsiTheme="minorHAnsi"/>
          <w:i/>
          <w:sz w:val="20"/>
          <w:szCs w:val="20"/>
          <w:rPrChange w:id="2164" w:author="Hayk-PC" w:date="2024-12-11T02:31:00Z">
            <w:rPr>
              <w:del w:id="2165" w:author="Hayk-PC" w:date="2024-12-11T01:56:00Z"/>
              <w:rFonts w:asciiTheme="minorHAnsi" w:hAnsiTheme="minorHAnsi"/>
              <w:i/>
              <w:sz w:val="20"/>
              <w:szCs w:val="20"/>
            </w:rPr>
          </w:rPrChange>
        </w:rPr>
      </w:pPr>
      <w:del w:id="2166" w:author="Hayk-PC" w:date="2024-12-11T01:56:00Z">
        <w:r w:rsidRPr="00DF1634" w:rsidDel="003B2DEF">
          <w:rPr>
            <w:rFonts w:asciiTheme="minorHAnsi" w:hAnsiTheme="minorHAnsi"/>
            <w:i/>
            <w:sz w:val="20"/>
            <w:szCs w:val="20"/>
            <w:rPrChange w:id="2167" w:author="Hayk-PC" w:date="2024-12-11T02:31:00Z">
              <w:rPr>
                <w:rFonts w:asciiTheme="minorHAnsi" w:hAnsiTheme="minorHAnsi"/>
                <w:i/>
                <w:sz w:val="20"/>
                <w:szCs w:val="20"/>
              </w:rPr>
            </w:rPrChange>
          </w:rPr>
          <w:delText xml:space="preserve">- не превышает </w:delText>
        </w:r>
        <w:r w:rsidR="0087562B" w:rsidRPr="00DF1634" w:rsidDel="003B2DEF">
          <w:rPr>
            <w:rFonts w:asciiTheme="minorHAnsi" w:hAnsiTheme="minorHAnsi"/>
            <w:i/>
            <w:sz w:val="20"/>
            <w:szCs w:val="20"/>
            <w:rPrChange w:id="2168" w:author="Hayk-PC" w:date="2024-12-11T02:31:00Z">
              <w:rPr>
                <w:rFonts w:asciiTheme="minorHAnsi" w:hAnsiTheme="minorHAnsi"/>
                <w:i/>
                <w:sz w:val="20"/>
                <w:szCs w:val="20"/>
              </w:rPr>
            </w:rPrChange>
          </w:rPr>
          <w:delText>восьмидесятикратный</w:delText>
        </w:r>
        <w:r w:rsidRPr="00DF1634" w:rsidDel="003B2DEF">
          <w:rPr>
            <w:rFonts w:asciiTheme="minorHAnsi" w:hAnsiTheme="minorHAnsi"/>
            <w:i/>
            <w:sz w:val="20"/>
            <w:szCs w:val="20"/>
            <w:rPrChange w:id="2169" w:author="Hayk-PC" w:date="2024-12-11T02:31:00Z">
              <w:rPr>
                <w:rFonts w:asciiTheme="minorHAnsi" w:hAnsiTheme="minorHAnsi"/>
                <w:i/>
                <w:sz w:val="20"/>
                <w:szCs w:val="20"/>
              </w:rPr>
            </w:rPrChange>
          </w:rPr>
          <w:delTex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delText>
        </w:r>
      </w:del>
    </w:p>
    <w:p w14:paraId="5D85BA14" w14:textId="644EE8F4" w:rsidR="00DA0186" w:rsidRPr="00DF1634" w:rsidDel="003B2DEF" w:rsidRDefault="00DA0186" w:rsidP="00DA0186">
      <w:pPr>
        <w:pStyle w:val="FootnoteText"/>
        <w:jc w:val="both"/>
        <w:rPr>
          <w:del w:id="2170" w:author="Hayk-PC" w:date="2024-12-11T01:56:00Z"/>
          <w:rFonts w:asciiTheme="minorHAnsi" w:hAnsiTheme="minorHAnsi"/>
          <w:i/>
          <w:lang w:val="hy-AM"/>
          <w:rPrChange w:id="2171" w:author="Hayk-PC" w:date="2024-12-11T02:31:00Z">
            <w:rPr>
              <w:del w:id="2172" w:author="Hayk-PC" w:date="2024-12-11T01:56:00Z"/>
              <w:rFonts w:asciiTheme="minorHAnsi" w:hAnsiTheme="minorHAnsi"/>
              <w:i/>
              <w:lang w:val="hy-AM"/>
            </w:rPr>
          </w:rPrChange>
        </w:rPr>
      </w:pPr>
      <w:del w:id="2173" w:author="Hayk-PC" w:date="2024-12-11T01:56:00Z">
        <w:r w:rsidRPr="00DF1634" w:rsidDel="003B2DEF">
          <w:rPr>
            <w:rFonts w:asciiTheme="minorHAnsi" w:hAnsiTheme="minorHAnsi"/>
            <w:i/>
            <w:rPrChange w:id="2174" w:author="Hayk-PC" w:date="2024-12-11T02:31:00Z">
              <w:rPr>
                <w:rFonts w:asciiTheme="minorHAnsi" w:hAnsiTheme="minorHAnsi"/>
                <w:i/>
              </w:rPr>
            </w:rPrChange>
          </w:rPr>
          <w:delText xml:space="preserve">- превышает </w:delText>
        </w:r>
        <w:r w:rsidR="00C257D6" w:rsidRPr="00DF1634" w:rsidDel="003B2DEF">
          <w:rPr>
            <w:rFonts w:asciiTheme="minorHAnsi" w:hAnsiTheme="minorHAnsi"/>
            <w:i/>
            <w:rPrChange w:id="2175" w:author="Hayk-PC" w:date="2024-12-11T02:31:00Z">
              <w:rPr>
                <w:rFonts w:asciiTheme="minorHAnsi" w:hAnsiTheme="minorHAnsi"/>
                <w:i/>
              </w:rPr>
            </w:rPrChange>
          </w:rPr>
          <w:delText>восьмидесятикратный</w:delText>
        </w:r>
        <w:r w:rsidRPr="00DF1634" w:rsidDel="003B2DEF">
          <w:rPr>
            <w:rFonts w:asciiTheme="minorHAnsi" w:hAnsiTheme="minorHAnsi"/>
            <w:i/>
            <w:rPrChange w:id="2176" w:author="Hayk-PC" w:date="2024-12-11T02:31:00Z">
              <w:rPr>
                <w:rFonts w:asciiTheme="minorHAnsi" w:hAnsiTheme="minorHAnsi"/>
                <w:i/>
              </w:rPr>
            </w:rPrChange>
          </w:rPr>
          <w:delTex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delText>
        </w:r>
        <w:r w:rsidR="00CD51E6" w:rsidRPr="00DF1634" w:rsidDel="003B2DEF">
          <w:rPr>
            <w:rFonts w:asciiTheme="minorHAnsi" w:hAnsiTheme="minorHAnsi"/>
            <w:i/>
            <w:lang w:val="hy-AM"/>
            <w:rPrChange w:id="2177" w:author="Hayk-PC" w:date="2024-12-11T02:31:00Z">
              <w:rPr>
                <w:rFonts w:asciiTheme="minorHAnsi" w:hAnsiTheme="minorHAnsi"/>
                <w:i/>
                <w:lang w:val="hy-AM"/>
              </w:rPr>
            </w:rPrChange>
          </w:rPr>
          <w:delText>.</w:delText>
        </w:r>
      </w:del>
    </w:p>
    <w:p w14:paraId="6E407BE3" w14:textId="70CDDF07" w:rsidR="00801A4F" w:rsidRPr="00DF1634" w:rsidDel="003B2DEF" w:rsidRDefault="00801A4F" w:rsidP="00DA0186">
      <w:pPr>
        <w:widowControl w:val="0"/>
        <w:tabs>
          <w:tab w:val="left" w:pos="1276"/>
        </w:tabs>
        <w:spacing w:after="160"/>
        <w:ind w:firstLine="567"/>
        <w:jc w:val="both"/>
        <w:rPr>
          <w:del w:id="2178" w:author="Hayk-PC" w:date="2024-12-11T01:56:00Z"/>
          <w:rFonts w:ascii="GHEA Grapalat" w:hAnsi="GHEA Grapalat"/>
          <w:color w:val="FF0000"/>
          <w:rPrChange w:id="2179" w:author="Hayk-PC" w:date="2024-12-11T02:31:00Z">
            <w:rPr>
              <w:del w:id="2180" w:author="Hayk-PC" w:date="2024-12-11T01:56:00Z"/>
              <w:rFonts w:ascii="GHEA Grapalat" w:hAnsi="GHEA Grapalat"/>
              <w:color w:val="FF0000"/>
            </w:rPr>
          </w:rPrChange>
        </w:rPr>
      </w:pPr>
      <w:del w:id="2181" w:author="Hayk-PC" w:date="2024-12-11T01:56:00Z">
        <w:r w:rsidRPr="00DF1634" w:rsidDel="003B2DEF">
          <w:rPr>
            <w:rFonts w:ascii="GHEA Grapalat" w:hAnsi="GHEA Grapalat"/>
            <w:color w:val="FF0000"/>
            <w:rPrChange w:id="2182" w:author="Hayk-PC" w:date="2024-12-11T02:31:00Z">
              <w:rPr>
                <w:rFonts w:ascii="GHEA Grapalat" w:hAnsi="GHEA Grapalat"/>
                <w:color w:val="FF0000"/>
              </w:rPr>
            </w:rPrChange>
          </w:rPr>
          <w:delText xml:space="preserve"> </w:delText>
        </w:r>
      </w:del>
    </w:p>
    <w:p w14:paraId="3ADD9F83" w14:textId="5D2DC96C" w:rsidR="0035631F" w:rsidRPr="00DF1634" w:rsidRDefault="00801A4F" w:rsidP="00801A4F">
      <w:pPr>
        <w:widowControl w:val="0"/>
        <w:tabs>
          <w:tab w:val="left" w:pos="1276"/>
        </w:tabs>
        <w:spacing w:after="160"/>
        <w:ind w:firstLine="567"/>
        <w:jc w:val="both"/>
        <w:rPr>
          <w:ins w:id="2183" w:author="Vardan" w:date="2022-10-30T00:02:00Z"/>
          <w:rFonts w:ascii="GHEA Grapalat" w:hAnsi="GHEA Grapalat"/>
          <w:rPrChange w:id="2184" w:author="Hayk-PC" w:date="2024-12-11T02:31:00Z">
            <w:rPr>
              <w:ins w:id="2185" w:author="Vardan" w:date="2022-10-30T00:02:00Z"/>
              <w:rFonts w:ascii="GHEA Grapalat" w:hAnsi="GHEA Grapalat"/>
            </w:rPr>
          </w:rPrChange>
        </w:rPr>
      </w:pPr>
      <w:r w:rsidRPr="00DF1634">
        <w:rPr>
          <w:rFonts w:ascii="GHEA Grapalat" w:hAnsi="GHEA Grapalat" w:cs="Sylfaen"/>
          <w:rPrChange w:id="2186" w:author="Hayk-PC" w:date="2024-12-11T02:31:00Z">
            <w:rPr>
              <w:rFonts w:ascii="GHEA Grapalat" w:hAnsi="GHEA Grapalat" w:cs="Sylfaen"/>
            </w:rPr>
          </w:rPrChange>
        </w:rPr>
        <w:t xml:space="preserve">Обеспечение квалификации в виде </w:t>
      </w:r>
      <w:r w:rsidR="00482E18" w:rsidRPr="00DF1634">
        <w:rPr>
          <w:rFonts w:ascii="GHEA Grapalat" w:hAnsi="GHEA Grapalat" w:cs="Sylfaen"/>
          <w:rPrChange w:id="2187" w:author="Hayk-PC" w:date="2024-12-11T02:31:00Z">
            <w:rPr>
              <w:rFonts w:ascii="GHEA Grapalat" w:hAnsi="GHEA Grapalat" w:cs="Sylfaen"/>
            </w:rPr>
          </w:rPrChange>
        </w:rPr>
        <w:t xml:space="preserve">банковской </w:t>
      </w:r>
      <w:r w:rsidRPr="00DF1634">
        <w:rPr>
          <w:rFonts w:ascii="GHEA Grapalat" w:hAnsi="GHEA Grapalat" w:cs="Sylfaen"/>
          <w:rPrChange w:id="2188" w:author="Hayk-PC" w:date="2024-12-11T02:31:00Z">
            <w:rPr>
              <w:rFonts w:ascii="GHEA Grapalat" w:hAnsi="GHEA Grapalat" w:cs="Sylfaen"/>
            </w:rPr>
          </w:rPrChange>
        </w:rPr>
        <w:t>гарантии отобранный участник представляет согласно приложению 4</w:t>
      </w:r>
      <w:del w:id="2189" w:author="Hayk-PC" w:date="2024-12-11T01:56:00Z">
        <w:r w:rsidRPr="00DF1634" w:rsidDel="003B2DEF">
          <w:rPr>
            <w:rFonts w:ascii="GHEA Grapalat" w:hAnsi="GHEA Grapalat" w:cs="Sylfaen"/>
            <w:rPrChange w:id="2190" w:author="Hayk-PC" w:date="2024-12-11T02:31:00Z">
              <w:rPr>
                <w:rFonts w:ascii="GHEA Grapalat" w:hAnsi="GHEA Grapalat" w:cs="Sylfaen"/>
              </w:rPr>
            </w:rPrChange>
          </w:rPr>
          <w:delText xml:space="preserve"> или приложению 4.1</w:delText>
        </w:r>
      </w:del>
      <w:r w:rsidRPr="00DF1634">
        <w:rPr>
          <w:rFonts w:ascii="GHEA Grapalat" w:hAnsi="GHEA Grapalat" w:cs="Sylfaen"/>
          <w:rPrChange w:id="2191" w:author="Hayk-PC" w:date="2024-12-11T02:31:00Z">
            <w:rPr>
              <w:rFonts w:ascii="GHEA Grapalat" w:hAnsi="GHEA Grapalat" w:cs="Sylfaen"/>
            </w:rPr>
          </w:rPrChange>
        </w:rPr>
        <w:t>.</w:t>
      </w:r>
      <w:del w:id="2192" w:author="Hayk-PC" w:date="2024-12-11T01:56:00Z">
        <w:r w:rsidR="009A0467" w:rsidRPr="00DF1634" w:rsidDel="003B2DEF">
          <w:rPr>
            <w:rStyle w:val="FootnoteReference"/>
            <w:rFonts w:ascii="GHEA Grapalat" w:hAnsi="GHEA Grapalat"/>
            <w:rPrChange w:id="2193" w:author="Hayk-PC" w:date="2024-12-11T02:31:00Z">
              <w:rPr>
                <w:rStyle w:val="FootnoteReference"/>
                <w:rFonts w:ascii="GHEA Grapalat" w:hAnsi="GHEA Grapalat"/>
              </w:rPr>
            </w:rPrChange>
          </w:rPr>
          <w:footnoteReference w:customMarkFollows="1" w:id="11"/>
          <w:delText>12</w:delText>
        </w:r>
        <w:r w:rsidR="00A6609C" w:rsidRPr="00DF1634" w:rsidDel="003B2DEF">
          <w:rPr>
            <w:rFonts w:ascii="GHEA Grapalat" w:hAnsi="GHEA Grapalat"/>
            <w:rPrChange w:id="2202" w:author="Hayk-PC" w:date="2024-12-11T02:31:00Z">
              <w:rPr>
                <w:rFonts w:ascii="GHEA Grapalat" w:hAnsi="GHEA Grapalat"/>
              </w:rPr>
            </w:rPrChange>
          </w:rPr>
          <w:delText xml:space="preserve"> </w:delText>
        </w:r>
        <w:r w:rsidR="00853CBA" w:rsidRPr="00DF1634" w:rsidDel="003B2DEF">
          <w:rPr>
            <w:rFonts w:ascii="GHEA Grapalat" w:hAnsi="GHEA Grapalat"/>
            <w:rPrChange w:id="2203" w:author="Hayk-PC" w:date="2024-12-11T02:31:00Z">
              <w:rPr>
                <w:rFonts w:ascii="GHEA Grapalat" w:hAnsi="GHEA Grapalat"/>
              </w:rPr>
            </w:rPrChange>
          </w:rPr>
          <w:delText>.</w:delText>
        </w:r>
      </w:del>
    </w:p>
    <w:p w14:paraId="633D3BBB" w14:textId="77777777" w:rsidR="00AA0D5B" w:rsidRPr="00DF1634" w:rsidRDefault="00AA0D5B" w:rsidP="00AA0D5B">
      <w:pPr>
        <w:widowControl w:val="0"/>
        <w:tabs>
          <w:tab w:val="left" w:pos="1276"/>
        </w:tabs>
        <w:spacing w:after="160"/>
        <w:ind w:firstLine="567"/>
        <w:jc w:val="both"/>
        <w:rPr>
          <w:rFonts w:ascii="GHEA Grapalat" w:hAnsi="GHEA Grapalat"/>
          <w:rPrChange w:id="2204" w:author="Hayk-PC" w:date="2024-12-11T02:31:00Z">
            <w:rPr>
              <w:rFonts w:ascii="GHEA Grapalat" w:hAnsi="GHEA Grapalat"/>
            </w:rPr>
          </w:rPrChange>
        </w:rPr>
      </w:pPr>
      <w:r w:rsidRPr="00DF1634">
        <w:rPr>
          <w:rFonts w:ascii="GHEA Grapalat" w:hAnsi="GHEA Grapalat" w:cs="Sylfaen"/>
          <w:lang w:val="hy-AM"/>
          <w:rPrChange w:id="2205" w:author="Hayk-PC" w:date="2024-12-11T02:31:00Z">
            <w:rPr>
              <w:rFonts w:ascii="GHEA Grapalat" w:hAnsi="GHEA Grapalat" w:cs="Sylfaen"/>
              <w:lang w:val="hy-AM"/>
            </w:rPr>
          </w:rPrChange>
        </w:rPr>
        <w:t xml:space="preserve">При этом, если договоры </w:t>
      </w:r>
      <w:r w:rsidRPr="00DF1634">
        <w:rPr>
          <w:rFonts w:ascii="GHEA Grapalat" w:hAnsi="GHEA Grapalat" w:cs="Sylfaen"/>
          <w:rPrChange w:id="2206" w:author="Hayk-PC" w:date="2024-12-11T02:31:00Z">
            <w:rPr>
              <w:rFonts w:ascii="GHEA Grapalat" w:hAnsi="GHEA Grapalat" w:cs="Sylfaen"/>
            </w:rPr>
          </w:rPrChange>
        </w:rPr>
        <w:t>о закупке</w:t>
      </w:r>
      <w:r w:rsidRPr="00DF1634">
        <w:rPr>
          <w:rFonts w:ascii="GHEA Grapalat" w:hAnsi="GHEA Grapalat" w:cs="Sylfaen"/>
          <w:lang w:val="hy-AM"/>
          <w:rPrChange w:id="2207" w:author="Hayk-PC" w:date="2024-12-11T02:31:00Z">
            <w:rPr>
              <w:rFonts w:ascii="GHEA Grapalat" w:hAnsi="GHEA Grapalat" w:cs="Sylfaen"/>
              <w:lang w:val="hy-AM"/>
            </w:rPr>
          </w:rPrChange>
        </w:rPr>
        <w:t xml:space="preserve"> </w:t>
      </w:r>
      <w:r w:rsidRPr="00DF1634">
        <w:rPr>
          <w:rFonts w:ascii="GHEA Grapalat" w:hAnsi="GHEA Grapalat" w:cs="Sylfaen"/>
          <w:rPrChange w:id="2208" w:author="Hayk-PC" w:date="2024-12-11T02:31:00Z">
            <w:rPr>
              <w:rFonts w:ascii="GHEA Grapalat" w:hAnsi="GHEA Grapalat" w:cs="Sylfaen"/>
            </w:rPr>
          </w:rPrChange>
        </w:rPr>
        <w:t>работ</w:t>
      </w:r>
      <w:r w:rsidRPr="00DF1634">
        <w:rPr>
          <w:rFonts w:ascii="GHEA Grapalat" w:hAnsi="GHEA Grapalat" w:cs="Sylfaen"/>
          <w:lang w:val="hy-AM"/>
          <w:rPrChange w:id="2209" w:author="Hayk-PC" w:date="2024-12-11T02:31:00Z">
            <w:rPr>
              <w:rFonts w:ascii="GHEA Grapalat" w:hAnsi="GHEA Grapalat" w:cs="Sylfaen"/>
              <w:lang w:val="hy-AM"/>
            </w:rPr>
          </w:rPrChange>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DF1634">
        <w:rPr>
          <w:rFonts w:ascii="GHEA Grapalat" w:hAnsi="GHEA Grapalat" w:cs="Sylfaen"/>
          <w:rPrChange w:id="2210" w:author="Hayk-PC" w:date="2024-12-11T02:31:00Z">
            <w:rPr>
              <w:rFonts w:ascii="GHEA Grapalat" w:hAnsi="GHEA Grapalat" w:cs="Sylfaen"/>
            </w:rPr>
          </w:rPrChange>
        </w:rPr>
        <w:t xml:space="preserve">выделенных </w:t>
      </w:r>
      <w:r w:rsidRPr="00DF1634">
        <w:rPr>
          <w:rFonts w:ascii="GHEA Grapalat" w:hAnsi="GHEA Grapalat" w:cs="Sylfaen"/>
          <w:lang w:val="hy-AM"/>
          <w:rPrChange w:id="2211" w:author="Hayk-PC" w:date="2024-12-11T02:31:00Z">
            <w:rPr>
              <w:rFonts w:ascii="GHEA Grapalat" w:hAnsi="GHEA Grapalat" w:cs="Sylfaen"/>
              <w:lang w:val="hy-AM"/>
            </w:rPr>
          </w:rPrChange>
        </w:rPr>
        <w:t xml:space="preserve">финансовых </w:t>
      </w:r>
      <w:r w:rsidRPr="00DF1634">
        <w:rPr>
          <w:rFonts w:ascii="GHEA Grapalat" w:hAnsi="GHEA Grapalat" w:cs="Sylfaen"/>
          <w:rPrChange w:id="2212" w:author="Hayk-PC" w:date="2024-12-11T02:31:00Z">
            <w:rPr>
              <w:rFonts w:ascii="GHEA Grapalat" w:hAnsi="GHEA Grapalat" w:cs="Sylfaen"/>
            </w:rPr>
          </w:rPrChange>
        </w:rPr>
        <w:t>средств</w:t>
      </w:r>
      <w:r w:rsidRPr="00DF1634">
        <w:rPr>
          <w:rFonts w:ascii="GHEA Grapalat" w:hAnsi="GHEA Grapalat" w:cs="Sylfaen"/>
          <w:lang w:val="hy-AM"/>
          <w:rPrChange w:id="2213" w:author="Hayk-PC" w:date="2024-12-11T02:31:00Z">
            <w:rPr>
              <w:rFonts w:ascii="GHEA Grapalat" w:hAnsi="GHEA Grapalat" w:cs="Sylfaen"/>
              <w:lang w:val="hy-AM"/>
            </w:rPr>
          </w:rPrChange>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DF1634">
        <w:rPr>
          <w:rFonts w:ascii="GHEA Grapalat" w:hAnsi="GHEA Grapalat" w:cs="Sylfaen"/>
          <w:rPrChange w:id="2214" w:author="Hayk-PC" w:date="2024-12-11T02:31:00Z">
            <w:rPr>
              <w:rFonts w:ascii="GHEA Grapalat" w:hAnsi="GHEA Grapalat" w:cs="Sylfaen"/>
            </w:rPr>
          </w:rPrChange>
        </w:rPr>
        <w:t>.</w:t>
      </w:r>
    </w:p>
    <w:p w14:paraId="3F29584A" w14:textId="77777777" w:rsidR="002406D8" w:rsidRPr="00DF1634" w:rsidRDefault="002406D8" w:rsidP="00B46D58">
      <w:pPr>
        <w:widowControl w:val="0"/>
        <w:tabs>
          <w:tab w:val="left" w:pos="1276"/>
        </w:tabs>
        <w:spacing w:after="160"/>
        <w:ind w:firstLine="567"/>
        <w:jc w:val="both"/>
        <w:rPr>
          <w:rFonts w:ascii="GHEA Grapalat" w:hAnsi="GHEA Grapalat" w:cs="Sylfaen"/>
          <w:rPrChange w:id="2215" w:author="Hayk-PC" w:date="2024-12-11T02:31:00Z">
            <w:rPr>
              <w:rFonts w:ascii="GHEA Grapalat" w:hAnsi="GHEA Grapalat" w:cs="Sylfaen"/>
            </w:rPr>
          </w:rPrChange>
        </w:rPr>
      </w:pPr>
      <w:r w:rsidRPr="00DF1634">
        <w:rPr>
          <w:rFonts w:ascii="GHEA Grapalat" w:hAnsi="GHEA Grapalat" w:cs="Sylfaen"/>
          <w:rPrChange w:id="2216" w:author="Hayk-PC" w:date="2024-12-11T02:31:00Z">
            <w:rPr>
              <w:rFonts w:ascii="GHEA Grapalat" w:hAnsi="GHEA Grapalat" w:cs="Sylfaen"/>
            </w:rPr>
          </w:rPrChange>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302CE32E" w14:textId="0D903A89" w:rsidR="00366C4E" w:rsidRPr="00DF1634" w:rsidRDefault="00030D40" w:rsidP="00B46D58">
      <w:pPr>
        <w:widowControl w:val="0"/>
        <w:tabs>
          <w:tab w:val="left" w:pos="1276"/>
        </w:tabs>
        <w:spacing w:after="160"/>
        <w:ind w:firstLine="567"/>
        <w:jc w:val="both"/>
        <w:rPr>
          <w:rFonts w:ascii="GHEA Grapalat" w:hAnsi="GHEA Grapalat"/>
          <w:rPrChange w:id="2217" w:author="Hayk-PC" w:date="2024-12-11T02:31:00Z">
            <w:rPr>
              <w:rFonts w:ascii="GHEA Grapalat" w:hAnsi="GHEA Grapalat"/>
            </w:rPr>
          </w:rPrChange>
        </w:rPr>
      </w:pPr>
      <w:r w:rsidRPr="00DF1634">
        <w:rPr>
          <w:rFonts w:ascii="GHEA Grapalat" w:hAnsi="GHEA Grapalat"/>
          <w:rPrChange w:id="2218" w:author="Hayk-PC" w:date="2024-12-11T02:31:00Z">
            <w:rPr>
              <w:rFonts w:ascii="GHEA Grapalat" w:hAnsi="GHEA Grapalat"/>
            </w:rPr>
          </w:rPrChange>
        </w:rPr>
        <w:t>10.</w:t>
      </w:r>
      <w:r w:rsidR="001723D6" w:rsidRPr="00DF1634">
        <w:rPr>
          <w:rFonts w:ascii="GHEA Grapalat" w:hAnsi="GHEA Grapalat"/>
          <w:rPrChange w:id="2219" w:author="Hayk-PC" w:date="2024-12-11T02:31:00Z">
            <w:rPr>
              <w:rFonts w:ascii="GHEA Grapalat" w:hAnsi="GHEA Grapalat"/>
            </w:rPr>
          </w:rPrChange>
        </w:rPr>
        <w:t>3</w:t>
      </w:r>
      <w:r w:rsidR="00DC30CC" w:rsidRPr="00DF1634">
        <w:rPr>
          <w:rFonts w:ascii="GHEA Grapalat" w:hAnsi="GHEA Grapalat"/>
          <w:rPrChange w:id="2220" w:author="Hayk-PC" w:date="2024-12-11T02:31:00Z">
            <w:rPr>
              <w:rFonts w:ascii="GHEA Grapalat" w:hAnsi="GHEA Grapalat"/>
            </w:rPr>
          </w:rPrChange>
        </w:rPr>
        <w:t>.</w:t>
      </w:r>
      <w:r w:rsidR="00DC30CC" w:rsidRPr="00DF1634">
        <w:rPr>
          <w:rFonts w:ascii="GHEA Grapalat" w:hAnsi="GHEA Grapalat"/>
          <w:rPrChange w:id="2221" w:author="Hayk-PC" w:date="2024-12-11T02:31:00Z">
            <w:rPr>
              <w:rFonts w:ascii="GHEA Grapalat" w:hAnsi="GHEA Grapalat"/>
            </w:rPr>
          </w:rPrChange>
        </w:rPr>
        <w:tab/>
      </w:r>
      <w:r w:rsidRPr="00DF1634">
        <w:rPr>
          <w:rFonts w:ascii="GHEA Grapalat" w:hAnsi="GHEA Grapalat"/>
          <w:rPrChange w:id="2222" w:author="Hayk-PC" w:date="2024-12-11T02:31:00Z">
            <w:rPr>
              <w:rFonts w:ascii="GHEA Grapalat" w:hAnsi="GHEA Grapalat"/>
            </w:rPr>
          </w:rPrChange>
        </w:rPr>
        <w:t xml:space="preserve">Размер обеспечения договора составляет 10 процентов от цены </w:t>
      </w:r>
      <w:r w:rsidR="00E562C0" w:rsidRPr="00DF1634">
        <w:rPr>
          <w:rFonts w:ascii="GHEA Grapalat" w:hAnsi="GHEA Grapalat"/>
          <w:rPrChange w:id="2223" w:author="Hayk-PC" w:date="2024-12-11T02:31:00Z">
            <w:rPr>
              <w:rFonts w:ascii="GHEA Grapalat" w:hAnsi="GHEA Grapalat"/>
            </w:rPr>
          </w:rPrChange>
        </w:rPr>
        <w:t>закупки</w:t>
      </w:r>
      <w:r w:rsidRPr="00DF1634">
        <w:rPr>
          <w:rFonts w:ascii="GHEA Grapalat" w:hAnsi="GHEA Grapalat"/>
          <w:rPrChange w:id="2224" w:author="Hayk-PC" w:date="2024-12-11T02:31:00Z">
            <w:rPr>
              <w:rFonts w:ascii="GHEA Grapalat" w:hAnsi="GHEA Grapalat"/>
            </w:rPr>
          </w:rPrChange>
        </w:rPr>
        <w:t xml:space="preserve">. </w:t>
      </w:r>
      <w:r w:rsidR="002D492B" w:rsidRPr="00DF1634">
        <w:rPr>
          <w:rFonts w:ascii="GHEA Grapalat" w:hAnsi="GHEA Grapalat"/>
          <w:rPrChange w:id="2225" w:author="Hayk-PC" w:date="2024-12-11T02:31:00Z">
            <w:rPr>
              <w:rFonts w:ascii="GHEA Grapalat" w:hAnsi="GHEA Grapalat"/>
            </w:rPr>
          </w:rPrChange>
        </w:rPr>
        <w:t xml:space="preserve">Если цена закупки товара меньше цены заключаемого договора, то размер обеспечения </w:t>
      </w:r>
      <w:r w:rsidR="00E04CFC" w:rsidRPr="00DF1634">
        <w:rPr>
          <w:rFonts w:ascii="GHEA Grapalat" w:hAnsi="GHEA Grapalat"/>
          <w:rPrChange w:id="2226" w:author="Hayk-PC" w:date="2024-12-11T02:31:00Z">
            <w:rPr>
              <w:rFonts w:ascii="GHEA Grapalat" w:hAnsi="GHEA Grapalat"/>
            </w:rPr>
          </w:rPrChange>
        </w:rPr>
        <w:t>договора</w:t>
      </w:r>
      <w:r w:rsidR="002D492B" w:rsidRPr="00DF1634">
        <w:rPr>
          <w:rFonts w:ascii="GHEA Grapalat" w:hAnsi="GHEA Grapalat"/>
          <w:rPrChange w:id="2227" w:author="Hayk-PC" w:date="2024-12-11T02:31:00Z">
            <w:rPr>
              <w:rFonts w:ascii="GHEA Grapalat" w:hAnsi="GHEA Grapalat"/>
            </w:rPr>
          </w:rPrChange>
        </w:rPr>
        <w:t xml:space="preserve"> исчисляется в отношении цены договора. </w:t>
      </w:r>
      <w:r w:rsidR="001723D6" w:rsidRPr="00DF1634">
        <w:rPr>
          <w:rFonts w:ascii="GHEA Grapalat" w:hAnsi="GHEA Grapalat"/>
          <w:rPrChange w:id="2228" w:author="Hayk-PC" w:date="2024-12-11T02:31:00Z">
            <w:rPr>
              <w:rFonts w:ascii="GHEA Grapalat" w:hAnsi="GHEA Grapalat"/>
            </w:rPr>
          </w:rPrChange>
        </w:rPr>
        <w:t xml:space="preserve">Обеспечение </w:t>
      </w:r>
      <w:r w:rsidR="00896AAF" w:rsidRPr="00DF1634">
        <w:rPr>
          <w:rFonts w:ascii="GHEA Grapalat" w:hAnsi="GHEA Grapalat"/>
          <w:rPrChange w:id="2229" w:author="Hayk-PC" w:date="2024-12-11T02:31:00Z">
            <w:rPr>
              <w:rFonts w:ascii="GHEA Grapalat" w:hAnsi="GHEA Grapalat"/>
            </w:rPr>
          </w:rPrChange>
        </w:rPr>
        <w:t>договора</w:t>
      </w:r>
      <w:r w:rsidR="001723D6" w:rsidRPr="00DF1634">
        <w:rPr>
          <w:rFonts w:ascii="GHEA Grapalat" w:hAnsi="GHEA Grapalat"/>
          <w:rPrChange w:id="2230" w:author="Hayk-PC" w:date="2024-12-11T02:31:00Z">
            <w:rPr>
              <w:rFonts w:ascii="GHEA Grapalat" w:hAnsi="GHEA Grapalat"/>
            </w:rPr>
          </w:rPrChange>
        </w:rPr>
        <w:t xml:space="preserve"> представляется </w:t>
      </w:r>
      <w:ins w:id="2231" w:author="Hayk-PC" w:date="2024-12-11T01:57:00Z">
        <w:r w:rsidR="003B2DEF" w:rsidRPr="00DF1634">
          <w:rPr>
            <w:rFonts w:ascii="GHEA Grapalat" w:hAnsi="GHEA Grapalat"/>
            <w:rPrChange w:id="2232" w:author="Hayk-PC" w:date="2024-12-11T02:31:00Z">
              <w:rPr>
                <w:rFonts w:ascii="GHEA Grapalat" w:hAnsi="GHEA Grapalat"/>
                <w:i/>
              </w:rPr>
            </w:rPrChange>
          </w:rPr>
          <w:t>в одностороннем порядке утвержденного заявления-в виде неустойки (приложение 5.1) или наличных денег</w:t>
        </w:r>
        <w:r w:rsidR="003B2DEF" w:rsidRPr="00DF1634" w:rsidDel="003B2DEF">
          <w:rPr>
            <w:rFonts w:ascii="GHEA Grapalat" w:hAnsi="GHEA Grapalat"/>
            <w:rPrChange w:id="2233" w:author="Hayk-PC" w:date="2024-12-11T02:31:00Z">
              <w:rPr>
                <w:rFonts w:ascii="GHEA Grapalat" w:hAnsi="GHEA Grapalat"/>
              </w:rPr>
            </w:rPrChange>
          </w:rPr>
          <w:t xml:space="preserve"> </w:t>
        </w:r>
      </w:ins>
      <w:del w:id="2234" w:author="Hayk-PC" w:date="2024-12-11T01:57:00Z">
        <w:r w:rsidR="001723D6" w:rsidRPr="00DF1634" w:rsidDel="003B2DEF">
          <w:rPr>
            <w:rFonts w:ascii="GHEA Grapalat" w:hAnsi="GHEA Grapalat"/>
            <w:rPrChange w:id="2235" w:author="Hayk-PC" w:date="2024-12-11T02:31:00Z">
              <w:rPr>
                <w:rFonts w:ascii="GHEA Grapalat" w:hAnsi="GHEA Grapalat"/>
              </w:rPr>
            </w:rPrChange>
          </w:rPr>
          <w:delText xml:space="preserve">в </w:delText>
        </w:r>
        <w:r w:rsidR="005876A3" w:rsidRPr="00DF1634" w:rsidDel="003B2DEF">
          <w:rPr>
            <w:rFonts w:ascii="GHEA Grapalat" w:hAnsi="GHEA Grapalat"/>
            <w:rPrChange w:id="2236" w:author="Hayk-PC" w:date="2024-12-11T02:31:00Z">
              <w:rPr>
                <w:rFonts w:ascii="GHEA Grapalat" w:hAnsi="GHEA Grapalat"/>
              </w:rPr>
            </w:rPrChange>
          </w:rPr>
          <w:delText>виде</w:delText>
        </w:r>
        <w:r w:rsidR="001723D6" w:rsidRPr="00DF1634" w:rsidDel="003B2DEF">
          <w:rPr>
            <w:rFonts w:ascii="GHEA Grapalat" w:hAnsi="GHEA Grapalat"/>
            <w:rPrChange w:id="2237" w:author="Hayk-PC" w:date="2024-12-11T02:31:00Z">
              <w:rPr>
                <w:rFonts w:ascii="GHEA Grapalat" w:hAnsi="GHEA Grapalat"/>
              </w:rPr>
            </w:rPrChange>
          </w:rPr>
          <w:delText xml:space="preserve"> банковской гарантии (Приложение 5)</w:delText>
        </w:r>
      </w:del>
      <w:r w:rsidR="00375E5E" w:rsidRPr="00DF1634">
        <w:rPr>
          <w:rFonts w:ascii="GHEA Grapalat" w:hAnsi="GHEA Grapalat"/>
          <w:rPrChange w:id="2238" w:author="Hayk-PC" w:date="2024-12-11T02:31:00Z">
            <w:rPr>
              <w:rFonts w:ascii="GHEA Grapalat" w:hAnsi="GHEA Grapalat"/>
            </w:rPr>
          </w:rPrChange>
        </w:rPr>
        <w:t xml:space="preserve"> или наличных денег</w:t>
      </w:r>
      <w:del w:id="2239" w:author="Hayk-PC" w:date="2024-12-11T01:57:00Z">
        <w:r w:rsidR="009A0467" w:rsidRPr="00DF1634" w:rsidDel="003B2DEF">
          <w:rPr>
            <w:rPrChange w:id="2240" w:author="Hayk-PC" w:date="2024-12-11T02:31:00Z">
              <w:rPr>
                <w:rStyle w:val="FootnoteReference"/>
                <w:rFonts w:ascii="GHEA Grapalat" w:hAnsi="GHEA Grapalat"/>
              </w:rPr>
            </w:rPrChange>
          </w:rPr>
          <w:footnoteReference w:customMarkFollows="1" w:id="12"/>
          <w:delText>13</w:delText>
        </w:r>
      </w:del>
      <w:r w:rsidR="00375E5E" w:rsidRPr="00DF1634">
        <w:rPr>
          <w:rFonts w:ascii="GHEA Grapalat" w:hAnsi="GHEA Grapalat"/>
          <w:rPrChange w:id="2243" w:author="Hayk-PC" w:date="2024-12-11T02:31:00Z">
            <w:rPr>
              <w:rFonts w:ascii="GHEA Grapalat" w:hAnsi="GHEA Grapalat"/>
            </w:rPr>
          </w:rPrChange>
        </w:rPr>
        <w:t>.</w:t>
      </w:r>
    </w:p>
    <w:p w14:paraId="45141C73" w14:textId="77777777" w:rsidR="00DA0D2B" w:rsidRPr="00DF1634" w:rsidRDefault="0058395E" w:rsidP="00DA0D2B">
      <w:pPr>
        <w:widowControl w:val="0"/>
        <w:tabs>
          <w:tab w:val="left" w:pos="1276"/>
        </w:tabs>
        <w:spacing w:after="160"/>
        <w:ind w:firstLine="567"/>
        <w:jc w:val="both"/>
        <w:rPr>
          <w:rFonts w:ascii="GHEA Grapalat" w:hAnsi="GHEA Grapalat"/>
          <w:rPrChange w:id="2244" w:author="Hayk-PC" w:date="2024-12-11T02:31:00Z">
            <w:rPr>
              <w:rFonts w:ascii="GHEA Grapalat" w:hAnsi="GHEA Grapalat"/>
            </w:rPr>
          </w:rPrChange>
        </w:rPr>
      </w:pPr>
      <w:r w:rsidRPr="00DF1634">
        <w:rPr>
          <w:rFonts w:ascii="GHEA Grapalat" w:hAnsi="GHEA Grapalat"/>
          <w:rPrChange w:id="2245" w:author="Hayk-PC" w:date="2024-12-11T02:31:00Z">
            <w:rPr>
              <w:rFonts w:ascii="GHEA Grapalat" w:hAnsi="GHEA Grapalat"/>
            </w:rPr>
          </w:rPrChange>
        </w:rPr>
        <w:t xml:space="preserve">Если процедура закупки организована </w:t>
      </w:r>
      <w:r w:rsidR="00BE0C42" w:rsidRPr="00DF1634">
        <w:rPr>
          <w:rFonts w:ascii="GHEA Grapalat" w:hAnsi="GHEA Grapalat"/>
          <w:rPrChange w:id="2246" w:author="Hayk-PC" w:date="2024-12-11T02:31:00Z">
            <w:rPr>
              <w:rFonts w:ascii="GHEA Grapalat" w:hAnsi="GHEA Grapalat"/>
            </w:rPr>
          </w:rPrChange>
        </w:rPr>
        <w:t xml:space="preserve">по лотам и участник признается отобранным участником по более чем одному лоту, </w:t>
      </w:r>
      <w:r w:rsidR="00BE0C42" w:rsidRPr="00DF1634">
        <w:rPr>
          <w:rFonts w:ascii="GHEA Grapalat" w:hAnsi="GHEA Grapalat" w:cs="Sylfaen"/>
          <w:rPrChange w:id="2247" w:author="Hayk-PC" w:date="2024-12-11T02:31:00Z">
            <w:rPr>
              <w:rFonts w:ascii="GHEA Grapalat" w:hAnsi="GHEA Grapalat" w:cs="Sylfaen"/>
            </w:rPr>
          </w:rPrChange>
        </w:rPr>
        <w:t xml:space="preserve">то он может предоставить обеспечение договора как </w:t>
      </w:r>
      <w:r w:rsidR="00BE0C42" w:rsidRPr="00DF1634">
        <w:rPr>
          <w:rFonts w:ascii="GHEA Grapalat" w:hAnsi="GHEA Grapalat"/>
          <w:rPrChange w:id="2248" w:author="Hayk-PC" w:date="2024-12-11T02:31:00Z">
            <w:rPr>
              <w:rFonts w:ascii="GHEA Grapalat" w:hAnsi="GHEA Grapalat"/>
            </w:rPr>
          </w:rPrChange>
        </w:rPr>
        <w:t xml:space="preserve">для каждого лота в отдельности, так и одно обеспечение для всех лотов. </w:t>
      </w:r>
      <w:r w:rsidR="00DA0D2B" w:rsidRPr="00DF1634">
        <w:rPr>
          <w:rFonts w:ascii="GHEA Grapalat" w:hAnsi="GHEA Grapalat"/>
          <w:rPrChange w:id="2249" w:author="Hayk-PC" w:date="2024-12-11T02:31:00Z">
            <w:rPr>
              <w:rFonts w:ascii="GHEA Grapalat" w:hAnsi="GHEA Grapalat"/>
            </w:rPr>
          </w:rPrChange>
        </w:rPr>
        <w:t xml:space="preserve">При представлении одного обеспечения догогвора его сумма исчисляется по отношению </w:t>
      </w:r>
      <w:r w:rsidR="00DA0D2B" w:rsidRPr="00DF1634">
        <w:rPr>
          <w:rFonts w:ascii="GHEA Grapalat" w:hAnsi="GHEA Grapalat" w:cs="Sylfaen"/>
          <w:rPrChange w:id="2250" w:author="Hayk-PC" w:date="2024-12-11T02:31:00Z">
            <w:rPr>
              <w:rFonts w:ascii="GHEA Grapalat" w:hAnsi="GHEA Grapalat" w:cs="Sylfaen"/>
            </w:rPr>
          </w:rPrChange>
        </w:rPr>
        <w:t>к сумме цен закупок представленных лотов</w:t>
      </w:r>
      <w:r w:rsidR="00DA0D2B" w:rsidRPr="00DF1634">
        <w:rPr>
          <w:rFonts w:ascii="GHEA Grapalat" w:hAnsi="GHEA Grapalat"/>
          <w:color w:val="FF0000"/>
          <w:rPrChange w:id="2251" w:author="Hayk-PC" w:date="2024-12-11T02:31:00Z">
            <w:rPr>
              <w:rFonts w:ascii="GHEA Grapalat" w:hAnsi="GHEA Grapalat"/>
              <w:color w:val="FF0000"/>
            </w:rPr>
          </w:rPrChange>
        </w:rPr>
        <w:t xml:space="preserve"> </w:t>
      </w:r>
      <w:r w:rsidR="00DA0D2B" w:rsidRPr="00DF1634">
        <w:rPr>
          <w:rFonts w:ascii="GHEA Grapalat" w:hAnsi="GHEA Grapalat"/>
          <w:color w:val="000000" w:themeColor="text1"/>
          <w:rPrChange w:id="2252" w:author="Hayk-PC" w:date="2024-12-11T02:31:00Z">
            <w:rPr>
              <w:rFonts w:ascii="GHEA Grapalat" w:hAnsi="GHEA Grapalat"/>
              <w:color w:val="000000" w:themeColor="text1"/>
            </w:rPr>
          </w:rPrChange>
        </w:rPr>
        <w:t>с учетом требований 9-ого подпункта 32-ого пункта</w:t>
      </w:r>
      <w:r w:rsidR="00DA0D2B" w:rsidRPr="00DF1634">
        <w:rPr>
          <w:rFonts w:ascii="GHEA Grapalat" w:hAnsi="GHEA Grapalat"/>
          <w:rPrChange w:id="2253" w:author="Hayk-PC" w:date="2024-12-11T02:31:00Z">
            <w:rPr>
              <w:rFonts w:ascii="GHEA Grapalat" w:hAnsi="GHEA Grapalat"/>
            </w:rPr>
          </w:rPrChange>
        </w:rPr>
        <w:t xml:space="preserve">. </w:t>
      </w:r>
    </w:p>
    <w:p w14:paraId="2F943F38" w14:textId="77777777" w:rsidR="00BE0C42" w:rsidRPr="00DF1634" w:rsidRDefault="00BE0C42" w:rsidP="00B46D58">
      <w:pPr>
        <w:widowControl w:val="0"/>
        <w:tabs>
          <w:tab w:val="left" w:pos="1276"/>
        </w:tabs>
        <w:spacing w:after="160"/>
        <w:ind w:firstLine="567"/>
        <w:jc w:val="both"/>
        <w:rPr>
          <w:rFonts w:ascii="GHEA Grapalat" w:hAnsi="GHEA Grapalat"/>
          <w:lang w:val="hy-AM"/>
          <w:rPrChange w:id="2254" w:author="Hayk-PC" w:date="2024-12-11T02:31:00Z">
            <w:rPr>
              <w:rFonts w:ascii="GHEA Grapalat" w:hAnsi="GHEA Grapalat"/>
              <w:lang w:val="hy-AM"/>
            </w:rPr>
          </w:rPrChange>
        </w:rPr>
      </w:pPr>
      <w:r w:rsidRPr="00DF1634">
        <w:rPr>
          <w:rFonts w:ascii="GHEA Grapalat" w:hAnsi="GHEA Grapalat"/>
          <w:rPrChange w:id="2255" w:author="Hayk-PC" w:date="2024-12-11T02:31:00Z">
            <w:rPr>
              <w:rFonts w:ascii="GHEA Grapalat" w:hAnsi="GHEA Grapalat"/>
            </w:rPr>
          </w:rPrChange>
        </w:rPr>
        <w:lastRenderedPageBreak/>
        <w:t>.</w:t>
      </w:r>
    </w:p>
    <w:p w14:paraId="654A2035" w14:textId="7122630C" w:rsidR="00E969ED" w:rsidRPr="00DF1634" w:rsidRDefault="00BE0C42" w:rsidP="00B46D58">
      <w:pPr>
        <w:widowControl w:val="0"/>
        <w:tabs>
          <w:tab w:val="left" w:pos="1276"/>
        </w:tabs>
        <w:spacing w:after="160"/>
        <w:ind w:firstLine="567"/>
        <w:jc w:val="both"/>
        <w:rPr>
          <w:rFonts w:ascii="GHEA Grapalat" w:hAnsi="GHEA Grapalat"/>
          <w:rPrChange w:id="2256" w:author="Hayk-PC" w:date="2024-12-11T02:31:00Z">
            <w:rPr>
              <w:rFonts w:ascii="GHEA Grapalat" w:hAnsi="GHEA Grapalat"/>
            </w:rPr>
          </w:rPrChange>
        </w:rPr>
      </w:pPr>
      <w:r w:rsidRPr="00DF1634">
        <w:rPr>
          <w:rFonts w:ascii="GHEA Grapalat" w:hAnsi="GHEA Grapalat"/>
          <w:rPrChange w:id="2257" w:author="Hayk-PC" w:date="2024-12-11T02:31:00Z">
            <w:rPr>
              <w:rFonts w:ascii="GHEA Grapalat" w:hAnsi="GHEA Grapalat"/>
            </w:rPr>
          </w:rPrChange>
        </w:rPr>
        <w:t xml:space="preserve"> </w:t>
      </w:r>
      <w:r w:rsidR="00030D40" w:rsidRPr="00DF1634">
        <w:rPr>
          <w:rFonts w:ascii="GHEA Grapalat" w:hAnsi="GHEA Grapalat"/>
          <w:rPrChange w:id="2258" w:author="Hayk-PC" w:date="2024-12-11T02:31:00Z">
            <w:rPr>
              <w:rFonts w:ascii="GHEA Grapalat" w:hAnsi="GHEA Grapalat"/>
            </w:rPr>
          </w:rPrChange>
        </w:rPr>
        <w:t xml:space="preserve">Обеспечение договора должно быть действительно как минимум включительно до </w:t>
      </w:r>
      <w:ins w:id="2259" w:author="Hayk-PC" w:date="2024-12-11T01:58:00Z">
        <w:r w:rsidR="003B2DEF" w:rsidRPr="00DF1634">
          <w:rPr>
            <w:rFonts w:ascii="GHEA Grapalat" w:hAnsi="GHEA Grapalat"/>
            <w:rPrChange w:id="2260" w:author="Hayk-PC" w:date="2024-12-11T02:31:00Z">
              <w:rPr>
                <w:rFonts w:ascii="GHEA Grapalat" w:hAnsi="GHEA Grapalat"/>
              </w:rPr>
            </w:rPrChange>
          </w:rPr>
          <w:t>2</w:t>
        </w:r>
      </w:ins>
      <w:del w:id="2261" w:author="Hayk-PC" w:date="2024-12-11T01:58:00Z">
        <w:r w:rsidR="00411A25" w:rsidRPr="00DF1634" w:rsidDel="003B2DEF">
          <w:rPr>
            <w:rFonts w:ascii="GHEA Grapalat" w:hAnsi="GHEA Grapalat"/>
            <w:rPrChange w:id="2262" w:author="Hayk-PC" w:date="2024-12-11T02:31:00Z">
              <w:rPr>
                <w:rFonts w:ascii="GHEA Grapalat" w:hAnsi="GHEA Grapalat"/>
              </w:rPr>
            </w:rPrChange>
          </w:rPr>
          <w:delText>9</w:delText>
        </w:r>
      </w:del>
      <w:r w:rsidR="00411A25" w:rsidRPr="00DF1634">
        <w:rPr>
          <w:rFonts w:ascii="GHEA Grapalat" w:hAnsi="GHEA Grapalat"/>
          <w:rPrChange w:id="2263" w:author="Hayk-PC" w:date="2024-12-11T02:31:00Z">
            <w:rPr>
              <w:rFonts w:ascii="GHEA Grapalat" w:hAnsi="GHEA Grapalat"/>
            </w:rPr>
          </w:rPrChange>
        </w:rPr>
        <w:t>0</w:t>
      </w:r>
      <w:r w:rsidR="00030D40" w:rsidRPr="00DF1634">
        <w:rPr>
          <w:rFonts w:ascii="GHEA Grapalat" w:hAnsi="GHEA Grapalat"/>
          <w:rPrChange w:id="2264" w:author="Hayk-PC" w:date="2024-12-11T02:31:00Z">
            <w:rPr>
              <w:rFonts w:ascii="GHEA Grapalat" w:hAnsi="GHEA Grapalat"/>
            </w:rPr>
          </w:rPrChange>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DF1634">
        <w:rPr>
          <w:rFonts w:ascii="GHEA Grapalat" w:hAnsi="GHEA Grapalat"/>
          <w:rPrChange w:id="2265" w:author="Hayk-PC" w:date="2024-12-11T02:31:00Z">
            <w:rPr>
              <w:rFonts w:ascii="GHEA Grapalat" w:hAnsi="GHEA Grapalat"/>
            </w:rPr>
          </w:rPrChange>
        </w:rPr>
        <w:t xml:space="preserve">пяти </w:t>
      </w:r>
      <w:r w:rsidR="00030D40" w:rsidRPr="00DF1634">
        <w:rPr>
          <w:rFonts w:ascii="GHEA Grapalat" w:hAnsi="GHEA Grapalat"/>
          <w:rPrChange w:id="2266" w:author="Hayk-PC" w:date="2024-12-11T02:31:00Z">
            <w:rPr>
              <w:rFonts w:ascii="GHEA Grapalat" w:hAnsi="GHEA Grapalat"/>
            </w:rPr>
          </w:rPrChange>
        </w:rPr>
        <w:t xml:space="preserve">рабочих дней, следующих за исполнением в полном объеме обязательств, взятых на себя по заключенному </w:t>
      </w:r>
      <w:r w:rsidR="00DC30CC" w:rsidRPr="00DF1634">
        <w:rPr>
          <w:rFonts w:ascii="GHEA Grapalat" w:hAnsi="GHEA Grapalat"/>
          <w:rPrChange w:id="2267" w:author="Hayk-PC" w:date="2024-12-11T02:31:00Z">
            <w:rPr>
              <w:rFonts w:ascii="GHEA Grapalat" w:hAnsi="GHEA Grapalat"/>
            </w:rPr>
          </w:rPrChange>
        </w:rPr>
        <w:t>договору.</w:t>
      </w:r>
    </w:p>
    <w:p w14:paraId="67C27B6D" w14:textId="77777777" w:rsidR="00F0759D" w:rsidRPr="00DF1634" w:rsidRDefault="00F92A53" w:rsidP="00B46D58">
      <w:pPr>
        <w:widowControl w:val="0"/>
        <w:tabs>
          <w:tab w:val="left" w:pos="1276"/>
        </w:tabs>
        <w:spacing w:after="160"/>
        <w:ind w:firstLine="567"/>
        <w:jc w:val="both"/>
        <w:rPr>
          <w:rFonts w:ascii="GHEA Grapalat" w:hAnsi="GHEA Grapalat"/>
          <w:rPrChange w:id="2268" w:author="Hayk-PC" w:date="2024-12-11T02:31:00Z">
            <w:rPr>
              <w:rFonts w:ascii="GHEA Grapalat" w:hAnsi="GHEA Grapalat"/>
            </w:rPr>
          </w:rPrChange>
        </w:rPr>
      </w:pPr>
      <w:r w:rsidRPr="00DF1634">
        <w:rPr>
          <w:rFonts w:ascii="GHEA Grapalat" w:hAnsi="GHEA Grapalat"/>
          <w:rPrChange w:id="2269" w:author="Hayk-PC" w:date="2024-12-11T02:31:00Z">
            <w:rPr>
              <w:rFonts w:ascii="GHEA Grapalat" w:hAnsi="GHEA Grapalat"/>
            </w:rPr>
          </w:rPrChange>
        </w:rPr>
        <w:t>Обеспечение договора, представленное в виде наличных денег, должно быть перечислено на казначейский счет</w:t>
      </w:r>
      <w:r w:rsidRPr="00DF1634">
        <w:rPr>
          <w:rFonts w:ascii="Courier New" w:hAnsi="Courier New" w:cs="Courier New"/>
          <w:rPrChange w:id="2270" w:author="Hayk-PC" w:date="2024-12-11T02:31:00Z">
            <w:rPr>
              <w:rFonts w:ascii="Courier New" w:hAnsi="Courier New" w:cs="Courier New"/>
            </w:rPr>
          </w:rPrChange>
        </w:rPr>
        <w:t> </w:t>
      </w:r>
      <w:r w:rsidRPr="00DF1634">
        <w:rPr>
          <w:rFonts w:ascii="GHEA Grapalat" w:hAnsi="GHEA Grapalat"/>
          <w:rPrChange w:id="2271" w:author="Hayk-PC" w:date="2024-12-11T02:31:00Z">
            <w:rPr>
              <w:rFonts w:ascii="GHEA Grapalat" w:hAnsi="GHEA Grapalat"/>
            </w:rPr>
          </w:rPrChange>
        </w:rPr>
        <w:t>"900008000</w:t>
      </w:r>
      <w:r w:rsidR="00B66AB9" w:rsidRPr="00DF1634">
        <w:rPr>
          <w:rFonts w:ascii="GHEA Grapalat" w:hAnsi="GHEA Grapalat"/>
          <w:rPrChange w:id="2272" w:author="Hayk-PC" w:date="2024-12-11T02:31:00Z">
            <w:rPr>
              <w:rFonts w:ascii="GHEA Grapalat" w:hAnsi="GHEA Grapalat"/>
            </w:rPr>
          </w:rPrChange>
        </w:rPr>
        <w:t>66</w:t>
      </w:r>
      <w:r w:rsidRPr="00DF1634">
        <w:rPr>
          <w:rFonts w:ascii="GHEA Grapalat" w:hAnsi="GHEA Grapalat"/>
          <w:rPrChange w:id="2273" w:author="Hayk-PC" w:date="2024-12-11T02:31:00Z">
            <w:rPr>
              <w:rFonts w:ascii="GHEA Grapalat" w:hAnsi="GHEA Grapalat"/>
            </w:rPr>
          </w:rPrChange>
        </w:rPr>
        <w:t>4", открытый в Центральном казначействе на имя уполномоченного органа.</w:t>
      </w:r>
    </w:p>
    <w:p w14:paraId="2B05ED33" w14:textId="77777777" w:rsidR="00D32092" w:rsidRPr="00DF1634" w:rsidRDefault="004A0321" w:rsidP="00B46D58">
      <w:pPr>
        <w:widowControl w:val="0"/>
        <w:tabs>
          <w:tab w:val="left" w:pos="1276"/>
        </w:tabs>
        <w:spacing w:after="160"/>
        <w:ind w:firstLine="567"/>
        <w:jc w:val="both"/>
        <w:rPr>
          <w:rFonts w:ascii="GHEA Grapalat" w:hAnsi="GHEA Grapalat" w:cs="Sylfaen"/>
          <w:rPrChange w:id="2274" w:author="Hayk-PC" w:date="2024-12-11T02:31:00Z">
            <w:rPr>
              <w:rFonts w:ascii="GHEA Grapalat" w:hAnsi="GHEA Grapalat" w:cs="Sylfaen"/>
            </w:rPr>
          </w:rPrChange>
        </w:rPr>
      </w:pPr>
      <w:r w:rsidRPr="00DF1634">
        <w:rPr>
          <w:rFonts w:ascii="GHEA Grapalat" w:hAnsi="GHEA Grapalat"/>
          <w:rPrChange w:id="2275" w:author="Hayk-PC" w:date="2024-12-11T02:31:00Z">
            <w:rPr>
              <w:rFonts w:ascii="GHEA Grapalat" w:hAnsi="GHEA Grapalat"/>
            </w:rPr>
          </w:rPrChange>
        </w:rPr>
        <w:t>10.4</w:t>
      </w:r>
      <w:r w:rsidR="00251CF9" w:rsidRPr="00DF1634">
        <w:rPr>
          <w:rFonts w:ascii="GHEA Grapalat" w:hAnsi="GHEA Grapalat"/>
          <w:rPrChange w:id="2276" w:author="Hayk-PC" w:date="2024-12-11T02:31:00Z">
            <w:rPr>
              <w:rFonts w:ascii="GHEA Grapalat" w:hAnsi="GHEA Grapalat"/>
            </w:rPr>
          </w:rPrChange>
        </w:rPr>
        <w:t xml:space="preserve"> </w:t>
      </w:r>
      <w:r w:rsidR="0076763C" w:rsidRPr="00DF1634">
        <w:rPr>
          <w:rFonts w:ascii="GHEA Grapalat" w:hAnsi="GHEA Grapalat"/>
          <w:rPrChange w:id="2277" w:author="Hayk-PC" w:date="2024-12-11T02:31:00Z">
            <w:rPr>
              <w:rFonts w:ascii="GHEA Grapalat" w:hAnsi="GHEA Grapalat"/>
            </w:rPr>
          </w:rPrChange>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DF1634">
        <w:rPr>
          <w:rFonts w:ascii="GHEA Grapalat" w:hAnsi="GHEA Grapalat"/>
          <w:rPrChange w:id="2278" w:author="Hayk-PC" w:date="2024-12-11T02:31:00Z">
            <w:rPr>
              <w:rFonts w:ascii="GHEA Grapalat" w:hAnsi="GHEA Grapalat"/>
            </w:rPr>
          </w:rPrChange>
        </w:rPr>
        <w:t>я квалификации и</w:t>
      </w:r>
      <w:r w:rsidR="0076763C" w:rsidRPr="00DF1634">
        <w:rPr>
          <w:rFonts w:ascii="GHEA Grapalat" w:hAnsi="GHEA Grapalat"/>
          <w:rPrChange w:id="2279" w:author="Hayk-PC" w:date="2024-12-11T02:31:00Z">
            <w:rPr>
              <w:rFonts w:ascii="GHEA Grapalat" w:hAnsi="GHEA Grapalat"/>
            </w:rPr>
          </w:rPrChange>
        </w:rPr>
        <w:t xml:space="preserve"> договора представля</w:t>
      </w:r>
      <w:r w:rsidR="00DE7753" w:rsidRPr="00DF1634">
        <w:rPr>
          <w:rFonts w:ascii="GHEA Grapalat" w:hAnsi="GHEA Grapalat"/>
          <w:rPrChange w:id="2280" w:author="Hayk-PC" w:date="2024-12-11T02:31:00Z">
            <w:rPr>
              <w:rFonts w:ascii="GHEA Grapalat" w:hAnsi="GHEA Grapalat"/>
            </w:rPr>
          </w:rPrChange>
        </w:rPr>
        <w:t>ю</w:t>
      </w:r>
      <w:r w:rsidR="0076763C" w:rsidRPr="00DF1634">
        <w:rPr>
          <w:rFonts w:ascii="GHEA Grapalat" w:hAnsi="GHEA Grapalat"/>
          <w:rPrChange w:id="2281" w:author="Hayk-PC" w:date="2024-12-11T02:31:00Z">
            <w:rPr>
              <w:rFonts w:ascii="GHEA Grapalat" w:hAnsi="GHEA Grapalat"/>
            </w:rPr>
          </w:rPrChange>
        </w:rPr>
        <w:t>тся</w:t>
      </w:r>
      <w:r w:rsidR="00180134" w:rsidRPr="00DF1634">
        <w:rPr>
          <w:rFonts w:ascii="GHEA Grapalat" w:hAnsi="GHEA Grapalat"/>
          <w:rPrChange w:id="2282" w:author="Hayk-PC" w:date="2024-12-11T02:31:00Z">
            <w:rPr>
              <w:rFonts w:ascii="GHEA Grapalat" w:hAnsi="GHEA Grapalat"/>
            </w:rPr>
          </w:rPrChange>
        </w:rPr>
        <w:t xml:space="preserve"> в виде заключенного в одностороннем порядке </w:t>
      </w:r>
      <w:r w:rsidR="00A9694C" w:rsidRPr="00DF1634">
        <w:rPr>
          <w:rFonts w:ascii="GHEA Grapalat" w:hAnsi="GHEA Grapalat"/>
          <w:rPrChange w:id="2283" w:author="Hayk-PC" w:date="2024-12-11T02:31:00Z">
            <w:rPr>
              <w:rFonts w:ascii="GHEA Grapalat" w:hAnsi="GHEA Grapalat"/>
            </w:rPr>
          </w:rPrChange>
        </w:rPr>
        <w:t>за</w:t>
      </w:r>
      <w:r w:rsidR="00180134" w:rsidRPr="00DF1634">
        <w:rPr>
          <w:rFonts w:ascii="GHEA Grapalat" w:hAnsi="GHEA Grapalat"/>
          <w:rPrChange w:id="2284" w:author="Hayk-PC" w:date="2024-12-11T02:31:00Z">
            <w:rPr>
              <w:rFonts w:ascii="GHEA Grapalat" w:hAnsi="GHEA Grapalat"/>
            </w:rPr>
          </w:rPrChange>
        </w:rPr>
        <w:t>явления - в виде неустойки или наличных денег</w:t>
      </w:r>
      <w:r w:rsidR="006D7219" w:rsidRPr="00DF1634">
        <w:rPr>
          <w:rFonts w:ascii="GHEA Grapalat" w:hAnsi="GHEA Grapalat"/>
          <w:rPrChange w:id="2285" w:author="Hayk-PC" w:date="2024-12-11T02:31:00Z">
            <w:rPr>
              <w:rFonts w:ascii="GHEA Grapalat" w:hAnsi="GHEA Grapalat"/>
            </w:rPr>
          </w:rPrChange>
        </w:rPr>
        <w:t>. Если на момент возникновения правомочия по заключению договора</w:t>
      </w:r>
      <w:r w:rsidR="00E01672" w:rsidRPr="00DF1634">
        <w:rPr>
          <w:rFonts w:ascii="GHEA Grapalat" w:hAnsi="GHEA Grapalat"/>
          <w:lang w:val="hy-AM"/>
          <w:rPrChange w:id="2286" w:author="Hayk-PC" w:date="2024-12-11T02:31:00Z">
            <w:rPr>
              <w:rFonts w:ascii="GHEA Grapalat" w:hAnsi="GHEA Grapalat"/>
              <w:lang w:val="hy-AM"/>
            </w:rPr>
          </w:rPrChange>
        </w:rPr>
        <w:t xml:space="preserve"> </w:t>
      </w:r>
      <w:r w:rsidR="00D32092" w:rsidRPr="00DF1634">
        <w:rPr>
          <w:rFonts w:ascii="GHEA Grapalat" w:hAnsi="GHEA Grapalat" w:cs="Sylfaen"/>
          <w:rPrChange w:id="2287" w:author="Hayk-PC" w:date="2024-12-11T02:31:00Z">
            <w:rPr>
              <w:rFonts w:ascii="GHEA Grapalat" w:hAnsi="GHEA Grapalat" w:cs="Sylfaen"/>
            </w:rPr>
          </w:rPrChange>
        </w:rPr>
        <w:t xml:space="preserve">предусмотренные финансовые средства превышают </w:t>
      </w:r>
      <w:r w:rsidR="00E01672" w:rsidRPr="00DF1634">
        <w:rPr>
          <w:rFonts w:ascii="GHEA Grapalat" w:hAnsi="GHEA Grapalat" w:cs="Sylfaen"/>
          <w:lang w:val="hy-AM"/>
          <w:rPrChange w:id="2288" w:author="Hayk-PC" w:date="2024-12-11T02:31:00Z">
            <w:rPr>
              <w:rFonts w:ascii="GHEA Grapalat" w:hAnsi="GHEA Grapalat" w:cs="Sylfaen"/>
              <w:lang w:val="hy-AM"/>
            </w:rPr>
          </w:rPrChange>
        </w:rPr>
        <w:t>25</w:t>
      </w:r>
      <w:r w:rsidR="00D32092" w:rsidRPr="00DF1634">
        <w:rPr>
          <w:rFonts w:ascii="GHEA Grapalat" w:hAnsi="GHEA Grapalat" w:cs="Sylfaen"/>
          <w:rPrChange w:id="2289" w:author="Hayk-PC" w:date="2024-12-11T02:31:00Z">
            <w:rPr>
              <w:rFonts w:ascii="GHEA Grapalat" w:hAnsi="GHEA Grapalat" w:cs="Sylfaen"/>
            </w:rPr>
          </w:rPrChange>
        </w:rPr>
        <w:t xml:space="preserve"> млн. драмов, однако для полного выполнения договора и в дальнейшем требуются финансовые средства, то обеспечени</w:t>
      </w:r>
      <w:r w:rsidR="00F66146" w:rsidRPr="00DF1634">
        <w:rPr>
          <w:rFonts w:ascii="GHEA Grapalat" w:hAnsi="GHEA Grapalat" w:cs="Sylfaen"/>
          <w:rPrChange w:id="2290" w:author="Hayk-PC" w:date="2024-12-11T02:31:00Z">
            <w:rPr>
              <w:rFonts w:ascii="GHEA Grapalat" w:hAnsi="GHEA Grapalat" w:cs="Sylfaen"/>
            </w:rPr>
          </w:rPrChange>
        </w:rPr>
        <w:t>я квалификации и</w:t>
      </w:r>
      <w:r w:rsidR="00D32092" w:rsidRPr="00DF1634">
        <w:rPr>
          <w:rFonts w:ascii="GHEA Grapalat" w:hAnsi="GHEA Grapalat" w:cs="Sylfaen"/>
          <w:rPrChange w:id="2291" w:author="Hayk-PC" w:date="2024-12-11T02:31:00Z">
            <w:rPr>
              <w:rFonts w:ascii="GHEA Grapalat" w:hAnsi="GHEA Grapalat" w:cs="Sylfaen"/>
            </w:rPr>
          </w:rPrChange>
        </w:rPr>
        <w:t xml:space="preserve"> договора, по части выделенных финансовых средств, представляется в виде </w:t>
      </w:r>
      <w:r w:rsidR="00817C86" w:rsidRPr="00DF1634">
        <w:rPr>
          <w:rFonts w:ascii="GHEA Grapalat" w:hAnsi="GHEA Grapalat" w:cs="Sylfaen"/>
          <w:rPrChange w:id="2292" w:author="Hayk-PC" w:date="2024-12-11T02:31:00Z">
            <w:rPr>
              <w:rFonts w:ascii="GHEA Grapalat" w:hAnsi="GHEA Grapalat" w:cs="Sylfaen"/>
            </w:rPr>
          </w:rPrChange>
        </w:rPr>
        <w:t xml:space="preserve">банковской </w:t>
      </w:r>
      <w:r w:rsidR="00D32092" w:rsidRPr="00DF1634">
        <w:rPr>
          <w:rFonts w:ascii="GHEA Grapalat" w:hAnsi="GHEA Grapalat" w:cs="Sylfaen"/>
          <w:rPrChange w:id="2293" w:author="Hayk-PC" w:date="2024-12-11T02:31:00Z">
            <w:rPr>
              <w:rFonts w:ascii="GHEA Grapalat" w:hAnsi="GHEA Grapalat" w:cs="Sylfaen"/>
            </w:rPr>
          </w:rPrChange>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1D6986E2" w14:textId="02D2BFEF" w:rsidR="008F0732" w:rsidRPr="00DF1634" w:rsidDel="006964F5" w:rsidRDefault="00030D40" w:rsidP="00B46D58">
      <w:pPr>
        <w:widowControl w:val="0"/>
        <w:tabs>
          <w:tab w:val="left" w:pos="1276"/>
        </w:tabs>
        <w:spacing w:after="160"/>
        <w:ind w:firstLine="567"/>
        <w:jc w:val="both"/>
        <w:rPr>
          <w:del w:id="2294" w:author="Hayk-PC" w:date="2024-12-11T01:58:00Z"/>
          <w:rFonts w:ascii="GHEA Grapalat" w:hAnsi="GHEA Grapalat"/>
          <w:i/>
          <w:rPrChange w:id="2295" w:author="Hayk-PC" w:date="2024-12-11T02:31:00Z">
            <w:rPr>
              <w:del w:id="2296" w:author="Hayk-PC" w:date="2024-12-11T01:58:00Z"/>
              <w:rFonts w:ascii="GHEA Grapalat" w:hAnsi="GHEA Grapalat"/>
              <w:i/>
            </w:rPr>
          </w:rPrChange>
        </w:rPr>
      </w:pPr>
      <w:del w:id="2297" w:author="Hayk-PC" w:date="2024-12-11T01:58:00Z">
        <w:r w:rsidRPr="00DF1634" w:rsidDel="006964F5">
          <w:rPr>
            <w:rFonts w:ascii="GHEA Grapalat" w:hAnsi="GHEA Grapalat"/>
            <w:rPrChange w:id="2298" w:author="Hayk-PC" w:date="2024-12-11T02:31:00Z">
              <w:rPr>
                <w:rFonts w:ascii="GHEA Grapalat" w:hAnsi="GHEA Grapalat"/>
              </w:rPr>
            </w:rPrChange>
          </w:rPr>
          <w:delText>10.</w:delText>
        </w:r>
        <w:r w:rsidR="00DF09E7" w:rsidRPr="00DF1634" w:rsidDel="006964F5">
          <w:rPr>
            <w:rFonts w:ascii="GHEA Grapalat" w:hAnsi="GHEA Grapalat"/>
            <w:rPrChange w:id="2299" w:author="Hayk-PC" w:date="2024-12-11T02:31:00Z">
              <w:rPr>
                <w:rFonts w:ascii="GHEA Grapalat" w:hAnsi="GHEA Grapalat"/>
              </w:rPr>
            </w:rPrChange>
          </w:rPr>
          <w:delText>5</w:delText>
        </w:r>
        <w:r w:rsidR="003E194D" w:rsidRPr="00DF1634" w:rsidDel="006964F5">
          <w:rPr>
            <w:rFonts w:ascii="GHEA Grapalat" w:hAnsi="GHEA Grapalat"/>
            <w:rPrChange w:id="2300" w:author="Hayk-PC" w:date="2024-12-11T02:31:00Z">
              <w:rPr>
                <w:rFonts w:ascii="GHEA Grapalat" w:hAnsi="GHEA Grapalat"/>
              </w:rPr>
            </w:rPrChange>
          </w:rPr>
          <w:delText>.</w:delText>
        </w:r>
        <w:r w:rsidR="003E194D" w:rsidRPr="00DF1634" w:rsidDel="006964F5">
          <w:rPr>
            <w:rFonts w:ascii="GHEA Grapalat" w:hAnsi="GHEA Grapalat"/>
            <w:rPrChange w:id="2301" w:author="Hayk-PC" w:date="2024-12-11T02:31:00Z">
              <w:rPr>
                <w:rFonts w:ascii="GHEA Grapalat" w:hAnsi="GHEA Grapalat"/>
              </w:rPr>
            </w:rPrChange>
          </w:rPr>
          <w:tab/>
        </w:r>
        <w:r w:rsidRPr="00DF1634" w:rsidDel="006964F5">
          <w:rPr>
            <w:rFonts w:ascii="GHEA Grapalat" w:hAnsi="GHEA Grapalat"/>
            <w:rPrChange w:id="2302" w:author="Hayk-PC" w:date="2024-12-11T02:31:00Z">
              <w:rPr>
                <w:rFonts w:ascii="GHEA Grapalat" w:hAnsi="GHEA Grapalat"/>
              </w:rPr>
            </w:rPrChange>
          </w:rPr>
          <w:delTex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delText>
        </w:r>
        <w:r w:rsidR="00D90394" w:rsidRPr="00DF1634" w:rsidDel="006964F5">
          <w:rPr>
            <w:rFonts w:ascii="GHEA Grapalat" w:hAnsi="GHEA Grapalat"/>
            <w:rPrChange w:id="2303" w:author="Hayk-PC" w:date="2024-12-11T02:31:00Z">
              <w:rPr>
                <w:rFonts w:ascii="GHEA Grapalat" w:hAnsi="GHEA Grapalat"/>
              </w:rPr>
            </w:rPrChange>
          </w:rPr>
          <w:delText xml:space="preserve"> (Приложение 5.2)</w:delText>
        </w:r>
        <w:r w:rsidRPr="00DF1634" w:rsidDel="006964F5">
          <w:rPr>
            <w:rFonts w:ascii="GHEA Grapalat" w:hAnsi="GHEA Grapalat"/>
            <w:rPrChange w:id="2304" w:author="Hayk-PC" w:date="2024-12-11T02:31:00Z">
              <w:rPr>
                <w:rFonts w:ascii="GHEA Grapalat" w:hAnsi="GHEA Grapalat"/>
              </w:rPr>
            </w:rPrChange>
          </w:rPr>
          <w:delText>.</w:delText>
        </w:r>
        <w:r w:rsidRPr="00DF1634" w:rsidDel="006964F5">
          <w:rPr>
            <w:rFonts w:ascii="GHEA Grapalat" w:hAnsi="GHEA Grapalat"/>
            <w:i/>
            <w:rPrChange w:id="2305" w:author="Hayk-PC" w:date="2024-12-11T02:31:00Z">
              <w:rPr>
                <w:rFonts w:ascii="GHEA Grapalat" w:hAnsi="GHEA Grapalat"/>
                <w:i/>
              </w:rPr>
            </w:rPrChange>
          </w:rPr>
          <w:delText xml:space="preserve"> </w:delText>
        </w:r>
      </w:del>
    </w:p>
    <w:p w14:paraId="74685F45" w14:textId="77777777" w:rsidR="005162B1" w:rsidRPr="00DF1634" w:rsidRDefault="00030D40" w:rsidP="00B46D58">
      <w:pPr>
        <w:widowControl w:val="0"/>
        <w:tabs>
          <w:tab w:val="left" w:pos="1276"/>
        </w:tabs>
        <w:spacing w:after="160"/>
        <w:ind w:firstLine="567"/>
        <w:jc w:val="both"/>
        <w:rPr>
          <w:rFonts w:ascii="GHEA Grapalat" w:hAnsi="GHEA Grapalat"/>
          <w:rPrChange w:id="2306" w:author="Hayk-PC" w:date="2024-12-11T02:31:00Z">
            <w:rPr>
              <w:rFonts w:ascii="GHEA Grapalat" w:hAnsi="GHEA Grapalat"/>
            </w:rPr>
          </w:rPrChange>
        </w:rPr>
      </w:pPr>
      <w:r w:rsidRPr="00DF1634">
        <w:rPr>
          <w:rFonts w:ascii="GHEA Grapalat" w:hAnsi="GHEA Grapalat"/>
          <w:rPrChange w:id="2307" w:author="Hayk-PC" w:date="2024-12-11T02:31:00Z">
            <w:rPr>
              <w:rFonts w:ascii="GHEA Grapalat" w:hAnsi="GHEA Grapalat"/>
            </w:rPr>
          </w:rPrChange>
        </w:rPr>
        <w:t>10.</w:t>
      </w:r>
      <w:r w:rsidR="00401B30" w:rsidRPr="00DF1634">
        <w:rPr>
          <w:rFonts w:ascii="GHEA Grapalat" w:hAnsi="GHEA Grapalat"/>
          <w:rPrChange w:id="2308" w:author="Hayk-PC" w:date="2024-12-11T02:31:00Z">
            <w:rPr>
              <w:rFonts w:ascii="GHEA Grapalat" w:hAnsi="GHEA Grapalat"/>
            </w:rPr>
          </w:rPrChange>
        </w:rPr>
        <w:t>6</w:t>
      </w:r>
      <w:r w:rsidR="003E194D" w:rsidRPr="00DF1634">
        <w:rPr>
          <w:rFonts w:ascii="GHEA Grapalat" w:hAnsi="GHEA Grapalat"/>
          <w:rPrChange w:id="2309" w:author="Hayk-PC" w:date="2024-12-11T02:31:00Z">
            <w:rPr>
              <w:rFonts w:ascii="GHEA Grapalat" w:hAnsi="GHEA Grapalat"/>
            </w:rPr>
          </w:rPrChange>
        </w:rPr>
        <w:t>.</w:t>
      </w:r>
      <w:r w:rsidR="008F0732" w:rsidRPr="00DF1634">
        <w:rPr>
          <w:rFonts w:ascii="GHEA Grapalat" w:hAnsi="GHEA Grapalat"/>
          <w:rPrChange w:id="2310" w:author="Hayk-PC" w:date="2024-12-11T02:31:00Z">
            <w:rPr>
              <w:rFonts w:ascii="GHEA Grapalat" w:hAnsi="GHEA Grapalat"/>
            </w:rPr>
          </w:rPrChange>
        </w:rPr>
        <w:t xml:space="preserve"> </w:t>
      </w:r>
      <w:r w:rsidRPr="00DF1634">
        <w:rPr>
          <w:rFonts w:ascii="GHEA Grapalat" w:hAnsi="GHEA Grapalat"/>
          <w:rPrChange w:id="2311" w:author="Hayk-PC" w:date="2024-12-11T02:31:00Z">
            <w:rPr>
              <w:rFonts w:ascii="GHEA Grapalat" w:hAnsi="GHEA Grapalat"/>
            </w:rPr>
          </w:rPrChange>
        </w:rPr>
        <w:t>Если в рамках процедуры закупки, организованной по лотам</w:t>
      </w:r>
      <w:r w:rsidR="00DC14CE" w:rsidRPr="00DF1634">
        <w:rPr>
          <w:rFonts w:ascii="GHEA Grapalat" w:hAnsi="GHEA Grapalat"/>
          <w:rPrChange w:id="2312" w:author="Hayk-PC" w:date="2024-12-11T02:31:00Z">
            <w:rPr>
              <w:rFonts w:ascii="GHEA Grapalat" w:hAnsi="GHEA Grapalat"/>
            </w:rPr>
          </w:rPrChange>
        </w:rPr>
        <w:t xml:space="preserve"> </w:t>
      </w:r>
      <w:r w:rsidR="00125AA6" w:rsidRPr="00DF1634">
        <w:rPr>
          <w:rFonts w:ascii="GHEA Grapalat" w:hAnsi="GHEA Grapalat"/>
          <w:rPrChange w:id="2313" w:author="Hayk-PC" w:date="2024-12-11T02:31:00Z">
            <w:rPr>
              <w:rFonts w:ascii="GHEA Grapalat" w:hAnsi="GHEA Grapalat"/>
            </w:rPr>
          </w:rPrChange>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DF1634">
        <w:rPr>
          <w:rFonts w:ascii="GHEA Grapalat" w:hAnsi="GHEA Grapalat"/>
          <w:rPrChange w:id="2314" w:author="Hayk-PC" w:date="2024-12-11T02:31:00Z">
            <w:rPr>
              <w:rFonts w:ascii="GHEA Grapalat" w:hAnsi="GHEA Grapalat"/>
            </w:rPr>
          </w:rPrChange>
        </w:rPr>
        <w:t>я квалификации и</w:t>
      </w:r>
      <w:r w:rsidR="00125AA6" w:rsidRPr="00DF1634">
        <w:rPr>
          <w:rFonts w:ascii="GHEA Grapalat" w:hAnsi="GHEA Grapalat"/>
          <w:rPrChange w:id="2315" w:author="Hayk-PC" w:date="2024-12-11T02:31:00Z">
            <w:rPr>
              <w:rFonts w:ascii="GHEA Grapalat" w:hAnsi="GHEA Grapalat"/>
            </w:rPr>
          </w:rPrChange>
        </w:rPr>
        <w:t xml:space="preserve"> договора выплачива</w:t>
      </w:r>
      <w:r w:rsidR="00DC14CE" w:rsidRPr="00DF1634">
        <w:rPr>
          <w:rFonts w:ascii="GHEA Grapalat" w:hAnsi="GHEA Grapalat"/>
          <w:rPrChange w:id="2316" w:author="Hayk-PC" w:date="2024-12-11T02:31:00Z">
            <w:rPr>
              <w:rFonts w:ascii="GHEA Grapalat" w:hAnsi="GHEA Grapalat"/>
            </w:rPr>
          </w:rPrChange>
        </w:rPr>
        <w:t>ю</w:t>
      </w:r>
      <w:r w:rsidR="00125AA6" w:rsidRPr="00DF1634">
        <w:rPr>
          <w:rFonts w:ascii="GHEA Grapalat" w:hAnsi="GHEA Grapalat"/>
          <w:rPrChange w:id="2317" w:author="Hayk-PC" w:date="2024-12-11T02:31:00Z">
            <w:rPr>
              <w:rFonts w:ascii="GHEA Grapalat" w:hAnsi="GHEA Grapalat"/>
            </w:rPr>
          </w:rPrChange>
        </w:rPr>
        <w:t>тся в размере суммы, исчисленной только за этот лот</w:t>
      </w:r>
      <w:r w:rsidR="00DC14CE" w:rsidRPr="00DF1634">
        <w:rPr>
          <w:rFonts w:ascii="GHEA Grapalat" w:hAnsi="GHEA Grapalat"/>
          <w:rPrChange w:id="2318" w:author="Hayk-PC" w:date="2024-12-11T02:31:00Z">
            <w:rPr>
              <w:rFonts w:ascii="GHEA Grapalat" w:hAnsi="GHEA Grapalat"/>
            </w:rPr>
          </w:rPrChange>
        </w:rPr>
        <w:t>.</w:t>
      </w:r>
    </w:p>
    <w:p w14:paraId="631BCBBB" w14:textId="77777777" w:rsidR="001075CA" w:rsidRPr="00DF1634" w:rsidRDefault="001075CA" w:rsidP="001075CA">
      <w:pPr>
        <w:widowControl w:val="0"/>
        <w:tabs>
          <w:tab w:val="left" w:pos="1134"/>
        </w:tabs>
        <w:spacing w:after="160"/>
        <w:ind w:firstLine="567"/>
        <w:jc w:val="both"/>
        <w:rPr>
          <w:ins w:id="2319" w:author="Inesa Kocharyan" w:date="2023-07-07T16:48:00Z"/>
          <w:rFonts w:ascii="GHEA Grapalat" w:hAnsi="GHEA Grapalat"/>
          <w:rPrChange w:id="2320" w:author="Hayk-PC" w:date="2024-12-11T02:31:00Z">
            <w:rPr>
              <w:ins w:id="2321" w:author="Inesa Kocharyan" w:date="2023-07-07T16:48:00Z"/>
              <w:rFonts w:ascii="GHEA Grapalat" w:hAnsi="GHEA Grapalat"/>
            </w:rPr>
          </w:rPrChange>
        </w:rPr>
      </w:pPr>
      <w:r w:rsidRPr="00DF1634">
        <w:rPr>
          <w:rFonts w:ascii="GHEA Grapalat" w:hAnsi="GHEA Grapalat"/>
          <w:b/>
          <w:rPrChange w:id="2322" w:author="Hayk-PC" w:date="2024-12-11T02:31:00Z">
            <w:rPr>
              <w:rFonts w:ascii="GHEA Grapalat" w:hAnsi="GHEA Grapalat"/>
              <w:b/>
            </w:rPr>
          </w:rPrChange>
        </w:rPr>
        <w:t xml:space="preserve">  </w:t>
      </w:r>
      <w:r w:rsidRPr="00DF1634">
        <w:rPr>
          <w:rFonts w:ascii="GHEA Grapalat" w:hAnsi="GHEA Grapalat"/>
          <w:rPrChange w:id="2323" w:author="Hayk-PC" w:date="2024-12-11T02:31:00Z">
            <w:rPr>
              <w:rFonts w:ascii="GHEA Grapalat" w:hAnsi="GHEA Grapalat"/>
            </w:rPr>
          </w:rPrChange>
        </w:rPr>
        <w:t xml:space="preserve">10.7 Руководитель заказчика </w:t>
      </w:r>
      <w:r w:rsidR="00D70281" w:rsidRPr="00DF1634">
        <w:rPr>
          <w:rFonts w:ascii="GHEA Grapalat" w:hAnsi="GHEA Grapalat"/>
          <w:rPrChange w:id="2324" w:author="Hayk-PC" w:date="2024-12-11T02:31:00Z">
            <w:rPr>
              <w:rFonts w:ascii="GHEA Grapalat" w:hAnsi="GHEA Grapalat"/>
            </w:rPr>
          </w:rPrChange>
        </w:rPr>
        <w:t xml:space="preserve">в письменной форме </w:t>
      </w:r>
      <w:r w:rsidRPr="00DF1634">
        <w:rPr>
          <w:rFonts w:ascii="GHEA Grapalat" w:hAnsi="GHEA Grapalat"/>
          <w:rPrChange w:id="2325" w:author="Hayk-PC" w:date="2024-12-11T02:31:00Z">
            <w:rPr>
              <w:rFonts w:ascii="GHEA Grapalat" w:hAnsi="GHEA Grapalat"/>
            </w:rPr>
          </w:rPrChange>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DF1634">
        <w:rPr>
          <w:rFonts w:ascii="GHEA Grapalat" w:hAnsi="GHEA Grapalat"/>
          <w:lang w:val="hy-AM"/>
          <w:rPrChange w:id="2326" w:author="Hayk-PC" w:date="2024-12-11T02:31:00Z">
            <w:rPr>
              <w:rFonts w:ascii="GHEA Grapalat" w:hAnsi="GHEA Grapalat"/>
              <w:lang w:val="hy-AM"/>
            </w:rPr>
          </w:rPrChange>
        </w:rPr>
        <w:t>-</w:t>
      </w:r>
      <w:r w:rsidRPr="00DF1634">
        <w:rPr>
          <w:rFonts w:ascii="GHEA Grapalat" w:hAnsi="GHEA Grapalat"/>
          <w:rPrChange w:id="2327" w:author="Hayk-PC" w:date="2024-12-11T02:31:00Z">
            <w:rPr>
              <w:rFonts w:ascii="GHEA Grapalat" w:hAnsi="GHEA Grapalat"/>
            </w:rPr>
          </w:rPrChange>
        </w:rPr>
        <w:t xml:space="preserve"> </w:t>
      </w:r>
      <w:r w:rsidR="00D70281" w:rsidRPr="00DF1634">
        <w:rPr>
          <w:rFonts w:ascii="GHEA Grapalat" w:hAnsi="GHEA Grapalat"/>
          <w:rPrChange w:id="2328" w:author="Hayk-PC" w:date="2024-12-11T02:31:00Z">
            <w:rPr>
              <w:rFonts w:ascii="GHEA Grapalat" w:hAnsi="GHEA Grapalat"/>
            </w:rPr>
          </w:rPrChange>
        </w:rPr>
        <w:t>Министерству Финансов РА</w:t>
      </w:r>
      <w:r w:rsidRPr="00DF1634">
        <w:rPr>
          <w:rFonts w:ascii="GHEA Grapalat" w:hAnsi="GHEA Grapalat"/>
          <w:lang w:val="hy-AM"/>
          <w:rPrChange w:id="2329" w:author="Hayk-PC" w:date="2024-12-11T02:31:00Z">
            <w:rPr>
              <w:rFonts w:ascii="GHEA Grapalat" w:hAnsi="GHEA Grapalat"/>
              <w:lang w:val="hy-AM"/>
            </w:rPr>
          </w:rPrChange>
        </w:rPr>
        <w:t>,</w:t>
      </w:r>
      <w:r w:rsidRPr="00DF1634">
        <w:rPr>
          <w:rFonts w:ascii="GHEA Grapalat" w:hAnsi="GHEA Grapalat"/>
          <w:rPrChange w:id="2330" w:author="Hayk-PC" w:date="2024-12-11T02:31:00Z">
            <w:rPr>
              <w:rFonts w:ascii="GHEA Grapalat" w:hAnsi="GHEA Grapalat"/>
            </w:rPr>
          </w:rPrChange>
        </w:rPr>
        <w:t xml:space="preserve"> в течение </w:t>
      </w:r>
      <w:r w:rsidR="00D70281" w:rsidRPr="00DF1634">
        <w:rPr>
          <w:rFonts w:ascii="GHEA Grapalat" w:hAnsi="GHEA Grapalat"/>
          <w:rPrChange w:id="2331" w:author="Hayk-PC" w:date="2024-12-11T02:31:00Z">
            <w:rPr>
              <w:rFonts w:ascii="GHEA Grapalat" w:hAnsi="GHEA Grapalat"/>
            </w:rPr>
          </w:rPrChange>
        </w:rPr>
        <w:t xml:space="preserve">пяти </w:t>
      </w:r>
      <w:r w:rsidRPr="00DF1634">
        <w:rPr>
          <w:rFonts w:ascii="GHEA Grapalat" w:hAnsi="GHEA Grapalat"/>
          <w:rPrChange w:id="2332" w:author="Hayk-PC" w:date="2024-12-11T02:31:00Z">
            <w:rPr>
              <w:rFonts w:ascii="GHEA Grapalat" w:hAnsi="GHEA Grapalat"/>
            </w:rPr>
          </w:rPrChange>
        </w:rPr>
        <w:t>рабочих дней, следующих за днем возникновения основания для вылаты обеспечения. Если требование о выплате обеспечения отклоняется банком</w:t>
      </w:r>
      <w:r w:rsidR="00091C48" w:rsidRPr="00DF1634">
        <w:rPr>
          <w:rFonts w:ascii="GHEA Grapalat" w:hAnsi="GHEA Grapalat"/>
          <w:rPrChange w:id="2333" w:author="Hayk-PC" w:date="2024-12-11T02:31:00Z">
            <w:rPr>
              <w:rFonts w:ascii="GHEA Grapalat" w:hAnsi="GHEA Grapalat"/>
            </w:rPr>
          </w:rPrChange>
        </w:rPr>
        <w:t xml:space="preserve"> или Министерством Финансов РА</w:t>
      </w:r>
      <w:r w:rsidR="00091C48" w:rsidRPr="00DF1634">
        <w:rPr>
          <w:rPrChange w:id="2334" w:author="Hayk-PC" w:date="2024-12-11T02:31:00Z">
            <w:rPr/>
          </w:rPrChange>
        </w:rPr>
        <w:t xml:space="preserve"> </w:t>
      </w:r>
      <w:r w:rsidRPr="00DF1634">
        <w:rPr>
          <w:rFonts w:ascii="GHEA Grapalat" w:hAnsi="GHEA Grapalat"/>
          <w:rPrChange w:id="2335" w:author="Hayk-PC" w:date="2024-12-11T02:31:00Z">
            <w:rPr>
              <w:rFonts w:ascii="GHEA Grapalat" w:hAnsi="GHEA Grapalat"/>
            </w:rPr>
          </w:rPrChange>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91C48" w:rsidRPr="00DF1634">
        <w:rPr>
          <w:rFonts w:ascii="GHEA Grapalat" w:hAnsi="GHEA Grapalat"/>
          <w:rPrChange w:id="2336" w:author="Hayk-PC" w:date="2024-12-11T02:31:00Z">
            <w:rPr>
              <w:rFonts w:ascii="GHEA Grapalat" w:hAnsi="GHEA Grapalat"/>
            </w:rPr>
          </w:rPrChange>
        </w:rPr>
        <w:t xml:space="preserve">письменно </w:t>
      </w:r>
      <w:r w:rsidRPr="00DF1634">
        <w:rPr>
          <w:rFonts w:ascii="GHEA Grapalat" w:hAnsi="GHEA Grapalat"/>
          <w:rPrChange w:id="2337" w:author="Hayk-PC" w:date="2024-12-11T02:31:00Z">
            <w:rPr>
              <w:rFonts w:ascii="GHEA Grapalat" w:hAnsi="GHEA Grapalat"/>
            </w:rPr>
          </w:rPrChange>
        </w:rPr>
        <w:t>в течение двух рабочих дней после получения отказа.</w:t>
      </w:r>
    </w:p>
    <w:p w14:paraId="3C63B3E7" w14:textId="77777777" w:rsidR="00D70281" w:rsidRPr="00DF1634"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Change w:id="2338" w:author="Hayk-PC" w:date="2024-12-11T02:31:00Z">
            <w:rPr>
              <w:rFonts w:ascii="GHEA Grapalat" w:hAnsi="GHEA Grapalat"/>
            </w:rPr>
          </w:rPrChange>
        </w:rPr>
      </w:pPr>
      <w:r w:rsidRPr="00DF1634">
        <w:rPr>
          <w:rFonts w:ascii="GHEA Grapalat" w:hAnsi="GHEA Grapalat"/>
          <w:rPrChange w:id="2339" w:author="Hayk-PC" w:date="2024-12-11T02:31:00Z">
            <w:rPr>
              <w:rFonts w:ascii="GHEA Grapalat" w:hAnsi="GHEA Grapalat"/>
            </w:rPr>
          </w:rPrChange>
        </w:rPr>
        <w:t xml:space="preserve">10.8 </w:t>
      </w:r>
      <w:r w:rsidRPr="00DF1634">
        <w:rPr>
          <w:rFonts w:ascii="GHEA Grapalat" w:hAnsi="GHEA Grapalat" w:hint="eastAsia"/>
          <w:rPrChange w:id="2340" w:author="Hayk-PC" w:date="2024-12-11T02:31:00Z">
            <w:rPr>
              <w:rFonts w:ascii="GHEA Grapalat" w:hAnsi="GHEA Grapalat" w:hint="eastAsia"/>
            </w:rPr>
          </w:rPrChange>
        </w:rPr>
        <w:t>О</w:t>
      </w:r>
      <w:r w:rsidRPr="00DF1634">
        <w:rPr>
          <w:rFonts w:ascii="GHEA Grapalat" w:hAnsi="GHEA Grapalat"/>
          <w:rPrChange w:id="2341" w:author="Hayk-PC" w:date="2024-12-11T02:31:00Z">
            <w:rPr>
              <w:rFonts w:ascii="GHEA Grapalat" w:hAnsi="GHEA Grapalat"/>
            </w:rPr>
          </w:rPrChange>
        </w:rPr>
        <w:t xml:space="preserve"> </w:t>
      </w:r>
      <w:r w:rsidRPr="00DF1634">
        <w:rPr>
          <w:rFonts w:ascii="GHEA Grapalat" w:hAnsi="GHEA Grapalat" w:hint="eastAsia"/>
          <w:rPrChange w:id="2342" w:author="Hayk-PC" w:date="2024-12-11T02:31:00Z">
            <w:rPr>
              <w:rFonts w:ascii="GHEA Grapalat" w:hAnsi="GHEA Grapalat" w:hint="eastAsia"/>
            </w:rPr>
          </w:rPrChange>
        </w:rPr>
        <w:t>возврате</w:t>
      </w:r>
      <w:r w:rsidRPr="00DF1634">
        <w:rPr>
          <w:rFonts w:ascii="GHEA Grapalat" w:hAnsi="GHEA Grapalat"/>
          <w:rPrChange w:id="2343" w:author="Hayk-PC" w:date="2024-12-11T02:31:00Z">
            <w:rPr>
              <w:rFonts w:ascii="GHEA Grapalat" w:hAnsi="GHEA Grapalat"/>
            </w:rPr>
          </w:rPrChange>
        </w:rPr>
        <w:t xml:space="preserve"> </w:t>
      </w:r>
      <w:r w:rsidRPr="00DF1634">
        <w:rPr>
          <w:rFonts w:ascii="GHEA Grapalat" w:hAnsi="GHEA Grapalat" w:hint="eastAsia"/>
          <w:rPrChange w:id="2344" w:author="Hayk-PC" w:date="2024-12-11T02:31:00Z">
            <w:rPr>
              <w:rFonts w:ascii="GHEA Grapalat" w:hAnsi="GHEA Grapalat" w:hint="eastAsia"/>
            </w:rPr>
          </w:rPrChange>
        </w:rPr>
        <w:t>обеспечения</w:t>
      </w:r>
      <w:r w:rsidRPr="00DF1634">
        <w:rPr>
          <w:rFonts w:ascii="GHEA Grapalat" w:hAnsi="GHEA Grapalat"/>
          <w:rPrChange w:id="2345" w:author="Hayk-PC" w:date="2024-12-11T02:31:00Z">
            <w:rPr>
              <w:rFonts w:ascii="GHEA Grapalat" w:hAnsi="GHEA Grapalat"/>
            </w:rPr>
          </w:rPrChange>
        </w:rPr>
        <w:t xml:space="preserve"> </w:t>
      </w:r>
      <w:r w:rsidRPr="00DF1634">
        <w:rPr>
          <w:rFonts w:ascii="GHEA Grapalat" w:hAnsi="GHEA Grapalat" w:hint="eastAsia"/>
          <w:rPrChange w:id="2346" w:author="Hayk-PC" w:date="2024-12-11T02:31:00Z">
            <w:rPr>
              <w:rFonts w:ascii="GHEA Grapalat" w:hAnsi="GHEA Grapalat" w:hint="eastAsia"/>
            </w:rPr>
          </w:rPrChange>
        </w:rPr>
        <w:t>договора</w:t>
      </w:r>
      <w:r w:rsidRPr="00DF1634">
        <w:rPr>
          <w:rFonts w:ascii="GHEA Grapalat" w:hAnsi="GHEA Grapalat"/>
          <w:rPrChange w:id="2347" w:author="Hayk-PC" w:date="2024-12-11T02:31:00Z">
            <w:rPr>
              <w:rFonts w:ascii="GHEA Grapalat" w:hAnsi="GHEA Grapalat"/>
            </w:rPr>
          </w:rPrChange>
        </w:rPr>
        <w:t xml:space="preserve"> </w:t>
      </w:r>
      <w:r w:rsidRPr="00DF1634">
        <w:rPr>
          <w:rFonts w:ascii="GHEA Grapalat" w:hAnsi="GHEA Grapalat" w:hint="eastAsia"/>
          <w:rPrChange w:id="2348" w:author="Hayk-PC" w:date="2024-12-11T02:31:00Z">
            <w:rPr>
              <w:rFonts w:ascii="GHEA Grapalat" w:hAnsi="GHEA Grapalat" w:hint="eastAsia"/>
            </w:rPr>
          </w:rPrChange>
        </w:rPr>
        <w:t>и</w:t>
      </w:r>
      <w:r w:rsidRPr="00DF1634">
        <w:rPr>
          <w:rFonts w:ascii="GHEA Grapalat" w:hAnsi="GHEA Grapalat"/>
          <w:rPrChange w:id="2349" w:author="Hayk-PC" w:date="2024-12-11T02:31:00Z">
            <w:rPr>
              <w:rFonts w:ascii="GHEA Grapalat" w:hAnsi="GHEA Grapalat"/>
            </w:rPr>
          </w:rPrChange>
        </w:rPr>
        <w:t>/</w:t>
      </w:r>
      <w:r w:rsidRPr="00DF1634">
        <w:rPr>
          <w:rFonts w:ascii="GHEA Grapalat" w:hAnsi="GHEA Grapalat" w:hint="eastAsia"/>
          <w:rPrChange w:id="2350" w:author="Hayk-PC" w:date="2024-12-11T02:31:00Z">
            <w:rPr>
              <w:rFonts w:ascii="GHEA Grapalat" w:hAnsi="GHEA Grapalat" w:hint="eastAsia"/>
            </w:rPr>
          </w:rPrChange>
        </w:rPr>
        <w:t>или</w:t>
      </w:r>
      <w:r w:rsidRPr="00DF1634">
        <w:rPr>
          <w:rFonts w:ascii="GHEA Grapalat" w:hAnsi="GHEA Grapalat"/>
          <w:rPrChange w:id="2351" w:author="Hayk-PC" w:date="2024-12-11T02:31:00Z">
            <w:rPr>
              <w:rFonts w:ascii="GHEA Grapalat" w:hAnsi="GHEA Grapalat"/>
            </w:rPr>
          </w:rPrChange>
        </w:rPr>
        <w:t xml:space="preserve"> </w:t>
      </w:r>
      <w:r w:rsidRPr="00DF1634">
        <w:rPr>
          <w:rFonts w:ascii="GHEA Grapalat" w:hAnsi="GHEA Grapalat" w:hint="eastAsia"/>
          <w:rPrChange w:id="2352" w:author="Hayk-PC" w:date="2024-12-11T02:31:00Z">
            <w:rPr>
              <w:rFonts w:ascii="GHEA Grapalat" w:hAnsi="GHEA Grapalat" w:hint="eastAsia"/>
            </w:rPr>
          </w:rPrChange>
        </w:rPr>
        <w:t>квалификации</w:t>
      </w:r>
      <w:r w:rsidRPr="00DF1634">
        <w:rPr>
          <w:rFonts w:ascii="GHEA Grapalat" w:hAnsi="GHEA Grapalat"/>
          <w:rPrChange w:id="2353" w:author="Hayk-PC" w:date="2024-12-11T02:31:00Z">
            <w:rPr>
              <w:rFonts w:ascii="GHEA Grapalat" w:hAnsi="GHEA Grapalat"/>
            </w:rPr>
          </w:rPrChange>
        </w:rPr>
        <w:t xml:space="preserve"> </w:t>
      </w:r>
      <w:r w:rsidRPr="00DF1634">
        <w:rPr>
          <w:rFonts w:ascii="GHEA Grapalat" w:hAnsi="GHEA Grapalat" w:hint="eastAsia"/>
          <w:rPrChange w:id="2354" w:author="Hayk-PC" w:date="2024-12-11T02:31:00Z">
            <w:rPr>
              <w:rFonts w:ascii="GHEA Grapalat" w:hAnsi="GHEA Grapalat" w:hint="eastAsia"/>
            </w:rPr>
          </w:rPrChange>
        </w:rPr>
        <w:t>руководитель</w:t>
      </w:r>
      <w:r w:rsidRPr="00DF1634">
        <w:rPr>
          <w:rFonts w:ascii="GHEA Grapalat" w:hAnsi="GHEA Grapalat"/>
          <w:rPrChange w:id="2355" w:author="Hayk-PC" w:date="2024-12-11T02:31:00Z">
            <w:rPr>
              <w:rFonts w:ascii="GHEA Grapalat" w:hAnsi="GHEA Grapalat"/>
            </w:rPr>
          </w:rPrChange>
        </w:rPr>
        <w:t xml:space="preserve"> </w:t>
      </w:r>
      <w:r w:rsidRPr="00DF1634">
        <w:rPr>
          <w:rFonts w:ascii="GHEA Grapalat" w:hAnsi="GHEA Grapalat" w:hint="eastAsia"/>
          <w:rPrChange w:id="2356" w:author="Hayk-PC" w:date="2024-12-11T02:31:00Z">
            <w:rPr>
              <w:rFonts w:ascii="GHEA Grapalat" w:hAnsi="GHEA Grapalat" w:hint="eastAsia"/>
            </w:rPr>
          </w:rPrChange>
        </w:rPr>
        <w:t>заказчика</w:t>
      </w:r>
      <w:r w:rsidRPr="00DF1634">
        <w:rPr>
          <w:rFonts w:ascii="GHEA Grapalat" w:hAnsi="GHEA Grapalat"/>
          <w:rPrChange w:id="2357" w:author="Hayk-PC" w:date="2024-12-11T02:31:00Z">
            <w:rPr>
              <w:rFonts w:ascii="GHEA Grapalat" w:hAnsi="GHEA Grapalat"/>
            </w:rPr>
          </w:rPrChange>
        </w:rPr>
        <w:t xml:space="preserve"> </w:t>
      </w:r>
      <w:r w:rsidRPr="00DF1634">
        <w:rPr>
          <w:rFonts w:ascii="GHEA Grapalat" w:hAnsi="GHEA Grapalat" w:hint="eastAsia"/>
          <w:rPrChange w:id="2358" w:author="Hayk-PC" w:date="2024-12-11T02:31:00Z">
            <w:rPr>
              <w:rFonts w:ascii="GHEA Grapalat" w:hAnsi="GHEA Grapalat" w:hint="eastAsia"/>
            </w:rPr>
          </w:rPrChange>
        </w:rPr>
        <w:t>в</w:t>
      </w:r>
      <w:r w:rsidRPr="00DF1634">
        <w:rPr>
          <w:rFonts w:ascii="GHEA Grapalat" w:hAnsi="GHEA Grapalat"/>
          <w:rPrChange w:id="2359" w:author="Hayk-PC" w:date="2024-12-11T02:31:00Z">
            <w:rPr>
              <w:rFonts w:ascii="GHEA Grapalat" w:hAnsi="GHEA Grapalat"/>
            </w:rPr>
          </w:rPrChange>
        </w:rPr>
        <w:t xml:space="preserve"> </w:t>
      </w:r>
      <w:r w:rsidRPr="00DF1634">
        <w:rPr>
          <w:rFonts w:ascii="GHEA Grapalat" w:hAnsi="GHEA Grapalat" w:hint="eastAsia"/>
          <w:rPrChange w:id="2360" w:author="Hayk-PC" w:date="2024-12-11T02:31:00Z">
            <w:rPr>
              <w:rFonts w:ascii="GHEA Grapalat" w:hAnsi="GHEA Grapalat" w:hint="eastAsia"/>
            </w:rPr>
          </w:rPrChange>
        </w:rPr>
        <w:t>письменной</w:t>
      </w:r>
      <w:r w:rsidRPr="00DF1634">
        <w:rPr>
          <w:rFonts w:ascii="GHEA Grapalat" w:hAnsi="GHEA Grapalat"/>
          <w:rPrChange w:id="2361" w:author="Hayk-PC" w:date="2024-12-11T02:31:00Z">
            <w:rPr>
              <w:rFonts w:ascii="GHEA Grapalat" w:hAnsi="GHEA Grapalat"/>
            </w:rPr>
          </w:rPrChange>
        </w:rPr>
        <w:t xml:space="preserve"> </w:t>
      </w:r>
      <w:r w:rsidRPr="00DF1634">
        <w:rPr>
          <w:rFonts w:ascii="GHEA Grapalat" w:hAnsi="GHEA Grapalat" w:hint="eastAsia"/>
          <w:rPrChange w:id="2362" w:author="Hayk-PC" w:date="2024-12-11T02:31:00Z">
            <w:rPr>
              <w:rFonts w:ascii="GHEA Grapalat" w:hAnsi="GHEA Grapalat" w:hint="eastAsia"/>
            </w:rPr>
          </w:rPrChange>
        </w:rPr>
        <w:t>форме</w:t>
      </w:r>
      <w:r w:rsidRPr="00DF1634">
        <w:rPr>
          <w:rFonts w:ascii="GHEA Grapalat" w:hAnsi="GHEA Grapalat"/>
          <w:rPrChange w:id="2363" w:author="Hayk-PC" w:date="2024-12-11T02:31:00Z">
            <w:rPr>
              <w:rFonts w:ascii="GHEA Grapalat" w:hAnsi="GHEA Grapalat"/>
            </w:rPr>
          </w:rPrChange>
        </w:rPr>
        <w:t xml:space="preserve"> </w:t>
      </w:r>
      <w:r w:rsidRPr="00DF1634">
        <w:rPr>
          <w:rFonts w:ascii="GHEA Grapalat" w:hAnsi="GHEA Grapalat" w:hint="eastAsia"/>
          <w:rPrChange w:id="2364" w:author="Hayk-PC" w:date="2024-12-11T02:31:00Z">
            <w:rPr>
              <w:rFonts w:ascii="GHEA Grapalat" w:hAnsi="GHEA Grapalat" w:hint="eastAsia"/>
            </w:rPr>
          </w:rPrChange>
        </w:rPr>
        <w:t>в</w:t>
      </w:r>
      <w:r w:rsidRPr="00DF1634">
        <w:rPr>
          <w:rFonts w:ascii="GHEA Grapalat" w:hAnsi="GHEA Grapalat"/>
          <w:rPrChange w:id="2365" w:author="Hayk-PC" w:date="2024-12-11T02:31:00Z">
            <w:rPr>
              <w:rFonts w:ascii="GHEA Grapalat" w:hAnsi="GHEA Grapalat"/>
            </w:rPr>
          </w:rPrChange>
        </w:rPr>
        <w:t xml:space="preserve"> </w:t>
      </w:r>
      <w:r w:rsidRPr="00DF1634">
        <w:rPr>
          <w:rFonts w:ascii="GHEA Grapalat" w:hAnsi="GHEA Grapalat" w:hint="eastAsia"/>
          <w:rPrChange w:id="2366" w:author="Hayk-PC" w:date="2024-12-11T02:31:00Z">
            <w:rPr>
              <w:rFonts w:ascii="GHEA Grapalat" w:hAnsi="GHEA Grapalat" w:hint="eastAsia"/>
            </w:rPr>
          </w:rPrChange>
        </w:rPr>
        <w:t>течение</w:t>
      </w:r>
      <w:r w:rsidRPr="00DF1634">
        <w:rPr>
          <w:rFonts w:ascii="GHEA Grapalat" w:hAnsi="GHEA Grapalat"/>
          <w:rPrChange w:id="2367" w:author="Hayk-PC" w:date="2024-12-11T02:31:00Z">
            <w:rPr>
              <w:rFonts w:ascii="GHEA Grapalat" w:hAnsi="GHEA Grapalat"/>
            </w:rPr>
          </w:rPrChange>
        </w:rPr>
        <w:t xml:space="preserve"> </w:t>
      </w:r>
      <w:r w:rsidRPr="00DF1634">
        <w:rPr>
          <w:rFonts w:ascii="GHEA Grapalat" w:hAnsi="GHEA Grapalat" w:hint="eastAsia"/>
          <w:rPrChange w:id="2368" w:author="Hayk-PC" w:date="2024-12-11T02:31:00Z">
            <w:rPr>
              <w:rFonts w:ascii="GHEA Grapalat" w:hAnsi="GHEA Grapalat" w:hint="eastAsia"/>
            </w:rPr>
          </w:rPrChange>
        </w:rPr>
        <w:t>пяти</w:t>
      </w:r>
      <w:r w:rsidRPr="00DF1634">
        <w:rPr>
          <w:rFonts w:ascii="GHEA Grapalat" w:hAnsi="GHEA Grapalat"/>
          <w:rPrChange w:id="2369" w:author="Hayk-PC" w:date="2024-12-11T02:31:00Z">
            <w:rPr>
              <w:rFonts w:ascii="GHEA Grapalat" w:hAnsi="GHEA Grapalat"/>
            </w:rPr>
          </w:rPrChange>
        </w:rPr>
        <w:t xml:space="preserve"> </w:t>
      </w:r>
      <w:r w:rsidRPr="00DF1634">
        <w:rPr>
          <w:rFonts w:ascii="GHEA Grapalat" w:hAnsi="GHEA Grapalat" w:hint="eastAsia"/>
          <w:rPrChange w:id="2370" w:author="Hayk-PC" w:date="2024-12-11T02:31:00Z">
            <w:rPr>
              <w:rFonts w:ascii="GHEA Grapalat" w:hAnsi="GHEA Grapalat" w:hint="eastAsia"/>
            </w:rPr>
          </w:rPrChange>
        </w:rPr>
        <w:t>рабочих</w:t>
      </w:r>
      <w:r w:rsidRPr="00DF1634">
        <w:rPr>
          <w:rFonts w:ascii="GHEA Grapalat" w:hAnsi="GHEA Grapalat"/>
          <w:rPrChange w:id="2371" w:author="Hayk-PC" w:date="2024-12-11T02:31:00Z">
            <w:rPr>
              <w:rFonts w:ascii="GHEA Grapalat" w:hAnsi="GHEA Grapalat"/>
            </w:rPr>
          </w:rPrChange>
        </w:rPr>
        <w:t xml:space="preserve"> </w:t>
      </w:r>
      <w:r w:rsidRPr="00DF1634">
        <w:rPr>
          <w:rFonts w:ascii="GHEA Grapalat" w:hAnsi="GHEA Grapalat" w:hint="eastAsia"/>
          <w:rPrChange w:id="2372" w:author="Hayk-PC" w:date="2024-12-11T02:31:00Z">
            <w:rPr>
              <w:rFonts w:ascii="GHEA Grapalat" w:hAnsi="GHEA Grapalat" w:hint="eastAsia"/>
            </w:rPr>
          </w:rPrChange>
        </w:rPr>
        <w:t>дней</w:t>
      </w:r>
      <w:r w:rsidRPr="00DF1634">
        <w:rPr>
          <w:rFonts w:ascii="GHEA Grapalat" w:hAnsi="GHEA Grapalat"/>
          <w:rPrChange w:id="2373" w:author="Hayk-PC" w:date="2024-12-11T02:31:00Z">
            <w:rPr>
              <w:rFonts w:ascii="GHEA Grapalat" w:hAnsi="GHEA Grapalat"/>
            </w:rPr>
          </w:rPrChange>
        </w:rPr>
        <w:t xml:space="preserve">, </w:t>
      </w:r>
      <w:r w:rsidRPr="00DF1634">
        <w:rPr>
          <w:rFonts w:ascii="GHEA Grapalat" w:hAnsi="GHEA Grapalat" w:hint="eastAsia"/>
          <w:rPrChange w:id="2374" w:author="Hayk-PC" w:date="2024-12-11T02:31:00Z">
            <w:rPr>
              <w:rFonts w:ascii="GHEA Grapalat" w:hAnsi="GHEA Grapalat" w:hint="eastAsia"/>
            </w:rPr>
          </w:rPrChange>
        </w:rPr>
        <w:t>следующих</w:t>
      </w:r>
      <w:r w:rsidRPr="00DF1634">
        <w:rPr>
          <w:rFonts w:ascii="GHEA Grapalat" w:hAnsi="GHEA Grapalat"/>
          <w:rPrChange w:id="2375" w:author="Hayk-PC" w:date="2024-12-11T02:31:00Z">
            <w:rPr>
              <w:rFonts w:ascii="GHEA Grapalat" w:hAnsi="GHEA Grapalat"/>
            </w:rPr>
          </w:rPrChange>
        </w:rPr>
        <w:t xml:space="preserve"> </w:t>
      </w:r>
      <w:r w:rsidR="00173318" w:rsidRPr="00DF1634">
        <w:rPr>
          <w:rFonts w:ascii="GHEA Grapalat" w:hAnsi="GHEA Grapalat"/>
          <w:rPrChange w:id="2376" w:author="Hayk-PC" w:date="2024-12-11T02:31:00Z">
            <w:rPr>
              <w:rFonts w:ascii="GHEA Grapalat" w:hAnsi="GHEA Grapalat"/>
            </w:rPr>
          </w:rPrChange>
        </w:rPr>
        <w:t>за днем возникновения основания возврата обеспечения уведомляет</w:t>
      </w:r>
      <w:r w:rsidRPr="00DF1634">
        <w:rPr>
          <w:rFonts w:ascii="GHEA Grapalat" w:hAnsi="GHEA Grapalat"/>
          <w:rPrChange w:id="2377" w:author="Hayk-PC" w:date="2024-12-11T02:31:00Z">
            <w:rPr>
              <w:rFonts w:ascii="GHEA Grapalat" w:hAnsi="GHEA Grapalat"/>
            </w:rPr>
          </w:rPrChange>
        </w:rPr>
        <w:t>:</w:t>
      </w:r>
    </w:p>
    <w:p w14:paraId="57F97F21" w14:textId="77777777" w:rsidR="00D70281" w:rsidRPr="00DF1634" w:rsidRDefault="00D70281" w:rsidP="002520F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Change w:id="2378" w:author="Hayk-PC" w:date="2024-12-11T02:31:00Z">
            <w:rPr>
              <w:rFonts w:ascii="GHEA Grapalat" w:hAnsi="GHEA Grapalat"/>
            </w:rPr>
          </w:rPrChange>
        </w:rPr>
      </w:pPr>
      <w:r w:rsidRPr="00DF1634">
        <w:rPr>
          <w:rFonts w:ascii="GHEA Grapalat" w:hAnsi="GHEA Grapalat"/>
          <w:rPrChange w:id="2379" w:author="Hayk-PC" w:date="2024-12-11T02:31:00Z">
            <w:rPr>
              <w:rFonts w:ascii="GHEA Grapalat" w:hAnsi="GHEA Grapalat"/>
            </w:rPr>
          </w:rPrChange>
        </w:rPr>
        <w:t xml:space="preserve">- </w:t>
      </w:r>
      <w:r w:rsidRPr="00DF1634">
        <w:rPr>
          <w:rFonts w:ascii="GHEA Grapalat" w:hAnsi="GHEA Grapalat" w:hint="eastAsia"/>
          <w:rPrChange w:id="2380" w:author="Hayk-PC" w:date="2024-12-11T02:31:00Z">
            <w:rPr>
              <w:rFonts w:ascii="GHEA Grapalat" w:hAnsi="GHEA Grapalat" w:hint="eastAsia"/>
            </w:rPr>
          </w:rPrChange>
        </w:rPr>
        <w:t>в</w:t>
      </w:r>
      <w:r w:rsidRPr="00DF1634">
        <w:rPr>
          <w:rFonts w:ascii="GHEA Grapalat" w:hAnsi="GHEA Grapalat"/>
          <w:rPrChange w:id="2381" w:author="Hayk-PC" w:date="2024-12-11T02:31:00Z">
            <w:rPr>
              <w:rFonts w:ascii="GHEA Grapalat" w:hAnsi="GHEA Grapalat"/>
            </w:rPr>
          </w:rPrChange>
        </w:rPr>
        <w:t xml:space="preserve"> </w:t>
      </w:r>
      <w:r w:rsidRPr="00DF1634">
        <w:rPr>
          <w:rFonts w:ascii="GHEA Grapalat" w:hAnsi="GHEA Grapalat" w:hint="eastAsia"/>
          <w:rPrChange w:id="2382" w:author="Hayk-PC" w:date="2024-12-11T02:31:00Z">
            <w:rPr>
              <w:rFonts w:ascii="GHEA Grapalat" w:hAnsi="GHEA Grapalat" w:hint="eastAsia"/>
            </w:rPr>
          </w:rPrChange>
        </w:rPr>
        <w:t>случае</w:t>
      </w:r>
      <w:r w:rsidRPr="00DF1634">
        <w:rPr>
          <w:rFonts w:ascii="GHEA Grapalat" w:hAnsi="GHEA Grapalat"/>
          <w:rPrChange w:id="2383" w:author="Hayk-PC" w:date="2024-12-11T02:31:00Z">
            <w:rPr>
              <w:rFonts w:ascii="GHEA Grapalat" w:hAnsi="GHEA Grapalat"/>
            </w:rPr>
          </w:rPrChange>
        </w:rPr>
        <w:t xml:space="preserve"> </w:t>
      </w:r>
      <w:r w:rsidRPr="00DF1634">
        <w:rPr>
          <w:rFonts w:ascii="GHEA Grapalat" w:hAnsi="GHEA Grapalat" w:hint="eastAsia"/>
          <w:rPrChange w:id="2384" w:author="Hayk-PC" w:date="2024-12-11T02:31:00Z">
            <w:rPr>
              <w:rFonts w:ascii="GHEA Grapalat" w:hAnsi="GHEA Grapalat" w:hint="eastAsia"/>
            </w:rPr>
          </w:rPrChange>
        </w:rPr>
        <w:t>обеспечения</w:t>
      </w:r>
      <w:r w:rsidRPr="00DF1634">
        <w:rPr>
          <w:rFonts w:ascii="GHEA Grapalat" w:hAnsi="GHEA Grapalat"/>
          <w:rPrChange w:id="2385" w:author="Hayk-PC" w:date="2024-12-11T02:31:00Z">
            <w:rPr>
              <w:rFonts w:ascii="GHEA Grapalat" w:hAnsi="GHEA Grapalat"/>
            </w:rPr>
          </w:rPrChange>
        </w:rPr>
        <w:t xml:space="preserve"> </w:t>
      </w:r>
      <w:r w:rsidR="002520FB" w:rsidRPr="00DF1634">
        <w:rPr>
          <w:rFonts w:ascii="GHEA Grapalat" w:hAnsi="GHEA Grapalat" w:hint="eastAsia"/>
          <w:rPrChange w:id="2386" w:author="Hayk-PC" w:date="2024-12-11T02:31:00Z">
            <w:rPr>
              <w:rFonts w:ascii="GHEA Grapalat" w:hAnsi="GHEA Grapalat" w:hint="eastAsia"/>
            </w:rPr>
          </w:rPrChange>
        </w:rPr>
        <w:t>представлен</w:t>
      </w:r>
      <w:r w:rsidR="002520FB" w:rsidRPr="00DF1634">
        <w:rPr>
          <w:rFonts w:ascii="GHEA Grapalat" w:hAnsi="GHEA Grapalat"/>
          <w:rPrChange w:id="2387" w:author="Hayk-PC" w:date="2024-12-11T02:31:00Z">
            <w:rPr>
              <w:rFonts w:ascii="GHEA Grapalat" w:hAnsi="GHEA Grapalat"/>
            </w:rPr>
          </w:rPrChange>
        </w:rPr>
        <w:t xml:space="preserve">ного </w:t>
      </w:r>
      <w:r w:rsidRPr="00DF1634">
        <w:rPr>
          <w:rFonts w:ascii="GHEA Grapalat" w:hAnsi="GHEA Grapalat" w:hint="eastAsia"/>
          <w:rPrChange w:id="2388" w:author="Hayk-PC" w:date="2024-12-11T02:31:00Z">
            <w:rPr>
              <w:rFonts w:ascii="GHEA Grapalat" w:hAnsi="GHEA Grapalat" w:hint="eastAsia"/>
            </w:rPr>
          </w:rPrChange>
        </w:rPr>
        <w:t>в</w:t>
      </w:r>
      <w:r w:rsidRPr="00DF1634">
        <w:rPr>
          <w:rFonts w:ascii="GHEA Grapalat" w:hAnsi="GHEA Grapalat"/>
          <w:rPrChange w:id="2389" w:author="Hayk-PC" w:date="2024-12-11T02:31:00Z">
            <w:rPr>
              <w:rFonts w:ascii="GHEA Grapalat" w:hAnsi="GHEA Grapalat"/>
            </w:rPr>
          </w:rPrChange>
        </w:rPr>
        <w:t xml:space="preserve"> </w:t>
      </w:r>
      <w:r w:rsidRPr="00DF1634">
        <w:rPr>
          <w:rFonts w:ascii="GHEA Grapalat" w:hAnsi="GHEA Grapalat" w:hint="eastAsia"/>
          <w:rPrChange w:id="2390" w:author="Hayk-PC" w:date="2024-12-11T02:31:00Z">
            <w:rPr>
              <w:rFonts w:ascii="GHEA Grapalat" w:hAnsi="GHEA Grapalat" w:hint="eastAsia"/>
            </w:rPr>
          </w:rPrChange>
        </w:rPr>
        <w:t>форме</w:t>
      </w:r>
      <w:r w:rsidRPr="00DF1634">
        <w:rPr>
          <w:rFonts w:ascii="GHEA Grapalat" w:hAnsi="GHEA Grapalat"/>
          <w:rPrChange w:id="2391" w:author="Hayk-PC" w:date="2024-12-11T02:31:00Z">
            <w:rPr>
              <w:rFonts w:ascii="GHEA Grapalat" w:hAnsi="GHEA Grapalat"/>
            </w:rPr>
          </w:rPrChange>
        </w:rPr>
        <w:t xml:space="preserve"> наличных денег - </w:t>
      </w:r>
      <w:r w:rsidRPr="00DF1634">
        <w:rPr>
          <w:rFonts w:ascii="GHEA Grapalat" w:hAnsi="GHEA Grapalat" w:hint="eastAsia"/>
          <w:rPrChange w:id="2392" w:author="Hayk-PC" w:date="2024-12-11T02:31:00Z">
            <w:rPr>
              <w:rFonts w:ascii="GHEA Grapalat" w:hAnsi="GHEA Grapalat" w:hint="eastAsia"/>
            </w:rPr>
          </w:rPrChange>
        </w:rPr>
        <w:t>Министерство</w:t>
      </w:r>
      <w:r w:rsidRPr="00DF1634">
        <w:rPr>
          <w:rFonts w:ascii="GHEA Grapalat" w:hAnsi="GHEA Grapalat"/>
          <w:rPrChange w:id="2393" w:author="Hayk-PC" w:date="2024-12-11T02:31:00Z">
            <w:rPr>
              <w:rFonts w:ascii="GHEA Grapalat" w:hAnsi="GHEA Grapalat"/>
            </w:rPr>
          </w:rPrChange>
        </w:rPr>
        <w:t xml:space="preserve"> </w:t>
      </w:r>
      <w:r w:rsidRPr="00DF1634">
        <w:rPr>
          <w:rFonts w:ascii="GHEA Grapalat" w:hAnsi="GHEA Grapalat" w:hint="eastAsia"/>
          <w:rPrChange w:id="2394" w:author="Hayk-PC" w:date="2024-12-11T02:31:00Z">
            <w:rPr>
              <w:rFonts w:ascii="GHEA Grapalat" w:hAnsi="GHEA Grapalat" w:hint="eastAsia"/>
            </w:rPr>
          </w:rPrChange>
        </w:rPr>
        <w:t>финансов</w:t>
      </w:r>
      <w:r w:rsidRPr="00DF1634">
        <w:rPr>
          <w:rFonts w:ascii="GHEA Grapalat" w:hAnsi="GHEA Grapalat"/>
          <w:rPrChange w:id="2395" w:author="Hayk-PC" w:date="2024-12-11T02:31:00Z">
            <w:rPr>
              <w:rFonts w:ascii="GHEA Grapalat" w:hAnsi="GHEA Grapalat"/>
            </w:rPr>
          </w:rPrChange>
        </w:rPr>
        <w:t xml:space="preserve"> </w:t>
      </w:r>
      <w:r w:rsidRPr="00DF1634">
        <w:rPr>
          <w:rFonts w:ascii="GHEA Grapalat" w:hAnsi="GHEA Grapalat" w:hint="eastAsia"/>
          <w:rPrChange w:id="2396" w:author="Hayk-PC" w:date="2024-12-11T02:31:00Z">
            <w:rPr>
              <w:rFonts w:ascii="GHEA Grapalat" w:hAnsi="GHEA Grapalat" w:hint="eastAsia"/>
            </w:rPr>
          </w:rPrChange>
        </w:rPr>
        <w:t>РА</w:t>
      </w:r>
      <w:r w:rsidRPr="00DF1634">
        <w:rPr>
          <w:rFonts w:ascii="GHEA Grapalat" w:hAnsi="GHEA Grapalat"/>
          <w:rPrChange w:id="2397" w:author="Hayk-PC" w:date="2024-12-11T02:31:00Z">
            <w:rPr>
              <w:rFonts w:ascii="GHEA Grapalat" w:hAnsi="GHEA Grapalat"/>
            </w:rPr>
          </w:rPrChange>
        </w:rPr>
        <w:t xml:space="preserve"> </w:t>
      </w:r>
      <w:r w:rsidRPr="00DF1634">
        <w:rPr>
          <w:rFonts w:ascii="GHEA Grapalat" w:hAnsi="GHEA Grapalat" w:hint="eastAsia"/>
          <w:rPrChange w:id="2398" w:author="Hayk-PC" w:date="2024-12-11T02:31:00Z">
            <w:rPr>
              <w:rFonts w:ascii="GHEA Grapalat" w:hAnsi="GHEA Grapalat" w:hint="eastAsia"/>
            </w:rPr>
          </w:rPrChange>
        </w:rPr>
        <w:t>с</w:t>
      </w:r>
      <w:r w:rsidRPr="00DF1634">
        <w:rPr>
          <w:rFonts w:ascii="GHEA Grapalat" w:hAnsi="GHEA Grapalat"/>
          <w:rPrChange w:id="2399" w:author="Hayk-PC" w:date="2024-12-11T02:31:00Z">
            <w:rPr>
              <w:rFonts w:ascii="GHEA Grapalat" w:hAnsi="GHEA Grapalat"/>
            </w:rPr>
          </w:rPrChange>
        </w:rPr>
        <w:t xml:space="preserve"> </w:t>
      </w:r>
      <w:r w:rsidRPr="00DF1634">
        <w:rPr>
          <w:rFonts w:ascii="GHEA Grapalat" w:hAnsi="GHEA Grapalat" w:hint="eastAsia"/>
          <w:rPrChange w:id="2400" w:author="Hayk-PC" w:date="2024-12-11T02:31:00Z">
            <w:rPr>
              <w:rFonts w:ascii="GHEA Grapalat" w:hAnsi="GHEA Grapalat" w:hint="eastAsia"/>
            </w:rPr>
          </w:rPrChange>
        </w:rPr>
        <w:t>приложением</w:t>
      </w:r>
      <w:r w:rsidRPr="00DF1634">
        <w:rPr>
          <w:rFonts w:ascii="GHEA Grapalat" w:hAnsi="GHEA Grapalat"/>
          <w:rPrChange w:id="2401" w:author="Hayk-PC" w:date="2024-12-11T02:31:00Z">
            <w:rPr>
              <w:rFonts w:ascii="GHEA Grapalat" w:hAnsi="GHEA Grapalat"/>
            </w:rPr>
          </w:rPrChange>
        </w:rPr>
        <w:t xml:space="preserve"> </w:t>
      </w:r>
      <w:r w:rsidRPr="00DF1634">
        <w:rPr>
          <w:rFonts w:ascii="GHEA Grapalat" w:hAnsi="GHEA Grapalat" w:hint="eastAsia"/>
          <w:rPrChange w:id="2402" w:author="Hayk-PC" w:date="2024-12-11T02:31:00Z">
            <w:rPr>
              <w:rFonts w:ascii="GHEA Grapalat" w:hAnsi="GHEA Grapalat" w:hint="eastAsia"/>
            </w:rPr>
          </w:rPrChange>
        </w:rPr>
        <w:t>копии</w:t>
      </w:r>
      <w:r w:rsidRPr="00DF1634">
        <w:rPr>
          <w:rFonts w:ascii="GHEA Grapalat" w:hAnsi="GHEA Grapalat"/>
          <w:rPrChange w:id="2403" w:author="Hayk-PC" w:date="2024-12-11T02:31:00Z">
            <w:rPr>
              <w:rFonts w:ascii="GHEA Grapalat" w:hAnsi="GHEA Grapalat"/>
            </w:rPr>
          </w:rPrChange>
        </w:rPr>
        <w:t xml:space="preserve"> представленного в заявке </w:t>
      </w:r>
      <w:r w:rsidRPr="00DF1634">
        <w:rPr>
          <w:rFonts w:ascii="GHEA Grapalat" w:hAnsi="GHEA Grapalat" w:hint="eastAsia"/>
          <w:rPrChange w:id="2404" w:author="Hayk-PC" w:date="2024-12-11T02:31:00Z">
            <w:rPr>
              <w:rFonts w:ascii="GHEA Grapalat" w:hAnsi="GHEA Grapalat" w:hint="eastAsia"/>
            </w:rPr>
          </w:rPrChange>
        </w:rPr>
        <w:t>документа</w:t>
      </w:r>
      <w:r w:rsidRPr="00DF1634">
        <w:rPr>
          <w:rFonts w:ascii="GHEA Grapalat" w:hAnsi="GHEA Grapalat"/>
          <w:rPrChange w:id="2405" w:author="Hayk-PC" w:date="2024-12-11T02:31:00Z">
            <w:rPr>
              <w:rFonts w:ascii="GHEA Grapalat" w:hAnsi="GHEA Grapalat"/>
            </w:rPr>
          </w:rPrChange>
        </w:rPr>
        <w:t xml:space="preserve">, </w:t>
      </w:r>
      <w:r w:rsidRPr="00DF1634">
        <w:rPr>
          <w:rFonts w:ascii="GHEA Grapalat" w:hAnsi="GHEA Grapalat" w:hint="eastAsia"/>
          <w:rPrChange w:id="2406" w:author="Hayk-PC" w:date="2024-12-11T02:31:00Z">
            <w:rPr>
              <w:rFonts w:ascii="GHEA Grapalat" w:hAnsi="GHEA Grapalat" w:hint="eastAsia"/>
            </w:rPr>
          </w:rPrChange>
        </w:rPr>
        <w:t>об</w:t>
      </w:r>
      <w:r w:rsidRPr="00DF1634">
        <w:rPr>
          <w:rFonts w:ascii="GHEA Grapalat" w:hAnsi="GHEA Grapalat"/>
          <w:rPrChange w:id="2407" w:author="Hayk-PC" w:date="2024-12-11T02:31:00Z">
            <w:rPr>
              <w:rFonts w:ascii="GHEA Grapalat" w:hAnsi="GHEA Grapalat"/>
            </w:rPr>
          </w:rPrChange>
        </w:rPr>
        <w:t xml:space="preserve"> </w:t>
      </w:r>
      <w:r w:rsidRPr="00DF1634">
        <w:rPr>
          <w:rFonts w:ascii="GHEA Grapalat" w:hAnsi="GHEA Grapalat" w:hint="eastAsia"/>
          <w:rPrChange w:id="2408" w:author="Hayk-PC" w:date="2024-12-11T02:31:00Z">
            <w:rPr>
              <w:rFonts w:ascii="GHEA Grapalat" w:hAnsi="GHEA Grapalat" w:hint="eastAsia"/>
            </w:rPr>
          </w:rPrChange>
        </w:rPr>
        <w:t>обосновании</w:t>
      </w:r>
      <w:r w:rsidRPr="00DF1634">
        <w:rPr>
          <w:rFonts w:ascii="GHEA Grapalat" w:hAnsi="GHEA Grapalat"/>
          <w:rPrChange w:id="2409" w:author="Hayk-PC" w:date="2024-12-11T02:31:00Z">
            <w:rPr>
              <w:rFonts w:ascii="GHEA Grapalat" w:hAnsi="GHEA Grapalat"/>
            </w:rPr>
          </w:rPrChange>
        </w:rPr>
        <w:t xml:space="preserve"> </w:t>
      </w:r>
      <w:r w:rsidRPr="00DF1634">
        <w:rPr>
          <w:rFonts w:ascii="GHEA Grapalat" w:hAnsi="GHEA Grapalat" w:hint="eastAsia"/>
          <w:rPrChange w:id="2410" w:author="Hayk-PC" w:date="2024-12-11T02:31:00Z">
            <w:rPr>
              <w:rFonts w:ascii="GHEA Grapalat" w:hAnsi="GHEA Grapalat" w:hint="eastAsia"/>
            </w:rPr>
          </w:rPrChange>
        </w:rPr>
        <w:t>платежа</w:t>
      </w:r>
      <w:r w:rsidR="002520FB" w:rsidRPr="00DF1634">
        <w:rPr>
          <w:rFonts w:ascii="GHEA Grapalat" w:hAnsi="GHEA Grapalat"/>
          <w:rPrChange w:id="2411" w:author="Hayk-PC" w:date="2024-12-11T02:31:00Z">
            <w:rPr>
              <w:rFonts w:ascii="GHEA Grapalat" w:hAnsi="GHEA Grapalat"/>
            </w:rPr>
          </w:rPrChange>
        </w:rPr>
        <w:t>;</w:t>
      </w:r>
    </w:p>
    <w:p w14:paraId="198F0981" w14:textId="77777777" w:rsidR="00D70281" w:rsidRPr="00DF1634"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Change w:id="2412" w:author="Hayk-PC" w:date="2024-12-11T02:31:00Z">
            <w:rPr>
              <w:rFonts w:ascii="GHEA Grapalat" w:hAnsi="GHEA Grapalat"/>
            </w:rPr>
          </w:rPrChange>
        </w:rPr>
      </w:pPr>
      <w:r w:rsidRPr="00DF1634">
        <w:rPr>
          <w:rFonts w:ascii="GHEA Grapalat" w:hAnsi="GHEA Grapalat"/>
          <w:rPrChange w:id="2413" w:author="Hayk-PC" w:date="2024-12-11T02:31:00Z">
            <w:rPr>
              <w:rFonts w:ascii="GHEA Grapalat" w:hAnsi="GHEA Grapalat"/>
            </w:rPr>
          </w:rPrChange>
        </w:rPr>
        <w:lastRenderedPageBreak/>
        <w:t xml:space="preserve">- </w:t>
      </w:r>
      <w:r w:rsidRPr="00DF1634">
        <w:rPr>
          <w:rFonts w:ascii="GHEA Grapalat" w:hAnsi="GHEA Grapalat" w:hint="eastAsia"/>
          <w:rPrChange w:id="2414" w:author="Hayk-PC" w:date="2024-12-11T02:31:00Z">
            <w:rPr>
              <w:rFonts w:ascii="GHEA Grapalat" w:hAnsi="GHEA Grapalat" w:hint="eastAsia"/>
            </w:rPr>
          </w:rPrChange>
        </w:rPr>
        <w:t>в</w:t>
      </w:r>
      <w:r w:rsidRPr="00DF1634">
        <w:rPr>
          <w:rFonts w:ascii="GHEA Grapalat" w:hAnsi="GHEA Grapalat"/>
          <w:rPrChange w:id="2415" w:author="Hayk-PC" w:date="2024-12-11T02:31:00Z">
            <w:rPr>
              <w:rFonts w:ascii="GHEA Grapalat" w:hAnsi="GHEA Grapalat"/>
            </w:rPr>
          </w:rPrChange>
        </w:rPr>
        <w:t xml:space="preserve"> </w:t>
      </w:r>
      <w:r w:rsidRPr="00DF1634">
        <w:rPr>
          <w:rFonts w:ascii="GHEA Grapalat" w:hAnsi="GHEA Grapalat" w:hint="eastAsia"/>
          <w:rPrChange w:id="2416" w:author="Hayk-PC" w:date="2024-12-11T02:31:00Z">
            <w:rPr>
              <w:rFonts w:ascii="GHEA Grapalat" w:hAnsi="GHEA Grapalat" w:hint="eastAsia"/>
            </w:rPr>
          </w:rPrChange>
        </w:rPr>
        <w:t>случае</w:t>
      </w:r>
      <w:r w:rsidRPr="00DF1634">
        <w:rPr>
          <w:rFonts w:ascii="GHEA Grapalat" w:hAnsi="GHEA Grapalat"/>
          <w:rPrChange w:id="2417" w:author="Hayk-PC" w:date="2024-12-11T02:31:00Z">
            <w:rPr>
              <w:rFonts w:ascii="GHEA Grapalat" w:hAnsi="GHEA Grapalat"/>
            </w:rPr>
          </w:rPrChange>
        </w:rPr>
        <w:t xml:space="preserve"> </w:t>
      </w:r>
      <w:r w:rsidRPr="00DF1634">
        <w:rPr>
          <w:rFonts w:ascii="GHEA Grapalat" w:hAnsi="GHEA Grapalat" w:hint="eastAsia"/>
          <w:rPrChange w:id="2418" w:author="Hayk-PC" w:date="2024-12-11T02:31:00Z">
            <w:rPr>
              <w:rFonts w:ascii="GHEA Grapalat" w:hAnsi="GHEA Grapalat" w:hint="eastAsia"/>
            </w:rPr>
          </w:rPrChange>
        </w:rPr>
        <w:t>обеспечения</w:t>
      </w:r>
      <w:r w:rsidRPr="00DF1634">
        <w:rPr>
          <w:rFonts w:ascii="GHEA Grapalat" w:hAnsi="GHEA Grapalat"/>
          <w:rPrChange w:id="2419" w:author="Hayk-PC" w:date="2024-12-11T02:31:00Z">
            <w:rPr>
              <w:rFonts w:ascii="GHEA Grapalat" w:hAnsi="GHEA Grapalat"/>
            </w:rPr>
          </w:rPrChange>
        </w:rPr>
        <w:t xml:space="preserve">, </w:t>
      </w:r>
      <w:r w:rsidRPr="00DF1634">
        <w:rPr>
          <w:rFonts w:ascii="GHEA Grapalat" w:hAnsi="GHEA Grapalat" w:hint="eastAsia"/>
          <w:rPrChange w:id="2420" w:author="Hayk-PC" w:date="2024-12-11T02:31:00Z">
            <w:rPr>
              <w:rFonts w:ascii="GHEA Grapalat" w:hAnsi="GHEA Grapalat" w:hint="eastAsia"/>
            </w:rPr>
          </w:rPrChange>
        </w:rPr>
        <w:t>представленного</w:t>
      </w:r>
      <w:r w:rsidRPr="00DF1634">
        <w:rPr>
          <w:rFonts w:ascii="GHEA Grapalat" w:hAnsi="GHEA Grapalat"/>
          <w:rPrChange w:id="2421" w:author="Hayk-PC" w:date="2024-12-11T02:31:00Z">
            <w:rPr>
              <w:rFonts w:ascii="GHEA Grapalat" w:hAnsi="GHEA Grapalat"/>
            </w:rPr>
          </w:rPrChange>
        </w:rPr>
        <w:t xml:space="preserve"> </w:t>
      </w:r>
      <w:r w:rsidRPr="00DF1634">
        <w:rPr>
          <w:rFonts w:ascii="GHEA Grapalat" w:hAnsi="GHEA Grapalat" w:hint="eastAsia"/>
          <w:rPrChange w:id="2422" w:author="Hayk-PC" w:date="2024-12-11T02:31:00Z">
            <w:rPr>
              <w:rFonts w:ascii="GHEA Grapalat" w:hAnsi="GHEA Grapalat" w:hint="eastAsia"/>
            </w:rPr>
          </w:rPrChange>
        </w:rPr>
        <w:t>в</w:t>
      </w:r>
      <w:r w:rsidRPr="00DF1634">
        <w:rPr>
          <w:rFonts w:ascii="GHEA Grapalat" w:hAnsi="GHEA Grapalat"/>
          <w:rPrChange w:id="2423" w:author="Hayk-PC" w:date="2024-12-11T02:31:00Z">
            <w:rPr>
              <w:rFonts w:ascii="GHEA Grapalat" w:hAnsi="GHEA Grapalat"/>
            </w:rPr>
          </w:rPrChange>
        </w:rPr>
        <w:t xml:space="preserve"> </w:t>
      </w:r>
      <w:r w:rsidRPr="00DF1634">
        <w:rPr>
          <w:rFonts w:ascii="GHEA Grapalat" w:hAnsi="GHEA Grapalat" w:hint="eastAsia"/>
          <w:rPrChange w:id="2424" w:author="Hayk-PC" w:date="2024-12-11T02:31:00Z">
            <w:rPr>
              <w:rFonts w:ascii="GHEA Grapalat" w:hAnsi="GHEA Grapalat" w:hint="eastAsia"/>
            </w:rPr>
          </w:rPrChange>
        </w:rPr>
        <w:t>виде</w:t>
      </w:r>
      <w:r w:rsidRPr="00DF1634">
        <w:rPr>
          <w:rFonts w:ascii="GHEA Grapalat" w:hAnsi="GHEA Grapalat"/>
          <w:rPrChange w:id="2425" w:author="Hayk-PC" w:date="2024-12-11T02:31:00Z">
            <w:rPr>
              <w:rFonts w:ascii="GHEA Grapalat" w:hAnsi="GHEA Grapalat"/>
            </w:rPr>
          </w:rPrChange>
        </w:rPr>
        <w:t xml:space="preserve"> </w:t>
      </w:r>
      <w:r w:rsidRPr="00DF1634">
        <w:rPr>
          <w:rFonts w:ascii="GHEA Grapalat" w:hAnsi="GHEA Grapalat" w:hint="eastAsia"/>
          <w:rPrChange w:id="2426" w:author="Hayk-PC" w:date="2024-12-11T02:31:00Z">
            <w:rPr>
              <w:rFonts w:ascii="GHEA Grapalat" w:hAnsi="GHEA Grapalat" w:hint="eastAsia"/>
            </w:rPr>
          </w:rPrChange>
        </w:rPr>
        <w:t>банковской</w:t>
      </w:r>
      <w:r w:rsidRPr="00DF1634">
        <w:rPr>
          <w:rFonts w:ascii="GHEA Grapalat" w:hAnsi="GHEA Grapalat"/>
          <w:rPrChange w:id="2427" w:author="Hayk-PC" w:date="2024-12-11T02:31:00Z">
            <w:rPr>
              <w:rFonts w:ascii="GHEA Grapalat" w:hAnsi="GHEA Grapalat"/>
            </w:rPr>
          </w:rPrChange>
        </w:rPr>
        <w:t xml:space="preserve"> </w:t>
      </w:r>
      <w:r w:rsidRPr="00DF1634">
        <w:rPr>
          <w:rFonts w:ascii="GHEA Grapalat" w:hAnsi="GHEA Grapalat" w:hint="eastAsia"/>
          <w:rPrChange w:id="2428" w:author="Hayk-PC" w:date="2024-12-11T02:31:00Z">
            <w:rPr>
              <w:rFonts w:ascii="GHEA Grapalat" w:hAnsi="GHEA Grapalat" w:hint="eastAsia"/>
            </w:rPr>
          </w:rPrChange>
        </w:rPr>
        <w:t>гарантии</w:t>
      </w:r>
      <w:r w:rsidRPr="00DF1634">
        <w:rPr>
          <w:rFonts w:ascii="GHEA Grapalat" w:hAnsi="GHEA Grapalat"/>
          <w:rPrChange w:id="2429" w:author="Hayk-PC" w:date="2024-12-11T02:31:00Z">
            <w:rPr>
              <w:rFonts w:ascii="GHEA Grapalat" w:hAnsi="GHEA Grapalat"/>
            </w:rPr>
          </w:rPrChange>
        </w:rPr>
        <w:t xml:space="preserve">- </w:t>
      </w:r>
      <w:r w:rsidRPr="00DF1634">
        <w:rPr>
          <w:rFonts w:ascii="GHEA Grapalat" w:hAnsi="GHEA Grapalat" w:hint="eastAsia"/>
          <w:rPrChange w:id="2430" w:author="Hayk-PC" w:date="2024-12-11T02:31:00Z">
            <w:rPr>
              <w:rFonts w:ascii="GHEA Grapalat" w:hAnsi="GHEA Grapalat" w:hint="eastAsia"/>
            </w:rPr>
          </w:rPrChange>
        </w:rPr>
        <w:t>банк</w:t>
      </w:r>
      <w:r w:rsidRPr="00DF1634">
        <w:rPr>
          <w:rFonts w:ascii="GHEA Grapalat" w:hAnsi="GHEA Grapalat"/>
          <w:rPrChange w:id="2431" w:author="Hayk-PC" w:date="2024-12-11T02:31:00Z">
            <w:rPr>
              <w:rFonts w:ascii="GHEA Grapalat" w:hAnsi="GHEA Grapalat"/>
            </w:rPr>
          </w:rPrChange>
        </w:rPr>
        <w:t xml:space="preserve">, </w:t>
      </w:r>
      <w:r w:rsidRPr="00DF1634">
        <w:rPr>
          <w:rFonts w:ascii="GHEA Grapalat" w:hAnsi="GHEA Grapalat" w:hint="eastAsia"/>
          <w:rPrChange w:id="2432" w:author="Hayk-PC" w:date="2024-12-11T02:31:00Z">
            <w:rPr>
              <w:rFonts w:ascii="GHEA Grapalat" w:hAnsi="GHEA Grapalat" w:hint="eastAsia"/>
            </w:rPr>
          </w:rPrChange>
        </w:rPr>
        <w:t>выдавший</w:t>
      </w:r>
      <w:r w:rsidRPr="00DF1634">
        <w:rPr>
          <w:rFonts w:ascii="GHEA Grapalat" w:hAnsi="GHEA Grapalat"/>
          <w:rPrChange w:id="2433" w:author="Hayk-PC" w:date="2024-12-11T02:31:00Z">
            <w:rPr>
              <w:rFonts w:ascii="GHEA Grapalat" w:hAnsi="GHEA Grapalat"/>
            </w:rPr>
          </w:rPrChange>
        </w:rPr>
        <w:t xml:space="preserve"> </w:t>
      </w:r>
      <w:r w:rsidRPr="00DF1634">
        <w:rPr>
          <w:rFonts w:ascii="GHEA Grapalat" w:hAnsi="GHEA Grapalat" w:hint="eastAsia"/>
          <w:rPrChange w:id="2434" w:author="Hayk-PC" w:date="2024-12-11T02:31:00Z">
            <w:rPr>
              <w:rFonts w:ascii="GHEA Grapalat" w:hAnsi="GHEA Grapalat" w:hint="eastAsia"/>
            </w:rPr>
          </w:rPrChange>
        </w:rPr>
        <w:t>гарантию</w:t>
      </w:r>
      <w:r w:rsidRPr="00DF1634">
        <w:rPr>
          <w:rFonts w:ascii="GHEA Grapalat" w:hAnsi="GHEA Grapalat"/>
          <w:rPrChange w:id="2435" w:author="Hayk-PC" w:date="2024-12-11T02:31:00Z">
            <w:rPr>
              <w:rFonts w:ascii="GHEA Grapalat" w:hAnsi="GHEA Grapalat"/>
            </w:rPr>
          </w:rPrChange>
        </w:rPr>
        <w:t>;</w:t>
      </w:r>
    </w:p>
    <w:p w14:paraId="1F6C5EA6" w14:textId="77777777" w:rsidR="00D70281" w:rsidRPr="00DF1634"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Change w:id="2436" w:author="Hayk-PC" w:date="2024-12-11T02:31:00Z">
            <w:rPr>
              <w:rFonts w:ascii="GHEA Grapalat" w:hAnsi="GHEA Grapalat"/>
            </w:rPr>
          </w:rPrChange>
        </w:rPr>
      </w:pPr>
      <w:r w:rsidRPr="00DF1634">
        <w:rPr>
          <w:rFonts w:ascii="GHEA Grapalat" w:hAnsi="GHEA Grapalat"/>
          <w:rPrChange w:id="2437" w:author="Hayk-PC" w:date="2024-12-11T02:31:00Z">
            <w:rPr>
              <w:rFonts w:ascii="GHEA Grapalat" w:hAnsi="GHEA Grapalat"/>
            </w:rPr>
          </w:rPrChange>
        </w:rPr>
        <w:t xml:space="preserve">- </w:t>
      </w:r>
      <w:r w:rsidRPr="00DF1634">
        <w:rPr>
          <w:rFonts w:ascii="GHEA Grapalat" w:hAnsi="GHEA Grapalat" w:hint="eastAsia"/>
          <w:rPrChange w:id="2438" w:author="Hayk-PC" w:date="2024-12-11T02:31:00Z">
            <w:rPr>
              <w:rFonts w:ascii="GHEA Grapalat" w:hAnsi="GHEA Grapalat" w:hint="eastAsia"/>
            </w:rPr>
          </w:rPrChange>
        </w:rPr>
        <w:t>в</w:t>
      </w:r>
      <w:r w:rsidRPr="00DF1634">
        <w:rPr>
          <w:rFonts w:ascii="GHEA Grapalat" w:hAnsi="GHEA Grapalat"/>
          <w:rPrChange w:id="2439" w:author="Hayk-PC" w:date="2024-12-11T02:31:00Z">
            <w:rPr>
              <w:rFonts w:ascii="GHEA Grapalat" w:hAnsi="GHEA Grapalat"/>
            </w:rPr>
          </w:rPrChange>
        </w:rPr>
        <w:t xml:space="preserve"> </w:t>
      </w:r>
      <w:r w:rsidRPr="00DF1634">
        <w:rPr>
          <w:rFonts w:ascii="GHEA Grapalat" w:hAnsi="GHEA Grapalat" w:hint="eastAsia"/>
          <w:rPrChange w:id="2440" w:author="Hayk-PC" w:date="2024-12-11T02:31:00Z">
            <w:rPr>
              <w:rFonts w:ascii="GHEA Grapalat" w:hAnsi="GHEA Grapalat" w:hint="eastAsia"/>
            </w:rPr>
          </w:rPrChange>
        </w:rPr>
        <w:t>случае</w:t>
      </w:r>
      <w:r w:rsidRPr="00DF1634">
        <w:rPr>
          <w:rFonts w:ascii="GHEA Grapalat" w:hAnsi="GHEA Grapalat"/>
          <w:rPrChange w:id="2441" w:author="Hayk-PC" w:date="2024-12-11T02:31:00Z">
            <w:rPr>
              <w:rFonts w:ascii="GHEA Grapalat" w:hAnsi="GHEA Grapalat"/>
            </w:rPr>
          </w:rPrChange>
        </w:rPr>
        <w:t xml:space="preserve"> </w:t>
      </w:r>
      <w:r w:rsidRPr="00DF1634">
        <w:rPr>
          <w:rFonts w:ascii="GHEA Grapalat" w:hAnsi="GHEA Grapalat" w:hint="eastAsia"/>
          <w:rPrChange w:id="2442" w:author="Hayk-PC" w:date="2024-12-11T02:31:00Z">
            <w:rPr>
              <w:rFonts w:ascii="GHEA Grapalat" w:hAnsi="GHEA Grapalat" w:hint="eastAsia"/>
            </w:rPr>
          </w:rPrChange>
        </w:rPr>
        <w:t>обеспечения</w:t>
      </w:r>
      <w:r w:rsidRPr="00DF1634">
        <w:rPr>
          <w:rFonts w:ascii="GHEA Grapalat" w:hAnsi="GHEA Grapalat"/>
          <w:rPrChange w:id="2443" w:author="Hayk-PC" w:date="2024-12-11T02:31:00Z">
            <w:rPr>
              <w:rFonts w:ascii="GHEA Grapalat" w:hAnsi="GHEA Grapalat"/>
            </w:rPr>
          </w:rPrChange>
        </w:rPr>
        <w:t xml:space="preserve">, </w:t>
      </w:r>
      <w:r w:rsidRPr="00DF1634">
        <w:rPr>
          <w:rFonts w:ascii="GHEA Grapalat" w:hAnsi="GHEA Grapalat" w:hint="eastAsia"/>
          <w:rPrChange w:id="2444" w:author="Hayk-PC" w:date="2024-12-11T02:31:00Z">
            <w:rPr>
              <w:rFonts w:ascii="GHEA Grapalat" w:hAnsi="GHEA Grapalat" w:hint="eastAsia"/>
            </w:rPr>
          </w:rPrChange>
        </w:rPr>
        <w:t>представленного</w:t>
      </w:r>
      <w:r w:rsidRPr="00DF1634">
        <w:rPr>
          <w:rFonts w:ascii="GHEA Grapalat" w:hAnsi="GHEA Grapalat"/>
          <w:rPrChange w:id="2445" w:author="Hayk-PC" w:date="2024-12-11T02:31:00Z">
            <w:rPr>
              <w:rFonts w:ascii="GHEA Grapalat" w:hAnsi="GHEA Grapalat"/>
            </w:rPr>
          </w:rPrChange>
        </w:rPr>
        <w:t xml:space="preserve"> </w:t>
      </w:r>
      <w:r w:rsidRPr="00DF1634">
        <w:rPr>
          <w:rFonts w:ascii="GHEA Grapalat" w:hAnsi="GHEA Grapalat" w:hint="eastAsia"/>
          <w:rPrChange w:id="2446" w:author="Hayk-PC" w:date="2024-12-11T02:31:00Z">
            <w:rPr>
              <w:rFonts w:ascii="GHEA Grapalat" w:hAnsi="GHEA Grapalat" w:hint="eastAsia"/>
            </w:rPr>
          </w:rPrChange>
        </w:rPr>
        <w:t>в</w:t>
      </w:r>
      <w:r w:rsidRPr="00DF1634">
        <w:rPr>
          <w:rFonts w:ascii="GHEA Grapalat" w:hAnsi="GHEA Grapalat"/>
          <w:rPrChange w:id="2447" w:author="Hayk-PC" w:date="2024-12-11T02:31:00Z">
            <w:rPr>
              <w:rFonts w:ascii="GHEA Grapalat" w:hAnsi="GHEA Grapalat"/>
            </w:rPr>
          </w:rPrChange>
        </w:rPr>
        <w:t xml:space="preserve"> </w:t>
      </w:r>
      <w:r w:rsidRPr="00DF1634">
        <w:rPr>
          <w:rFonts w:ascii="GHEA Grapalat" w:hAnsi="GHEA Grapalat" w:hint="eastAsia"/>
          <w:rPrChange w:id="2448" w:author="Hayk-PC" w:date="2024-12-11T02:31:00Z">
            <w:rPr>
              <w:rFonts w:ascii="GHEA Grapalat" w:hAnsi="GHEA Grapalat" w:hint="eastAsia"/>
            </w:rPr>
          </w:rPrChange>
        </w:rPr>
        <w:t>виде</w:t>
      </w:r>
      <w:r w:rsidRPr="00DF1634">
        <w:rPr>
          <w:rFonts w:ascii="GHEA Grapalat" w:hAnsi="GHEA Grapalat"/>
          <w:rPrChange w:id="2449" w:author="Hayk-PC" w:date="2024-12-11T02:31:00Z">
            <w:rPr>
              <w:rFonts w:ascii="GHEA Grapalat" w:hAnsi="GHEA Grapalat"/>
            </w:rPr>
          </w:rPrChange>
        </w:rPr>
        <w:t xml:space="preserve"> соглашения о неустойке - </w:t>
      </w:r>
      <w:r w:rsidRPr="00DF1634">
        <w:rPr>
          <w:rFonts w:ascii="GHEA Grapalat" w:hAnsi="GHEA Grapalat" w:hint="eastAsia"/>
          <w:rPrChange w:id="2450" w:author="Hayk-PC" w:date="2024-12-11T02:31:00Z">
            <w:rPr>
              <w:rFonts w:ascii="GHEA Grapalat" w:hAnsi="GHEA Grapalat" w:hint="eastAsia"/>
            </w:rPr>
          </w:rPrChange>
        </w:rPr>
        <w:t>представивше</w:t>
      </w:r>
      <w:r w:rsidRPr="00DF1634">
        <w:rPr>
          <w:rFonts w:ascii="GHEA Grapalat" w:hAnsi="GHEA Grapalat"/>
          <w:rPrChange w:id="2451" w:author="Hayk-PC" w:date="2024-12-11T02:31:00Z">
            <w:rPr>
              <w:rFonts w:ascii="GHEA Grapalat" w:hAnsi="GHEA Grapalat"/>
            </w:rPr>
          </w:rPrChange>
        </w:rPr>
        <w:t>го его участника.</w:t>
      </w:r>
    </w:p>
    <w:p w14:paraId="1B77D668" w14:textId="77777777" w:rsidR="00D70281" w:rsidRPr="00DF1634" w:rsidRDefault="00D70281" w:rsidP="001075CA">
      <w:pPr>
        <w:widowControl w:val="0"/>
        <w:tabs>
          <w:tab w:val="left" w:pos="1134"/>
        </w:tabs>
        <w:spacing w:after="160"/>
        <w:ind w:firstLine="567"/>
        <w:jc w:val="both"/>
        <w:rPr>
          <w:rFonts w:ascii="GHEA Grapalat" w:hAnsi="GHEA Grapalat"/>
          <w:rPrChange w:id="2452" w:author="Hayk-PC" w:date="2024-12-11T02:31:00Z">
            <w:rPr>
              <w:rFonts w:ascii="GHEA Grapalat" w:hAnsi="GHEA Grapalat"/>
            </w:rPr>
          </w:rPrChange>
        </w:rPr>
      </w:pPr>
    </w:p>
    <w:p w14:paraId="5F690DED" w14:textId="77777777" w:rsidR="005162B1" w:rsidRPr="00DF1634" w:rsidRDefault="003E194D" w:rsidP="00B46D58">
      <w:pPr>
        <w:widowControl w:val="0"/>
        <w:tabs>
          <w:tab w:val="left" w:pos="1134"/>
        </w:tabs>
        <w:spacing w:after="160"/>
        <w:ind w:firstLine="567"/>
        <w:jc w:val="both"/>
        <w:rPr>
          <w:rFonts w:ascii="GHEA Grapalat" w:hAnsi="GHEA Grapalat"/>
          <w:rPrChange w:id="2453" w:author="Hayk-PC" w:date="2024-12-11T02:31:00Z">
            <w:rPr>
              <w:rFonts w:ascii="GHEA Grapalat" w:hAnsi="GHEA Grapalat"/>
            </w:rPr>
          </w:rPrChange>
        </w:rPr>
      </w:pPr>
      <w:r w:rsidRPr="00DF1634">
        <w:rPr>
          <w:rFonts w:ascii="GHEA Grapalat" w:hAnsi="GHEA Grapalat"/>
          <w:rPrChange w:id="2454" w:author="Hayk-PC" w:date="2024-12-11T02:31:00Z">
            <w:rPr>
              <w:rFonts w:ascii="GHEA Grapalat" w:hAnsi="GHEA Grapalat"/>
            </w:rPr>
          </w:rPrChange>
        </w:rPr>
        <w:tab/>
      </w:r>
    </w:p>
    <w:p w14:paraId="5C481523" w14:textId="77777777" w:rsidR="00362FEF" w:rsidRPr="00DF1634" w:rsidRDefault="00362FEF">
      <w:pPr>
        <w:rPr>
          <w:rFonts w:ascii="GHEA Grapalat" w:hAnsi="GHEA Grapalat" w:cs="Sylfaen"/>
          <w:rPrChange w:id="2455" w:author="Hayk-PC" w:date="2024-12-11T02:31:00Z">
            <w:rPr>
              <w:rFonts w:ascii="GHEA Grapalat" w:hAnsi="GHEA Grapalat" w:cs="Sylfaen"/>
            </w:rPr>
          </w:rPrChange>
        </w:rPr>
      </w:pPr>
      <w:r w:rsidRPr="00DF1634">
        <w:rPr>
          <w:rFonts w:ascii="GHEA Grapalat" w:hAnsi="GHEA Grapalat" w:cs="Sylfaen"/>
          <w:rPrChange w:id="2456" w:author="Hayk-PC" w:date="2024-12-11T02:31:00Z">
            <w:rPr>
              <w:rFonts w:ascii="GHEA Grapalat" w:hAnsi="GHEA Grapalat" w:cs="Sylfaen"/>
            </w:rPr>
          </w:rPrChange>
        </w:rPr>
        <w:br w:type="page"/>
      </w:r>
    </w:p>
    <w:p w14:paraId="545FC9F6" w14:textId="77777777" w:rsidR="00637D24" w:rsidRPr="00DF1634" w:rsidRDefault="00637D24" w:rsidP="00B46D58">
      <w:pPr>
        <w:widowControl w:val="0"/>
        <w:tabs>
          <w:tab w:val="left" w:pos="1134"/>
        </w:tabs>
        <w:spacing w:after="160"/>
        <w:ind w:firstLine="567"/>
        <w:jc w:val="both"/>
        <w:rPr>
          <w:rFonts w:ascii="GHEA Grapalat" w:hAnsi="GHEA Grapalat" w:cs="Sylfaen"/>
          <w:rPrChange w:id="2457" w:author="Hayk-PC" w:date="2024-12-11T02:31:00Z">
            <w:rPr>
              <w:rFonts w:ascii="GHEA Grapalat" w:hAnsi="GHEA Grapalat" w:cs="Sylfaen"/>
            </w:rPr>
          </w:rPrChange>
        </w:rPr>
      </w:pPr>
    </w:p>
    <w:p w14:paraId="79D3D1EF" w14:textId="77777777" w:rsidR="00096865" w:rsidRPr="00DF1634" w:rsidRDefault="005066AC" w:rsidP="005066AC">
      <w:pPr>
        <w:rPr>
          <w:rFonts w:ascii="GHEA Grapalat" w:hAnsi="GHEA Grapalat"/>
          <w:b/>
          <w:rPrChange w:id="2458" w:author="Hayk-PC" w:date="2024-12-11T02:31:00Z">
            <w:rPr>
              <w:rFonts w:ascii="GHEA Grapalat" w:hAnsi="GHEA Grapalat"/>
              <w:b/>
            </w:rPr>
          </w:rPrChange>
        </w:rPr>
      </w:pPr>
      <w:r w:rsidRPr="00DF1634">
        <w:rPr>
          <w:rFonts w:ascii="GHEA Grapalat" w:hAnsi="GHEA Grapalat"/>
          <w:b/>
          <w:rPrChange w:id="2459" w:author="Hayk-PC" w:date="2024-12-11T02:31:00Z">
            <w:rPr>
              <w:rFonts w:ascii="GHEA Grapalat" w:hAnsi="GHEA Grapalat"/>
              <w:b/>
            </w:rPr>
          </w:rPrChange>
        </w:rPr>
        <w:t xml:space="preserve">                           </w:t>
      </w:r>
      <w:r w:rsidR="008D5016" w:rsidRPr="00DF1634">
        <w:rPr>
          <w:rFonts w:ascii="GHEA Grapalat" w:hAnsi="GHEA Grapalat"/>
          <w:b/>
          <w:rPrChange w:id="2460" w:author="Hayk-PC" w:date="2024-12-11T02:31:00Z">
            <w:rPr>
              <w:rFonts w:ascii="GHEA Grapalat" w:hAnsi="GHEA Grapalat"/>
              <w:b/>
            </w:rPr>
          </w:rPrChange>
        </w:rPr>
        <w:t>11. ОБЪЯВЛЕНИЕ ПРОЦЕДУРЫ НЕСОСТОЯВШЕЙСЯ</w:t>
      </w:r>
    </w:p>
    <w:p w14:paraId="4E29A96C" w14:textId="77777777" w:rsidR="003D5CAF" w:rsidRPr="00DF1634" w:rsidRDefault="003D5CAF" w:rsidP="005066AC">
      <w:pPr>
        <w:rPr>
          <w:rFonts w:ascii="GHEA Grapalat" w:hAnsi="GHEA Grapalat" w:cs="Arial"/>
          <w:b/>
          <w:rPrChange w:id="2461" w:author="Hayk-PC" w:date="2024-12-11T02:31:00Z">
            <w:rPr>
              <w:rFonts w:ascii="GHEA Grapalat" w:hAnsi="GHEA Grapalat" w:cs="Arial"/>
              <w:b/>
            </w:rPr>
          </w:rPrChange>
        </w:rPr>
      </w:pPr>
    </w:p>
    <w:p w14:paraId="2F5567C8" w14:textId="77777777" w:rsidR="00096865" w:rsidRPr="00DF1634" w:rsidRDefault="00096865" w:rsidP="00B46D58">
      <w:pPr>
        <w:widowControl w:val="0"/>
        <w:tabs>
          <w:tab w:val="left" w:pos="1276"/>
        </w:tabs>
        <w:spacing w:after="160"/>
        <w:ind w:firstLine="567"/>
        <w:jc w:val="both"/>
        <w:rPr>
          <w:rFonts w:ascii="GHEA Grapalat" w:hAnsi="GHEA Grapalat" w:cs="Sylfaen"/>
          <w:rPrChange w:id="2462" w:author="Hayk-PC" w:date="2024-12-11T02:31:00Z">
            <w:rPr>
              <w:rFonts w:ascii="GHEA Grapalat" w:hAnsi="GHEA Grapalat" w:cs="Sylfaen"/>
            </w:rPr>
          </w:rPrChange>
        </w:rPr>
      </w:pPr>
      <w:r w:rsidRPr="00DF1634">
        <w:rPr>
          <w:rFonts w:ascii="GHEA Grapalat" w:hAnsi="GHEA Grapalat"/>
          <w:rPrChange w:id="2463" w:author="Hayk-PC" w:date="2024-12-11T02:31:00Z">
            <w:rPr>
              <w:rFonts w:ascii="GHEA Grapalat" w:hAnsi="GHEA Grapalat"/>
            </w:rPr>
          </w:rPrChange>
        </w:rPr>
        <w:t>11.1</w:t>
      </w:r>
      <w:r w:rsidR="00801AC7" w:rsidRPr="00DF1634">
        <w:rPr>
          <w:rFonts w:ascii="GHEA Grapalat" w:hAnsi="GHEA Grapalat"/>
          <w:rPrChange w:id="2464" w:author="Hayk-PC" w:date="2024-12-11T02:31:00Z">
            <w:rPr>
              <w:rFonts w:ascii="GHEA Grapalat" w:hAnsi="GHEA Grapalat"/>
            </w:rPr>
          </w:rPrChange>
        </w:rPr>
        <w:t>.</w:t>
      </w:r>
      <w:r w:rsidR="00801AC7" w:rsidRPr="00DF1634">
        <w:rPr>
          <w:rFonts w:ascii="GHEA Grapalat" w:hAnsi="GHEA Grapalat"/>
          <w:rPrChange w:id="2465" w:author="Hayk-PC" w:date="2024-12-11T02:31:00Z">
            <w:rPr>
              <w:rFonts w:ascii="GHEA Grapalat" w:hAnsi="GHEA Grapalat"/>
            </w:rPr>
          </w:rPrChange>
        </w:rPr>
        <w:tab/>
      </w:r>
      <w:r w:rsidRPr="00DF1634">
        <w:rPr>
          <w:rFonts w:ascii="GHEA Grapalat" w:hAnsi="GHEA Grapalat"/>
          <w:rPrChange w:id="2466" w:author="Hayk-PC" w:date="2024-12-11T02:31:00Z">
            <w:rPr>
              <w:rFonts w:ascii="GHEA Grapalat" w:hAnsi="GHEA Grapalat"/>
            </w:rPr>
          </w:rPrChange>
        </w:rPr>
        <w:t>Согласно статье 37 Закона, Комиссия объявляет настоящую процедуру несостоявшейся, если:</w:t>
      </w:r>
    </w:p>
    <w:p w14:paraId="7A7B2B6F" w14:textId="77777777" w:rsidR="00096865" w:rsidRPr="00DF1634" w:rsidRDefault="00096865" w:rsidP="00B46D58">
      <w:pPr>
        <w:widowControl w:val="0"/>
        <w:tabs>
          <w:tab w:val="left" w:pos="1134"/>
        </w:tabs>
        <w:spacing w:after="160"/>
        <w:ind w:firstLine="567"/>
        <w:jc w:val="both"/>
        <w:rPr>
          <w:rFonts w:ascii="GHEA Grapalat" w:hAnsi="GHEA Grapalat" w:cs="Sylfaen"/>
          <w:rPrChange w:id="2467" w:author="Hayk-PC" w:date="2024-12-11T02:31:00Z">
            <w:rPr>
              <w:rFonts w:ascii="GHEA Grapalat" w:hAnsi="GHEA Grapalat" w:cs="Sylfaen"/>
            </w:rPr>
          </w:rPrChange>
        </w:rPr>
      </w:pPr>
      <w:r w:rsidRPr="00DF1634">
        <w:rPr>
          <w:rFonts w:ascii="GHEA Grapalat" w:hAnsi="GHEA Grapalat"/>
          <w:rPrChange w:id="2468" w:author="Hayk-PC" w:date="2024-12-11T02:31:00Z">
            <w:rPr>
              <w:rFonts w:ascii="GHEA Grapalat" w:hAnsi="GHEA Grapalat"/>
            </w:rPr>
          </w:rPrChange>
        </w:rPr>
        <w:t>1)</w:t>
      </w:r>
      <w:r w:rsidR="00801AC7" w:rsidRPr="00DF1634">
        <w:rPr>
          <w:rFonts w:ascii="GHEA Grapalat" w:hAnsi="GHEA Grapalat"/>
          <w:rPrChange w:id="2469" w:author="Hayk-PC" w:date="2024-12-11T02:31:00Z">
            <w:rPr>
              <w:rFonts w:ascii="GHEA Grapalat" w:hAnsi="GHEA Grapalat"/>
            </w:rPr>
          </w:rPrChange>
        </w:rPr>
        <w:tab/>
      </w:r>
      <w:r w:rsidRPr="00DF1634">
        <w:rPr>
          <w:rFonts w:ascii="GHEA Grapalat" w:hAnsi="GHEA Grapalat"/>
          <w:rPrChange w:id="2470" w:author="Hayk-PC" w:date="2024-12-11T02:31:00Z">
            <w:rPr>
              <w:rFonts w:ascii="GHEA Grapalat" w:hAnsi="GHEA Grapalat"/>
            </w:rPr>
          </w:rPrChange>
        </w:rPr>
        <w:t>ни одна из заявок не соответствует условиям приглашения;</w:t>
      </w:r>
    </w:p>
    <w:p w14:paraId="623E41F9" w14:textId="77777777" w:rsidR="00096865" w:rsidRPr="00DF1634" w:rsidRDefault="00096865" w:rsidP="00B46D58">
      <w:pPr>
        <w:widowControl w:val="0"/>
        <w:tabs>
          <w:tab w:val="left" w:pos="1134"/>
        </w:tabs>
        <w:spacing w:after="160"/>
        <w:ind w:firstLine="567"/>
        <w:jc w:val="both"/>
        <w:rPr>
          <w:rFonts w:ascii="GHEA Grapalat" w:hAnsi="GHEA Grapalat" w:cs="Sylfaen"/>
          <w:rPrChange w:id="2471" w:author="Hayk-PC" w:date="2024-12-11T02:31:00Z">
            <w:rPr>
              <w:rFonts w:ascii="GHEA Grapalat" w:hAnsi="GHEA Grapalat" w:cs="Sylfaen"/>
            </w:rPr>
          </w:rPrChange>
        </w:rPr>
      </w:pPr>
      <w:r w:rsidRPr="00DF1634">
        <w:rPr>
          <w:rFonts w:ascii="GHEA Grapalat" w:hAnsi="GHEA Grapalat"/>
          <w:rPrChange w:id="2472" w:author="Hayk-PC" w:date="2024-12-11T02:31:00Z">
            <w:rPr>
              <w:rFonts w:ascii="GHEA Grapalat" w:hAnsi="GHEA Grapalat"/>
            </w:rPr>
          </w:rPrChange>
        </w:rPr>
        <w:t>2)</w:t>
      </w:r>
      <w:r w:rsidR="00801AC7" w:rsidRPr="00DF1634">
        <w:rPr>
          <w:rFonts w:ascii="GHEA Grapalat" w:hAnsi="GHEA Grapalat"/>
          <w:rPrChange w:id="2473" w:author="Hayk-PC" w:date="2024-12-11T02:31:00Z">
            <w:rPr>
              <w:rFonts w:ascii="GHEA Grapalat" w:hAnsi="GHEA Grapalat"/>
            </w:rPr>
          </w:rPrChange>
        </w:rPr>
        <w:tab/>
      </w:r>
      <w:r w:rsidRPr="00DF1634">
        <w:rPr>
          <w:rFonts w:ascii="GHEA Grapalat" w:hAnsi="GHEA Grapalat"/>
          <w:rPrChange w:id="2474" w:author="Hayk-PC" w:date="2024-12-11T02:31:00Z">
            <w:rPr>
              <w:rFonts w:ascii="GHEA Grapalat" w:hAnsi="GHEA Grapalat"/>
            </w:rPr>
          </w:rPrChange>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DF1634">
        <w:rPr>
          <w:lang w:val="en-US"/>
          <w:rPrChange w:id="2475" w:author="Hayk-PC" w:date="2024-12-11T02:31:00Z">
            <w:rPr>
              <w:lang w:val="en-US"/>
            </w:rPr>
          </w:rPrChange>
        </w:rPr>
        <w:t> </w:t>
      </w:r>
      <w:r w:rsidRPr="00DF1634">
        <w:rPr>
          <w:rFonts w:ascii="GHEA Grapalat" w:hAnsi="GHEA Grapalat"/>
          <w:rPrChange w:id="2476" w:author="Hayk-PC" w:date="2024-12-11T02:31:00Z">
            <w:rPr>
              <w:rFonts w:ascii="GHEA Grapalat" w:hAnsi="GHEA Grapalat"/>
            </w:rPr>
          </w:rPrChange>
        </w:rPr>
        <w:t>— Совета попечителей</w:t>
      </w:r>
      <w:r w:rsidR="0027573B" w:rsidRPr="00DF1634">
        <w:rPr>
          <w:rStyle w:val="FootnoteReference"/>
          <w:rFonts w:ascii="GHEA Grapalat" w:hAnsi="GHEA Grapalat"/>
          <w:rPrChange w:id="2477" w:author="Hayk-PC" w:date="2024-12-11T02:31:00Z">
            <w:rPr>
              <w:rStyle w:val="FootnoteReference"/>
              <w:rFonts w:ascii="GHEA Grapalat" w:hAnsi="GHEA Grapalat"/>
            </w:rPr>
          </w:rPrChange>
        </w:rPr>
        <w:footnoteReference w:customMarkFollows="1" w:id="13"/>
        <w:t>14</w:t>
      </w:r>
      <w:r w:rsidRPr="00DF1634">
        <w:rPr>
          <w:rFonts w:ascii="GHEA Grapalat" w:hAnsi="GHEA Grapalat"/>
          <w:rPrChange w:id="2478" w:author="Hayk-PC" w:date="2024-12-11T02:31:00Z">
            <w:rPr>
              <w:rFonts w:ascii="GHEA Grapalat" w:hAnsi="GHEA Grapalat"/>
            </w:rPr>
          </w:rPrChange>
        </w:rPr>
        <w:t>.</w:t>
      </w:r>
    </w:p>
    <w:p w14:paraId="0975E904" w14:textId="77777777" w:rsidR="00096865" w:rsidRPr="00DF1634" w:rsidRDefault="00096865" w:rsidP="00B46D58">
      <w:pPr>
        <w:widowControl w:val="0"/>
        <w:tabs>
          <w:tab w:val="left" w:pos="1134"/>
        </w:tabs>
        <w:spacing w:after="160"/>
        <w:ind w:firstLine="567"/>
        <w:jc w:val="both"/>
        <w:rPr>
          <w:rFonts w:ascii="GHEA Grapalat" w:hAnsi="GHEA Grapalat" w:cs="Sylfaen"/>
          <w:rPrChange w:id="2479" w:author="Hayk-PC" w:date="2024-12-11T02:31:00Z">
            <w:rPr>
              <w:rFonts w:ascii="GHEA Grapalat" w:hAnsi="GHEA Grapalat" w:cs="Sylfaen"/>
            </w:rPr>
          </w:rPrChange>
        </w:rPr>
      </w:pPr>
      <w:r w:rsidRPr="00DF1634">
        <w:rPr>
          <w:rFonts w:ascii="GHEA Grapalat" w:hAnsi="GHEA Grapalat"/>
          <w:rPrChange w:id="2480" w:author="Hayk-PC" w:date="2024-12-11T02:31:00Z">
            <w:rPr>
              <w:rFonts w:ascii="GHEA Grapalat" w:hAnsi="GHEA Grapalat"/>
            </w:rPr>
          </w:rPrChange>
        </w:rPr>
        <w:t>3)</w:t>
      </w:r>
      <w:r w:rsidR="00801AC7" w:rsidRPr="00DF1634">
        <w:rPr>
          <w:rFonts w:ascii="GHEA Grapalat" w:hAnsi="GHEA Grapalat"/>
          <w:rPrChange w:id="2481" w:author="Hayk-PC" w:date="2024-12-11T02:31:00Z">
            <w:rPr>
              <w:rFonts w:ascii="GHEA Grapalat" w:hAnsi="GHEA Grapalat"/>
            </w:rPr>
          </w:rPrChange>
        </w:rPr>
        <w:tab/>
      </w:r>
      <w:r w:rsidRPr="00DF1634">
        <w:rPr>
          <w:rFonts w:ascii="GHEA Grapalat" w:hAnsi="GHEA Grapalat"/>
          <w:rPrChange w:id="2482" w:author="Hayk-PC" w:date="2024-12-11T02:31:00Z">
            <w:rPr>
              <w:rFonts w:ascii="GHEA Grapalat" w:hAnsi="GHEA Grapalat"/>
            </w:rPr>
          </w:rPrChange>
        </w:rPr>
        <w:t>не подано ни одной заявки;</w:t>
      </w:r>
    </w:p>
    <w:p w14:paraId="0B790617" w14:textId="77777777" w:rsidR="00096865" w:rsidRPr="00DF1634" w:rsidRDefault="00096865" w:rsidP="00B46D58">
      <w:pPr>
        <w:widowControl w:val="0"/>
        <w:tabs>
          <w:tab w:val="left" w:pos="1134"/>
        </w:tabs>
        <w:spacing w:after="160"/>
        <w:ind w:firstLine="567"/>
        <w:jc w:val="both"/>
        <w:rPr>
          <w:rFonts w:ascii="GHEA Grapalat" w:hAnsi="GHEA Grapalat"/>
          <w:rPrChange w:id="2483" w:author="Hayk-PC" w:date="2024-12-11T02:31:00Z">
            <w:rPr>
              <w:rFonts w:ascii="GHEA Grapalat" w:hAnsi="GHEA Grapalat"/>
            </w:rPr>
          </w:rPrChange>
        </w:rPr>
      </w:pPr>
      <w:r w:rsidRPr="00DF1634">
        <w:rPr>
          <w:rFonts w:ascii="GHEA Grapalat" w:hAnsi="GHEA Grapalat"/>
          <w:rPrChange w:id="2484" w:author="Hayk-PC" w:date="2024-12-11T02:31:00Z">
            <w:rPr>
              <w:rFonts w:ascii="GHEA Grapalat" w:hAnsi="GHEA Grapalat"/>
            </w:rPr>
          </w:rPrChange>
        </w:rPr>
        <w:t>4)</w:t>
      </w:r>
      <w:r w:rsidR="00801AC7" w:rsidRPr="00DF1634">
        <w:rPr>
          <w:rFonts w:ascii="GHEA Grapalat" w:hAnsi="GHEA Grapalat"/>
          <w:rPrChange w:id="2485" w:author="Hayk-PC" w:date="2024-12-11T02:31:00Z">
            <w:rPr>
              <w:rFonts w:ascii="GHEA Grapalat" w:hAnsi="GHEA Grapalat"/>
            </w:rPr>
          </w:rPrChange>
        </w:rPr>
        <w:tab/>
      </w:r>
      <w:r w:rsidRPr="00DF1634">
        <w:rPr>
          <w:rFonts w:ascii="GHEA Grapalat" w:hAnsi="GHEA Grapalat"/>
          <w:rPrChange w:id="2486" w:author="Hayk-PC" w:date="2024-12-11T02:31:00Z">
            <w:rPr>
              <w:rFonts w:ascii="GHEA Grapalat" w:hAnsi="GHEA Grapalat"/>
            </w:rPr>
          </w:rPrChange>
        </w:rPr>
        <w:t>договор не заключается.</w:t>
      </w:r>
    </w:p>
    <w:p w14:paraId="3CEB4658" w14:textId="77777777" w:rsidR="00CA1C11" w:rsidRPr="00DF1634" w:rsidRDefault="00731D26" w:rsidP="00B46D58">
      <w:pPr>
        <w:widowControl w:val="0"/>
        <w:tabs>
          <w:tab w:val="left" w:pos="1276"/>
        </w:tabs>
        <w:spacing w:after="160"/>
        <w:ind w:firstLine="567"/>
        <w:jc w:val="both"/>
        <w:rPr>
          <w:rFonts w:ascii="GHEA Grapalat" w:hAnsi="GHEA Grapalat" w:cs="Sylfaen"/>
          <w:rPrChange w:id="2487" w:author="Hayk-PC" w:date="2024-12-11T02:31:00Z">
            <w:rPr>
              <w:rFonts w:ascii="GHEA Grapalat" w:hAnsi="GHEA Grapalat" w:cs="Sylfaen"/>
            </w:rPr>
          </w:rPrChange>
        </w:rPr>
      </w:pPr>
      <w:r w:rsidRPr="00DF1634">
        <w:rPr>
          <w:rFonts w:ascii="GHEA Grapalat" w:hAnsi="GHEA Grapalat"/>
          <w:rPrChange w:id="2488" w:author="Hayk-PC" w:date="2024-12-11T02:31:00Z">
            <w:rPr>
              <w:rFonts w:ascii="GHEA Grapalat" w:hAnsi="GHEA Grapalat"/>
            </w:rPr>
          </w:rPrChange>
        </w:rPr>
        <w:t>11.2</w:t>
      </w:r>
      <w:r w:rsidR="007642C2" w:rsidRPr="00DF1634">
        <w:rPr>
          <w:rFonts w:ascii="GHEA Grapalat" w:hAnsi="GHEA Grapalat"/>
          <w:rPrChange w:id="2489" w:author="Hayk-PC" w:date="2024-12-11T02:31:00Z">
            <w:rPr>
              <w:rFonts w:ascii="GHEA Grapalat" w:hAnsi="GHEA Grapalat"/>
            </w:rPr>
          </w:rPrChange>
        </w:rPr>
        <w:t>.</w:t>
      </w:r>
      <w:r w:rsidR="007642C2" w:rsidRPr="00DF1634">
        <w:rPr>
          <w:rFonts w:ascii="GHEA Grapalat" w:hAnsi="GHEA Grapalat"/>
          <w:rPrChange w:id="2490" w:author="Hayk-PC" w:date="2024-12-11T02:31:00Z">
            <w:rPr>
              <w:rFonts w:ascii="GHEA Grapalat" w:hAnsi="GHEA Grapalat"/>
            </w:rPr>
          </w:rPrChange>
        </w:rPr>
        <w:tab/>
      </w:r>
      <w:r w:rsidRPr="00DF1634">
        <w:rPr>
          <w:rFonts w:ascii="GHEA Grapalat" w:hAnsi="GHEA Grapalat"/>
          <w:rPrChange w:id="2491" w:author="Hayk-PC" w:date="2024-12-11T02:31:00Z">
            <w:rPr>
              <w:rFonts w:ascii="GHEA Grapalat" w:hAnsi="GHEA Grapalat"/>
            </w:rPr>
          </w:rPrChange>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28F67B55" w14:textId="77777777" w:rsidR="00C54730" w:rsidRPr="00DF1634" w:rsidRDefault="00C54730" w:rsidP="00C54730">
      <w:pPr>
        <w:jc w:val="center"/>
        <w:rPr>
          <w:rFonts w:ascii="GHEA Grapalat" w:hAnsi="GHEA Grapalat"/>
          <w:b/>
          <w:rPrChange w:id="2492" w:author="Hayk-PC" w:date="2024-12-11T02:31:00Z">
            <w:rPr>
              <w:rFonts w:ascii="GHEA Grapalat" w:hAnsi="GHEA Grapalat"/>
              <w:b/>
            </w:rPr>
          </w:rPrChange>
        </w:rPr>
      </w:pPr>
    </w:p>
    <w:p w14:paraId="12E62BCC" w14:textId="77777777" w:rsidR="00096865" w:rsidRPr="00DF1634" w:rsidRDefault="008D5016" w:rsidP="00C54730">
      <w:pPr>
        <w:jc w:val="center"/>
        <w:rPr>
          <w:rFonts w:ascii="GHEA Grapalat" w:hAnsi="GHEA Grapalat"/>
          <w:b/>
          <w:rPrChange w:id="2493" w:author="Hayk-PC" w:date="2024-12-11T02:31:00Z">
            <w:rPr>
              <w:rFonts w:ascii="GHEA Grapalat" w:hAnsi="GHEA Grapalat"/>
              <w:b/>
            </w:rPr>
          </w:rPrChange>
        </w:rPr>
      </w:pPr>
      <w:r w:rsidRPr="00DF1634">
        <w:rPr>
          <w:rFonts w:ascii="GHEA Grapalat" w:hAnsi="GHEA Grapalat"/>
          <w:b/>
          <w:rPrChange w:id="2494" w:author="Hayk-PC" w:date="2024-12-11T02:31:00Z">
            <w:rPr>
              <w:rFonts w:ascii="GHEA Grapalat" w:hAnsi="GHEA Grapalat"/>
              <w:b/>
            </w:rPr>
          </w:rPrChange>
        </w:rPr>
        <w:t xml:space="preserve">12. ПРАВО УЧАСТНИКА И </w:t>
      </w:r>
      <w:r w:rsidR="008E3307" w:rsidRPr="00DF1634">
        <w:rPr>
          <w:rFonts w:ascii="GHEA Grapalat" w:hAnsi="GHEA Grapalat"/>
          <w:b/>
          <w:rPrChange w:id="2495" w:author="Hayk-PC" w:date="2024-12-11T02:31:00Z">
            <w:rPr>
              <w:rFonts w:ascii="GHEA Grapalat" w:hAnsi="GHEA Grapalat"/>
              <w:b/>
            </w:rPr>
          </w:rPrChange>
        </w:rPr>
        <w:t xml:space="preserve">ПОРЯДОК ОБЖАЛОВАНИЯ ИМ </w:t>
      </w:r>
      <w:r w:rsidR="00025A85" w:rsidRPr="00DF1634">
        <w:rPr>
          <w:rFonts w:ascii="GHEA Grapalat" w:hAnsi="GHEA Grapalat"/>
          <w:b/>
          <w:rPrChange w:id="2496" w:author="Hayk-PC" w:date="2024-12-11T02:31:00Z">
            <w:rPr>
              <w:rFonts w:ascii="GHEA Grapalat" w:hAnsi="GHEA Grapalat"/>
              <w:b/>
            </w:rPr>
          </w:rPrChange>
        </w:rPr>
        <w:br/>
      </w:r>
      <w:r w:rsidRPr="00DF1634">
        <w:rPr>
          <w:rFonts w:ascii="GHEA Grapalat" w:hAnsi="GHEA Grapalat"/>
          <w:b/>
          <w:rPrChange w:id="2497" w:author="Hayk-PC" w:date="2024-12-11T02:31:00Z">
            <w:rPr>
              <w:rFonts w:ascii="GHEA Grapalat" w:hAnsi="GHEA Grapalat"/>
              <w:b/>
            </w:rPr>
          </w:rPrChange>
        </w:rPr>
        <w:t>ДЕЙСТВИЙ И (ИЛИ) ПРИНЯТЫХ РЕШЕНИЙ, СВЯЗАННЫХ</w:t>
      </w:r>
      <w:r w:rsidR="00025A85" w:rsidRPr="00DF1634">
        <w:rPr>
          <w:rFonts w:ascii="Courier New" w:hAnsi="Courier New" w:cs="Courier New"/>
          <w:b/>
          <w:lang w:val="en-US"/>
          <w:rPrChange w:id="2498" w:author="Hayk-PC" w:date="2024-12-11T02:31:00Z">
            <w:rPr>
              <w:rFonts w:ascii="Courier New" w:hAnsi="Courier New" w:cs="Courier New"/>
              <w:b/>
              <w:lang w:val="en-US"/>
            </w:rPr>
          </w:rPrChange>
        </w:rPr>
        <w:t> </w:t>
      </w:r>
      <w:r w:rsidRPr="00DF1634">
        <w:rPr>
          <w:rFonts w:ascii="GHEA Grapalat" w:hAnsi="GHEA Grapalat"/>
          <w:b/>
          <w:rPrChange w:id="2499" w:author="Hayk-PC" w:date="2024-12-11T02:31:00Z">
            <w:rPr>
              <w:rFonts w:ascii="GHEA Grapalat" w:hAnsi="GHEA Grapalat"/>
              <w:b/>
            </w:rPr>
          </w:rPrChange>
        </w:rPr>
        <w:t>С</w:t>
      </w:r>
      <w:r w:rsidR="00025A85" w:rsidRPr="00DF1634">
        <w:rPr>
          <w:rFonts w:ascii="Courier New" w:hAnsi="Courier New" w:cs="Courier New"/>
          <w:b/>
          <w:lang w:val="en-US"/>
          <w:rPrChange w:id="2500" w:author="Hayk-PC" w:date="2024-12-11T02:31:00Z">
            <w:rPr>
              <w:rFonts w:ascii="Courier New" w:hAnsi="Courier New" w:cs="Courier New"/>
              <w:b/>
              <w:lang w:val="en-US"/>
            </w:rPr>
          </w:rPrChange>
        </w:rPr>
        <w:t> </w:t>
      </w:r>
      <w:r w:rsidRPr="00DF1634">
        <w:rPr>
          <w:rFonts w:ascii="GHEA Grapalat" w:hAnsi="GHEA Grapalat"/>
          <w:b/>
          <w:rPrChange w:id="2501" w:author="Hayk-PC" w:date="2024-12-11T02:31:00Z">
            <w:rPr>
              <w:rFonts w:ascii="GHEA Grapalat" w:hAnsi="GHEA Grapalat"/>
              <w:b/>
            </w:rPr>
          </w:rPrChange>
        </w:rPr>
        <w:t>ПРОЦЕССОМ ЗАКУПКИ</w:t>
      </w:r>
    </w:p>
    <w:p w14:paraId="232AE244" w14:textId="77777777" w:rsidR="00C54730" w:rsidRPr="00DF1634" w:rsidRDefault="00C54730" w:rsidP="00C54730">
      <w:pPr>
        <w:jc w:val="center"/>
        <w:rPr>
          <w:rFonts w:ascii="GHEA Grapalat" w:hAnsi="GHEA Grapalat"/>
          <w:b/>
          <w:rPrChange w:id="2502" w:author="Hayk-PC" w:date="2024-12-11T02:31:00Z">
            <w:rPr>
              <w:rFonts w:ascii="GHEA Grapalat" w:hAnsi="GHEA Grapalat"/>
              <w:b/>
            </w:rPr>
          </w:rPrChange>
        </w:rPr>
      </w:pPr>
    </w:p>
    <w:p w14:paraId="3F37042C" w14:textId="77777777" w:rsidR="001770E8" w:rsidRPr="00DF1634" w:rsidRDefault="001770E8" w:rsidP="001770E8">
      <w:pPr>
        <w:widowControl w:val="0"/>
        <w:tabs>
          <w:tab w:val="left" w:pos="1276"/>
        </w:tabs>
        <w:ind w:firstLine="567"/>
        <w:jc w:val="both"/>
        <w:rPr>
          <w:rFonts w:ascii="GHEA Grapalat" w:hAnsi="GHEA Grapalat"/>
          <w:rPrChange w:id="2503" w:author="Hayk-PC" w:date="2024-12-11T02:31:00Z">
            <w:rPr>
              <w:rFonts w:ascii="GHEA Grapalat" w:hAnsi="GHEA Grapalat"/>
            </w:rPr>
          </w:rPrChange>
        </w:rPr>
      </w:pPr>
      <w:r w:rsidRPr="00DF1634">
        <w:rPr>
          <w:rFonts w:ascii="GHEA Grapalat" w:hAnsi="GHEA Grapalat"/>
          <w:rPrChange w:id="2504" w:author="Hayk-PC" w:date="2024-12-11T02:31:00Z">
            <w:rPr>
              <w:rFonts w:ascii="GHEA Grapalat" w:hAnsi="GHEA Grapalat"/>
            </w:rPr>
          </w:rPrChange>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3CA7F20A" w14:textId="77777777" w:rsidR="001770E8" w:rsidRPr="00DF1634" w:rsidRDefault="001770E8" w:rsidP="001770E8">
      <w:pPr>
        <w:widowControl w:val="0"/>
        <w:tabs>
          <w:tab w:val="left" w:pos="1276"/>
        </w:tabs>
        <w:ind w:firstLine="567"/>
        <w:jc w:val="both"/>
        <w:rPr>
          <w:rFonts w:ascii="GHEA Grapalat" w:hAnsi="GHEA Grapalat"/>
          <w:rPrChange w:id="2505" w:author="Hayk-PC" w:date="2024-12-11T02:31:00Z">
            <w:rPr>
              <w:rFonts w:ascii="GHEA Grapalat" w:hAnsi="GHEA Grapalat"/>
            </w:rPr>
          </w:rPrChange>
        </w:rPr>
      </w:pPr>
      <w:r w:rsidRPr="00DF1634">
        <w:rPr>
          <w:rFonts w:ascii="GHEA Grapalat" w:hAnsi="GHEA Grapalat"/>
          <w:rPrChange w:id="2506" w:author="Hayk-PC" w:date="2024-12-11T02:31:00Z">
            <w:rPr>
              <w:rFonts w:ascii="GHEA Grapalat" w:hAnsi="GHEA Grapalat"/>
            </w:rPr>
          </w:rPrChange>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11FD2C3F" w14:textId="77777777" w:rsidR="001770E8" w:rsidRPr="00DF1634" w:rsidRDefault="001770E8" w:rsidP="001770E8">
      <w:pPr>
        <w:widowControl w:val="0"/>
        <w:tabs>
          <w:tab w:val="left" w:pos="1276"/>
        </w:tabs>
        <w:ind w:firstLine="567"/>
        <w:jc w:val="both"/>
        <w:rPr>
          <w:rFonts w:ascii="GHEA Grapalat" w:hAnsi="GHEA Grapalat"/>
          <w:rPrChange w:id="2507" w:author="Hayk-PC" w:date="2024-12-11T02:31:00Z">
            <w:rPr>
              <w:rFonts w:ascii="GHEA Grapalat" w:hAnsi="GHEA Grapalat"/>
            </w:rPr>
          </w:rPrChange>
        </w:rPr>
      </w:pPr>
      <w:r w:rsidRPr="00DF1634">
        <w:rPr>
          <w:rFonts w:ascii="GHEA Grapalat" w:hAnsi="GHEA Grapalat"/>
          <w:rPrChange w:id="2508" w:author="Hayk-PC" w:date="2024-12-11T02:31:00Z">
            <w:rPr>
              <w:rFonts w:ascii="GHEA Grapalat" w:hAnsi="GHEA Grapalat"/>
            </w:rPr>
          </w:rPrChange>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389732B8" w14:textId="77777777" w:rsidR="001770E8" w:rsidRPr="00DF1634" w:rsidRDefault="001770E8" w:rsidP="001770E8">
      <w:pPr>
        <w:widowControl w:val="0"/>
        <w:tabs>
          <w:tab w:val="left" w:pos="1276"/>
        </w:tabs>
        <w:ind w:firstLine="567"/>
        <w:jc w:val="both"/>
        <w:rPr>
          <w:rFonts w:ascii="GHEA Grapalat" w:hAnsi="GHEA Grapalat"/>
          <w:rPrChange w:id="2509" w:author="Hayk-PC" w:date="2024-12-11T02:31:00Z">
            <w:rPr>
              <w:rFonts w:ascii="GHEA Grapalat" w:hAnsi="GHEA Grapalat"/>
            </w:rPr>
          </w:rPrChange>
        </w:rPr>
      </w:pPr>
      <w:r w:rsidRPr="00DF1634">
        <w:rPr>
          <w:rFonts w:ascii="GHEA Grapalat" w:hAnsi="GHEA Grapalat"/>
          <w:rPrChange w:id="2510" w:author="Hayk-PC" w:date="2024-12-11T02:31:00Z">
            <w:rPr>
              <w:rFonts w:ascii="GHEA Grapalat" w:hAnsi="GHEA Grapalat"/>
            </w:rPr>
          </w:rPrChange>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1B81A1C6" w14:textId="77777777" w:rsidR="001770E8" w:rsidRPr="00DF1634" w:rsidRDefault="001770E8" w:rsidP="001770E8">
      <w:pPr>
        <w:widowControl w:val="0"/>
        <w:ind w:firstLine="567"/>
        <w:jc w:val="both"/>
        <w:rPr>
          <w:rFonts w:ascii="GHEA Grapalat" w:hAnsi="GHEA Grapalat"/>
          <w:rPrChange w:id="2511" w:author="Hayk-PC" w:date="2024-12-11T02:31:00Z">
            <w:rPr>
              <w:rFonts w:ascii="GHEA Grapalat" w:hAnsi="GHEA Grapalat"/>
            </w:rPr>
          </w:rPrChange>
        </w:rPr>
      </w:pPr>
      <w:r w:rsidRPr="00DF1634">
        <w:rPr>
          <w:rFonts w:ascii="GHEA Grapalat" w:hAnsi="GHEA Grapalat"/>
          <w:rPrChange w:id="2512" w:author="Hayk-PC" w:date="2024-12-11T02:31:00Z">
            <w:rPr>
              <w:rFonts w:ascii="GHEA Grapalat" w:hAnsi="GHEA Grapalat"/>
            </w:rPr>
          </w:rPrChange>
        </w:rPr>
        <w:t xml:space="preserve">12.4. Срок ожидания, установленный настоящим приглашением, является </w:t>
      </w:r>
      <w:r w:rsidRPr="00DF1634">
        <w:rPr>
          <w:rFonts w:ascii="GHEA Grapalat" w:hAnsi="GHEA Grapalat"/>
          <w:rPrChange w:id="2513" w:author="Hayk-PC" w:date="2024-12-11T02:31:00Z">
            <w:rPr>
              <w:rFonts w:ascii="GHEA Grapalat" w:hAnsi="GHEA Grapalat"/>
            </w:rPr>
          </w:rPrChange>
        </w:rPr>
        <w:lastRenderedPageBreak/>
        <w:t>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5727F61B" w14:textId="77777777" w:rsidR="001770E8" w:rsidRPr="00DF1634" w:rsidRDefault="001770E8" w:rsidP="001770E8">
      <w:pPr>
        <w:jc w:val="both"/>
        <w:rPr>
          <w:rFonts w:ascii="GHEA Grapalat" w:hAnsi="GHEA Grapalat"/>
          <w:rPrChange w:id="2514" w:author="Hayk-PC" w:date="2024-12-11T02:31:00Z">
            <w:rPr>
              <w:rFonts w:ascii="GHEA Grapalat" w:hAnsi="GHEA Grapalat"/>
            </w:rPr>
          </w:rPrChange>
        </w:rPr>
      </w:pPr>
      <w:r w:rsidRPr="00DF1634">
        <w:rPr>
          <w:rFonts w:ascii="GHEA Grapalat" w:hAnsi="GHEA Grapalat"/>
          <w:rPrChange w:id="2515" w:author="Hayk-PC" w:date="2024-12-11T02:31:00Z">
            <w:rPr>
              <w:rFonts w:ascii="GHEA Grapalat" w:hAnsi="GHEA Grapalat"/>
            </w:rPr>
          </w:rPrChange>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33194718" w14:textId="77777777" w:rsidR="001770E8" w:rsidRPr="00DF1634" w:rsidRDefault="001770E8" w:rsidP="001770E8">
      <w:pPr>
        <w:jc w:val="both"/>
        <w:rPr>
          <w:rFonts w:ascii="GHEA Grapalat" w:hAnsi="GHEA Grapalat"/>
          <w:rPrChange w:id="2516" w:author="Hayk-PC" w:date="2024-12-11T02:31:00Z">
            <w:rPr>
              <w:rFonts w:ascii="GHEA Grapalat" w:hAnsi="GHEA Grapalat"/>
            </w:rPr>
          </w:rPrChange>
        </w:rPr>
      </w:pPr>
      <w:r w:rsidRPr="00DF1634">
        <w:rPr>
          <w:rFonts w:ascii="GHEA Grapalat" w:hAnsi="GHEA Grapalat"/>
          <w:rPrChange w:id="2517" w:author="Hayk-PC" w:date="2024-12-11T02:31:00Z">
            <w:rPr>
              <w:rFonts w:ascii="GHEA Grapalat" w:hAnsi="GHEA Grapalat"/>
            </w:rPr>
          </w:rPrChange>
        </w:rPr>
        <w:t xml:space="preserve">       12.6. Суд решает вопрос о принятии искового заявления к производству в трехдневный срок после его подачи.</w:t>
      </w:r>
    </w:p>
    <w:p w14:paraId="6BC94306" w14:textId="77777777" w:rsidR="00C87BF8" w:rsidRPr="00DF1634" w:rsidRDefault="00C87BF8" w:rsidP="00C87BF8">
      <w:pPr>
        <w:jc w:val="both"/>
        <w:rPr>
          <w:rFonts w:ascii="GHEA Grapalat" w:hAnsi="GHEA Grapalat"/>
          <w:rPrChange w:id="2518" w:author="Hayk-PC" w:date="2024-12-11T02:31:00Z">
            <w:rPr>
              <w:rFonts w:ascii="GHEA Grapalat" w:hAnsi="GHEA Grapalat"/>
            </w:rPr>
          </w:rPrChange>
        </w:rPr>
      </w:pPr>
      <w:r w:rsidRPr="00DF1634">
        <w:rPr>
          <w:rFonts w:ascii="GHEA Grapalat" w:hAnsi="GHEA Grapalat"/>
          <w:rPrChange w:id="2519" w:author="Hayk-PC" w:date="2024-12-11T02:31:00Z">
            <w:rPr>
              <w:rFonts w:ascii="GHEA Grapalat" w:hAnsi="GHEA Grapalat"/>
            </w:rPr>
          </w:rPrChange>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231D3F2F" w14:textId="77777777" w:rsidR="00C87BF8" w:rsidRPr="00DF1634" w:rsidRDefault="00C87BF8" w:rsidP="00C87BF8">
      <w:pPr>
        <w:jc w:val="both"/>
        <w:rPr>
          <w:rFonts w:ascii="GHEA Grapalat" w:hAnsi="GHEA Grapalat"/>
          <w:lang w:val="hy-AM"/>
          <w:rPrChange w:id="2520" w:author="Hayk-PC" w:date="2024-12-11T02:31:00Z">
            <w:rPr>
              <w:rFonts w:ascii="GHEA Grapalat" w:hAnsi="GHEA Grapalat"/>
              <w:lang w:val="hy-AM"/>
            </w:rPr>
          </w:rPrChange>
        </w:rPr>
      </w:pPr>
      <w:r w:rsidRPr="00DF1634">
        <w:rPr>
          <w:rFonts w:ascii="GHEA Grapalat" w:hAnsi="GHEA Grapalat"/>
          <w:rPrChange w:id="2521" w:author="Hayk-PC" w:date="2024-12-11T02:31:00Z">
            <w:rPr>
              <w:rFonts w:ascii="GHEA Grapalat" w:hAnsi="GHEA Grapalat"/>
            </w:rPr>
          </w:rPrChange>
        </w:rPr>
        <w:t>12.8. Решение о требовании доказательств исполняется ответчиком в пятидневный срок после получения решения.</w:t>
      </w:r>
    </w:p>
    <w:p w14:paraId="340DA73F" w14:textId="77777777" w:rsidR="00C87BF8" w:rsidRPr="00DF1634" w:rsidRDefault="00C87BF8" w:rsidP="00C87BF8">
      <w:pPr>
        <w:jc w:val="both"/>
        <w:rPr>
          <w:rFonts w:ascii="GHEA Grapalat" w:hAnsi="GHEA Grapalat"/>
          <w:rPrChange w:id="2522" w:author="Hayk-PC" w:date="2024-12-11T02:31:00Z">
            <w:rPr>
              <w:rFonts w:ascii="GHEA Grapalat" w:hAnsi="GHEA Grapalat"/>
            </w:rPr>
          </w:rPrChange>
        </w:rPr>
      </w:pPr>
      <w:r w:rsidRPr="00DF1634">
        <w:rPr>
          <w:rFonts w:ascii="GHEA Grapalat" w:hAnsi="GHEA Grapalat"/>
          <w:rPrChange w:id="2523" w:author="Hayk-PC" w:date="2024-12-11T02:31:00Z">
            <w:rPr>
              <w:rFonts w:ascii="GHEA Grapalat" w:hAnsi="GHEA Grapalat"/>
            </w:rPr>
          </w:rPrChange>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0AD5E612" w14:textId="77777777" w:rsidR="00C87BF8" w:rsidRPr="00DF1634" w:rsidRDefault="00C87BF8" w:rsidP="00C87BF8">
      <w:pPr>
        <w:jc w:val="both"/>
        <w:rPr>
          <w:rFonts w:ascii="GHEA Grapalat" w:hAnsi="GHEA Grapalat"/>
          <w:lang w:val="hy-AM"/>
          <w:rPrChange w:id="2524" w:author="Hayk-PC" w:date="2024-12-11T02:31:00Z">
            <w:rPr>
              <w:rFonts w:ascii="GHEA Grapalat" w:hAnsi="GHEA Grapalat"/>
              <w:lang w:val="hy-AM"/>
            </w:rPr>
          </w:rPrChange>
        </w:rPr>
      </w:pPr>
      <w:r w:rsidRPr="00DF1634">
        <w:rPr>
          <w:rFonts w:ascii="GHEA Grapalat" w:hAnsi="GHEA Grapalat"/>
          <w:rPrChange w:id="2525" w:author="Hayk-PC" w:date="2024-12-11T02:31:00Z">
            <w:rPr>
              <w:rFonts w:ascii="GHEA Grapalat" w:hAnsi="GHEA Grapalat"/>
            </w:rPr>
          </w:rPrChange>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DF1634">
        <w:rPr>
          <w:rFonts w:ascii="GHEA Grapalat" w:hAnsi="GHEA Grapalat"/>
          <w:lang w:val="hy-AM"/>
          <w:rPrChange w:id="2526" w:author="Hayk-PC" w:date="2024-12-11T02:31:00Z">
            <w:rPr>
              <w:rFonts w:ascii="GHEA Grapalat" w:hAnsi="GHEA Grapalat"/>
              <w:lang w:val="hy-AM"/>
            </w:rPr>
          </w:rPrChange>
        </w:rPr>
        <w:t>.</w:t>
      </w:r>
    </w:p>
    <w:p w14:paraId="4AE7ED45" w14:textId="77777777" w:rsidR="00C87BF8" w:rsidRPr="00DF1634" w:rsidRDefault="00C87BF8" w:rsidP="00C87BF8">
      <w:pPr>
        <w:jc w:val="both"/>
        <w:rPr>
          <w:rFonts w:ascii="GHEA Grapalat" w:hAnsi="GHEA Grapalat"/>
          <w:lang w:val="hy-AM"/>
          <w:rPrChange w:id="2527" w:author="Hayk-PC" w:date="2024-12-11T02:31:00Z">
            <w:rPr>
              <w:rFonts w:ascii="GHEA Grapalat" w:hAnsi="GHEA Grapalat"/>
              <w:lang w:val="hy-AM"/>
            </w:rPr>
          </w:rPrChange>
        </w:rPr>
      </w:pPr>
      <w:r w:rsidRPr="00DF1634">
        <w:rPr>
          <w:rFonts w:ascii="GHEA Grapalat" w:hAnsi="GHEA Grapalat"/>
          <w:rPrChange w:id="2528" w:author="Hayk-PC" w:date="2024-12-11T02:31:00Z">
            <w:rPr>
              <w:rFonts w:ascii="GHEA Grapalat" w:hAnsi="GHEA Grapalat"/>
            </w:rPr>
          </w:rPrChange>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DF1634">
        <w:rPr>
          <w:rFonts w:ascii="GHEA Grapalat" w:hAnsi="GHEA Grapalat"/>
          <w:lang w:val="hy-AM"/>
          <w:rPrChange w:id="2529" w:author="Hayk-PC" w:date="2024-12-11T02:31:00Z">
            <w:rPr>
              <w:rFonts w:ascii="GHEA Grapalat" w:hAnsi="GHEA Grapalat"/>
              <w:lang w:val="hy-AM"/>
            </w:rPr>
          </w:rPrChange>
        </w:rPr>
        <w:t>.</w:t>
      </w:r>
      <w:r w:rsidRPr="00DF1634">
        <w:rPr>
          <w:rFonts w:ascii="GHEA Grapalat" w:hAnsi="GHEA Grapalat"/>
          <w:rPrChange w:id="2530" w:author="Hayk-PC" w:date="2024-12-11T02:31:00Z">
            <w:rPr>
              <w:rFonts w:ascii="GHEA Grapalat" w:hAnsi="GHEA Grapalat"/>
            </w:rPr>
          </w:rPrChange>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DF1634">
        <w:rPr>
          <w:rFonts w:ascii="GHEA Grapalat" w:hAnsi="GHEA Grapalat"/>
          <w:lang w:val="hy-AM"/>
          <w:rPrChange w:id="2531" w:author="Hayk-PC" w:date="2024-12-11T02:31:00Z">
            <w:rPr>
              <w:rFonts w:ascii="GHEA Grapalat" w:hAnsi="GHEA Grapalat"/>
              <w:lang w:val="hy-AM"/>
            </w:rPr>
          </w:rPrChange>
        </w:rPr>
        <w:t>.</w:t>
      </w:r>
    </w:p>
    <w:p w14:paraId="3E865AC4" w14:textId="77777777" w:rsidR="00C87BF8" w:rsidRPr="00DF1634" w:rsidRDefault="00C87BF8" w:rsidP="00C87BF8">
      <w:pPr>
        <w:jc w:val="both"/>
        <w:rPr>
          <w:rFonts w:ascii="GHEA Grapalat" w:hAnsi="GHEA Grapalat"/>
          <w:lang w:val="hy-AM"/>
          <w:rPrChange w:id="2532" w:author="Hayk-PC" w:date="2024-12-11T02:31:00Z">
            <w:rPr>
              <w:rFonts w:ascii="GHEA Grapalat" w:hAnsi="GHEA Grapalat"/>
              <w:lang w:val="hy-AM"/>
            </w:rPr>
          </w:rPrChange>
        </w:rPr>
      </w:pPr>
      <w:r w:rsidRPr="00DF1634">
        <w:rPr>
          <w:rFonts w:ascii="GHEA Grapalat" w:hAnsi="GHEA Grapalat"/>
          <w:rPrChange w:id="2533" w:author="Hayk-PC" w:date="2024-12-11T02:31:00Z">
            <w:rPr>
              <w:rFonts w:ascii="GHEA Grapalat" w:hAnsi="GHEA Grapalat"/>
            </w:rPr>
          </w:rPrChange>
        </w:rPr>
        <w:t xml:space="preserve">12.11. </w:t>
      </w:r>
      <w:r w:rsidRPr="00DF1634">
        <w:rPr>
          <w:rFonts w:ascii="GHEA Grapalat" w:hAnsi="GHEA Grapalat"/>
          <w:lang w:val="hy-AM"/>
          <w:rPrChange w:id="2534" w:author="Hayk-PC" w:date="2024-12-11T02:31:00Z">
            <w:rPr>
              <w:rFonts w:ascii="GHEA Grapalat" w:hAnsi="GHEA Grapalat"/>
              <w:lang w:val="hy-AM"/>
            </w:rPr>
          </w:rPrChange>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4354DDDB" w14:textId="77777777" w:rsidR="00C87BF8" w:rsidRPr="00DF1634" w:rsidRDefault="00C87BF8" w:rsidP="00C87BF8">
      <w:pPr>
        <w:jc w:val="both"/>
        <w:rPr>
          <w:rFonts w:ascii="GHEA Grapalat" w:hAnsi="GHEA Grapalat"/>
          <w:rPrChange w:id="2535" w:author="Hayk-PC" w:date="2024-12-11T02:31:00Z">
            <w:rPr>
              <w:rFonts w:ascii="GHEA Grapalat" w:hAnsi="GHEA Grapalat"/>
            </w:rPr>
          </w:rPrChange>
        </w:rPr>
      </w:pPr>
      <w:r w:rsidRPr="00DF1634">
        <w:rPr>
          <w:rFonts w:ascii="GHEA Grapalat" w:hAnsi="GHEA Grapalat"/>
          <w:rPrChange w:id="2536" w:author="Hayk-PC" w:date="2024-12-11T02:31:00Z">
            <w:rPr>
              <w:rFonts w:ascii="GHEA Grapalat" w:hAnsi="GHEA Grapalat"/>
            </w:rPr>
          </w:rPrChange>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29CFED6E" w14:textId="77777777" w:rsidR="00C87BF8" w:rsidRPr="00DF1634" w:rsidRDefault="00C87BF8" w:rsidP="00C87BF8">
      <w:pPr>
        <w:jc w:val="both"/>
        <w:rPr>
          <w:rFonts w:ascii="GHEA Grapalat" w:hAnsi="GHEA Grapalat"/>
          <w:rPrChange w:id="2537" w:author="Hayk-PC" w:date="2024-12-11T02:31:00Z">
            <w:rPr>
              <w:rFonts w:ascii="GHEA Grapalat" w:hAnsi="GHEA Grapalat"/>
            </w:rPr>
          </w:rPrChange>
        </w:rPr>
      </w:pPr>
      <w:r w:rsidRPr="00DF1634">
        <w:rPr>
          <w:rFonts w:ascii="GHEA Grapalat" w:hAnsi="GHEA Grapalat"/>
          <w:rPrChange w:id="2538" w:author="Hayk-PC" w:date="2024-12-11T02:31:00Z">
            <w:rPr>
              <w:rFonts w:ascii="GHEA Grapalat" w:hAnsi="GHEA Grapalat"/>
            </w:rPr>
          </w:rPrChange>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28D46AC1" w14:textId="77777777" w:rsidR="00C87BF8" w:rsidRPr="00DF1634" w:rsidRDefault="00C87BF8" w:rsidP="00C87BF8">
      <w:pPr>
        <w:jc w:val="both"/>
        <w:rPr>
          <w:rFonts w:ascii="GHEA Grapalat" w:hAnsi="GHEA Grapalat"/>
          <w:rPrChange w:id="2539" w:author="Hayk-PC" w:date="2024-12-11T02:31:00Z">
            <w:rPr>
              <w:rFonts w:ascii="GHEA Grapalat" w:hAnsi="GHEA Grapalat"/>
            </w:rPr>
          </w:rPrChange>
        </w:rPr>
      </w:pPr>
      <w:r w:rsidRPr="00DF1634">
        <w:rPr>
          <w:rFonts w:ascii="GHEA Grapalat" w:hAnsi="GHEA Grapalat"/>
          <w:rPrChange w:id="2540" w:author="Hayk-PC" w:date="2024-12-11T02:31:00Z">
            <w:rPr>
              <w:rFonts w:ascii="GHEA Grapalat" w:hAnsi="GHEA Grapalat"/>
            </w:rPr>
          </w:rPrChange>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78104720" w14:textId="77777777" w:rsidR="00C87BF8" w:rsidRPr="00DF1634" w:rsidRDefault="00C87BF8" w:rsidP="00C87BF8">
      <w:pPr>
        <w:jc w:val="both"/>
        <w:rPr>
          <w:rFonts w:ascii="GHEA Grapalat" w:hAnsi="GHEA Grapalat"/>
          <w:rPrChange w:id="2541" w:author="Hayk-PC" w:date="2024-12-11T02:31:00Z">
            <w:rPr>
              <w:rFonts w:ascii="GHEA Grapalat" w:hAnsi="GHEA Grapalat"/>
            </w:rPr>
          </w:rPrChange>
        </w:rPr>
      </w:pPr>
      <w:r w:rsidRPr="00DF1634">
        <w:rPr>
          <w:rFonts w:ascii="GHEA Grapalat" w:hAnsi="GHEA Grapalat"/>
          <w:rPrChange w:id="2542" w:author="Hayk-PC" w:date="2024-12-11T02:31:00Z">
            <w:rPr>
              <w:rFonts w:ascii="GHEA Grapalat" w:hAnsi="GHEA Grapalat"/>
            </w:rPr>
          </w:rPrChange>
        </w:rPr>
        <w:lastRenderedPageBreak/>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23858EBD" w14:textId="77777777" w:rsidR="00C87BF8" w:rsidRPr="00DF1634" w:rsidRDefault="00C87BF8" w:rsidP="00C87BF8">
      <w:pPr>
        <w:jc w:val="both"/>
        <w:rPr>
          <w:rFonts w:ascii="GHEA Grapalat" w:hAnsi="GHEA Grapalat"/>
          <w:rPrChange w:id="2543" w:author="Hayk-PC" w:date="2024-12-11T02:31:00Z">
            <w:rPr>
              <w:rFonts w:ascii="GHEA Grapalat" w:hAnsi="GHEA Grapalat"/>
            </w:rPr>
          </w:rPrChange>
        </w:rPr>
      </w:pPr>
      <w:r w:rsidRPr="00DF1634">
        <w:rPr>
          <w:rFonts w:ascii="GHEA Grapalat" w:hAnsi="GHEA Grapalat"/>
          <w:rPrChange w:id="2544" w:author="Hayk-PC" w:date="2024-12-11T02:31:00Z">
            <w:rPr>
              <w:rFonts w:ascii="GHEA Grapalat" w:hAnsi="GHEA Grapalat"/>
            </w:rPr>
          </w:rPrChange>
        </w:rPr>
        <w:t>12.16. Вопрос рассмотрения дела в судебном заседании может решиться также решением о принятии искового заявления к производству.</w:t>
      </w:r>
    </w:p>
    <w:p w14:paraId="55C1A2BB" w14:textId="77777777" w:rsidR="00C87BF8" w:rsidRPr="00DF1634" w:rsidRDefault="00C87BF8" w:rsidP="00C87BF8">
      <w:pPr>
        <w:jc w:val="both"/>
        <w:rPr>
          <w:rFonts w:ascii="GHEA Grapalat" w:hAnsi="GHEA Grapalat"/>
          <w:rPrChange w:id="2545" w:author="Hayk-PC" w:date="2024-12-11T02:31:00Z">
            <w:rPr>
              <w:rFonts w:ascii="GHEA Grapalat" w:hAnsi="GHEA Grapalat"/>
            </w:rPr>
          </w:rPrChange>
        </w:rPr>
      </w:pPr>
      <w:r w:rsidRPr="00DF1634">
        <w:rPr>
          <w:rFonts w:ascii="GHEA Grapalat" w:hAnsi="GHEA Grapalat"/>
          <w:rPrChange w:id="2546" w:author="Hayk-PC" w:date="2024-12-11T02:31:00Z">
            <w:rPr>
              <w:rFonts w:ascii="GHEA Grapalat" w:hAnsi="GHEA Grapalat"/>
            </w:rPr>
          </w:rPrChange>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008CB103" w14:textId="77777777" w:rsidR="00C87BF8" w:rsidRPr="00DF1634" w:rsidRDefault="00C87BF8" w:rsidP="00C87BF8">
      <w:pPr>
        <w:jc w:val="both"/>
        <w:rPr>
          <w:rFonts w:ascii="GHEA Grapalat" w:hAnsi="GHEA Grapalat"/>
          <w:rPrChange w:id="2547" w:author="Hayk-PC" w:date="2024-12-11T02:31:00Z">
            <w:rPr>
              <w:rFonts w:ascii="GHEA Grapalat" w:hAnsi="GHEA Grapalat"/>
            </w:rPr>
          </w:rPrChange>
        </w:rPr>
      </w:pPr>
      <w:r w:rsidRPr="00DF1634">
        <w:rPr>
          <w:rFonts w:ascii="GHEA Grapalat" w:hAnsi="GHEA Grapalat"/>
          <w:rPrChange w:id="2548" w:author="Hayk-PC" w:date="2024-12-11T02:31:00Z">
            <w:rPr>
              <w:rFonts w:ascii="GHEA Grapalat" w:hAnsi="GHEA Grapalat"/>
            </w:rPr>
          </w:rPrChange>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306F61BC" w14:textId="77777777" w:rsidR="00C87BF8" w:rsidRPr="00DF1634" w:rsidRDefault="00C87BF8" w:rsidP="00C87BF8">
      <w:pPr>
        <w:jc w:val="both"/>
        <w:rPr>
          <w:rFonts w:ascii="GHEA Grapalat" w:hAnsi="GHEA Grapalat"/>
          <w:rPrChange w:id="2549" w:author="Hayk-PC" w:date="2024-12-11T02:31:00Z">
            <w:rPr>
              <w:rFonts w:ascii="GHEA Grapalat" w:hAnsi="GHEA Grapalat"/>
            </w:rPr>
          </w:rPrChange>
        </w:rPr>
      </w:pPr>
      <w:r w:rsidRPr="00DF1634">
        <w:rPr>
          <w:rFonts w:ascii="GHEA Grapalat" w:hAnsi="GHEA Grapalat"/>
          <w:rPrChange w:id="2550" w:author="Hayk-PC" w:date="2024-12-11T02:31:00Z">
            <w:rPr>
              <w:rFonts w:ascii="GHEA Grapalat" w:hAnsi="GHEA Grapalat"/>
            </w:rPr>
          </w:rPrChange>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3C053221" w14:textId="77777777" w:rsidR="00C87BF8" w:rsidRPr="00DF1634" w:rsidRDefault="00C87BF8" w:rsidP="00C87BF8">
      <w:pPr>
        <w:jc w:val="both"/>
        <w:rPr>
          <w:rFonts w:ascii="GHEA Grapalat" w:hAnsi="GHEA Grapalat"/>
          <w:rPrChange w:id="2551" w:author="Hayk-PC" w:date="2024-12-11T02:31:00Z">
            <w:rPr>
              <w:rFonts w:ascii="GHEA Grapalat" w:hAnsi="GHEA Grapalat"/>
            </w:rPr>
          </w:rPrChange>
        </w:rPr>
      </w:pPr>
      <w:r w:rsidRPr="00DF1634">
        <w:rPr>
          <w:rFonts w:ascii="GHEA Grapalat" w:hAnsi="GHEA Grapalat"/>
          <w:rPrChange w:id="2552" w:author="Hayk-PC" w:date="2024-12-11T02:31:00Z">
            <w:rPr>
              <w:rFonts w:ascii="GHEA Grapalat" w:hAnsi="GHEA Grapalat"/>
            </w:rPr>
          </w:rPrChange>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2E60F03F" w14:textId="77777777" w:rsidR="00C87BF8" w:rsidRPr="00DF1634" w:rsidRDefault="00C87BF8" w:rsidP="00C87BF8">
      <w:pPr>
        <w:jc w:val="both"/>
        <w:rPr>
          <w:rFonts w:ascii="GHEA Grapalat" w:hAnsi="GHEA Grapalat"/>
          <w:rPrChange w:id="2553" w:author="Hayk-PC" w:date="2024-12-11T02:31:00Z">
            <w:rPr>
              <w:rFonts w:ascii="GHEA Grapalat" w:hAnsi="GHEA Grapalat"/>
            </w:rPr>
          </w:rPrChange>
        </w:rPr>
      </w:pPr>
      <w:r w:rsidRPr="00DF1634">
        <w:rPr>
          <w:rFonts w:ascii="GHEA Grapalat" w:hAnsi="GHEA Grapalat"/>
          <w:rPrChange w:id="2554" w:author="Hayk-PC" w:date="2024-12-11T02:31:00Z">
            <w:rPr>
              <w:rFonts w:ascii="GHEA Grapalat" w:hAnsi="GHEA Grapalat"/>
            </w:rPr>
          </w:rPrChange>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57ED715C" w14:textId="77777777" w:rsidR="00C87BF8" w:rsidRPr="00DF1634" w:rsidRDefault="00C87BF8" w:rsidP="00C87BF8">
      <w:pPr>
        <w:jc w:val="both"/>
        <w:rPr>
          <w:rFonts w:ascii="GHEA Grapalat" w:hAnsi="GHEA Grapalat"/>
          <w:rPrChange w:id="2555" w:author="Hayk-PC" w:date="2024-12-11T02:31:00Z">
            <w:rPr>
              <w:rFonts w:ascii="GHEA Grapalat" w:hAnsi="GHEA Grapalat"/>
            </w:rPr>
          </w:rPrChange>
        </w:rPr>
      </w:pPr>
      <w:r w:rsidRPr="00DF1634">
        <w:rPr>
          <w:rFonts w:ascii="GHEA Grapalat" w:hAnsi="GHEA Grapalat"/>
          <w:rPrChange w:id="2556" w:author="Hayk-PC" w:date="2024-12-11T02:31:00Z">
            <w:rPr>
              <w:rFonts w:ascii="GHEA Grapalat" w:hAnsi="GHEA Grapalat"/>
            </w:rPr>
          </w:rPrChange>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4B22B368" w14:textId="77777777" w:rsidR="00C87BF8" w:rsidRPr="00DF1634" w:rsidRDefault="00C87BF8" w:rsidP="00C87BF8">
      <w:pPr>
        <w:jc w:val="both"/>
        <w:rPr>
          <w:rFonts w:ascii="GHEA Grapalat" w:hAnsi="GHEA Grapalat"/>
          <w:rPrChange w:id="2557" w:author="Hayk-PC" w:date="2024-12-11T02:31:00Z">
            <w:rPr>
              <w:rFonts w:ascii="GHEA Grapalat" w:hAnsi="GHEA Grapalat"/>
            </w:rPr>
          </w:rPrChange>
        </w:rPr>
      </w:pPr>
      <w:r w:rsidRPr="00DF1634">
        <w:rPr>
          <w:rFonts w:ascii="GHEA Grapalat" w:hAnsi="GHEA Grapalat"/>
          <w:rPrChange w:id="2558" w:author="Hayk-PC" w:date="2024-12-11T02:31:00Z">
            <w:rPr>
              <w:rFonts w:ascii="GHEA Grapalat" w:hAnsi="GHEA Grapalat"/>
            </w:rPr>
          </w:rPrChange>
        </w:rPr>
        <w:t>Уполномоченный орган незамедлительно публикует в бюллетене заключительную часть решения суда или иной заключительный судебный акт.</w:t>
      </w:r>
    </w:p>
    <w:p w14:paraId="0D498695" w14:textId="77777777" w:rsidR="00C87BF8" w:rsidRPr="00DF1634" w:rsidRDefault="00C87BF8" w:rsidP="00C87BF8">
      <w:pPr>
        <w:widowControl w:val="0"/>
        <w:spacing w:after="160"/>
        <w:ind w:firstLine="567"/>
        <w:jc w:val="both"/>
        <w:rPr>
          <w:rFonts w:ascii="GHEA Grapalat" w:hAnsi="GHEA Grapalat" w:cs="Sylfaen"/>
          <w:b/>
          <w:rPrChange w:id="2559" w:author="Hayk-PC" w:date="2024-12-11T02:31:00Z">
            <w:rPr>
              <w:rFonts w:ascii="GHEA Grapalat" w:hAnsi="GHEA Grapalat" w:cs="Sylfaen"/>
              <w:b/>
            </w:rPr>
          </w:rPrChange>
        </w:rPr>
      </w:pPr>
      <w:r w:rsidRPr="00DF1634">
        <w:rPr>
          <w:rFonts w:ascii="GHEA Grapalat" w:hAnsi="GHEA Grapalat"/>
          <w:rPrChange w:id="2560" w:author="Hayk-PC" w:date="2024-12-11T02:31:00Z">
            <w:rPr>
              <w:rFonts w:ascii="GHEA Grapalat" w:hAnsi="GHEA Grapalat"/>
            </w:rPr>
          </w:rPrChange>
        </w:rPr>
        <w:t>12.23. Ставки государственных пошлин, взимаемых за обжалование, установлены законом "О государственной пошлине".</w:t>
      </w:r>
    </w:p>
    <w:p w14:paraId="58BCC7E3" w14:textId="77777777" w:rsidR="00AE679C" w:rsidRPr="00DF1634" w:rsidRDefault="00AE679C" w:rsidP="00B46D58">
      <w:pPr>
        <w:widowControl w:val="0"/>
        <w:spacing w:after="160"/>
        <w:jc w:val="center"/>
        <w:rPr>
          <w:rFonts w:ascii="GHEA Grapalat" w:hAnsi="GHEA Grapalat" w:cs="Sylfaen"/>
          <w:b/>
          <w:rPrChange w:id="2561" w:author="Hayk-PC" w:date="2024-12-11T02:31:00Z">
            <w:rPr>
              <w:rFonts w:ascii="GHEA Grapalat" w:hAnsi="GHEA Grapalat" w:cs="Sylfaen"/>
              <w:b/>
            </w:rPr>
          </w:rPrChange>
        </w:rPr>
      </w:pPr>
    </w:p>
    <w:p w14:paraId="5D4D2D6C" w14:textId="77777777" w:rsidR="004373E3" w:rsidRPr="00DF1634" w:rsidRDefault="004373E3" w:rsidP="00B46D58">
      <w:pPr>
        <w:rPr>
          <w:rFonts w:ascii="GHEA Grapalat" w:hAnsi="GHEA Grapalat"/>
          <w:b/>
          <w:rPrChange w:id="2562" w:author="Hayk-PC" w:date="2024-12-11T02:31:00Z">
            <w:rPr>
              <w:rFonts w:ascii="GHEA Grapalat" w:hAnsi="GHEA Grapalat"/>
              <w:b/>
            </w:rPr>
          </w:rPrChange>
        </w:rPr>
      </w:pPr>
      <w:r w:rsidRPr="00DF1634">
        <w:rPr>
          <w:rFonts w:ascii="GHEA Grapalat" w:hAnsi="GHEA Grapalat"/>
          <w:b/>
          <w:rPrChange w:id="2563" w:author="Hayk-PC" w:date="2024-12-11T02:31:00Z">
            <w:rPr>
              <w:rFonts w:ascii="GHEA Grapalat" w:hAnsi="GHEA Grapalat"/>
              <w:b/>
            </w:rPr>
          </w:rPrChange>
        </w:rPr>
        <w:br w:type="page"/>
      </w:r>
    </w:p>
    <w:p w14:paraId="74D47FE4" w14:textId="77777777" w:rsidR="00096865" w:rsidRPr="00DF1634" w:rsidRDefault="00096865" w:rsidP="00B46D58">
      <w:pPr>
        <w:widowControl w:val="0"/>
        <w:spacing w:after="160"/>
        <w:jc w:val="center"/>
        <w:rPr>
          <w:rFonts w:ascii="GHEA Grapalat" w:hAnsi="GHEA Grapalat"/>
          <w:b/>
          <w:rPrChange w:id="2564" w:author="Hayk-PC" w:date="2024-12-11T02:31:00Z">
            <w:rPr>
              <w:rFonts w:ascii="GHEA Grapalat" w:hAnsi="GHEA Grapalat"/>
              <w:b/>
            </w:rPr>
          </w:rPrChange>
        </w:rPr>
      </w:pPr>
      <w:r w:rsidRPr="00DF1634">
        <w:rPr>
          <w:rFonts w:ascii="GHEA Grapalat" w:hAnsi="GHEA Grapalat"/>
          <w:b/>
          <w:rPrChange w:id="2565" w:author="Hayk-PC" w:date="2024-12-11T02:31:00Z">
            <w:rPr>
              <w:rFonts w:ascii="GHEA Grapalat" w:hAnsi="GHEA Grapalat"/>
              <w:b/>
            </w:rPr>
          </w:rPrChange>
        </w:rPr>
        <w:lastRenderedPageBreak/>
        <w:t>ЧАСТЬ II</w:t>
      </w:r>
    </w:p>
    <w:p w14:paraId="173B511B" w14:textId="77777777" w:rsidR="008842CE" w:rsidRPr="00DF1634" w:rsidRDefault="008842CE" w:rsidP="00B46D58">
      <w:pPr>
        <w:widowControl w:val="0"/>
        <w:spacing w:after="160"/>
        <w:jc w:val="center"/>
        <w:rPr>
          <w:rFonts w:ascii="GHEA Grapalat" w:hAnsi="GHEA Grapalat"/>
          <w:b/>
          <w:rPrChange w:id="2566" w:author="Hayk-PC" w:date="2024-12-11T02:31:00Z">
            <w:rPr>
              <w:rFonts w:ascii="GHEA Grapalat" w:hAnsi="GHEA Grapalat"/>
              <w:b/>
            </w:rPr>
          </w:rPrChange>
        </w:rPr>
      </w:pPr>
    </w:p>
    <w:p w14:paraId="59A33546" w14:textId="4CAB23F4" w:rsidR="00096865" w:rsidRPr="00DF1634" w:rsidRDefault="00096865" w:rsidP="00B46D58">
      <w:pPr>
        <w:pStyle w:val="BodyText"/>
        <w:widowControl w:val="0"/>
        <w:spacing w:after="160"/>
        <w:jc w:val="center"/>
        <w:rPr>
          <w:rFonts w:ascii="GHEA Grapalat" w:hAnsi="GHEA Grapalat"/>
          <w:b/>
          <w:rPrChange w:id="2567" w:author="Hayk-PC" w:date="2024-12-11T02:31:00Z">
            <w:rPr>
              <w:rFonts w:ascii="GHEA Grapalat" w:hAnsi="GHEA Grapalat"/>
              <w:b/>
            </w:rPr>
          </w:rPrChange>
        </w:rPr>
      </w:pPr>
      <w:r w:rsidRPr="00DF1634">
        <w:rPr>
          <w:rFonts w:ascii="GHEA Grapalat" w:hAnsi="GHEA Grapalat"/>
          <w:b/>
          <w:rPrChange w:id="2568" w:author="Hayk-PC" w:date="2024-12-11T02:31:00Z">
            <w:rPr>
              <w:rFonts w:ascii="GHEA Grapalat" w:hAnsi="GHEA Grapalat"/>
              <w:b/>
            </w:rPr>
          </w:rPrChange>
        </w:rPr>
        <w:t>ИНСТРУКЦИЯ</w:t>
      </w:r>
      <w:r w:rsidR="00191D27" w:rsidRPr="00DF1634">
        <w:rPr>
          <w:rFonts w:ascii="GHEA Grapalat" w:hAnsi="GHEA Grapalat"/>
          <w:b/>
          <w:rPrChange w:id="2569" w:author="Hayk-PC" w:date="2024-12-11T02:31:00Z">
            <w:rPr>
              <w:rFonts w:ascii="GHEA Grapalat" w:hAnsi="GHEA Grapalat"/>
              <w:b/>
            </w:rPr>
          </w:rPrChange>
        </w:rPr>
        <w:t xml:space="preserve"> </w:t>
      </w:r>
      <w:r w:rsidRPr="00DF1634">
        <w:rPr>
          <w:rFonts w:ascii="GHEA Grapalat" w:hAnsi="GHEA Grapalat"/>
          <w:b/>
          <w:rPrChange w:id="2570" w:author="Hayk-PC" w:date="2024-12-11T02:31:00Z">
            <w:rPr>
              <w:rFonts w:ascii="GHEA Grapalat" w:hAnsi="GHEA Grapalat"/>
              <w:b/>
            </w:rPr>
          </w:rPrChange>
        </w:rPr>
        <w:t xml:space="preserve">ПО СОСТАВЛЕНИЮ </w:t>
      </w:r>
      <w:r w:rsidR="00191D27" w:rsidRPr="00DF1634">
        <w:rPr>
          <w:rFonts w:ascii="GHEA Grapalat" w:hAnsi="GHEA Grapalat"/>
          <w:b/>
          <w:rPrChange w:id="2571" w:author="Hayk-PC" w:date="2024-12-11T02:31:00Z">
            <w:rPr>
              <w:rFonts w:ascii="GHEA Grapalat" w:hAnsi="GHEA Grapalat"/>
              <w:b/>
            </w:rPr>
          </w:rPrChange>
        </w:rPr>
        <w:br/>
      </w:r>
      <w:r w:rsidRPr="00DF1634">
        <w:rPr>
          <w:rFonts w:ascii="GHEA Grapalat" w:hAnsi="GHEA Grapalat"/>
          <w:b/>
          <w:rPrChange w:id="2572" w:author="Hayk-PC" w:date="2024-12-11T02:31:00Z">
            <w:rPr>
              <w:rFonts w:ascii="GHEA Grapalat" w:hAnsi="GHEA Grapalat"/>
              <w:b/>
            </w:rPr>
          </w:rPrChange>
        </w:rPr>
        <w:t xml:space="preserve">ЗАЯВКИ НА </w:t>
      </w:r>
      <w:del w:id="2573" w:author="Hayk Koshetsyan" w:date="2024-12-10T17:01:00Z">
        <w:r w:rsidRPr="00DF1634" w:rsidDel="00CA3B24">
          <w:rPr>
            <w:rFonts w:ascii="GHEA Grapalat" w:hAnsi="GHEA Grapalat"/>
            <w:b/>
            <w:rPrChange w:id="2574" w:author="Hayk-PC" w:date="2024-12-11T02:31:00Z">
              <w:rPr>
                <w:rFonts w:ascii="GHEA Grapalat" w:hAnsi="GHEA Grapalat"/>
                <w:b/>
              </w:rPr>
            </w:rPrChange>
          </w:rPr>
          <w:delText>ОТКРЫТЫЙ КОНКУРС</w:delText>
        </w:r>
      </w:del>
      <w:ins w:id="2575" w:author="Hayk Koshetsyan" w:date="2024-12-10T17:02:00Z">
        <w:r w:rsidR="00CA3B24" w:rsidRPr="00DF1634">
          <w:rPr>
            <w:rFonts w:ascii="GHEA Grapalat" w:hAnsi="GHEA Grapalat"/>
            <w:b/>
            <w:rPrChange w:id="2576" w:author="Hayk-PC" w:date="2024-12-11T02:31:00Z">
              <w:rPr>
                <w:rFonts w:ascii="GHEA Grapalat" w:hAnsi="GHEA Grapalat"/>
                <w:b/>
              </w:rPr>
            </w:rPrChange>
          </w:rPr>
          <w:t xml:space="preserve">ЗАПРОС КОТИРОВОК </w:t>
        </w:r>
      </w:ins>
    </w:p>
    <w:p w14:paraId="653FAEAC" w14:textId="77777777" w:rsidR="00096865" w:rsidRPr="00DF1634" w:rsidRDefault="00096865" w:rsidP="00B46D58">
      <w:pPr>
        <w:widowControl w:val="0"/>
        <w:spacing w:after="160"/>
        <w:jc w:val="center"/>
        <w:rPr>
          <w:rFonts w:ascii="GHEA Grapalat" w:hAnsi="GHEA Grapalat"/>
          <w:rPrChange w:id="2577" w:author="Hayk-PC" w:date="2024-12-11T02:31:00Z">
            <w:rPr>
              <w:rFonts w:ascii="GHEA Grapalat" w:hAnsi="GHEA Grapalat"/>
            </w:rPr>
          </w:rPrChange>
        </w:rPr>
      </w:pPr>
    </w:p>
    <w:p w14:paraId="571CDA12" w14:textId="77777777" w:rsidR="00096865" w:rsidRPr="00DF1634" w:rsidRDefault="008D5016" w:rsidP="00B46D58">
      <w:pPr>
        <w:widowControl w:val="0"/>
        <w:spacing w:after="160"/>
        <w:jc w:val="center"/>
        <w:rPr>
          <w:rFonts w:ascii="GHEA Grapalat" w:hAnsi="GHEA Grapalat"/>
          <w:b/>
          <w:rPrChange w:id="2578" w:author="Hayk-PC" w:date="2024-12-11T02:31:00Z">
            <w:rPr>
              <w:rFonts w:ascii="GHEA Grapalat" w:hAnsi="GHEA Grapalat"/>
              <w:b/>
            </w:rPr>
          </w:rPrChange>
        </w:rPr>
      </w:pPr>
      <w:r w:rsidRPr="00DF1634">
        <w:rPr>
          <w:rFonts w:ascii="GHEA Grapalat" w:hAnsi="GHEA Grapalat"/>
          <w:b/>
          <w:rPrChange w:id="2579" w:author="Hayk-PC" w:date="2024-12-11T02:31:00Z">
            <w:rPr>
              <w:rFonts w:ascii="GHEA Grapalat" w:hAnsi="GHEA Grapalat"/>
              <w:b/>
            </w:rPr>
          </w:rPrChange>
        </w:rPr>
        <w:t>1. ОБЩИЕ ПОЛОЖЕНИЯ</w:t>
      </w:r>
    </w:p>
    <w:p w14:paraId="08E6B95D" w14:textId="77777777" w:rsidR="00096865" w:rsidRPr="00DF1634" w:rsidRDefault="00096865" w:rsidP="00B46D58">
      <w:pPr>
        <w:widowControl w:val="0"/>
        <w:tabs>
          <w:tab w:val="left" w:pos="1134"/>
        </w:tabs>
        <w:spacing w:after="160"/>
        <w:ind w:firstLine="567"/>
        <w:jc w:val="both"/>
        <w:rPr>
          <w:rFonts w:ascii="GHEA Grapalat" w:hAnsi="GHEA Grapalat" w:cs="Sylfaen"/>
          <w:rPrChange w:id="2580" w:author="Hayk-PC" w:date="2024-12-11T02:31:00Z">
            <w:rPr>
              <w:rFonts w:ascii="GHEA Grapalat" w:hAnsi="GHEA Grapalat" w:cs="Sylfaen"/>
            </w:rPr>
          </w:rPrChange>
        </w:rPr>
      </w:pPr>
      <w:r w:rsidRPr="00DF1634">
        <w:rPr>
          <w:rFonts w:ascii="GHEA Grapalat" w:hAnsi="GHEA Grapalat"/>
          <w:rPrChange w:id="2581" w:author="Hayk-PC" w:date="2024-12-11T02:31:00Z">
            <w:rPr>
              <w:rFonts w:ascii="GHEA Grapalat" w:hAnsi="GHEA Grapalat"/>
            </w:rPr>
          </w:rPrChange>
        </w:rPr>
        <w:t>1.1</w:t>
      </w:r>
      <w:r w:rsidR="003802B8" w:rsidRPr="00DF1634">
        <w:rPr>
          <w:rFonts w:ascii="GHEA Grapalat" w:hAnsi="GHEA Grapalat"/>
          <w:rPrChange w:id="2582" w:author="Hayk-PC" w:date="2024-12-11T02:31:00Z">
            <w:rPr>
              <w:rFonts w:ascii="GHEA Grapalat" w:hAnsi="GHEA Grapalat"/>
            </w:rPr>
          </w:rPrChange>
        </w:rPr>
        <w:t>.</w:t>
      </w:r>
      <w:r w:rsidR="003802B8" w:rsidRPr="00DF1634">
        <w:rPr>
          <w:rFonts w:ascii="GHEA Grapalat" w:hAnsi="GHEA Grapalat"/>
          <w:rPrChange w:id="2583" w:author="Hayk-PC" w:date="2024-12-11T02:31:00Z">
            <w:rPr>
              <w:rFonts w:ascii="GHEA Grapalat" w:hAnsi="GHEA Grapalat"/>
            </w:rPr>
          </w:rPrChange>
        </w:rPr>
        <w:tab/>
      </w:r>
      <w:r w:rsidRPr="00DF1634">
        <w:rPr>
          <w:rFonts w:ascii="GHEA Grapalat" w:hAnsi="GHEA Grapalat"/>
          <w:rPrChange w:id="2584" w:author="Hayk-PC" w:date="2024-12-11T02:31:00Z">
            <w:rPr>
              <w:rFonts w:ascii="GHEA Grapalat" w:hAnsi="GHEA Grapalat"/>
            </w:rPr>
          </w:rPrChange>
        </w:rPr>
        <w:t>Целью настоящей Инструкции является содействие участникам при подготовке заявки.</w:t>
      </w:r>
    </w:p>
    <w:p w14:paraId="1661C994" w14:textId="77777777" w:rsidR="00096865" w:rsidRPr="00DF1634" w:rsidRDefault="00096865" w:rsidP="00B46D58">
      <w:pPr>
        <w:widowControl w:val="0"/>
        <w:tabs>
          <w:tab w:val="left" w:pos="1134"/>
        </w:tabs>
        <w:spacing w:after="160"/>
        <w:ind w:firstLine="567"/>
        <w:jc w:val="both"/>
        <w:rPr>
          <w:rFonts w:ascii="GHEA Grapalat" w:hAnsi="GHEA Grapalat" w:cs="Sylfaen"/>
          <w:rPrChange w:id="2585" w:author="Hayk-PC" w:date="2024-12-11T02:31:00Z">
            <w:rPr>
              <w:rFonts w:ascii="GHEA Grapalat" w:hAnsi="GHEA Grapalat" w:cs="Sylfaen"/>
            </w:rPr>
          </w:rPrChange>
        </w:rPr>
      </w:pPr>
      <w:r w:rsidRPr="00DF1634">
        <w:rPr>
          <w:rFonts w:ascii="GHEA Grapalat" w:hAnsi="GHEA Grapalat"/>
          <w:rPrChange w:id="2586" w:author="Hayk-PC" w:date="2024-12-11T02:31:00Z">
            <w:rPr>
              <w:rFonts w:ascii="GHEA Grapalat" w:hAnsi="GHEA Grapalat"/>
            </w:rPr>
          </w:rPrChange>
        </w:rPr>
        <w:t>1.2</w:t>
      </w:r>
      <w:r w:rsidR="003802B8" w:rsidRPr="00DF1634">
        <w:rPr>
          <w:rFonts w:ascii="GHEA Grapalat" w:hAnsi="GHEA Grapalat"/>
          <w:rPrChange w:id="2587" w:author="Hayk-PC" w:date="2024-12-11T02:31:00Z">
            <w:rPr>
              <w:rFonts w:ascii="GHEA Grapalat" w:hAnsi="GHEA Grapalat"/>
            </w:rPr>
          </w:rPrChange>
        </w:rPr>
        <w:t>.</w:t>
      </w:r>
      <w:r w:rsidR="003802B8" w:rsidRPr="00DF1634">
        <w:rPr>
          <w:rFonts w:ascii="GHEA Grapalat" w:hAnsi="GHEA Grapalat"/>
          <w:rPrChange w:id="2588" w:author="Hayk-PC" w:date="2024-12-11T02:31:00Z">
            <w:rPr>
              <w:rFonts w:ascii="GHEA Grapalat" w:hAnsi="GHEA Grapalat"/>
            </w:rPr>
          </w:rPrChange>
        </w:rPr>
        <w:tab/>
      </w:r>
      <w:r w:rsidRPr="00DF1634">
        <w:rPr>
          <w:rFonts w:ascii="GHEA Grapalat" w:hAnsi="GHEA Grapalat"/>
          <w:rPrChange w:id="2589" w:author="Hayk-PC" w:date="2024-12-11T02:31:00Z">
            <w:rPr>
              <w:rFonts w:ascii="GHEA Grapalat" w:hAnsi="GHEA Grapalat"/>
            </w:rPr>
          </w:rPrChange>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407EED5C" w14:textId="77777777" w:rsidR="00096865" w:rsidRPr="00DF1634" w:rsidRDefault="00096865" w:rsidP="00B46D58">
      <w:pPr>
        <w:widowControl w:val="0"/>
        <w:tabs>
          <w:tab w:val="left" w:pos="1134"/>
        </w:tabs>
        <w:spacing w:after="160"/>
        <w:ind w:firstLine="567"/>
        <w:jc w:val="both"/>
        <w:rPr>
          <w:rFonts w:ascii="GHEA Grapalat" w:hAnsi="GHEA Grapalat"/>
          <w:rPrChange w:id="2590" w:author="Hayk-PC" w:date="2024-12-11T02:31:00Z">
            <w:rPr>
              <w:rFonts w:ascii="GHEA Grapalat" w:hAnsi="GHEA Grapalat"/>
            </w:rPr>
          </w:rPrChange>
        </w:rPr>
      </w:pPr>
      <w:r w:rsidRPr="00DF1634">
        <w:rPr>
          <w:rFonts w:ascii="GHEA Grapalat" w:hAnsi="GHEA Grapalat"/>
          <w:rPrChange w:id="2591" w:author="Hayk-PC" w:date="2024-12-11T02:31:00Z">
            <w:rPr>
              <w:rFonts w:ascii="GHEA Grapalat" w:hAnsi="GHEA Grapalat"/>
            </w:rPr>
          </w:rPrChange>
        </w:rPr>
        <w:t>1.3</w:t>
      </w:r>
      <w:r w:rsidR="003802B8" w:rsidRPr="00DF1634">
        <w:rPr>
          <w:rFonts w:ascii="GHEA Grapalat" w:hAnsi="GHEA Grapalat"/>
          <w:rPrChange w:id="2592" w:author="Hayk-PC" w:date="2024-12-11T02:31:00Z">
            <w:rPr>
              <w:rFonts w:ascii="GHEA Grapalat" w:hAnsi="GHEA Grapalat"/>
            </w:rPr>
          </w:rPrChange>
        </w:rPr>
        <w:t>.</w:t>
      </w:r>
      <w:r w:rsidR="003802B8" w:rsidRPr="00DF1634">
        <w:rPr>
          <w:rFonts w:ascii="GHEA Grapalat" w:hAnsi="GHEA Grapalat"/>
          <w:rPrChange w:id="2593" w:author="Hayk-PC" w:date="2024-12-11T02:31:00Z">
            <w:rPr>
              <w:rFonts w:ascii="GHEA Grapalat" w:hAnsi="GHEA Grapalat"/>
            </w:rPr>
          </w:rPrChange>
        </w:rPr>
        <w:tab/>
      </w:r>
      <w:r w:rsidRPr="00DF1634">
        <w:rPr>
          <w:rFonts w:ascii="GHEA Grapalat" w:hAnsi="GHEA Grapalat"/>
          <w:rPrChange w:id="2594" w:author="Hayk-PC" w:date="2024-12-11T02:31:00Z">
            <w:rPr>
              <w:rFonts w:ascii="GHEA Grapalat" w:hAnsi="GHEA Grapalat"/>
            </w:rPr>
          </w:rPrChange>
        </w:rPr>
        <w:t>Кроме армянского языка, заявки могут быть поданы также н</w:t>
      </w:r>
      <w:r w:rsidR="00191D27" w:rsidRPr="00DF1634">
        <w:rPr>
          <w:rFonts w:ascii="GHEA Grapalat" w:hAnsi="GHEA Grapalat"/>
          <w:rPrChange w:id="2595" w:author="Hayk-PC" w:date="2024-12-11T02:31:00Z">
            <w:rPr>
              <w:rFonts w:ascii="GHEA Grapalat" w:hAnsi="GHEA Grapalat"/>
            </w:rPr>
          </w:rPrChange>
        </w:rPr>
        <w:t>а английском или русском языке.</w:t>
      </w:r>
    </w:p>
    <w:p w14:paraId="6064BDE8" w14:textId="77777777" w:rsidR="008F15B9" w:rsidRPr="00DF1634" w:rsidRDefault="008F15B9" w:rsidP="00B46D58">
      <w:pPr>
        <w:widowControl w:val="0"/>
        <w:spacing w:after="160"/>
        <w:jc w:val="center"/>
        <w:rPr>
          <w:rFonts w:ascii="GHEA Grapalat" w:hAnsi="GHEA Grapalat"/>
          <w:b/>
          <w:rPrChange w:id="2596" w:author="Hayk-PC" w:date="2024-12-11T02:31:00Z">
            <w:rPr>
              <w:rFonts w:ascii="GHEA Grapalat" w:hAnsi="GHEA Grapalat"/>
              <w:b/>
            </w:rPr>
          </w:rPrChange>
        </w:rPr>
      </w:pPr>
    </w:p>
    <w:p w14:paraId="13D6652B" w14:textId="77777777" w:rsidR="008F15B9" w:rsidRPr="00DF1634" w:rsidRDefault="008F15B9" w:rsidP="00B46D58">
      <w:pPr>
        <w:widowControl w:val="0"/>
        <w:spacing w:after="160"/>
        <w:jc w:val="center"/>
        <w:rPr>
          <w:rFonts w:ascii="GHEA Grapalat" w:hAnsi="GHEA Grapalat"/>
          <w:b/>
          <w:rPrChange w:id="2597" w:author="Hayk-PC" w:date="2024-12-11T02:31:00Z">
            <w:rPr>
              <w:rFonts w:ascii="GHEA Grapalat" w:hAnsi="GHEA Grapalat"/>
              <w:b/>
            </w:rPr>
          </w:rPrChange>
        </w:rPr>
      </w:pPr>
    </w:p>
    <w:p w14:paraId="22F3EE13" w14:textId="77777777" w:rsidR="00096865" w:rsidRPr="00DF1634" w:rsidRDefault="008D5016" w:rsidP="00B46D58">
      <w:pPr>
        <w:widowControl w:val="0"/>
        <w:spacing w:after="160"/>
        <w:jc w:val="center"/>
        <w:rPr>
          <w:rFonts w:ascii="GHEA Grapalat" w:hAnsi="GHEA Grapalat"/>
          <w:b/>
          <w:rPrChange w:id="2598" w:author="Hayk-PC" w:date="2024-12-11T02:31:00Z">
            <w:rPr>
              <w:rFonts w:ascii="GHEA Grapalat" w:hAnsi="GHEA Grapalat"/>
              <w:b/>
            </w:rPr>
          </w:rPrChange>
        </w:rPr>
      </w:pPr>
      <w:r w:rsidRPr="00DF1634">
        <w:rPr>
          <w:rFonts w:ascii="GHEA Grapalat" w:hAnsi="GHEA Grapalat"/>
          <w:b/>
          <w:rPrChange w:id="2599" w:author="Hayk-PC" w:date="2024-12-11T02:31:00Z">
            <w:rPr>
              <w:rFonts w:ascii="GHEA Grapalat" w:hAnsi="GHEA Grapalat"/>
              <w:b/>
            </w:rPr>
          </w:rPrChange>
        </w:rPr>
        <w:t>2. ЗАЯВКА НА ПРОЦЕДУРУ</w:t>
      </w:r>
    </w:p>
    <w:p w14:paraId="03012560" w14:textId="77777777" w:rsidR="008F15B9" w:rsidRPr="00DF1634" w:rsidRDefault="00EA1314" w:rsidP="008F15B9">
      <w:pPr>
        <w:widowControl w:val="0"/>
        <w:spacing w:after="160"/>
        <w:ind w:firstLine="567"/>
        <w:jc w:val="both"/>
        <w:rPr>
          <w:rFonts w:ascii="GHEA Grapalat" w:hAnsi="GHEA Grapalat"/>
          <w:rPrChange w:id="2600" w:author="Hayk-PC" w:date="2024-12-11T02:31:00Z">
            <w:rPr>
              <w:rFonts w:ascii="GHEA Grapalat" w:hAnsi="GHEA Grapalat"/>
            </w:rPr>
          </w:rPrChange>
        </w:rPr>
      </w:pPr>
      <w:r w:rsidRPr="00DF1634">
        <w:rPr>
          <w:rFonts w:ascii="GHEA Grapalat" w:hAnsi="GHEA Grapalat"/>
          <w:rPrChange w:id="2601" w:author="Hayk-PC" w:date="2024-12-11T02:31:00Z">
            <w:rPr>
              <w:rFonts w:ascii="GHEA Grapalat" w:hAnsi="GHEA Grapalat"/>
            </w:rPr>
          </w:rPrChange>
        </w:rPr>
        <w:t xml:space="preserve">2. </w:t>
      </w:r>
      <w:r w:rsidR="008F15B9" w:rsidRPr="00DF1634">
        <w:rPr>
          <w:rFonts w:ascii="GHEA Grapalat" w:hAnsi="GHEA Grapalat"/>
          <w:rPrChange w:id="2602" w:author="Hayk-PC" w:date="2024-12-11T02:31:00Z">
            <w:rPr>
              <w:rFonts w:ascii="GHEA Grapalat" w:hAnsi="GHEA Grapalat"/>
            </w:rPr>
          </w:rPrChange>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DF1634">
        <w:rPr>
          <w:rFonts w:ascii="GHEA Grapalat" w:hAnsi="GHEA Grapalat"/>
          <w:rPrChange w:id="2603" w:author="Hayk-PC" w:date="2024-12-11T02:31:00Z">
            <w:rPr>
              <w:rFonts w:ascii="GHEA Grapalat" w:hAnsi="GHEA Grapalat"/>
            </w:rPr>
          </w:rPrChange>
        </w:rPr>
        <w:t>:</w:t>
      </w:r>
    </w:p>
    <w:p w14:paraId="5E037883" w14:textId="77777777" w:rsidR="00096865" w:rsidRPr="00DF1634" w:rsidRDefault="002D5CF0" w:rsidP="00B46D58">
      <w:pPr>
        <w:widowControl w:val="0"/>
        <w:tabs>
          <w:tab w:val="left" w:pos="1134"/>
        </w:tabs>
        <w:spacing w:after="160"/>
        <w:ind w:firstLine="567"/>
        <w:jc w:val="both"/>
        <w:rPr>
          <w:rFonts w:ascii="GHEA Grapalat" w:hAnsi="GHEA Grapalat"/>
          <w:rPrChange w:id="2604" w:author="Hayk-PC" w:date="2024-12-11T02:31:00Z">
            <w:rPr>
              <w:rFonts w:ascii="GHEA Grapalat" w:hAnsi="GHEA Grapalat"/>
            </w:rPr>
          </w:rPrChange>
        </w:rPr>
      </w:pPr>
      <w:r w:rsidRPr="00DF1634">
        <w:rPr>
          <w:rFonts w:ascii="GHEA Grapalat" w:hAnsi="GHEA Grapalat"/>
          <w:rPrChange w:id="2605" w:author="Hayk-PC" w:date="2024-12-11T02:31:00Z">
            <w:rPr>
              <w:rFonts w:ascii="GHEA Grapalat" w:hAnsi="GHEA Grapalat"/>
            </w:rPr>
          </w:rPrChange>
        </w:rPr>
        <w:t>2.1</w:t>
      </w:r>
      <w:r w:rsidR="005114D0" w:rsidRPr="00DF1634">
        <w:rPr>
          <w:rFonts w:ascii="GHEA Grapalat" w:hAnsi="GHEA Grapalat"/>
          <w:rPrChange w:id="2606" w:author="Hayk-PC" w:date="2024-12-11T02:31:00Z">
            <w:rPr>
              <w:rFonts w:ascii="GHEA Grapalat" w:hAnsi="GHEA Grapalat"/>
            </w:rPr>
          </w:rPrChange>
        </w:rPr>
        <w:t>.</w:t>
      </w:r>
      <w:r w:rsidR="009873F3" w:rsidRPr="00DF1634">
        <w:rPr>
          <w:rFonts w:ascii="GHEA Grapalat" w:hAnsi="GHEA Grapalat"/>
          <w:rPrChange w:id="2607" w:author="Hayk-PC" w:date="2024-12-11T02:31:00Z">
            <w:rPr>
              <w:rFonts w:ascii="GHEA Grapalat" w:hAnsi="GHEA Grapalat"/>
            </w:rPr>
          </w:rPrChange>
        </w:rPr>
        <w:tab/>
      </w:r>
      <w:r w:rsidRPr="00DF1634">
        <w:rPr>
          <w:rFonts w:ascii="GHEA Grapalat" w:hAnsi="GHEA Grapalat"/>
          <w:rPrChange w:id="2608" w:author="Hayk-PC" w:date="2024-12-11T02:31:00Z">
            <w:rPr>
              <w:rFonts w:ascii="GHEA Grapalat" w:hAnsi="GHEA Grapalat"/>
            </w:rPr>
          </w:rPrChange>
        </w:rPr>
        <w:t>заявление</w:t>
      </w:r>
      <w:r w:rsidR="00EB3C28" w:rsidRPr="00DF1634">
        <w:rPr>
          <w:rFonts w:ascii="GHEA Grapalat" w:hAnsi="GHEA Grapalat"/>
          <w:rPrChange w:id="2609" w:author="Hayk-PC" w:date="2024-12-11T02:31:00Z">
            <w:rPr>
              <w:rFonts w:ascii="GHEA Grapalat" w:hAnsi="GHEA Grapalat"/>
            </w:rPr>
          </w:rPrChange>
        </w:rPr>
        <w:t>--объявлени</w:t>
      </w:r>
      <w:r w:rsidR="00EB3C28" w:rsidRPr="00DF1634">
        <w:rPr>
          <w:rFonts w:ascii="GHEA Grapalat" w:hAnsi="GHEA Grapalat"/>
          <w:lang w:val="en-US"/>
          <w:rPrChange w:id="2610" w:author="Hayk-PC" w:date="2024-12-11T02:31:00Z">
            <w:rPr>
              <w:rFonts w:ascii="GHEA Grapalat" w:hAnsi="GHEA Grapalat"/>
              <w:lang w:val="en-US"/>
            </w:rPr>
          </w:rPrChange>
        </w:rPr>
        <w:t>e</w:t>
      </w:r>
      <w:r w:rsidR="00EB3C28" w:rsidRPr="00DF1634">
        <w:rPr>
          <w:rFonts w:ascii="GHEA Grapalat" w:hAnsi="GHEA Grapalat"/>
          <w:rPrChange w:id="2611" w:author="Hayk-PC" w:date="2024-12-11T02:31:00Z">
            <w:rPr>
              <w:rFonts w:ascii="GHEA Grapalat" w:hAnsi="GHEA Grapalat"/>
            </w:rPr>
          </w:rPrChange>
        </w:rPr>
        <w:t xml:space="preserve"> </w:t>
      </w:r>
      <w:r w:rsidRPr="00DF1634">
        <w:rPr>
          <w:rFonts w:ascii="GHEA Grapalat" w:hAnsi="GHEA Grapalat"/>
          <w:rPrChange w:id="2612" w:author="Hayk-PC" w:date="2024-12-11T02:31:00Z">
            <w:rPr>
              <w:rFonts w:ascii="GHEA Grapalat" w:hAnsi="GHEA Grapalat"/>
            </w:rPr>
          </w:rPrChange>
        </w:rPr>
        <w:t xml:space="preserve"> на участие в процедуре согласно Приложению №1;</w:t>
      </w:r>
    </w:p>
    <w:p w14:paraId="463332FA" w14:textId="77777777" w:rsidR="00172BC4" w:rsidRPr="00DF1634" w:rsidRDefault="00172BC4" w:rsidP="00B46D58">
      <w:pPr>
        <w:widowControl w:val="0"/>
        <w:tabs>
          <w:tab w:val="left" w:pos="1134"/>
        </w:tabs>
        <w:spacing w:after="160"/>
        <w:ind w:firstLine="567"/>
        <w:jc w:val="both"/>
        <w:rPr>
          <w:rFonts w:ascii="GHEA Grapalat" w:hAnsi="GHEA Grapalat"/>
          <w:rPrChange w:id="2613" w:author="Hayk-PC" w:date="2024-12-11T02:31:00Z">
            <w:rPr>
              <w:rFonts w:ascii="GHEA Grapalat" w:hAnsi="GHEA Grapalat"/>
            </w:rPr>
          </w:rPrChange>
        </w:rPr>
      </w:pPr>
      <w:r w:rsidRPr="00DF1634">
        <w:rPr>
          <w:rFonts w:ascii="GHEA Grapalat" w:hAnsi="GHEA Grapalat"/>
          <w:rPrChange w:id="2614" w:author="Hayk-PC" w:date="2024-12-11T02:31:00Z">
            <w:rPr>
              <w:rFonts w:ascii="GHEA Grapalat" w:hAnsi="GHEA Grapalat"/>
            </w:rPr>
          </w:rPrChange>
        </w:rPr>
        <w:t>2.2</w:t>
      </w:r>
      <w:r w:rsidR="00D23E36" w:rsidRPr="00DF1634">
        <w:rPr>
          <w:rFonts w:ascii="GHEA Grapalat" w:hAnsi="GHEA Grapalat"/>
          <w:rPrChange w:id="2615" w:author="Hayk-PC" w:date="2024-12-11T02:31:00Z">
            <w:rPr>
              <w:rFonts w:ascii="GHEA Grapalat" w:hAnsi="GHEA Grapalat"/>
            </w:rPr>
          </w:rPrChange>
        </w:rPr>
        <w:t>.</w:t>
      </w:r>
      <w:r w:rsidRPr="00DF1634">
        <w:rPr>
          <w:rFonts w:ascii="GHEA Grapalat" w:hAnsi="GHEA Grapalat"/>
          <w:rPrChange w:id="2616" w:author="Hayk-PC" w:date="2024-12-11T02:31:00Z">
            <w:rPr>
              <w:rFonts w:ascii="GHEA Grapalat" w:hAnsi="GHEA Grapalat"/>
            </w:rPr>
          </w:rPrChange>
        </w:rPr>
        <w:t xml:space="preserve"> утвержденн</w:t>
      </w:r>
      <w:r w:rsidRPr="00DF1634">
        <w:rPr>
          <w:rFonts w:ascii="GHEA Grapalat" w:hAnsi="GHEA Grapalat"/>
          <w:lang w:val="en-US"/>
          <w:rPrChange w:id="2617" w:author="Hayk-PC" w:date="2024-12-11T02:31:00Z">
            <w:rPr>
              <w:rFonts w:ascii="GHEA Grapalat" w:hAnsi="GHEA Grapalat"/>
              <w:lang w:val="en-US"/>
            </w:rPr>
          </w:rPrChange>
        </w:rPr>
        <w:t>o</w:t>
      </w:r>
      <w:r w:rsidRPr="00DF1634">
        <w:rPr>
          <w:rFonts w:ascii="GHEA Grapalat" w:hAnsi="GHEA Grapalat"/>
          <w:rPrChange w:id="2618" w:author="Hayk-PC" w:date="2024-12-11T02:31:00Z">
            <w:rPr>
              <w:rFonts w:ascii="GHEA Grapalat" w:hAnsi="GHEA Grapalat"/>
            </w:rPr>
          </w:rPrChange>
        </w:rPr>
        <w:t xml:space="preserve">е им полное описание предлагаемого товара согласно Приложению </w:t>
      </w:r>
      <w:r w:rsidRPr="00DF1634">
        <w:rPr>
          <w:rFonts w:ascii="GHEA Grapalat" w:hAnsi="GHEA Grapalat"/>
          <w:lang w:val="en-US"/>
          <w:rPrChange w:id="2619" w:author="Hayk-PC" w:date="2024-12-11T02:31:00Z">
            <w:rPr>
              <w:rFonts w:ascii="GHEA Grapalat" w:hAnsi="GHEA Grapalat"/>
              <w:lang w:val="en-US"/>
            </w:rPr>
          </w:rPrChange>
        </w:rPr>
        <w:t>N</w:t>
      </w:r>
      <w:r w:rsidRPr="00DF1634">
        <w:rPr>
          <w:rFonts w:ascii="GHEA Grapalat" w:hAnsi="GHEA Grapalat"/>
          <w:rPrChange w:id="2620" w:author="Hayk-PC" w:date="2024-12-11T02:31:00Z">
            <w:rPr>
              <w:rFonts w:ascii="GHEA Grapalat" w:hAnsi="GHEA Grapalat"/>
            </w:rPr>
          </w:rPrChange>
        </w:rPr>
        <w:t xml:space="preserve"> 1.1.</w:t>
      </w:r>
    </w:p>
    <w:p w14:paraId="35377531" w14:textId="77777777" w:rsidR="009D7EFF" w:rsidRPr="00DF1634" w:rsidRDefault="009D7EFF" w:rsidP="00B46D58">
      <w:pPr>
        <w:widowControl w:val="0"/>
        <w:tabs>
          <w:tab w:val="left" w:pos="1134"/>
        </w:tabs>
        <w:spacing w:after="160"/>
        <w:ind w:firstLine="567"/>
        <w:jc w:val="both"/>
        <w:rPr>
          <w:rFonts w:ascii="GHEA Grapalat" w:hAnsi="GHEA Grapalat"/>
          <w:rPrChange w:id="2621" w:author="Hayk-PC" w:date="2024-12-11T02:31:00Z">
            <w:rPr>
              <w:rFonts w:ascii="GHEA Grapalat" w:hAnsi="GHEA Grapalat"/>
            </w:rPr>
          </w:rPrChange>
        </w:rPr>
      </w:pPr>
      <w:r w:rsidRPr="00DF1634">
        <w:rPr>
          <w:rFonts w:ascii="GHEA Grapalat" w:hAnsi="GHEA Grapalat"/>
          <w:rPrChange w:id="2622" w:author="Hayk-PC" w:date="2024-12-11T02:31:00Z">
            <w:rPr>
              <w:rFonts w:ascii="GHEA Grapalat" w:hAnsi="GHEA Grapalat"/>
            </w:rPr>
          </w:rPrChange>
        </w:rPr>
        <w:t>2.</w:t>
      </w:r>
      <w:r w:rsidR="00EA7CA6" w:rsidRPr="00DF1634">
        <w:rPr>
          <w:rFonts w:ascii="GHEA Grapalat" w:hAnsi="GHEA Grapalat"/>
          <w:rPrChange w:id="2623" w:author="Hayk-PC" w:date="2024-12-11T02:31:00Z">
            <w:rPr>
              <w:rFonts w:ascii="GHEA Grapalat" w:hAnsi="GHEA Grapalat"/>
            </w:rPr>
          </w:rPrChange>
        </w:rPr>
        <w:t xml:space="preserve">3 </w:t>
      </w:r>
      <w:r w:rsidR="00524D3D" w:rsidRPr="00DF1634">
        <w:rPr>
          <w:rFonts w:ascii="GHEA Grapalat" w:hAnsi="GHEA Grapalat"/>
          <w:rPrChange w:id="2624" w:author="Hayk-PC" w:date="2024-12-11T02:31:00Z">
            <w:rPr>
              <w:rFonts w:ascii="GHEA Grapalat" w:hAnsi="GHEA Grapalat"/>
            </w:rPr>
          </w:rPrChange>
        </w:rPr>
        <w:t xml:space="preserve"> </w:t>
      </w:r>
      <w:r w:rsidRPr="00DF1634">
        <w:rPr>
          <w:rFonts w:ascii="GHEA Grapalat" w:hAnsi="GHEA Grapalat"/>
          <w:rPrChange w:id="2625" w:author="Hayk-PC" w:date="2024-12-11T02:31:00Z">
            <w:rPr>
              <w:rFonts w:ascii="GHEA Grapalat" w:hAnsi="GHEA Grapalat"/>
            </w:rPr>
          </w:rPrChange>
        </w:rPr>
        <w:t>копию агентского договора и данные лица, являющегося стороной этого договора, если Договор будет выполняться через агентство;</w:t>
      </w:r>
    </w:p>
    <w:p w14:paraId="2B97A082" w14:textId="77777777" w:rsidR="008D4137" w:rsidRPr="00DF1634" w:rsidRDefault="008D4137" w:rsidP="00B46D58">
      <w:pPr>
        <w:widowControl w:val="0"/>
        <w:tabs>
          <w:tab w:val="left" w:pos="1134"/>
        </w:tabs>
        <w:spacing w:after="160"/>
        <w:ind w:firstLine="567"/>
        <w:jc w:val="both"/>
        <w:rPr>
          <w:rFonts w:ascii="GHEA Grapalat" w:hAnsi="GHEA Grapalat"/>
          <w:rPrChange w:id="2626" w:author="Hayk-PC" w:date="2024-12-11T02:31:00Z">
            <w:rPr>
              <w:rFonts w:ascii="GHEA Grapalat" w:hAnsi="GHEA Grapalat"/>
            </w:rPr>
          </w:rPrChange>
        </w:rPr>
      </w:pPr>
      <w:r w:rsidRPr="00DF1634">
        <w:rPr>
          <w:rFonts w:ascii="GHEA Grapalat" w:hAnsi="GHEA Grapalat"/>
          <w:rPrChange w:id="2627" w:author="Hayk-PC" w:date="2024-12-11T02:31:00Z">
            <w:rPr>
              <w:rFonts w:ascii="GHEA Grapalat" w:hAnsi="GHEA Grapalat"/>
            </w:rPr>
          </w:rPrChange>
        </w:rPr>
        <w:t>2.</w:t>
      </w:r>
      <w:r w:rsidR="00EA7CA6" w:rsidRPr="00DF1634">
        <w:rPr>
          <w:rFonts w:ascii="GHEA Grapalat" w:hAnsi="GHEA Grapalat"/>
          <w:rPrChange w:id="2628" w:author="Hayk-PC" w:date="2024-12-11T02:31:00Z">
            <w:rPr>
              <w:rFonts w:ascii="GHEA Grapalat" w:hAnsi="GHEA Grapalat"/>
            </w:rPr>
          </w:rPrChange>
        </w:rPr>
        <w:t xml:space="preserve">4 </w:t>
      </w:r>
      <w:r w:rsidRPr="00DF1634">
        <w:rPr>
          <w:rFonts w:ascii="GHEA Grapalat" w:hAnsi="GHEA Grapalat"/>
          <w:rPrChange w:id="2629" w:author="Hayk-PC" w:date="2024-12-11T02:31:00Z">
            <w:rPr>
              <w:rFonts w:ascii="GHEA Grapalat" w:hAnsi="GHEA Grapalat"/>
            </w:rPr>
          </w:rPrChange>
        </w:rPr>
        <w:t>договор о совместной деятельности, если участники участвуют в процедуре закупки в порядке совместной деятельности (консорциумом)</w:t>
      </w:r>
      <w:r w:rsidR="00467E75" w:rsidRPr="00DF1634">
        <w:rPr>
          <w:rStyle w:val="FootnoteReference"/>
          <w:rFonts w:ascii="GHEA Grapalat" w:hAnsi="GHEA Grapalat"/>
          <w:rPrChange w:id="2630" w:author="Hayk-PC" w:date="2024-12-11T02:31:00Z">
            <w:rPr>
              <w:rStyle w:val="FootnoteReference"/>
              <w:rFonts w:ascii="GHEA Grapalat" w:hAnsi="GHEA Grapalat"/>
            </w:rPr>
          </w:rPrChange>
        </w:rPr>
        <w:footnoteReference w:customMarkFollows="1" w:id="14"/>
        <w:t>15</w:t>
      </w:r>
    </w:p>
    <w:p w14:paraId="72F56E8B" w14:textId="399C6E14" w:rsidR="006505D2" w:rsidRPr="00DF1634" w:rsidDel="00740966" w:rsidRDefault="002C4DBF" w:rsidP="00B46D58">
      <w:pPr>
        <w:widowControl w:val="0"/>
        <w:tabs>
          <w:tab w:val="left" w:pos="1134"/>
        </w:tabs>
        <w:spacing w:after="160"/>
        <w:ind w:firstLine="567"/>
        <w:jc w:val="both"/>
        <w:rPr>
          <w:del w:id="2631" w:author="Hayk-PC" w:date="2024-12-11T02:00:00Z"/>
          <w:rFonts w:ascii="GHEA Grapalat" w:hAnsi="GHEA Grapalat"/>
          <w:rPrChange w:id="2632" w:author="Hayk-PC" w:date="2024-12-11T02:31:00Z">
            <w:rPr>
              <w:del w:id="2633" w:author="Hayk-PC" w:date="2024-12-11T02:00:00Z"/>
              <w:rFonts w:ascii="GHEA Grapalat" w:hAnsi="GHEA Grapalat"/>
            </w:rPr>
          </w:rPrChange>
        </w:rPr>
      </w:pPr>
      <w:del w:id="2634" w:author="Hayk-PC" w:date="2024-12-11T02:00:00Z">
        <w:r w:rsidRPr="00DF1634" w:rsidDel="00740966">
          <w:rPr>
            <w:rFonts w:ascii="GHEA Grapalat" w:hAnsi="GHEA Grapalat"/>
            <w:rPrChange w:id="2635" w:author="Hayk-PC" w:date="2024-12-11T02:31:00Z">
              <w:rPr>
                <w:rFonts w:ascii="GHEA Grapalat" w:hAnsi="GHEA Grapalat"/>
              </w:rPr>
            </w:rPrChange>
          </w:rPr>
          <w:delText>2.</w:delText>
        </w:r>
        <w:r w:rsidR="009E39FC" w:rsidRPr="00DF1634" w:rsidDel="00740966">
          <w:rPr>
            <w:rFonts w:ascii="GHEA Grapalat" w:hAnsi="GHEA Grapalat"/>
            <w:rPrChange w:id="2636" w:author="Hayk-PC" w:date="2024-12-11T02:31:00Z">
              <w:rPr>
                <w:rFonts w:ascii="GHEA Grapalat" w:hAnsi="GHEA Grapalat"/>
              </w:rPr>
            </w:rPrChange>
          </w:rPr>
          <w:delText>5</w:delText>
        </w:r>
        <w:r w:rsidR="005114D0" w:rsidRPr="00DF1634" w:rsidDel="00740966">
          <w:rPr>
            <w:rFonts w:ascii="GHEA Grapalat" w:hAnsi="GHEA Grapalat"/>
            <w:rPrChange w:id="2637" w:author="Hayk-PC" w:date="2024-12-11T02:31:00Z">
              <w:rPr>
                <w:rFonts w:ascii="GHEA Grapalat" w:hAnsi="GHEA Grapalat"/>
              </w:rPr>
            </w:rPrChange>
          </w:rPr>
          <w:delText>.</w:delText>
        </w:r>
        <w:r w:rsidR="009873F3" w:rsidRPr="00DF1634" w:rsidDel="00740966">
          <w:rPr>
            <w:rFonts w:ascii="GHEA Grapalat" w:hAnsi="GHEA Grapalat"/>
            <w:rPrChange w:id="2638" w:author="Hayk-PC" w:date="2024-12-11T02:31:00Z">
              <w:rPr>
                <w:rFonts w:ascii="GHEA Grapalat" w:hAnsi="GHEA Grapalat"/>
              </w:rPr>
            </w:rPrChange>
          </w:rPr>
          <w:tab/>
        </w:r>
        <w:r w:rsidRPr="00DF1634" w:rsidDel="00740966">
          <w:rPr>
            <w:rFonts w:ascii="GHEA Grapalat" w:hAnsi="GHEA Grapalat"/>
            <w:rPrChange w:id="2639" w:author="Hayk-PC" w:date="2024-12-11T02:31:00Z">
              <w:rPr>
                <w:rFonts w:ascii="GHEA Grapalat" w:hAnsi="GHEA Grapalat"/>
              </w:rPr>
            </w:rPrChange>
          </w:rPr>
          <w:delText>обеспечение заявки, которое представляется в форме наличных денег или банковской гарантии</w:delText>
        </w:r>
        <w:r w:rsidR="00FC016A" w:rsidRPr="00DF1634" w:rsidDel="00740966">
          <w:rPr>
            <w:rFonts w:ascii="GHEA Grapalat" w:hAnsi="GHEA Grapalat"/>
            <w:rPrChange w:id="2640" w:author="Hayk-PC" w:date="2024-12-11T02:31:00Z">
              <w:rPr>
                <w:rFonts w:ascii="GHEA Grapalat" w:hAnsi="GHEA Grapalat"/>
              </w:rPr>
            </w:rPrChange>
          </w:rPr>
          <w:delText xml:space="preserve"> (Приложению №3)</w:delText>
        </w:r>
        <w:r w:rsidRPr="00DF1634" w:rsidDel="00740966">
          <w:rPr>
            <w:rFonts w:ascii="GHEA Grapalat" w:hAnsi="GHEA Grapalat"/>
            <w:rPrChange w:id="2641" w:author="Hayk-PC" w:date="2024-12-11T02:31:00Z">
              <w:rPr>
                <w:rFonts w:ascii="GHEA Grapalat" w:hAnsi="GHEA Grapalat"/>
              </w:rPr>
            </w:rPrChange>
          </w:rPr>
          <w:delText>; При этом заявкой представляется оригинал документа, удостоверяющего оплату наличных денег, или оригинал банковской гарантии.</w:delText>
        </w:r>
        <w:r w:rsidR="0036524F" w:rsidRPr="00DF1634" w:rsidDel="00740966">
          <w:rPr>
            <w:rFonts w:ascii="GHEA Grapalat" w:hAnsi="GHEA Grapalat"/>
            <w:rPrChange w:id="2642" w:author="Hayk-PC" w:date="2024-12-11T02:31:00Z">
              <w:rPr>
                <w:rFonts w:ascii="GHEA Grapalat" w:hAnsi="GHEA Grapalat"/>
              </w:rPr>
            </w:rPrChange>
          </w:rPr>
          <w:delText xml:space="preserve"> </w:delText>
        </w:r>
        <w:r w:rsidR="00761A4D" w:rsidRPr="00DF1634" w:rsidDel="00740966">
          <w:rPr>
            <w:rStyle w:val="FootnoteReference"/>
            <w:rFonts w:ascii="GHEA Grapalat" w:hAnsi="GHEA Grapalat"/>
            <w:rPrChange w:id="2643" w:author="Hayk-PC" w:date="2024-12-11T02:31:00Z">
              <w:rPr>
                <w:rStyle w:val="FootnoteReference"/>
                <w:rFonts w:ascii="GHEA Grapalat" w:hAnsi="GHEA Grapalat"/>
              </w:rPr>
            </w:rPrChange>
          </w:rPr>
          <w:footnoteReference w:customMarkFollows="1" w:id="15"/>
          <w:delText>16</w:delText>
        </w:r>
      </w:del>
    </w:p>
    <w:p w14:paraId="4C9ECA19" w14:textId="77777777" w:rsidR="00E67BA7" w:rsidRPr="00DF1634" w:rsidRDefault="00096865" w:rsidP="00B46D58">
      <w:pPr>
        <w:widowControl w:val="0"/>
        <w:tabs>
          <w:tab w:val="left" w:pos="1134"/>
        </w:tabs>
        <w:spacing w:after="160"/>
        <w:ind w:firstLine="567"/>
        <w:jc w:val="both"/>
        <w:rPr>
          <w:rFonts w:ascii="GHEA Grapalat" w:hAnsi="GHEA Grapalat"/>
          <w:rPrChange w:id="2646" w:author="Hayk-PC" w:date="2024-12-11T02:31:00Z">
            <w:rPr>
              <w:rFonts w:ascii="GHEA Grapalat" w:hAnsi="GHEA Grapalat"/>
            </w:rPr>
          </w:rPrChange>
        </w:rPr>
      </w:pPr>
      <w:r w:rsidRPr="00DF1634">
        <w:rPr>
          <w:rFonts w:ascii="GHEA Grapalat" w:hAnsi="GHEA Grapalat"/>
          <w:rPrChange w:id="2647" w:author="Hayk-PC" w:date="2024-12-11T02:31:00Z">
            <w:rPr>
              <w:rFonts w:ascii="GHEA Grapalat" w:hAnsi="GHEA Grapalat"/>
            </w:rPr>
          </w:rPrChange>
        </w:rPr>
        <w:t>2.</w:t>
      </w:r>
      <w:r w:rsidR="00385C27" w:rsidRPr="00DF1634">
        <w:rPr>
          <w:rFonts w:ascii="GHEA Grapalat" w:hAnsi="GHEA Grapalat"/>
          <w:rPrChange w:id="2648" w:author="Hayk-PC" w:date="2024-12-11T02:31:00Z">
            <w:rPr>
              <w:rFonts w:ascii="GHEA Grapalat" w:hAnsi="GHEA Grapalat"/>
            </w:rPr>
          </w:rPrChange>
        </w:rPr>
        <w:t>6</w:t>
      </w:r>
      <w:r w:rsidR="004413A5" w:rsidRPr="00DF1634">
        <w:rPr>
          <w:rFonts w:ascii="GHEA Grapalat" w:hAnsi="GHEA Grapalat"/>
          <w:rPrChange w:id="2649" w:author="Hayk-PC" w:date="2024-12-11T02:31:00Z">
            <w:rPr>
              <w:rFonts w:ascii="GHEA Grapalat" w:hAnsi="GHEA Grapalat"/>
            </w:rPr>
          </w:rPrChange>
        </w:rPr>
        <w:t>.</w:t>
      </w:r>
      <w:r w:rsidR="00367A9A" w:rsidRPr="00DF1634">
        <w:rPr>
          <w:rFonts w:ascii="GHEA Grapalat" w:hAnsi="GHEA Grapalat"/>
          <w:rPrChange w:id="2650" w:author="Hayk-PC" w:date="2024-12-11T02:31:00Z">
            <w:rPr>
              <w:rFonts w:ascii="GHEA Grapalat" w:hAnsi="GHEA Grapalat"/>
            </w:rPr>
          </w:rPrChange>
        </w:rPr>
        <w:tab/>
      </w:r>
      <w:r w:rsidRPr="00DF1634">
        <w:rPr>
          <w:rFonts w:ascii="GHEA Grapalat" w:hAnsi="GHEA Grapalat"/>
          <w:rPrChange w:id="2651" w:author="Hayk-PC" w:date="2024-12-11T02:31:00Z">
            <w:rPr>
              <w:rFonts w:ascii="GHEA Grapalat" w:hAnsi="GHEA Grapalat"/>
            </w:rPr>
          </w:rPrChange>
        </w:rPr>
        <w:t>ценовое предложение согласно Приложению №</w:t>
      </w:r>
      <w:r w:rsidR="00385C27" w:rsidRPr="00DF1634">
        <w:rPr>
          <w:rFonts w:ascii="GHEA Grapalat" w:hAnsi="GHEA Grapalat"/>
          <w:rPrChange w:id="2652" w:author="Hayk-PC" w:date="2024-12-11T02:31:00Z">
            <w:rPr>
              <w:rFonts w:ascii="GHEA Grapalat" w:hAnsi="GHEA Grapalat"/>
            </w:rPr>
          </w:rPrChange>
        </w:rPr>
        <w:t>2</w:t>
      </w:r>
      <w:r w:rsidRPr="00DF1634">
        <w:rPr>
          <w:rFonts w:ascii="GHEA Grapalat" w:hAnsi="GHEA Grapalat"/>
          <w:rPrChange w:id="2653" w:author="Hayk-PC" w:date="2024-12-11T02:31:00Z">
            <w:rPr>
              <w:rFonts w:ascii="GHEA Grapalat" w:hAnsi="GHEA Grapalat"/>
            </w:rPr>
          </w:rPrChange>
        </w:rPr>
        <w:t>; Ценовое предложение представляется в форме расчета, состоящего из обобщенных компонентов стоимости</w:t>
      </w:r>
      <w:r w:rsidR="00FB3AE2" w:rsidRPr="00DF1634">
        <w:rPr>
          <w:rFonts w:ascii="GHEA Grapalat" w:hAnsi="GHEA Grapalat"/>
          <w:rPrChange w:id="2654" w:author="Hayk-PC" w:date="2024-12-11T02:31:00Z">
            <w:rPr>
              <w:rFonts w:ascii="GHEA Grapalat" w:hAnsi="GHEA Grapalat"/>
            </w:rPr>
          </w:rPrChange>
        </w:rPr>
        <w:t xml:space="preserve"> (совокупность себестоимости и прогнозируемой прибыли</w:t>
      </w:r>
      <w:r w:rsidR="00A57B1A" w:rsidRPr="00DF1634">
        <w:rPr>
          <w:rFonts w:ascii="GHEA Grapalat" w:hAnsi="GHEA Grapalat"/>
          <w:rPrChange w:id="2655" w:author="Hayk-PC" w:date="2024-12-11T02:31:00Z">
            <w:rPr>
              <w:rFonts w:ascii="GHEA Grapalat" w:hAnsi="GHEA Grapalat"/>
            </w:rPr>
          </w:rPrChange>
        </w:rPr>
        <w:t>)</w:t>
      </w:r>
      <w:r w:rsidRPr="00DF1634">
        <w:rPr>
          <w:rFonts w:ascii="GHEA Grapalat" w:hAnsi="GHEA Grapalat"/>
          <w:rPrChange w:id="2656" w:author="Hayk-PC" w:date="2024-12-11T02:31:00Z">
            <w:rPr>
              <w:rFonts w:ascii="GHEA Grapalat" w:hAnsi="GHEA Grapalat"/>
            </w:rPr>
          </w:rPrChange>
        </w:rPr>
        <w:t xml:space="preserve"> и налога на добавленную стоимость. Расчет компонентов стоимости — разбивка или другие детали — не</w:t>
      </w:r>
      <w:r w:rsidR="00E267E5" w:rsidRPr="00DF1634">
        <w:rPr>
          <w:rFonts w:ascii="GHEA Grapalat" w:hAnsi="GHEA Grapalat"/>
          <w:rPrChange w:id="2657" w:author="Hayk-PC" w:date="2024-12-11T02:31:00Z">
            <w:rPr>
              <w:rFonts w:ascii="GHEA Grapalat" w:hAnsi="GHEA Grapalat"/>
            </w:rPr>
          </w:rPrChange>
        </w:rPr>
        <w:t xml:space="preserve"> требуются и не представляются.</w:t>
      </w:r>
    </w:p>
    <w:p w14:paraId="02BC07D0" w14:textId="77777777" w:rsidR="008937EA" w:rsidRPr="00DF1634" w:rsidRDefault="008937EA" w:rsidP="008937EA">
      <w:pPr>
        <w:widowControl w:val="0"/>
        <w:spacing w:after="160" w:line="360" w:lineRule="auto"/>
        <w:jc w:val="center"/>
        <w:rPr>
          <w:rFonts w:ascii="GHEA Grapalat" w:hAnsi="GHEA Grapalat" w:cs="Sylfaen"/>
          <w:b/>
          <w:rPrChange w:id="2658" w:author="Hayk-PC" w:date="2024-12-11T02:31:00Z">
            <w:rPr>
              <w:rFonts w:ascii="GHEA Grapalat" w:hAnsi="GHEA Grapalat" w:cs="Sylfaen"/>
              <w:b/>
            </w:rPr>
          </w:rPrChange>
        </w:rPr>
      </w:pPr>
      <w:r w:rsidRPr="00DF1634">
        <w:rPr>
          <w:rFonts w:ascii="GHEA Grapalat" w:hAnsi="GHEA Grapalat"/>
          <w:b/>
          <w:rPrChange w:id="2659" w:author="Hayk-PC" w:date="2024-12-11T02:31:00Z">
            <w:rPr>
              <w:rFonts w:ascii="GHEA Grapalat" w:hAnsi="GHEA Grapalat"/>
              <w:b/>
            </w:rPr>
          </w:rPrChange>
        </w:rPr>
        <w:lastRenderedPageBreak/>
        <w:t>3. ПОРЯДОК ПОДГОТОВКИ ЗАЯВКИ</w:t>
      </w:r>
    </w:p>
    <w:p w14:paraId="02846B2B" w14:textId="77777777" w:rsidR="008937EA" w:rsidRPr="00DF1634" w:rsidRDefault="00F535C1" w:rsidP="008937EA">
      <w:pPr>
        <w:widowControl w:val="0"/>
        <w:tabs>
          <w:tab w:val="left" w:pos="1134"/>
        </w:tabs>
        <w:spacing w:after="160"/>
        <w:ind w:firstLine="567"/>
        <w:jc w:val="both"/>
        <w:rPr>
          <w:rFonts w:ascii="GHEA Grapalat" w:hAnsi="GHEA Grapalat" w:cs="Sylfaen"/>
          <w:rPrChange w:id="2660" w:author="Hayk-PC" w:date="2024-12-11T02:31:00Z">
            <w:rPr>
              <w:rFonts w:ascii="GHEA Grapalat" w:hAnsi="GHEA Grapalat" w:cs="Sylfaen"/>
            </w:rPr>
          </w:rPrChange>
        </w:rPr>
      </w:pPr>
      <w:r w:rsidRPr="00DF1634">
        <w:rPr>
          <w:rFonts w:ascii="GHEA Grapalat" w:hAnsi="GHEA Grapalat"/>
          <w:rPrChange w:id="2661" w:author="Hayk-PC" w:date="2024-12-11T02:31:00Z">
            <w:rPr>
              <w:rFonts w:ascii="GHEA Grapalat" w:hAnsi="GHEA Grapalat"/>
            </w:rPr>
          </w:rPrChange>
        </w:rPr>
        <w:t>3</w:t>
      </w:r>
      <w:r w:rsidR="008937EA" w:rsidRPr="00DF1634">
        <w:rPr>
          <w:rFonts w:ascii="GHEA Grapalat" w:hAnsi="GHEA Grapalat"/>
          <w:rPrChange w:id="2662" w:author="Hayk-PC" w:date="2024-12-11T02:31:00Z">
            <w:rPr>
              <w:rFonts w:ascii="GHEA Grapalat" w:hAnsi="GHEA Grapalat"/>
            </w:rPr>
          </w:rPrChange>
        </w:rPr>
        <w:t>.1.</w:t>
      </w:r>
      <w:r w:rsidR="008937EA" w:rsidRPr="00DF1634">
        <w:rPr>
          <w:rFonts w:ascii="GHEA Grapalat" w:hAnsi="GHEA Grapalat"/>
          <w:rPrChange w:id="2663" w:author="Hayk-PC" w:date="2024-12-11T02:31:00Z">
            <w:rPr>
              <w:rFonts w:ascii="GHEA Grapalat" w:hAnsi="GHEA Grapalat"/>
            </w:rPr>
          </w:rPrChange>
        </w:rPr>
        <w:tab/>
        <w:t xml:space="preserve">Участник подает заявку в порядке, установленном настоящим приглашением. </w:t>
      </w:r>
    </w:p>
    <w:p w14:paraId="2D0FF15E" w14:textId="6698398D" w:rsidR="008937EA" w:rsidRPr="00DF1634" w:rsidRDefault="008937EA" w:rsidP="008937EA">
      <w:pPr>
        <w:widowControl w:val="0"/>
        <w:spacing w:after="160"/>
        <w:ind w:firstLine="567"/>
        <w:jc w:val="both"/>
        <w:rPr>
          <w:rFonts w:ascii="GHEA Grapalat" w:hAnsi="GHEA Grapalat" w:cs="Sylfaen"/>
          <w:rPrChange w:id="2664" w:author="Hayk-PC" w:date="2024-12-11T02:31:00Z">
            <w:rPr>
              <w:rFonts w:ascii="GHEA Grapalat" w:hAnsi="GHEA Grapalat" w:cs="Sylfaen"/>
            </w:rPr>
          </w:rPrChange>
        </w:rPr>
      </w:pPr>
      <w:r w:rsidRPr="00DF1634">
        <w:rPr>
          <w:rFonts w:ascii="GHEA Grapalat" w:hAnsi="GHEA Grapalat"/>
          <w:rPrChange w:id="2665" w:author="Hayk-PC" w:date="2024-12-11T02:31:00Z">
            <w:rPr>
              <w:rFonts w:ascii="GHEA Grapalat" w:hAnsi="GHEA Grapalat"/>
            </w:rPr>
          </w:rPrChange>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DF1634">
        <w:rPr>
          <w:rFonts w:ascii="Courier New" w:hAnsi="Courier New" w:cs="Courier New"/>
          <w:rPrChange w:id="2666" w:author="Hayk-PC" w:date="2024-12-11T02:31:00Z">
            <w:rPr>
              <w:rFonts w:ascii="Courier New" w:hAnsi="Courier New" w:cs="Courier New"/>
            </w:rPr>
          </w:rPrChange>
        </w:rPr>
        <w:t> </w:t>
      </w:r>
      <w:r w:rsidRPr="00DF1634">
        <w:rPr>
          <w:rFonts w:ascii="GHEA Grapalat" w:hAnsi="GHEA Grapalat"/>
          <w:rPrChange w:id="2667" w:author="Hayk-PC" w:date="2024-12-11T02:31:00Z">
            <w:rPr>
              <w:rFonts w:ascii="GHEA Grapalat" w:hAnsi="GHEA Grapalat"/>
            </w:rPr>
          </w:rPrChange>
        </w:rPr>
        <w:t>исключением документов, представленных либо утвержденных 3-ьей стороной, в случае которых представляется вариант, отксерокопированный с</w:t>
      </w:r>
      <w:r w:rsidRPr="00DF1634">
        <w:rPr>
          <w:rFonts w:ascii="Courier New" w:hAnsi="Courier New" w:cs="Courier New"/>
          <w:rPrChange w:id="2668" w:author="Hayk-PC" w:date="2024-12-11T02:31:00Z">
            <w:rPr>
              <w:rFonts w:ascii="Courier New" w:hAnsi="Courier New" w:cs="Courier New"/>
            </w:rPr>
          </w:rPrChange>
        </w:rPr>
        <w:t> </w:t>
      </w:r>
      <w:r w:rsidRPr="00DF1634">
        <w:rPr>
          <w:rFonts w:ascii="GHEA Grapalat" w:hAnsi="GHEA Grapalat"/>
          <w:rPrChange w:id="2669" w:author="Hayk-PC" w:date="2024-12-11T02:31:00Z">
            <w:rPr>
              <w:rFonts w:ascii="GHEA Grapalat" w:hAnsi="GHEA Grapalat"/>
            </w:rPr>
          </w:rPrChange>
        </w:rPr>
        <w:t xml:space="preserve">оригинала) и копий в </w:t>
      </w:r>
      <w:del w:id="2670" w:author="Hayk-PC" w:date="2024-12-11T02:00:00Z">
        <w:r w:rsidRPr="00DF1634" w:rsidDel="00740966">
          <w:rPr>
            <w:rFonts w:ascii="GHEA Grapalat" w:hAnsi="GHEA Grapalat"/>
            <w:rPrChange w:id="2671" w:author="Hayk-PC" w:date="2024-12-11T02:31:00Z">
              <w:rPr>
                <w:rFonts w:ascii="GHEA Grapalat" w:hAnsi="GHEA Grapalat"/>
              </w:rPr>
            </w:rPrChange>
          </w:rPr>
          <w:delText xml:space="preserve">_____________ </w:delText>
        </w:r>
      </w:del>
      <w:ins w:id="2672" w:author="Hayk-PC" w:date="2024-12-11T02:00:00Z">
        <w:r w:rsidR="00740966" w:rsidRPr="00DF1634">
          <w:rPr>
            <w:rFonts w:ascii="GHEA Grapalat" w:hAnsi="GHEA Grapalat"/>
            <w:rPrChange w:id="2673" w:author="Hayk-PC" w:date="2024-12-11T02:31:00Z">
              <w:rPr>
                <w:rFonts w:ascii="GHEA Grapalat" w:hAnsi="GHEA Grapalat"/>
              </w:rPr>
            </w:rPrChange>
          </w:rPr>
          <w:t>2</w:t>
        </w:r>
        <w:r w:rsidR="00740966" w:rsidRPr="00DF1634">
          <w:rPr>
            <w:rFonts w:ascii="GHEA Grapalat" w:hAnsi="GHEA Grapalat"/>
            <w:rPrChange w:id="2674" w:author="Hayk-PC" w:date="2024-12-11T02:31:00Z">
              <w:rPr>
                <w:rFonts w:ascii="GHEA Grapalat" w:hAnsi="GHEA Grapalat"/>
              </w:rPr>
            </w:rPrChange>
          </w:rPr>
          <w:t xml:space="preserve"> </w:t>
        </w:r>
      </w:ins>
      <w:r w:rsidRPr="00DF1634">
        <w:rPr>
          <w:rFonts w:ascii="GHEA Grapalat" w:hAnsi="GHEA Grapalat"/>
          <w:rPrChange w:id="2675" w:author="Hayk-PC" w:date="2024-12-11T02:31:00Z">
            <w:rPr>
              <w:rFonts w:ascii="GHEA Grapalat" w:hAnsi="GHEA Grapalat"/>
            </w:rPr>
          </w:rPrChange>
        </w:rPr>
        <w:t>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57AB7C15" w14:textId="77777777" w:rsidR="008937EA" w:rsidRPr="00DF1634" w:rsidRDefault="008937EA" w:rsidP="008937EA">
      <w:pPr>
        <w:widowControl w:val="0"/>
        <w:spacing w:after="160"/>
        <w:ind w:firstLine="567"/>
        <w:jc w:val="both"/>
        <w:rPr>
          <w:rFonts w:ascii="GHEA Grapalat" w:hAnsi="GHEA Grapalat"/>
          <w:rPrChange w:id="2676" w:author="Hayk-PC" w:date="2024-12-11T02:31:00Z">
            <w:rPr>
              <w:rFonts w:ascii="GHEA Grapalat" w:hAnsi="GHEA Grapalat"/>
            </w:rPr>
          </w:rPrChange>
        </w:rPr>
      </w:pPr>
      <w:r w:rsidRPr="00DF1634">
        <w:rPr>
          <w:rFonts w:ascii="GHEA Grapalat" w:hAnsi="GHEA Grapalat"/>
          <w:rPrChange w:id="2677" w:author="Hayk-PC" w:date="2024-12-11T02:31:00Z">
            <w:rPr>
              <w:rFonts w:ascii="GHEA Grapalat" w:hAnsi="GHEA Grapalat"/>
            </w:rPr>
          </w:rPrChange>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68C41B20" w14:textId="77777777" w:rsidR="008937EA" w:rsidRPr="00DF1634" w:rsidRDefault="008937EA" w:rsidP="008937EA">
      <w:pPr>
        <w:widowControl w:val="0"/>
        <w:tabs>
          <w:tab w:val="left" w:pos="1134"/>
        </w:tabs>
        <w:spacing w:after="160"/>
        <w:ind w:firstLine="567"/>
        <w:jc w:val="both"/>
        <w:rPr>
          <w:rFonts w:ascii="GHEA Grapalat" w:hAnsi="GHEA Grapalat"/>
          <w:rPrChange w:id="2678" w:author="Hayk-PC" w:date="2024-12-11T02:31:00Z">
            <w:rPr>
              <w:rFonts w:ascii="GHEA Grapalat" w:hAnsi="GHEA Grapalat"/>
            </w:rPr>
          </w:rPrChange>
        </w:rPr>
      </w:pPr>
      <w:r w:rsidRPr="00DF1634">
        <w:rPr>
          <w:rFonts w:ascii="GHEA Grapalat" w:hAnsi="GHEA Grapalat"/>
          <w:rPrChange w:id="2679" w:author="Hayk-PC" w:date="2024-12-11T02:31:00Z">
            <w:rPr>
              <w:rFonts w:ascii="GHEA Grapalat" w:hAnsi="GHEA Grapalat"/>
            </w:rPr>
          </w:rPrChange>
        </w:rPr>
        <w:t>4.2.</w:t>
      </w:r>
      <w:r w:rsidRPr="00DF1634">
        <w:rPr>
          <w:rFonts w:ascii="GHEA Grapalat" w:hAnsi="GHEA Grapalat"/>
          <w:rPrChange w:id="2680" w:author="Hayk-PC" w:date="2024-12-11T02:31:00Z">
            <w:rPr>
              <w:rFonts w:ascii="GHEA Grapalat" w:hAnsi="GHEA Grapalat"/>
            </w:rPr>
          </w:rPrChange>
        </w:rPr>
        <w:tab/>
        <w:t xml:space="preserve">На конверте, указанном в пункте 4.1 настоящей инструкции, на языке составления заявки указываются: </w:t>
      </w:r>
    </w:p>
    <w:p w14:paraId="4651913D" w14:textId="77777777" w:rsidR="008937EA" w:rsidRPr="00DF1634" w:rsidRDefault="008937EA" w:rsidP="008937EA">
      <w:pPr>
        <w:widowControl w:val="0"/>
        <w:tabs>
          <w:tab w:val="left" w:pos="1134"/>
        </w:tabs>
        <w:spacing w:after="160"/>
        <w:ind w:firstLine="567"/>
        <w:rPr>
          <w:rFonts w:ascii="GHEA Grapalat" w:hAnsi="GHEA Grapalat"/>
          <w:rPrChange w:id="2681" w:author="Hayk-PC" w:date="2024-12-11T02:31:00Z">
            <w:rPr>
              <w:rFonts w:ascii="GHEA Grapalat" w:hAnsi="GHEA Grapalat"/>
            </w:rPr>
          </w:rPrChange>
        </w:rPr>
      </w:pPr>
      <w:r w:rsidRPr="00DF1634">
        <w:rPr>
          <w:rFonts w:ascii="GHEA Grapalat" w:hAnsi="GHEA Grapalat"/>
          <w:rPrChange w:id="2682" w:author="Hayk-PC" w:date="2024-12-11T02:31:00Z">
            <w:rPr>
              <w:rFonts w:ascii="GHEA Grapalat" w:hAnsi="GHEA Grapalat"/>
            </w:rPr>
          </w:rPrChange>
        </w:rPr>
        <w:t>1)</w:t>
      </w:r>
      <w:r w:rsidRPr="00DF1634">
        <w:rPr>
          <w:rFonts w:ascii="GHEA Grapalat" w:hAnsi="GHEA Grapalat"/>
          <w:rPrChange w:id="2683" w:author="Hayk-PC" w:date="2024-12-11T02:31:00Z">
            <w:rPr>
              <w:rFonts w:ascii="GHEA Grapalat" w:hAnsi="GHEA Grapalat"/>
            </w:rPr>
          </w:rPrChange>
        </w:rPr>
        <w:tab/>
        <w:t>наименование заказчика и место (адрес) подачи заявки;</w:t>
      </w:r>
    </w:p>
    <w:p w14:paraId="423D993E" w14:textId="77777777" w:rsidR="008937EA" w:rsidRPr="00DF1634" w:rsidRDefault="008937EA" w:rsidP="008937EA">
      <w:pPr>
        <w:widowControl w:val="0"/>
        <w:tabs>
          <w:tab w:val="left" w:pos="1134"/>
        </w:tabs>
        <w:spacing w:after="160"/>
        <w:ind w:firstLine="567"/>
        <w:jc w:val="both"/>
        <w:rPr>
          <w:rFonts w:ascii="GHEA Grapalat" w:hAnsi="GHEA Grapalat"/>
          <w:rPrChange w:id="2684" w:author="Hayk-PC" w:date="2024-12-11T02:31:00Z">
            <w:rPr>
              <w:rFonts w:ascii="GHEA Grapalat" w:hAnsi="GHEA Grapalat"/>
            </w:rPr>
          </w:rPrChange>
        </w:rPr>
      </w:pPr>
      <w:r w:rsidRPr="00DF1634">
        <w:rPr>
          <w:rFonts w:ascii="GHEA Grapalat" w:hAnsi="GHEA Grapalat"/>
          <w:rPrChange w:id="2685" w:author="Hayk-PC" w:date="2024-12-11T02:31:00Z">
            <w:rPr>
              <w:rFonts w:ascii="GHEA Grapalat" w:hAnsi="GHEA Grapalat"/>
            </w:rPr>
          </w:rPrChange>
        </w:rPr>
        <w:t>2)</w:t>
      </w:r>
      <w:r w:rsidRPr="00DF1634">
        <w:rPr>
          <w:rFonts w:ascii="GHEA Grapalat" w:hAnsi="GHEA Grapalat"/>
          <w:rPrChange w:id="2686" w:author="Hayk-PC" w:date="2024-12-11T02:31:00Z">
            <w:rPr>
              <w:rFonts w:ascii="GHEA Grapalat" w:hAnsi="GHEA Grapalat"/>
            </w:rPr>
          </w:rPrChange>
        </w:rPr>
        <w:tab/>
        <w:t xml:space="preserve">код </w:t>
      </w:r>
      <w:r w:rsidR="00F535C1" w:rsidRPr="00DF1634">
        <w:rPr>
          <w:rFonts w:ascii="GHEA Grapalat" w:hAnsi="GHEA Grapalat"/>
          <w:rPrChange w:id="2687" w:author="Hayk-PC" w:date="2024-12-11T02:31:00Z">
            <w:rPr>
              <w:rFonts w:ascii="GHEA Grapalat" w:hAnsi="GHEA Grapalat"/>
            </w:rPr>
          </w:rPrChange>
        </w:rPr>
        <w:t>процедуры</w:t>
      </w:r>
      <w:r w:rsidRPr="00DF1634">
        <w:rPr>
          <w:rFonts w:ascii="GHEA Grapalat" w:hAnsi="GHEA Grapalat"/>
          <w:rPrChange w:id="2688" w:author="Hayk-PC" w:date="2024-12-11T02:31:00Z">
            <w:rPr>
              <w:rFonts w:ascii="GHEA Grapalat" w:hAnsi="GHEA Grapalat"/>
            </w:rPr>
          </w:rPrChange>
        </w:rPr>
        <w:t>;</w:t>
      </w:r>
    </w:p>
    <w:p w14:paraId="502CAF52" w14:textId="77777777" w:rsidR="008937EA" w:rsidRPr="00DF1634" w:rsidRDefault="008937EA" w:rsidP="008937EA">
      <w:pPr>
        <w:widowControl w:val="0"/>
        <w:tabs>
          <w:tab w:val="left" w:pos="1134"/>
        </w:tabs>
        <w:spacing w:after="160"/>
        <w:ind w:firstLine="567"/>
        <w:jc w:val="both"/>
        <w:rPr>
          <w:rFonts w:ascii="GHEA Grapalat" w:hAnsi="GHEA Grapalat"/>
          <w:rPrChange w:id="2689" w:author="Hayk-PC" w:date="2024-12-11T02:31:00Z">
            <w:rPr>
              <w:rFonts w:ascii="GHEA Grapalat" w:hAnsi="GHEA Grapalat"/>
            </w:rPr>
          </w:rPrChange>
        </w:rPr>
      </w:pPr>
      <w:r w:rsidRPr="00DF1634">
        <w:rPr>
          <w:rFonts w:ascii="GHEA Grapalat" w:hAnsi="GHEA Grapalat"/>
          <w:rPrChange w:id="2690" w:author="Hayk-PC" w:date="2024-12-11T02:31:00Z">
            <w:rPr>
              <w:rFonts w:ascii="GHEA Grapalat" w:hAnsi="GHEA Grapalat"/>
            </w:rPr>
          </w:rPrChange>
        </w:rPr>
        <w:t>3)</w:t>
      </w:r>
      <w:r w:rsidRPr="00DF1634">
        <w:rPr>
          <w:rFonts w:ascii="GHEA Grapalat" w:hAnsi="GHEA Grapalat"/>
          <w:rPrChange w:id="2691" w:author="Hayk-PC" w:date="2024-12-11T02:31:00Z">
            <w:rPr>
              <w:rFonts w:ascii="GHEA Grapalat" w:hAnsi="GHEA Grapalat"/>
            </w:rPr>
          </w:rPrChange>
        </w:rPr>
        <w:tab/>
        <w:t>слова “не вскрывать до заседания по вскрытию заявок”;</w:t>
      </w:r>
    </w:p>
    <w:p w14:paraId="5D4EC7C9" w14:textId="77777777" w:rsidR="008937EA" w:rsidRPr="00DF1634" w:rsidRDefault="008937EA" w:rsidP="008937EA">
      <w:pPr>
        <w:widowControl w:val="0"/>
        <w:tabs>
          <w:tab w:val="left" w:pos="1134"/>
        </w:tabs>
        <w:spacing w:after="160"/>
        <w:ind w:firstLine="567"/>
        <w:jc w:val="both"/>
        <w:rPr>
          <w:rFonts w:ascii="GHEA Grapalat" w:hAnsi="GHEA Grapalat"/>
          <w:rPrChange w:id="2692" w:author="Hayk-PC" w:date="2024-12-11T02:31:00Z">
            <w:rPr>
              <w:rFonts w:ascii="GHEA Grapalat" w:hAnsi="GHEA Grapalat"/>
            </w:rPr>
          </w:rPrChange>
        </w:rPr>
      </w:pPr>
      <w:r w:rsidRPr="00DF1634">
        <w:rPr>
          <w:rFonts w:ascii="GHEA Grapalat" w:hAnsi="GHEA Grapalat"/>
          <w:rPrChange w:id="2693" w:author="Hayk-PC" w:date="2024-12-11T02:31:00Z">
            <w:rPr>
              <w:rFonts w:ascii="GHEA Grapalat" w:hAnsi="GHEA Grapalat"/>
            </w:rPr>
          </w:rPrChange>
        </w:rPr>
        <w:t>4)</w:t>
      </w:r>
      <w:r w:rsidRPr="00DF1634">
        <w:rPr>
          <w:rFonts w:ascii="GHEA Grapalat" w:hAnsi="GHEA Grapalat"/>
          <w:rPrChange w:id="2694" w:author="Hayk-PC" w:date="2024-12-11T02:31:00Z">
            <w:rPr>
              <w:rFonts w:ascii="GHEA Grapalat" w:hAnsi="GHEA Grapalat"/>
            </w:rPr>
          </w:rPrChange>
        </w:rPr>
        <w:tab/>
        <w:t>наименование (имя), место нахождения и номер телефона участника.</w:t>
      </w:r>
    </w:p>
    <w:p w14:paraId="3253528C" w14:textId="77777777" w:rsidR="008937EA" w:rsidRPr="00DF1634" w:rsidRDefault="008937EA" w:rsidP="008937EA">
      <w:pPr>
        <w:widowControl w:val="0"/>
        <w:tabs>
          <w:tab w:val="left" w:pos="1134"/>
        </w:tabs>
        <w:spacing w:after="160"/>
        <w:ind w:firstLine="567"/>
        <w:jc w:val="both"/>
        <w:rPr>
          <w:rFonts w:ascii="GHEA Grapalat" w:hAnsi="GHEA Grapalat" w:cs="Sylfaen"/>
          <w:rPrChange w:id="2695" w:author="Hayk-PC" w:date="2024-12-11T02:31:00Z">
            <w:rPr>
              <w:rFonts w:ascii="GHEA Grapalat" w:hAnsi="GHEA Grapalat" w:cs="Sylfaen"/>
            </w:rPr>
          </w:rPrChange>
        </w:rPr>
      </w:pPr>
      <w:r w:rsidRPr="00DF1634">
        <w:rPr>
          <w:rFonts w:ascii="GHEA Grapalat" w:hAnsi="GHEA Grapalat"/>
          <w:rPrChange w:id="2696" w:author="Hayk-PC" w:date="2024-12-11T02:31:00Z">
            <w:rPr>
              <w:rFonts w:ascii="GHEA Grapalat" w:hAnsi="GHEA Grapalat"/>
            </w:rPr>
          </w:rPrChange>
        </w:rPr>
        <w:t>4.3.</w:t>
      </w:r>
      <w:r w:rsidRPr="00DF1634">
        <w:rPr>
          <w:rFonts w:ascii="GHEA Grapalat" w:hAnsi="GHEA Grapalat"/>
          <w:rPrChange w:id="2697" w:author="Hayk-PC" w:date="2024-12-11T02:31:00Z">
            <w:rPr>
              <w:rFonts w:ascii="GHEA Grapalat" w:hAnsi="GHEA Grapalat"/>
            </w:rPr>
          </w:rPrChange>
        </w:rPr>
        <w:tab/>
        <w:t>На заседании по вскрытию заявок комиссия отклоняет заявки, не</w:t>
      </w:r>
      <w:r w:rsidRPr="00DF1634">
        <w:rPr>
          <w:rFonts w:ascii="Courier New" w:hAnsi="Courier New" w:cs="Courier New"/>
          <w:rPrChange w:id="2698" w:author="Hayk-PC" w:date="2024-12-11T02:31:00Z">
            <w:rPr>
              <w:rFonts w:ascii="Courier New" w:hAnsi="Courier New" w:cs="Courier New"/>
            </w:rPr>
          </w:rPrChange>
        </w:rPr>
        <w:t> </w:t>
      </w:r>
      <w:r w:rsidRPr="00DF1634">
        <w:rPr>
          <w:rFonts w:ascii="GHEA Grapalat" w:hAnsi="GHEA Grapalat"/>
          <w:rPrChange w:id="2699" w:author="Hayk-PC" w:date="2024-12-11T02:31:00Z">
            <w:rPr>
              <w:rFonts w:ascii="GHEA Grapalat" w:hAnsi="GHEA Grapalat"/>
            </w:rPr>
          </w:rPrChange>
        </w:rPr>
        <w:t xml:space="preserve">соответствующие требованиям пунктов </w:t>
      </w:r>
      <w:r w:rsidR="00EE46E2" w:rsidRPr="00DF1634">
        <w:rPr>
          <w:rFonts w:ascii="GHEA Grapalat" w:hAnsi="GHEA Grapalat"/>
          <w:rPrChange w:id="2700" w:author="Hayk-PC" w:date="2024-12-11T02:31:00Z">
            <w:rPr>
              <w:rFonts w:ascii="GHEA Grapalat" w:hAnsi="GHEA Grapalat"/>
            </w:rPr>
          </w:rPrChange>
        </w:rPr>
        <w:t>3</w:t>
      </w:r>
      <w:r w:rsidRPr="00DF1634">
        <w:rPr>
          <w:rFonts w:ascii="GHEA Grapalat" w:hAnsi="GHEA Grapalat"/>
          <w:rPrChange w:id="2701" w:author="Hayk-PC" w:date="2024-12-11T02:31:00Z">
            <w:rPr>
              <w:rFonts w:ascii="GHEA Grapalat" w:hAnsi="GHEA Grapalat"/>
            </w:rPr>
          </w:rPrChange>
        </w:rPr>
        <w:t xml:space="preserve">.1 и </w:t>
      </w:r>
      <w:r w:rsidR="00EE46E2" w:rsidRPr="00DF1634">
        <w:rPr>
          <w:rFonts w:ascii="GHEA Grapalat" w:hAnsi="GHEA Grapalat"/>
          <w:rPrChange w:id="2702" w:author="Hayk-PC" w:date="2024-12-11T02:31:00Z">
            <w:rPr>
              <w:rFonts w:ascii="GHEA Grapalat" w:hAnsi="GHEA Grapalat"/>
            </w:rPr>
          </w:rPrChange>
        </w:rPr>
        <w:t>3</w:t>
      </w:r>
      <w:r w:rsidRPr="00DF1634">
        <w:rPr>
          <w:rFonts w:ascii="GHEA Grapalat" w:hAnsi="GHEA Grapalat"/>
          <w:rPrChange w:id="2703" w:author="Hayk-PC" w:date="2024-12-11T02:31:00Z">
            <w:rPr>
              <w:rFonts w:ascii="GHEA Grapalat" w:hAnsi="GHEA Grapalat"/>
            </w:rPr>
          </w:rPrChange>
        </w:rPr>
        <w:t>.2 настоящей инструкции, и в том же виде возвращает подающему их лицу.</w:t>
      </w:r>
    </w:p>
    <w:p w14:paraId="4192873F" w14:textId="77777777" w:rsidR="00ED59E0" w:rsidRPr="00DF1634" w:rsidRDefault="00ED59E0" w:rsidP="00B46D58">
      <w:pPr>
        <w:widowControl w:val="0"/>
        <w:tabs>
          <w:tab w:val="left" w:pos="1134"/>
        </w:tabs>
        <w:spacing w:after="160"/>
        <w:ind w:firstLine="567"/>
        <w:jc w:val="both"/>
        <w:rPr>
          <w:rFonts w:ascii="GHEA Grapalat" w:hAnsi="GHEA Grapalat"/>
          <w:rPrChange w:id="2704" w:author="Hayk-PC" w:date="2024-12-11T02:31:00Z">
            <w:rPr>
              <w:rFonts w:ascii="GHEA Grapalat" w:hAnsi="GHEA Grapalat"/>
            </w:rPr>
          </w:rPrChange>
        </w:rPr>
      </w:pPr>
    </w:p>
    <w:p w14:paraId="2D5B532E" w14:textId="77777777" w:rsidR="00ED59E0" w:rsidRPr="00DF1634" w:rsidRDefault="00ED59E0" w:rsidP="00B46D58">
      <w:pPr>
        <w:widowControl w:val="0"/>
        <w:tabs>
          <w:tab w:val="left" w:pos="1134"/>
        </w:tabs>
        <w:spacing w:after="160"/>
        <w:ind w:firstLine="567"/>
        <w:jc w:val="both"/>
        <w:rPr>
          <w:rFonts w:ascii="GHEA Grapalat" w:hAnsi="GHEA Grapalat"/>
          <w:rPrChange w:id="2705" w:author="Hayk-PC" w:date="2024-12-11T02:31:00Z">
            <w:rPr>
              <w:rFonts w:ascii="GHEA Grapalat" w:hAnsi="GHEA Grapalat"/>
            </w:rPr>
          </w:rPrChange>
        </w:rPr>
      </w:pPr>
    </w:p>
    <w:p w14:paraId="2392D6A4" w14:textId="77777777" w:rsidR="00ED59E0" w:rsidRPr="00DF1634" w:rsidRDefault="00ED59E0" w:rsidP="00B46D58">
      <w:pPr>
        <w:widowControl w:val="0"/>
        <w:tabs>
          <w:tab w:val="left" w:pos="1134"/>
        </w:tabs>
        <w:spacing w:after="160"/>
        <w:ind w:firstLine="567"/>
        <w:jc w:val="both"/>
        <w:rPr>
          <w:rFonts w:ascii="GHEA Grapalat" w:hAnsi="GHEA Grapalat"/>
          <w:rPrChange w:id="2706" w:author="Hayk-PC" w:date="2024-12-11T02:31:00Z">
            <w:rPr>
              <w:rFonts w:ascii="GHEA Grapalat" w:hAnsi="GHEA Grapalat"/>
            </w:rPr>
          </w:rPrChange>
        </w:rPr>
      </w:pPr>
    </w:p>
    <w:p w14:paraId="53411DA1" w14:textId="78E4C916" w:rsidR="00654E19" w:rsidRPr="00DF1634" w:rsidRDefault="00654E19" w:rsidP="00B46D58">
      <w:pPr>
        <w:pStyle w:val="norm"/>
        <w:widowControl w:val="0"/>
        <w:spacing w:after="160" w:line="240" w:lineRule="auto"/>
        <w:ind w:firstLine="284"/>
        <w:jc w:val="right"/>
        <w:rPr>
          <w:ins w:id="2707" w:author="Hayk-PC" w:date="2024-12-11T02:01:00Z"/>
          <w:rFonts w:ascii="GHEA Grapalat" w:hAnsi="GHEA Grapalat"/>
          <w:b/>
          <w:sz w:val="24"/>
          <w:szCs w:val="24"/>
          <w:rPrChange w:id="2708" w:author="Hayk-PC" w:date="2024-12-11T02:31:00Z">
            <w:rPr>
              <w:ins w:id="2709" w:author="Hayk-PC" w:date="2024-12-11T02:01:00Z"/>
              <w:rFonts w:ascii="GHEA Grapalat" w:hAnsi="GHEA Grapalat"/>
              <w:b/>
              <w:sz w:val="24"/>
              <w:szCs w:val="24"/>
            </w:rPr>
          </w:rPrChange>
        </w:rPr>
      </w:pPr>
    </w:p>
    <w:p w14:paraId="7C033C49" w14:textId="232CC0EB" w:rsidR="00740966" w:rsidRPr="00DF1634" w:rsidRDefault="00740966" w:rsidP="00B46D58">
      <w:pPr>
        <w:pStyle w:val="norm"/>
        <w:widowControl w:val="0"/>
        <w:spacing w:after="160" w:line="240" w:lineRule="auto"/>
        <w:ind w:firstLine="284"/>
        <w:jc w:val="right"/>
        <w:rPr>
          <w:ins w:id="2710" w:author="Hayk-PC" w:date="2024-12-11T02:01:00Z"/>
          <w:rFonts w:ascii="GHEA Grapalat" w:hAnsi="GHEA Grapalat"/>
          <w:b/>
          <w:sz w:val="24"/>
          <w:szCs w:val="24"/>
          <w:rPrChange w:id="2711" w:author="Hayk-PC" w:date="2024-12-11T02:31:00Z">
            <w:rPr>
              <w:ins w:id="2712" w:author="Hayk-PC" w:date="2024-12-11T02:01:00Z"/>
              <w:rFonts w:ascii="GHEA Grapalat" w:hAnsi="GHEA Grapalat"/>
              <w:b/>
              <w:sz w:val="24"/>
              <w:szCs w:val="24"/>
            </w:rPr>
          </w:rPrChange>
        </w:rPr>
      </w:pPr>
    </w:p>
    <w:p w14:paraId="06F1CFB7" w14:textId="05BA58E1" w:rsidR="00740966" w:rsidRPr="00DF1634" w:rsidRDefault="00740966" w:rsidP="00B46D58">
      <w:pPr>
        <w:pStyle w:val="norm"/>
        <w:widowControl w:val="0"/>
        <w:spacing w:after="160" w:line="240" w:lineRule="auto"/>
        <w:ind w:firstLine="284"/>
        <w:jc w:val="right"/>
        <w:rPr>
          <w:ins w:id="2713" w:author="Hayk-PC" w:date="2024-12-11T02:01:00Z"/>
          <w:rFonts w:ascii="GHEA Grapalat" w:hAnsi="GHEA Grapalat"/>
          <w:b/>
          <w:sz w:val="24"/>
          <w:szCs w:val="24"/>
          <w:rPrChange w:id="2714" w:author="Hayk-PC" w:date="2024-12-11T02:31:00Z">
            <w:rPr>
              <w:ins w:id="2715" w:author="Hayk-PC" w:date="2024-12-11T02:01:00Z"/>
              <w:rFonts w:ascii="GHEA Grapalat" w:hAnsi="GHEA Grapalat"/>
              <w:b/>
              <w:sz w:val="24"/>
              <w:szCs w:val="24"/>
            </w:rPr>
          </w:rPrChange>
        </w:rPr>
      </w:pPr>
    </w:p>
    <w:p w14:paraId="58F06875" w14:textId="19E43D9A" w:rsidR="00740966" w:rsidRPr="00DF1634" w:rsidRDefault="00740966" w:rsidP="00B46D58">
      <w:pPr>
        <w:pStyle w:val="norm"/>
        <w:widowControl w:val="0"/>
        <w:spacing w:after="160" w:line="240" w:lineRule="auto"/>
        <w:ind w:firstLine="284"/>
        <w:jc w:val="right"/>
        <w:rPr>
          <w:ins w:id="2716" w:author="Hayk-PC" w:date="2024-12-11T02:01:00Z"/>
          <w:rFonts w:ascii="GHEA Grapalat" w:hAnsi="GHEA Grapalat"/>
          <w:b/>
          <w:sz w:val="24"/>
          <w:szCs w:val="24"/>
          <w:rPrChange w:id="2717" w:author="Hayk-PC" w:date="2024-12-11T02:31:00Z">
            <w:rPr>
              <w:ins w:id="2718" w:author="Hayk-PC" w:date="2024-12-11T02:01:00Z"/>
              <w:rFonts w:ascii="GHEA Grapalat" w:hAnsi="GHEA Grapalat"/>
              <w:b/>
              <w:sz w:val="24"/>
              <w:szCs w:val="24"/>
            </w:rPr>
          </w:rPrChange>
        </w:rPr>
      </w:pPr>
    </w:p>
    <w:p w14:paraId="641C0267" w14:textId="77777777" w:rsidR="00740966" w:rsidRPr="00DF1634" w:rsidRDefault="00740966" w:rsidP="00B46D58">
      <w:pPr>
        <w:pStyle w:val="norm"/>
        <w:widowControl w:val="0"/>
        <w:spacing w:after="160" w:line="240" w:lineRule="auto"/>
        <w:ind w:firstLine="284"/>
        <w:jc w:val="right"/>
        <w:rPr>
          <w:rFonts w:ascii="GHEA Grapalat" w:hAnsi="GHEA Grapalat"/>
          <w:b/>
          <w:sz w:val="24"/>
          <w:szCs w:val="24"/>
          <w:rPrChange w:id="2719" w:author="Hayk-PC" w:date="2024-12-11T02:31:00Z">
            <w:rPr>
              <w:rFonts w:ascii="GHEA Grapalat" w:hAnsi="GHEA Grapalat"/>
              <w:b/>
              <w:sz w:val="24"/>
              <w:szCs w:val="24"/>
            </w:rPr>
          </w:rPrChange>
        </w:rPr>
      </w:pPr>
    </w:p>
    <w:p w14:paraId="041A9158" w14:textId="77777777" w:rsidR="00654E19" w:rsidRPr="00DF1634" w:rsidRDefault="00654E19" w:rsidP="00B46D58">
      <w:pPr>
        <w:pStyle w:val="norm"/>
        <w:widowControl w:val="0"/>
        <w:spacing w:after="160" w:line="240" w:lineRule="auto"/>
        <w:ind w:firstLine="284"/>
        <w:jc w:val="right"/>
        <w:rPr>
          <w:rFonts w:ascii="GHEA Grapalat" w:hAnsi="GHEA Grapalat"/>
          <w:b/>
          <w:sz w:val="24"/>
          <w:szCs w:val="24"/>
          <w:rPrChange w:id="2720" w:author="Hayk-PC" w:date="2024-12-11T02:31:00Z">
            <w:rPr>
              <w:rFonts w:ascii="GHEA Grapalat" w:hAnsi="GHEA Grapalat"/>
              <w:b/>
              <w:sz w:val="24"/>
              <w:szCs w:val="24"/>
            </w:rPr>
          </w:rPrChange>
        </w:rPr>
      </w:pPr>
    </w:p>
    <w:p w14:paraId="0A468702" w14:textId="77777777" w:rsidR="00654E19" w:rsidRPr="00DF1634" w:rsidRDefault="00654E19" w:rsidP="00B46D58">
      <w:pPr>
        <w:pStyle w:val="norm"/>
        <w:widowControl w:val="0"/>
        <w:spacing w:after="160" w:line="240" w:lineRule="auto"/>
        <w:ind w:firstLine="284"/>
        <w:jc w:val="right"/>
        <w:rPr>
          <w:rFonts w:ascii="GHEA Grapalat" w:hAnsi="GHEA Grapalat"/>
          <w:b/>
          <w:sz w:val="24"/>
          <w:szCs w:val="24"/>
          <w:rPrChange w:id="2721" w:author="Hayk-PC" w:date="2024-12-11T02:31:00Z">
            <w:rPr>
              <w:rFonts w:ascii="GHEA Grapalat" w:hAnsi="GHEA Grapalat"/>
              <w:b/>
              <w:sz w:val="24"/>
              <w:szCs w:val="24"/>
            </w:rPr>
          </w:rPrChange>
        </w:rPr>
      </w:pPr>
    </w:p>
    <w:p w14:paraId="4EB60761" w14:textId="77777777" w:rsidR="00654E19" w:rsidRPr="00DF1634" w:rsidRDefault="00654E19" w:rsidP="00B46D58">
      <w:pPr>
        <w:pStyle w:val="norm"/>
        <w:widowControl w:val="0"/>
        <w:spacing w:after="160" w:line="240" w:lineRule="auto"/>
        <w:ind w:firstLine="284"/>
        <w:jc w:val="right"/>
        <w:rPr>
          <w:rFonts w:ascii="GHEA Grapalat" w:hAnsi="GHEA Grapalat"/>
          <w:b/>
          <w:sz w:val="24"/>
          <w:szCs w:val="24"/>
          <w:rPrChange w:id="2722" w:author="Hayk-PC" w:date="2024-12-11T02:31:00Z">
            <w:rPr>
              <w:rFonts w:ascii="GHEA Grapalat" w:hAnsi="GHEA Grapalat"/>
              <w:b/>
              <w:sz w:val="24"/>
              <w:szCs w:val="24"/>
            </w:rPr>
          </w:rPrChange>
        </w:rPr>
      </w:pPr>
    </w:p>
    <w:p w14:paraId="38460229" w14:textId="77777777" w:rsidR="00B2572B" w:rsidRPr="00DF1634" w:rsidRDefault="00B2572B" w:rsidP="00B46D58">
      <w:pPr>
        <w:pStyle w:val="norm"/>
        <w:widowControl w:val="0"/>
        <w:spacing w:after="160" w:line="240" w:lineRule="auto"/>
        <w:ind w:firstLine="284"/>
        <w:jc w:val="right"/>
        <w:rPr>
          <w:rFonts w:ascii="GHEA Grapalat" w:hAnsi="GHEA Grapalat" w:cs="Arial"/>
          <w:b/>
          <w:sz w:val="24"/>
          <w:szCs w:val="24"/>
          <w:rPrChange w:id="2723" w:author="Hayk-PC" w:date="2024-12-11T02:31:00Z">
            <w:rPr>
              <w:rFonts w:ascii="GHEA Grapalat" w:hAnsi="GHEA Grapalat" w:cs="Arial"/>
              <w:b/>
              <w:sz w:val="24"/>
              <w:szCs w:val="24"/>
            </w:rPr>
          </w:rPrChange>
        </w:rPr>
      </w:pPr>
      <w:r w:rsidRPr="00DF1634">
        <w:rPr>
          <w:rFonts w:ascii="GHEA Grapalat" w:hAnsi="GHEA Grapalat"/>
          <w:b/>
          <w:sz w:val="24"/>
          <w:szCs w:val="24"/>
          <w:rPrChange w:id="2724" w:author="Hayk-PC" w:date="2024-12-11T02:31:00Z">
            <w:rPr>
              <w:rFonts w:ascii="GHEA Grapalat" w:hAnsi="GHEA Grapalat"/>
              <w:b/>
              <w:sz w:val="24"/>
              <w:szCs w:val="24"/>
            </w:rPr>
          </w:rPrChange>
        </w:rPr>
        <w:t>Приложение № 1</w:t>
      </w:r>
    </w:p>
    <w:p w14:paraId="70CDA447" w14:textId="7C1245AF" w:rsidR="00B2572B" w:rsidRPr="00DF1634" w:rsidRDefault="00B2572B" w:rsidP="00B46D58">
      <w:pPr>
        <w:pStyle w:val="BodyTextIndent3"/>
        <w:widowControl w:val="0"/>
        <w:spacing w:after="160" w:line="240" w:lineRule="auto"/>
        <w:jc w:val="right"/>
        <w:rPr>
          <w:rFonts w:ascii="GHEA Grapalat" w:hAnsi="GHEA Grapalat" w:cs="Arial"/>
          <w:b/>
          <w:sz w:val="24"/>
          <w:szCs w:val="24"/>
          <w:rPrChange w:id="2725" w:author="Hayk-PC" w:date="2024-12-11T02:31:00Z">
            <w:rPr>
              <w:rFonts w:ascii="GHEA Grapalat" w:hAnsi="GHEA Grapalat" w:cs="Arial"/>
              <w:b/>
              <w:sz w:val="24"/>
              <w:szCs w:val="24"/>
            </w:rPr>
          </w:rPrChange>
        </w:rPr>
      </w:pPr>
      <w:r w:rsidRPr="00DF1634">
        <w:rPr>
          <w:rFonts w:ascii="GHEA Grapalat" w:hAnsi="GHEA Grapalat"/>
          <w:b/>
          <w:sz w:val="24"/>
          <w:szCs w:val="24"/>
          <w:rPrChange w:id="2726" w:author="Hayk-PC" w:date="2024-12-11T02:31:00Z">
            <w:rPr>
              <w:rFonts w:ascii="GHEA Grapalat" w:hAnsi="GHEA Grapalat"/>
              <w:b/>
              <w:sz w:val="24"/>
              <w:szCs w:val="24"/>
            </w:rPr>
          </w:rPrChange>
        </w:rPr>
        <w:t xml:space="preserve">к Приглашению на </w:t>
      </w:r>
      <w:del w:id="2727" w:author="Hayk Koshetsyan" w:date="2024-12-10T17:01:00Z">
        <w:r w:rsidRPr="00DF1634" w:rsidDel="00CA3B24">
          <w:rPr>
            <w:rFonts w:ascii="GHEA Grapalat" w:hAnsi="GHEA Grapalat"/>
            <w:b/>
            <w:sz w:val="24"/>
            <w:szCs w:val="24"/>
            <w:rPrChange w:id="2728" w:author="Hayk-PC" w:date="2024-12-11T02:31:00Z">
              <w:rPr>
                <w:rFonts w:ascii="GHEA Grapalat" w:hAnsi="GHEA Grapalat"/>
                <w:b/>
                <w:sz w:val="24"/>
                <w:szCs w:val="24"/>
              </w:rPr>
            </w:rPrChange>
          </w:rPr>
          <w:delText>открытый конкурс</w:delText>
        </w:r>
      </w:del>
      <w:ins w:id="2729" w:author="Hayk Koshetsyan" w:date="2024-12-10T17:02:00Z">
        <w:r w:rsidR="00CA3B24" w:rsidRPr="00DF1634">
          <w:rPr>
            <w:rFonts w:ascii="GHEA Grapalat" w:hAnsi="GHEA Grapalat"/>
            <w:b/>
            <w:sz w:val="24"/>
            <w:szCs w:val="24"/>
            <w:rPrChange w:id="2730" w:author="Hayk-PC" w:date="2024-12-11T02:31:00Z">
              <w:rPr>
                <w:rFonts w:ascii="GHEA Grapalat" w:hAnsi="GHEA Grapalat"/>
                <w:b/>
                <w:sz w:val="24"/>
                <w:szCs w:val="24"/>
              </w:rPr>
            </w:rPrChange>
          </w:rPr>
          <w:t xml:space="preserve">ЗАПРОС КОТИРОВОК </w:t>
        </w:r>
      </w:ins>
      <w:r w:rsidR="00123294" w:rsidRPr="00DF1634">
        <w:rPr>
          <w:rFonts w:ascii="GHEA Grapalat" w:hAnsi="GHEA Grapalat" w:cs="Arial"/>
          <w:b/>
          <w:sz w:val="24"/>
          <w:szCs w:val="24"/>
          <w:rPrChange w:id="2731" w:author="Hayk-PC" w:date="2024-12-11T02:31:00Z">
            <w:rPr>
              <w:rFonts w:ascii="GHEA Grapalat" w:hAnsi="GHEA Grapalat" w:cs="Arial"/>
              <w:b/>
              <w:sz w:val="24"/>
              <w:szCs w:val="24"/>
            </w:rPr>
          </w:rPrChange>
        </w:rPr>
        <w:br/>
      </w:r>
      <w:r w:rsidRPr="00DF1634">
        <w:rPr>
          <w:rFonts w:ascii="GHEA Grapalat" w:hAnsi="GHEA Grapalat"/>
          <w:b/>
          <w:sz w:val="24"/>
          <w:szCs w:val="24"/>
          <w:rPrChange w:id="2732" w:author="Hayk-PC" w:date="2024-12-11T02:31:00Z">
            <w:rPr>
              <w:rFonts w:ascii="GHEA Grapalat" w:hAnsi="GHEA Grapalat"/>
              <w:b/>
              <w:sz w:val="24"/>
              <w:szCs w:val="24"/>
            </w:rPr>
          </w:rPrChange>
        </w:rPr>
        <w:t xml:space="preserve">под кодом </w:t>
      </w:r>
      <w:r w:rsidR="006132ED" w:rsidRPr="00DF1634">
        <w:rPr>
          <w:rFonts w:ascii="GHEA Grapalat" w:hAnsi="GHEA Grapalat"/>
          <w:sz w:val="24"/>
          <w:szCs w:val="24"/>
          <w:rPrChange w:id="2733" w:author="Hayk-PC" w:date="2024-12-11T02:31:00Z">
            <w:rPr>
              <w:rFonts w:ascii="GHEA Grapalat" w:hAnsi="GHEA Grapalat"/>
              <w:sz w:val="24"/>
              <w:szCs w:val="24"/>
            </w:rPr>
          </w:rPrChange>
        </w:rPr>
        <w:t>"</w:t>
      </w:r>
      <w:r w:rsidRPr="00DF1634">
        <w:rPr>
          <w:rFonts w:ascii="GHEA Grapalat" w:hAnsi="GHEA Grapalat"/>
          <w:b/>
          <w:sz w:val="24"/>
          <w:szCs w:val="24"/>
          <w:rPrChange w:id="2734" w:author="Hayk-PC" w:date="2024-12-11T02:31:00Z">
            <w:rPr>
              <w:rFonts w:ascii="GHEA Grapalat" w:hAnsi="GHEA Grapalat"/>
              <w:b/>
              <w:sz w:val="24"/>
              <w:szCs w:val="24"/>
            </w:rPr>
          </w:rPrChange>
        </w:rPr>
        <w:t>---</w:t>
      </w:r>
      <w:del w:id="2735" w:author="Hayk Koshetsyan" w:date="2024-12-10T16:54:00Z">
        <w:r w:rsidRPr="00DF1634" w:rsidDel="0014596D">
          <w:rPr>
            <w:rFonts w:ascii="GHEA Grapalat" w:hAnsi="GHEA Grapalat"/>
            <w:b/>
            <w:sz w:val="24"/>
            <w:szCs w:val="24"/>
            <w:rPrChange w:id="2736" w:author="Hayk-PC" w:date="2024-12-11T02:31:00Z">
              <w:rPr>
                <w:rFonts w:ascii="GHEA Grapalat" w:hAnsi="GHEA Grapalat"/>
                <w:b/>
                <w:sz w:val="24"/>
                <w:szCs w:val="24"/>
              </w:rPr>
            </w:rPrChange>
          </w:rPr>
          <w:delText>BMAPDzB</w:delText>
        </w:r>
      </w:del>
      <w:ins w:id="2737" w:author="Hayk Koshetsyan" w:date="2024-12-10T16:54:00Z">
        <w:r w:rsidR="0014596D" w:rsidRPr="00DF1634">
          <w:rPr>
            <w:rFonts w:ascii="GHEA Grapalat" w:hAnsi="GHEA Grapalat"/>
            <w:b/>
            <w:sz w:val="24"/>
            <w:szCs w:val="24"/>
            <w:rPrChange w:id="2738" w:author="Hayk-PC" w:date="2024-12-11T02:31:00Z">
              <w:rPr>
                <w:rFonts w:ascii="GHEA Grapalat" w:hAnsi="GHEA Grapalat"/>
                <w:b/>
                <w:sz w:val="24"/>
                <w:szCs w:val="24"/>
              </w:rPr>
            </w:rPrChange>
          </w:rPr>
          <w:t>IAIM-GHAPDzB-24/1</w:t>
        </w:r>
      </w:ins>
      <w:r w:rsidR="00B666FB" w:rsidRPr="00DF1634">
        <w:rPr>
          <w:rStyle w:val="FootnoteReference"/>
          <w:rFonts w:ascii="GHEA Grapalat" w:hAnsi="GHEA Grapalat"/>
          <w:b/>
          <w:sz w:val="24"/>
          <w:szCs w:val="24"/>
          <w:rPrChange w:id="2739" w:author="Hayk-PC" w:date="2024-12-11T02:31:00Z">
            <w:rPr>
              <w:rStyle w:val="FootnoteReference"/>
              <w:rFonts w:ascii="GHEA Grapalat" w:hAnsi="GHEA Grapalat"/>
              <w:b/>
              <w:sz w:val="24"/>
              <w:szCs w:val="24"/>
            </w:rPr>
          </w:rPrChange>
        </w:rPr>
        <w:footnoteReference w:customMarkFollows="1" w:id="16"/>
        <w:t>*</w:t>
      </w:r>
      <w:r w:rsidRPr="00DF1634">
        <w:rPr>
          <w:rFonts w:ascii="GHEA Grapalat" w:hAnsi="GHEA Grapalat"/>
          <w:b/>
          <w:sz w:val="24"/>
          <w:szCs w:val="24"/>
          <w:rPrChange w:id="2740" w:author="Hayk-PC" w:date="2024-12-11T02:31:00Z">
            <w:rPr>
              <w:rFonts w:ascii="GHEA Grapalat" w:hAnsi="GHEA Grapalat"/>
              <w:b/>
              <w:sz w:val="24"/>
              <w:szCs w:val="24"/>
            </w:rPr>
          </w:rPrChange>
        </w:rPr>
        <w:t>---/---</w:t>
      </w:r>
      <w:r w:rsidR="006132ED" w:rsidRPr="00DF1634">
        <w:rPr>
          <w:rFonts w:ascii="GHEA Grapalat" w:hAnsi="GHEA Grapalat"/>
          <w:sz w:val="24"/>
          <w:szCs w:val="24"/>
          <w:rPrChange w:id="2741" w:author="Hayk-PC" w:date="2024-12-11T02:31:00Z">
            <w:rPr>
              <w:rFonts w:ascii="GHEA Grapalat" w:hAnsi="GHEA Grapalat"/>
              <w:sz w:val="24"/>
              <w:szCs w:val="24"/>
            </w:rPr>
          </w:rPrChange>
        </w:rPr>
        <w:t>"</w:t>
      </w:r>
    </w:p>
    <w:p w14:paraId="1C241947" w14:textId="77777777" w:rsidR="00B2572B" w:rsidRPr="00DF1634" w:rsidRDefault="00B2572B" w:rsidP="00B46D58">
      <w:pPr>
        <w:widowControl w:val="0"/>
        <w:spacing w:after="120"/>
        <w:jc w:val="center"/>
        <w:rPr>
          <w:rFonts w:ascii="GHEA Grapalat" w:hAnsi="GHEA Grapalat" w:cs="Sylfaen"/>
          <w:b/>
          <w:rPrChange w:id="2742" w:author="Hayk-PC" w:date="2024-12-11T02:31:00Z">
            <w:rPr>
              <w:rFonts w:ascii="GHEA Grapalat" w:hAnsi="GHEA Grapalat" w:cs="Sylfaen"/>
              <w:b/>
            </w:rPr>
          </w:rPrChange>
        </w:rPr>
      </w:pPr>
    </w:p>
    <w:p w14:paraId="2FEA7869" w14:textId="77777777" w:rsidR="00B2572B" w:rsidRPr="00DF1634" w:rsidRDefault="00B2572B" w:rsidP="00B46D58">
      <w:pPr>
        <w:widowControl w:val="0"/>
        <w:spacing w:after="160"/>
        <w:jc w:val="center"/>
        <w:rPr>
          <w:rFonts w:ascii="GHEA Grapalat" w:hAnsi="GHEA Grapalat" w:cs="Arial"/>
          <w:b/>
          <w:rPrChange w:id="2743" w:author="Hayk-PC" w:date="2024-12-11T02:31:00Z">
            <w:rPr>
              <w:rFonts w:ascii="GHEA Grapalat" w:hAnsi="GHEA Grapalat" w:cs="Arial"/>
              <w:b/>
            </w:rPr>
          </w:rPrChange>
        </w:rPr>
      </w:pPr>
      <w:r w:rsidRPr="00DF1634">
        <w:rPr>
          <w:rFonts w:ascii="GHEA Grapalat" w:hAnsi="GHEA Grapalat"/>
          <w:b/>
          <w:rPrChange w:id="2744" w:author="Hayk-PC" w:date="2024-12-11T02:31:00Z">
            <w:rPr>
              <w:rFonts w:ascii="GHEA Grapalat" w:hAnsi="GHEA Grapalat"/>
              <w:b/>
            </w:rPr>
          </w:rPrChange>
        </w:rPr>
        <w:t>ЗАЯВЛЕНИЕ</w:t>
      </w:r>
      <w:r w:rsidR="00350210" w:rsidRPr="00DF1634">
        <w:rPr>
          <w:rFonts w:ascii="GHEA Grapalat" w:hAnsi="GHEA Grapalat"/>
          <w:b/>
          <w:rPrChange w:id="2745" w:author="Hayk-PC" w:date="2024-12-11T02:31:00Z">
            <w:rPr>
              <w:rFonts w:ascii="GHEA Grapalat" w:hAnsi="GHEA Grapalat"/>
              <w:b/>
            </w:rPr>
          </w:rPrChange>
        </w:rPr>
        <w:t>-</w:t>
      </w:r>
      <w:r w:rsidR="005A6435" w:rsidRPr="00DF1634">
        <w:rPr>
          <w:rFonts w:ascii="GHEA Grapalat" w:hAnsi="GHEA Grapalat"/>
          <w:b/>
          <w:rPrChange w:id="2746" w:author="Hayk-PC" w:date="2024-12-11T02:31:00Z">
            <w:rPr>
              <w:rFonts w:ascii="GHEA Grapalat" w:hAnsi="GHEA Grapalat"/>
              <w:b/>
            </w:rPr>
          </w:rPrChange>
        </w:rPr>
        <w:t xml:space="preserve">  ОБЪЯВЛЕНИЕ </w:t>
      </w:r>
      <w:r w:rsidRPr="00DF1634">
        <w:rPr>
          <w:rFonts w:ascii="GHEA Grapalat" w:hAnsi="GHEA Grapalat"/>
          <w:b/>
          <w:rPrChange w:id="2747" w:author="Hayk-PC" w:date="2024-12-11T02:31:00Z">
            <w:rPr>
              <w:rFonts w:ascii="GHEA Grapalat" w:hAnsi="GHEA Grapalat"/>
              <w:b/>
            </w:rPr>
          </w:rPrChange>
        </w:rPr>
        <w:t>*</w:t>
      </w:r>
    </w:p>
    <w:p w14:paraId="511A0FC9" w14:textId="2D1C02D0" w:rsidR="00B2572B" w:rsidRPr="00DF1634" w:rsidRDefault="00B2572B" w:rsidP="00B46D58">
      <w:pPr>
        <w:pStyle w:val="Heading6"/>
        <w:keepNext w:val="0"/>
        <w:widowControl w:val="0"/>
        <w:spacing w:after="160"/>
        <w:jc w:val="center"/>
        <w:rPr>
          <w:rFonts w:ascii="GHEA Grapalat" w:hAnsi="GHEA Grapalat" w:cs="Arial"/>
          <w:color w:val="auto"/>
          <w:sz w:val="24"/>
          <w:szCs w:val="24"/>
          <w:rPrChange w:id="2748" w:author="Hayk-PC" w:date="2024-12-11T02:31:00Z">
            <w:rPr>
              <w:rFonts w:ascii="GHEA Grapalat" w:hAnsi="GHEA Grapalat" w:cs="Arial"/>
              <w:color w:val="auto"/>
              <w:sz w:val="24"/>
              <w:szCs w:val="24"/>
            </w:rPr>
          </w:rPrChange>
        </w:rPr>
      </w:pPr>
      <w:r w:rsidRPr="00DF1634">
        <w:rPr>
          <w:rFonts w:ascii="GHEA Grapalat" w:hAnsi="GHEA Grapalat"/>
          <w:color w:val="auto"/>
          <w:sz w:val="24"/>
          <w:szCs w:val="24"/>
          <w:rPrChange w:id="2749" w:author="Hayk-PC" w:date="2024-12-11T02:31:00Z">
            <w:rPr>
              <w:rFonts w:ascii="GHEA Grapalat" w:hAnsi="GHEA Grapalat"/>
              <w:color w:val="auto"/>
              <w:sz w:val="24"/>
              <w:szCs w:val="24"/>
            </w:rPr>
          </w:rPrChange>
        </w:rPr>
        <w:t xml:space="preserve">на участие в </w:t>
      </w:r>
      <w:del w:id="2750" w:author="Hayk Koshetsyan" w:date="2024-12-10T16:50:00Z">
        <w:r w:rsidRPr="00DF1634" w:rsidDel="0014596D">
          <w:rPr>
            <w:rFonts w:ascii="GHEA Grapalat" w:hAnsi="GHEA Grapalat"/>
            <w:color w:val="auto"/>
            <w:sz w:val="24"/>
            <w:szCs w:val="24"/>
            <w:rPrChange w:id="2751" w:author="Hayk-PC" w:date="2024-12-11T02:31:00Z">
              <w:rPr>
                <w:rFonts w:ascii="GHEA Grapalat" w:hAnsi="GHEA Grapalat"/>
                <w:color w:val="auto"/>
                <w:sz w:val="24"/>
                <w:szCs w:val="24"/>
              </w:rPr>
            </w:rPrChange>
          </w:rPr>
          <w:delText>открытом конкурсе</w:delText>
        </w:r>
      </w:del>
      <w:ins w:id="2752" w:author="Hayk Koshetsyan" w:date="2024-12-10T16:50:00Z">
        <w:r w:rsidR="0014596D" w:rsidRPr="00DF1634">
          <w:rPr>
            <w:rFonts w:ascii="GHEA Grapalat" w:hAnsi="GHEA Grapalat"/>
            <w:color w:val="auto"/>
            <w:sz w:val="24"/>
            <w:szCs w:val="24"/>
            <w:rPrChange w:id="2753" w:author="Hayk-PC" w:date="2024-12-11T02:31:00Z">
              <w:rPr>
                <w:rFonts w:ascii="GHEA Grapalat" w:hAnsi="GHEA Grapalat"/>
                <w:color w:val="auto"/>
                <w:sz w:val="24"/>
                <w:szCs w:val="24"/>
              </w:rPr>
            </w:rPrChange>
          </w:rPr>
          <w:t>ЗАПРОСЕ КОТИРОВОК</w:t>
        </w:r>
      </w:ins>
      <w:r w:rsidR="00AA7117" w:rsidRPr="00DF1634">
        <w:rPr>
          <w:rFonts w:ascii="GHEA Grapalat" w:hAnsi="GHEA Grapalat"/>
          <w:color w:val="auto"/>
          <w:sz w:val="24"/>
          <w:szCs w:val="24"/>
          <w:rPrChange w:id="2754" w:author="Hayk-PC" w:date="2024-12-11T02:31:00Z">
            <w:rPr>
              <w:rFonts w:ascii="GHEA Grapalat" w:hAnsi="GHEA Grapalat"/>
              <w:color w:val="auto"/>
              <w:sz w:val="24"/>
              <w:szCs w:val="24"/>
            </w:rPr>
          </w:rPrChange>
        </w:rPr>
        <w:t xml:space="preserve"> </w:t>
      </w:r>
    </w:p>
    <w:p w14:paraId="6FDC8256" w14:textId="77777777" w:rsidR="00B2572B" w:rsidRPr="00DF1634" w:rsidRDefault="00B2572B" w:rsidP="00B46D58">
      <w:pPr>
        <w:widowControl w:val="0"/>
        <w:spacing w:after="120"/>
        <w:jc w:val="center"/>
        <w:rPr>
          <w:rFonts w:ascii="GHEA Grapalat" w:hAnsi="GHEA Grapalat"/>
          <w:rPrChange w:id="2755" w:author="Hayk-PC" w:date="2024-12-11T02:31:00Z">
            <w:rPr>
              <w:rFonts w:ascii="GHEA Grapalat" w:hAnsi="GHEA Grapalat"/>
            </w:rPr>
          </w:rPrChange>
        </w:rPr>
      </w:pPr>
    </w:p>
    <w:p w14:paraId="798101CB" w14:textId="77777777" w:rsidR="00374F4A" w:rsidRPr="00DF1634" w:rsidRDefault="00374F4A" w:rsidP="00B46D58">
      <w:pPr>
        <w:jc w:val="both"/>
        <w:rPr>
          <w:rFonts w:ascii="GHEA Grapalat" w:hAnsi="GHEA Grapalat"/>
          <w:rPrChange w:id="2756" w:author="Hayk-PC" w:date="2024-12-11T02:31:00Z">
            <w:rPr>
              <w:rFonts w:ascii="GHEA Grapalat" w:hAnsi="GHEA Grapalat"/>
            </w:rPr>
          </w:rPrChange>
        </w:rPr>
      </w:pPr>
      <w:r w:rsidRPr="00DF1634">
        <w:rPr>
          <w:rFonts w:ascii="GHEA Grapalat" w:hAnsi="GHEA Grapalat"/>
          <w:rPrChange w:id="2757" w:author="Hayk-PC" w:date="2024-12-11T02:31:00Z">
            <w:rPr>
              <w:rFonts w:ascii="GHEA Grapalat" w:hAnsi="GHEA Grapalat"/>
            </w:rPr>
          </w:rPrChange>
        </w:rPr>
        <w:t xml:space="preserve">______________________________________________________________заявляет, что </w:t>
      </w:r>
    </w:p>
    <w:p w14:paraId="652EBFF4" w14:textId="77777777" w:rsidR="00374F4A" w:rsidRPr="00DF1634" w:rsidRDefault="00374F4A" w:rsidP="00B46D58">
      <w:pPr>
        <w:spacing w:after="160"/>
        <w:ind w:left="2694"/>
        <w:jc w:val="both"/>
        <w:rPr>
          <w:rFonts w:ascii="GHEA Grapalat" w:hAnsi="GHEA Grapalat"/>
          <w:sz w:val="16"/>
          <w:rPrChange w:id="2758" w:author="Hayk-PC" w:date="2024-12-11T02:31:00Z">
            <w:rPr>
              <w:rFonts w:ascii="GHEA Grapalat" w:hAnsi="GHEA Grapalat"/>
              <w:sz w:val="16"/>
            </w:rPr>
          </w:rPrChange>
        </w:rPr>
      </w:pPr>
      <w:r w:rsidRPr="00DF1634">
        <w:rPr>
          <w:rFonts w:ascii="GHEA Grapalat" w:hAnsi="GHEA Grapalat"/>
          <w:sz w:val="16"/>
          <w:rPrChange w:id="2759" w:author="Hayk-PC" w:date="2024-12-11T02:31:00Z">
            <w:rPr>
              <w:rFonts w:ascii="GHEA Grapalat" w:hAnsi="GHEA Grapalat"/>
              <w:sz w:val="16"/>
            </w:rPr>
          </w:rPrChange>
        </w:rPr>
        <w:t xml:space="preserve">наименование участника </w:t>
      </w:r>
    </w:p>
    <w:p w14:paraId="4D86F38B" w14:textId="77777777" w:rsidR="00374F4A" w:rsidRPr="00DF1634" w:rsidRDefault="00374F4A" w:rsidP="00B46D58">
      <w:pPr>
        <w:jc w:val="both"/>
        <w:rPr>
          <w:rFonts w:ascii="GHEA Grapalat" w:hAnsi="GHEA Grapalat"/>
          <w:u w:val="single"/>
          <w:rPrChange w:id="2760" w:author="Hayk-PC" w:date="2024-12-11T02:31:00Z">
            <w:rPr>
              <w:rFonts w:ascii="GHEA Grapalat" w:hAnsi="GHEA Grapalat"/>
              <w:u w:val="single"/>
            </w:rPr>
          </w:rPrChange>
        </w:rPr>
      </w:pPr>
      <w:r w:rsidRPr="00DF1634">
        <w:rPr>
          <w:rFonts w:ascii="GHEA Grapalat" w:hAnsi="GHEA Grapalat"/>
          <w:rPrChange w:id="2761" w:author="Hayk-PC" w:date="2024-12-11T02:31:00Z">
            <w:rPr>
              <w:rFonts w:ascii="GHEA Grapalat" w:hAnsi="GHEA Grapalat"/>
            </w:rPr>
          </w:rPrChange>
        </w:rPr>
        <w:t>желает участвовать в лоте (лотах)_______________________________ объявленного</w:t>
      </w:r>
    </w:p>
    <w:p w14:paraId="4D39F7A8" w14:textId="77777777" w:rsidR="00374F4A" w:rsidRPr="00DF1634" w:rsidRDefault="00374F4A" w:rsidP="00B46D58">
      <w:pPr>
        <w:spacing w:after="160"/>
        <w:ind w:left="4395"/>
        <w:jc w:val="both"/>
        <w:rPr>
          <w:rFonts w:ascii="GHEA Grapalat" w:hAnsi="GHEA Grapalat" w:cs="Sylfaen"/>
          <w:sz w:val="16"/>
          <w:rPrChange w:id="2762" w:author="Hayk-PC" w:date="2024-12-11T02:31:00Z">
            <w:rPr>
              <w:rFonts w:ascii="GHEA Grapalat" w:hAnsi="GHEA Grapalat" w:cs="Sylfaen"/>
              <w:sz w:val="16"/>
            </w:rPr>
          </w:rPrChange>
        </w:rPr>
      </w:pPr>
      <w:r w:rsidRPr="00DF1634">
        <w:rPr>
          <w:rFonts w:ascii="GHEA Grapalat" w:hAnsi="GHEA Grapalat"/>
          <w:sz w:val="16"/>
          <w:rPrChange w:id="2763" w:author="Hayk-PC" w:date="2024-12-11T02:31:00Z">
            <w:rPr>
              <w:rFonts w:ascii="GHEA Grapalat" w:hAnsi="GHEA Grapalat"/>
              <w:sz w:val="16"/>
            </w:rPr>
          </w:rPrChange>
        </w:rPr>
        <w:t>номер лота (лотов)</w:t>
      </w:r>
    </w:p>
    <w:p w14:paraId="43DED1E8" w14:textId="37D42CFF" w:rsidR="00374F4A" w:rsidRPr="00DF1634" w:rsidRDefault="00374F4A" w:rsidP="00B46D58">
      <w:pPr>
        <w:jc w:val="both"/>
        <w:rPr>
          <w:rFonts w:ascii="GHEA Grapalat" w:hAnsi="GHEA Grapalat" w:cs="Sylfaen"/>
          <w:rPrChange w:id="2764" w:author="Hayk-PC" w:date="2024-12-11T02:31:00Z">
            <w:rPr>
              <w:rFonts w:ascii="GHEA Grapalat" w:hAnsi="GHEA Grapalat" w:cs="Sylfaen"/>
            </w:rPr>
          </w:rPrChange>
        </w:rPr>
      </w:pPr>
      <w:r w:rsidRPr="00DF1634">
        <w:rPr>
          <w:rFonts w:ascii="GHEA Grapalat" w:hAnsi="GHEA Grapalat"/>
          <w:rPrChange w:id="2765" w:author="Hayk-PC" w:date="2024-12-11T02:31:00Z">
            <w:rPr>
              <w:rFonts w:ascii="GHEA Grapalat" w:hAnsi="GHEA Grapalat"/>
            </w:rPr>
          </w:rPrChange>
        </w:rPr>
        <w:t xml:space="preserve">______________________________________________ под кодом </w:t>
      </w:r>
      <w:r w:rsidR="006132ED" w:rsidRPr="00DF1634">
        <w:rPr>
          <w:rFonts w:ascii="GHEA Grapalat" w:hAnsi="GHEA Grapalat"/>
          <w:rPrChange w:id="2766" w:author="Hayk-PC" w:date="2024-12-11T02:31:00Z">
            <w:rPr>
              <w:rFonts w:ascii="GHEA Grapalat" w:hAnsi="GHEA Grapalat"/>
            </w:rPr>
          </w:rPrChange>
        </w:rPr>
        <w:t>"</w:t>
      </w:r>
      <w:r w:rsidRPr="00DF1634">
        <w:rPr>
          <w:rFonts w:ascii="GHEA Grapalat" w:hAnsi="GHEA Grapalat"/>
          <w:rPrChange w:id="2767" w:author="Hayk-PC" w:date="2024-12-11T02:31:00Z">
            <w:rPr>
              <w:rFonts w:ascii="GHEA Grapalat" w:hAnsi="GHEA Grapalat"/>
            </w:rPr>
          </w:rPrChange>
        </w:rPr>
        <w:t>---</w:t>
      </w:r>
      <w:del w:id="2768" w:author="Hayk Koshetsyan" w:date="2024-12-10T16:54:00Z">
        <w:r w:rsidRPr="00DF1634" w:rsidDel="0014596D">
          <w:rPr>
            <w:rFonts w:ascii="GHEA Grapalat" w:hAnsi="GHEA Grapalat"/>
            <w:rPrChange w:id="2769" w:author="Hayk-PC" w:date="2024-12-11T02:31:00Z">
              <w:rPr>
                <w:rFonts w:ascii="GHEA Grapalat" w:hAnsi="GHEA Grapalat"/>
              </w:rPr>
            </w:rPrChange>
          </w:rPr>
          <w:delText>BMAPDzB</w:delText>
        </w:r>
      </w:del>
      <w:ins w:id="2770" w:author="Hayk Koshetsyan" w:date="2024-12-10T16:54:00Z">
        <w:r w:rsidR="0014596D" w:rsidRPr="00DF1634">
          <w:rPr>
            <w:rFonts w:ascii="GHEA Grapalat" w:hAnsi="GHEA Grapalat"/>
            <w:rPrChange w:id="2771" w:author="Hayk-PC" w:date="2024-12-11T02:31:00Z">
              <w:rPr>
                <w:rFonts w:ascii="GHEA Grapalat" w:hAnsi="GHEA Grapalat"/>
              </w:rPr>
            </w:rPrChange>
          </w:rPr>
          <w:t>IAIM-GHAPDzB-24/1</w:t>
        </w:r>
      </w:ins>
      <w:r w:rsidRPr="00DF1634">
        <w:rPr>
          <w:rFonts w:ascii="GHEA Grapalat" w:hAnsi="GHEA Grapalat"/>
          <w:rPrChange w:id="2772" w:author="Hayk-PC" w:date="2024-12-11T02:31:00Z">
            <w:rPr>
              <w:rFonts w:ascii="GHEA Grapalat" w:hAnsi="GHEA Grapalat"/>
            </w:rPr>
          </w:rPrChange>
        </w:rPr>
        <w:t>---/---</w:t>
      </w:r>
      <w:r w:rsidR="006132ED" w:rsidRPr="00DF1634">
        <w:rPr>
          <w:rFonts w:ascii="GHEA Grapalat" w:hAnsi="GHEA Grapalat"/>
          <w:rPrChange w:id="2773" w:author="Hayk-PC" w:date="2024-12-11T02:31:00Z">
            <w:rPr>
              <w:rFonts w:ascii="GHEA Grapalat" w:hAnsi="GHEA Grapalat"/>
            </w:rPr>
          </w:rPrChange>
        </w:rPr>
        <w:t>"</w:t>
      </w:r>
    </w:p>
    <w:p w14:paraId="56277E02" w14:textId="77777777" w:rsidR="00374F4A" w:rsidRPr="00DF1634" w:rsidRDefault="00374F4A" w:rsidP="00B46D58">
      <w:pPr>
        <w:spacing w:after="160"/>
        <w:ind w:left="1560"/>
        <w:jc w:val="both"/>
        <w:rPr>
          <w:rFonts w:ascii="GHEA Grapalat" w:hAnsi="GHEA Grapalat"/>
          <w:sz w:val="20"/>
          <w:rPrChange w:id="2774" w:author="Hayk-PC" w:date="2024-12-11T02:31:00Z">
            <w:rPr>
              <w:rFonts w:ascii="GHEA Grapalat" w:hAnsi="GHEA Grapalat"/>
              <w:sz w:val="20"/>
            </w:rPr>
          </w:rPrChange>
        </w:rPr>
      </w:pPr>
      <w:r w:rsidRPr="00DF1634">
        <w:rPr>
          <w:rFonts w:ascii="GHEA Grapalat" w:hAnsi="GHEA Grapalat"/>
          <w:sz w:val="16"/>
          <w:rPrChange w:id="2775" w:author="Hayk-PC" w:date="2024-12-11T02:31:00Z">
            <w:rPr>
              <w:rFonts w:ascii="GHEA Grapalat" w:hAnsi="GHEA Grapalat"/>
              <w:sz w:val="16"/>
            </w:rPr>
          </w:rPrChange>
        </w:rPr>
        <w:t>наименование заказчика</w:t>
      </w:r>
    </w:p>
    <w:p w14:paraId="4419EC91" w14:textId="2625FFC5" w:rsidR="00374F4A" w:rsidRPr="00DF1634" w:rsidRDefault="00374F4A" w:rsidP="00B46D58">
      <w:pPr>
        <w:spacing w:after="160"/>
        <w:jc w:val="both"/>
        <w:rPr>
          <w:rFonts w:ascii="GHEA Grapalat" w:hAnsi="GHEA Grapalat"/>
          <w:rPrChange w:id="2776" w:author="Hayk-PC" w:date="2024-12-11T02:31:00Z">
            <w:rPr>
              <w:rFonts w:ascii="GHEA Grapalat" w:hAnsi="GHEA Grapalat"/>
            </w:rPr>
          </w:rPrChange>
        </w:rPr>
      </w:pPr>
      <w:del w:id="2777" w:author="Hayk Koshetsyan" w:date="2024-12-10T17:05:00Z">
        <w:r w:rsidRPr="00DF1634" w:rsidDel="00EF5FA0">
          <w:rPr>
            <w:rFonts w:ascii="GHEA Grapalat" w:hAnsi="GHEA Grapalat"/>
            <w:rPrChange w:id="2778" w:author="Hayk-PC" w:date="2024-12-11T02:31:00Z">
              <w:rPr>
                <w:rFonts w:ascii="GHEA Grapalat" w:hAnsi="GHEA Grapalat"/>
              </w:rPr>
            </w:rPrChange>
          </w:rPr>
          <w:delText>открытого конкурса</w:delText>
        </w:r>
      </w:del>
      <w:ins w:id="2779" w:author="Hayk Koshetsyan" w:date="2024-12-10T17:05:00Z">
        <w:r w:rsidR="00EF5FA0" w:rsidRPr="00DF1634">
          <w:rPr>
            <w:rFonts w:ascii="GHEA Grapalat" w:hAnsi="GHEA Grapalat"/>
            <w:rPrChange w:id="2780" w:author="Hayk-PC" w:date="2024-12-11T02:31:00Z">
              <w:rPr>
                <w:rFonts w:ascii="GHEA Grapalat" w:hAnsi="GHEA Grapalat"/>
              </w:rPr>
            </w:rPrChange>
          </w:rPr>
          <w:t xml:space="preserve">запроса котировок </w:t>
        </w:r>
      </w:ins>
      <w:r w:rsidRPr="00DF1634">
        <w:rPr>
          <w:rFonts w:ascii="GHEA Grapalat" w:hAnsi="GHEA Grapalat"/>
          <w:rPrChange w:id="2781" w:author="Hayk-PC" w:date="2024-12-11T02:31:00Z">
            <w:rPr>
              <w:rFonts w:ascii="GHEA Grapalat" w:hAnsi="GHEA Grapalat"/>
            </w:rPr>
          </w:rPrChange>
        </w:rPr>
        <w:t xml:space="preserve"> и в соответствии с требованиями приглашения подает заявку.</w:t>
      </w:r>
    </w:p>
    <w:p w14:paraId="31954859" w14:textId="77777777" w:rsidR="00374F4A" w:rsidRPr="00DF1634" w:rsidRDefault="00374F4A" w:rsidP="00B46D58">
      <w:pPr>
        <w:jc w:val="both"/>
        <w:rPr>
          <w:rFonts w:ascii="GHEA Grapalat" w:hAnsi="GHEA Grapalat"/>
          <w:rPrChange w:id="2782" w:author="Hayk-PC" w:date="2024-12-11T02:31:00Z">
            <w:rPr>
              <w:rFonts w:ascii="GHEA Grapalat" w:hAnsi="GHEA Grapalat"/>
            </w:rPr>
          </w:rPrChange>
        </w:rPr>
      </w:pPr>
      <w:r w:rsidRPr="00DF1634">
        <w:rPr>
          <w:rFonts w:ascii="GHEA Grapalat" w:hAnsi="GHEA Grapalat"/>
          <w:rPrChange w:id="2783" w:author="Hayk-PC" w:date="2024-12-11T02:31:00Z">
            <w:rPr>
              <w:rFonts w:ascii="GHEA Grapalat" w:hAnsi="GHEA Grapalat"/>
            </w:rPr>
          </w:rPrChange>
        </w:rPr>
        <w:t>__________________________________________________ заявляет и заверяет, что</w:t>
      </w:r>
    </w:p>
    <w:p w14:paraId="470557B9" w14:textId="77777777" w:rsidR="00374F4A" w:rsidRPr="00DF1634" w:rsidRDefault="00374F4A" w:rsidP="00B46D58">
      <w:pPr>
        <w:spacing w:after="160"/>
        <w:ind w:left="1843"/>
        <w:jc w:val="both"/>
        <w:rPr>
          <w:rFonts w:ascii="GHEA Grapalat" w:hAnsi="GHEA Grapalat" w:cs="Sylfaen"/>
          <w:sz w:val="16"/>
          <w:rPrChange w:id="2784" w:author="Hayk-PC" w:date="2024-12-11T02:31:00Z">
            <w:rPr>
              <w:rFonts w:ascii="GHEA Grapalat" w:hAnsi="GHEA Grapalat" w:cs="Sylfaen"/>
              <w:sz w:val="16"/>
            </w:rPr>
          </w:rPrChange>
        </w:rPr>
      </w:pPr>
      <w:r w:rsidRPr="00DF1634">
        <w:rPr>
          <w:rFonts w:ascii="GHEA Grapalat" w:hAnsi="GHEA Grapalat"/>
          <w:sz w:val="16"/>
          <w:rPrChange w:id="2785" w:author="Hayk-PC" w:date="2024-12-11T02:31:00Z">
            <w:rPr>
              <w:rFonts w:ascii="GHEA Grapalat" w:hAnsi="GHEA Grapalat"/>
              <w:sz w:val="16"/>
            </w:rPr>
          </w:rPrChange>
        </w:rPr>
        <w:t>наименование участника</w:t>
      </w:r>
    </w:p>
    <w:p w14:paraId="3303226F" w14:textId="77777777" w:rsidR="00374F4A" w:rsidRPr="00DF1634" w:rsidRDefault="00374F4A" w:rsidP="00B46D58">
      <w:pPr>
        <w:jc w:val="both"/>
        <w:rPr>
          <w:rFonts w:ascii="GHEA Grapalat" w:hAnsi="GHEA Grapalat" w:cs="Sylfaen"/>
          <w:rPrChange w:id="2786" w:author="Hayk-PC" w:date="2024-12-11T02:31:00Z">
            <w:rPr>
              <w:rFonts w:ascii="GHEA Grapalat" w:hAnsi="GHEA Grapalat" w:cs="Sylfaen"/>
            </w:rPr>
          </w:rPrChange>
        </w:rPr>
      </w:pPr>
      <w:r w:rsidRPr="00DF1634">
        <w:rPr>
          <w:rFonts w:ascii="GHEA Grapalat" w:hAnsi="GHEA Grapalat"/>
          <w:rPrChange w:id="2787" w:author="Hayk-PC" w:date="2024-12-11T02:31:00Z">
            <w:rPr>
              <w:rFonts w:ascii="GHEA Grapalat" w:hAnsi="GHEA Grapalat"/>
            </w:rPr>
          </w:rPrChange>
        </w:rPr>
        <w:t>является резидентом ______________________________________________________</w:t>
      </w:r>
      <w:r w:rsidR="00D04575" w:rsidRPr="00DF1634">
        <w:rPr>
          <w:rFonts w:ascii="GHEA Grapalat" w:hAnsi="GHEA Grapalat"/>
          <w:rPrChange w:id="2788" w:author="Hayk-PC" w:date="2024-12-11T02:31:00Z">
            <w:rPr>
              <w:rFonts w:ascii="GHEA Grapalat" w:hAnsi="GHEA Grapalat"/>
            </w:rPr>
          </w:rPrChange>
        </w:rPr>
        <w:t>.</w:t>
      </w:r>
    </w:p>
    <w:p w14:paraId="1A4CC814" w14:textId="77777777" w:rsidR="00374F4A" w:rsidRPr="00DF1634" w:rsidRDefault="00374F4A" w:rsidP="00B46D58">
      <w:pPr>
        <w:spacing w:after="160"/>
        <w:ind w:left="4111"/>
        <w:jc w:val="both"/>
        <w:rPr>
          <w:rFonts w:ascii="GHEA Grapalat" w:hAnsi="GHEA Grapalat" w:cs="Arial"/>
          <w:sz w:val="16"/>
          <w:rPrChange w:id="2789" w:author="Hayk-PC" w:date="2024-12-11T02:31:00Z">
            <w:rPr>
              <w:rFonts w:ascii="GHEA Grapalat" w:hAnsi="GHEA Grapalat" w:cs="Arial"/>
              <w:sz w:val="16"/>
            </w:rPr>
          </w:rPrChange>
        </w:rPr>
      </w:pPr>
      <w:r w:rsidRPr="00DF1634">
        <w:rPr>
          <w:rFonts w:ascii="GHEA Grapalat" w:hAnsi="GHEA Grapalat"/>
          <w:sz w:val="16"/>
          <w:rPrChange w:id="2790" w:author="Hayk-PC" w:date="2024-12-11T02:31:00Z">
            <w:rPr>
              <w:rFonts w:ascii="GHEA Grapalat" w:hAnsi="GHEA Grapalat"/>
              <w:sz w:val="16"/>
            </w:rPr>
          </w:rPrChange>
        </w:rPr>
        <w:t>наименование страны</w:t>
      </w:r>
    </w:p>
    <w:p w14:paraId="0EA4733F" w14:textId="77777777" w:rsidR="000612B9" w:rsidRPr="00DF1634" w:rsidRDefault="000612B9" w:rsidP="00B46D58">
      <w:pPr>
        <w:jc w:val="both"/>
        <w:rPr>
          <w:rFonts w:ascii="GHEA Grapalat" w:hAnsi="GHEA Grapalat"/>
          <w:rPrChange w:id="2791" w:author="Hayk-PC" w:date="2024-12-11T02:31:00Z">
            <w:rPr>
              <w:rFonts w:ascii="GHEA Grapalat" w:hAnsi="GHEA Grapalat"/>
            </w:rPr>
          </w:rPrChange>
        </w:rPr>
      </w:pPr>
    </w:p>
    <w:p w14:paraId="55E5F268" w14:textId="77777777" w:rsidR="000612B9" w:rsidRPr="00DF1634" w:rsidRDefault="004F0CAA" w:rsidP="00B46D58">
      <w:pPr>
        <w:jc w:val="both"/>
        <w:rPr>
          <w:rFonts w:ascii="GHEA Grapalat" w:hAnsi="GHEA Grapalat"/>
          <w:rPrChange w:id="2792" w:author="Hayk-PC" w:date="2024-12-11T02:31:00Z">
            <w:rPr>
              <w:rFonts w:ascii="GHEA Grapalat" w:hAnsi="GHEA Grapalat"/>
            </w:rPr>
          </w:rPrChange>
        </w:rPr>
      </w:pPr>
      <w:r w:rsidRPr="00DF1634">
        <w:rPr>
          <w:rFonts w:ascii="GHEA Grapalat" w:hAnsi="GHEA Grapalat"/>
          <w:rPrChange w:id="2793" w:author="Hayk-PC" w:date="2024-12-11T02:31:00Z">
            <w:rPr>
              <w:rFonts w:ascii="GHEA Grapalat" w:hAnsi="GHEA Grapalat"/>
            </w:rPr>
          </w:rPrChange>
        </w:rPr>
        <w:t>Данные</w:t>
      </w:r>
      <w:r w:rsidR="002A0700" w:rsidRPr="00DF1634">
        <w:rPr>
          <w:rFonts w:ascii="GHEA Grapalat" w:hAnsi="GHEA Grapalat"/>
          <w:rPrChange w:id="2794" w:author="Hayk-PC" w:date="2024-12-11T02:31:00Z">
            <w:rPr>
              <w:rFonts w:ascii="GHEA Grapalat" w:hAnsi="GHEA Grapalat"/>
            </w:rPr>
          </w:rPrChange>
        </w:rPr>
        <w:t xml:space="preserve">       </w:t>
      </w:r>
      <w:r w:rsidR="000612B9" w:rsidRPr="00DF1634">
        <w:rPr>
          <w:rFonts w:ascii="GHEA Grapalat" w:hAnsi="GHEA Grapalat"/>
          <w:rPrChange w:id="2795" w:author="Hayk-PC" w:date="2024-12-11T02:31:00Z">
            <w:rPr>
              <w:rFonts w:ascii="GHEA Grapalat" w:hAnsi="GHEA Grapalat"/>
            </w:rPr>
          </w:rPrChange>
        </w:rPr>
        <w:t>----------------------------------------</w:t>
      </w:r>
      <w:r w:rsidR="00304237" w:rsidRPr="00DF1634">
        <w:rPr>
          <w:rFonts w:ascii="GHEA Grapalat" w:hAnsi="GHEA Grapalat"/>
          <w:rPrChange w:id="2796" w:author="Hayk-PC" w:date="2024-12-11T02:31:00Z">
            <w:rPr>
              <w:rFonts w:ascii="GHEA Grapalat" w:hAnsi="GHEA Grapalat"/>
            </w:rPr>
          </w:rPrChange>
        </w:rPr>
        <w:t xml:space="preserve">  </w:t>
      </w:r>
      <w:r w:rsidR="00F96993" w:rsidRPr="00DF1634">
        <w:rPr>
          <w:rFonts w:ascii="GHEA Grapalat" w:hAnsi="GHEA Grapalat"/>
          <w:rPrChange w:id="2797" w:author="Hayk-PC" w:date="2024-12-11T02:31:00Z">
            <w:rPr>
              <w:rFonts w:ascii="GHEA Grapalat" w:hAnsi="GHEA Grapalat"/>
            </w:rPr>
          </w:rPrChange>
        </w:rPr>
        <w:t>следующие</w:t>
      </w:r>
      <w:r w:rsidR="00304237" w:rsidRPr="00DF1634">
        <w:rPr>
          <w:rFonts w:ascii="GHEA Grapalat" w:hAnsi="GHEA Grapalat"/>
          <w:rPrChange w:id="2798" w:author="Hayk-PC" w:date="2024-12-11T02:31:00Z">
            <w:rPr>
              <w:rFonts w:ascii="GHEA Grapalat" w:hAnsi="GHEA Grapalat"/>
            </w:rPr>
          </w:rPrChange>
        </w:rPr>
        <w:t>:</w:t>
      </w:r>
    </w:p>
    <w:p w14:paraId="7191544C" w14:textId="77777777" w:rsidR="002A0700" w:rsidRPr="00DF1634" w:rsidRDefault="002A0700" w:rsidP="000811C1">
      <w:pPr>
        <w:spacing w:after="160"/>
        <w:ind w:left="1843"/>
        <w:rPr>
          <w:rFonts w:ascii="GHEA Grapalat" w:hAnsi="GHEA Grapalat" w:cs="Sylfaen"/>
          <w:sz w:val="16"/>
          <w:lang w:val="hy-AM"/>
          <w:rPrChange w:id="2799" w:author="Hayk-PC" w:date="2024-12-11T02:31:00Z">
            <w:rPr>
              <w:rFonts w:ascii="GHEA Grapalat" w:hAnsi="GHEA Grapalat" w:cs="Sylfaen"/>
              <w:sz w:val="16"/>
              <w:lang w:val="hy-AM"/>
            </w:rPr>
          </w:rPrChange>
        </w:rPr>
      </w:pPr>
      <w:r w:rsidRPr="00DF1634">
        <w:rPr>
          <w:rFonts w:ascii="GHEA Grapalat" w:hAnsi="GHEA Grapalat"/>
          <w:sz w:val="16"/>
          <w:rPrChange w:id="2800" w:author="Hayk-PC" w:date="2024-12-11T02:31:00Z">
            <w:rPr>
              <w:rFonts w:ascii="GHEA Grapalat" w:hAnsi="GHEA Grapalat"/>
              <w:sz w:val="16"/>
            </w:rPr>
          </w:rPrChange>
        </w:rPr>
        <w:t>наименование участника</w:t>
      </w:r>
    </w:p>
    <w:p w14:paraId="6F5BE39D" w14:textId="77777777" w:rsidR="000612B9" w:rsidRPr="00DF1634" w:rsidRDefault="000612B9" w:rsidP="00B46D58">
      <w:pPr>
        <w:jc w:val="both"/>
        <w:rPr>
          <w:rFonts w:ascii="GHEA Grapalat" w:hAnsi="GHEA Grapalat"/>
          <w:rPrChange w:id="2801" w:author="Hayk-PC" w:date="2024-12-11T02:31:00Z">
            <w:rPr>
              <w:rFonts w:ascii="GHEA Grapalat" w:hAnsi="GHEA Grapalat"/>
            </w:rPr>
          </w:rPrChange>
        </w:rPr>
      </w:pPr>
    </w:p>
    <w:p w14:paraId="3337EF8D" w14:textId="77777777" w:rsidR="00374F4A" w:rsidRPr="00DF1634" w:rsidRDefault="00374F4A" w:rsidP="00B46D58">
      <w:pPr>
        <w:jc w:val="both"/>
        <w:rPr>
          <w:rFonts w:ascii="GHEA Grapalat" w:hAnsi="GHEA Grapalat"/>
          <w:rPrChange w:id="2802" w:author="Hayk-PC" w:date="2024-12-11T02:31:00Z">
            <w:rPr>
              <w:rFonts w:ascii="GHEA Grapalat" w:hAnsi="GHEA Grapalat"/>
            </w:rPr>
          </w:rPrChange>
        </w:rPr>
      </w:pPr>
      <w:r w:rsidRPr="00DF1634">
        <w:rPr>
          <w:rFonts w:ascii="GHEA Grapalat" w:hAnsi="GHEA Grapalat"/>
          <w:rPrChange w:id="2803" w:author="Hayk-PC" w:date="2024-12-11T02:31:00Z">
            <w:rPr>
              <w:rFonts w:ascii="GHEA Grapalat" w:hAnsi="GHEA Grapalat"/>
            </w:rPr>
          </w:rPrChange>
        </w:rPr>
        <w:t xml:space="preserve">Учетный номер налогоплательщика  </w:t>
      </w:r>
      <w:r w:rsidR="00B138F3" w:rsidRPr="00DF1634">
        <w:rPr>
          <w:rFonts w:ascii="GHEA Grapalat" w:hAnsi="GHEA Grapalat"/>
          <w:rPrChange w:id="2804" w:author="Hayk-PC" w:date="2024-12-11T02:31:00Z">
            <w:rPr>
              <w:rFonts w:ascii="GHEA Grapalat" w:hAnsi="GHEA Grapalat"/>
            </w:rPr>
          </w:rPrChange>
        </w:rPr>
        <w:t xml:space="preserve">             </w:t>
      </w:r>
      <w:r w:rsidRPr="00DF1634">
        <w:rPr>
          <w:rFonts w:ascii="GHEA Grapalat" w:hAnsi="GHEA Grapalat"/>
          <w:rPrChange w:id="2805" w:author="Hayk-PC" w:date="2024-12-11T02:31:00Z">
            <w:rPr>
              <w:rFonts w:ascii="GHEA Grapalat" w:hAnsi="GHEA Grapalat"/>
            </w:rPr>
          </w:rPrChange>
        </w:rPr>
        <w:t>________________</w:t>
      </w:r>
    </w:p>
    <w:p w14:paraId="03EDD542" w14:textId="77777777" w:rsidR="00374F4A" w:rsidRPr="00DF1634" w:rsidRDefault="00B138F3" w:rsidP="00B138F3">
      <w:pPr>
        <w:tabs>
          <w:tab w:val="left" w:pos="7371"/>
        </w:tabs>
        <w:ind w:left="4111"/>
        <w:jc w:val="both"/>
        <w:rPr>
          <w:rFonts w:ascii="GHEA Grapalat" w:hAnsi="GHEA Grapalat" w:cs="Arial"/>
          <w:sz w:val="16"/>
          <w:rPrChange w:id="2806" w:author="Hayk-PC" w:date="2024-12-11T02:31:00Z">
            <w:rPr>
              <w:rFonts w:ascii="GHEA Grapalat" w:hAnsi="GHEA Grapalat" w:cs="Arial"/>
              <w:sz w:val="16"/>
            </w:rPr>
          </w:rPrChange>
        </w:rPr>
      </w:pPr>
      <w:r w:rsidRPr="00DF1634">
        <w:rPr>
          <w:rFonts w:ascii="GHEA Grapalat" w:hAnsi="GHEA Grapalat"/>
          <w:sz w:val="16"/>
          <w:rPrChange w:id="2807" w:author="Hayk-PC" w:date="2024-12-11T02:31:00Z">
            <w:rPr>
              <w:rFonts w:ascii="GHEA Grapalat" w:hAnsi="GHEA Grapalat"/>
              <w:sz w:val="16"/>
            </w:rPr>
          </w:rPrChange>
        </w:rPr>
        <w:t xml:space="preserve">               </w:t>
      </w:r>
      <w:r w:rsidR="00374F4A" w:rsidRPr="00DF1634">
        <w:rPr>
          <w:rFonts w:ascii="GHEA Grapalat" w:hAnsi="GHEA Grapalat"/>
          <w:sz w:val="16"/>
          <w:rPrChange w:id="2808" w:author="Hayk-PC" w:date="2024-12-11T02:31:00Z">
            <w:rPr>
              <w:rFonts w:ascii="GHEA Grapalat" w:hAnsi="GHEA Grapalat"/>
              <w:sz w:val="16"/>
            </w:rPr>
          </w:rPrChange>
        </w:rPr>
        <w:t>учетный номер</w:t>
      </w:r>
      <w:r w:rsidRPr="00DF1634">
        <w:rPr>
          <w:rFonts w:ascii="GHEA Grapalat" w:hAnsi="GHEA Grapalat"/>
          <w:sz w:val="16"/>
          <w:rPrChange w:id="2809" w:author="Hayk-PC" w:date="2024-12-11T02:31:00Z">
            <w:rPr>
              <w:rFonts w:ascii="GHEA Grapalat" w:hAnsi="GHEA Grapalat"/>
              <w:sz w:val="16"/>
            </w:rPr>
          </w:rPrChange>
        </w:rPr>
        <w:t xml:space="preserve"> </w:t>
      </w:r>
      <w:r w:rsidR="00374F4A" w:rsidRPr="00DF1634">
        <w:rPr>
          <w:rFonts w:ascii="GHEA Grapalat" w:hAnsi="GHEA Grapalat"/>
          <w:sz w:val="16"/>
          <w:rPrChange w:id="2810" w:author="Hayk-PC" w:date="2024-12-11T02:31:00Z">
            <w:rPr>
              <w:rFonts w:ascii="GHEA Grapalat" w:hAnsi="GHEA Grapalat"/>
              <w:sz w:val="16"/>
            </w:rPr>
          </w:rPrChange>
        </w:rPr>
        <w:t>налогоплательщика</w:t>
      </w:r>
    </w:p>
    <w:p w14:paraId="561B0111" w14:textId="77777777" w:rsidR="00B138F3" w:rsidRPr="00DF1634" w:rsidRDefault="00B138F3" w:rsidP="00B46D58">
      <w:pPr>
        <w:jc w:val="both"/>
        <w:rPr>
          <w:rFonts w:ascii="GHEA Grapalat" w:hAnsi="GHEA Grapalat"/>
          <w:rPrChange w:id="2811" w:author="Hayk-PC" w:date="2024-12-11T02:31:00Z">
            <w:rPr>
              <w:rFonts w:ascii="GHEA Grapalat" w:hAnsi="GHEA Grapalat"/>
            </w:rPr>
          </w:rPrChange>
        </w:rPr>
      </w:pPr>
    </w:p>
    <w:p w14:paraId="6504DCF0" w14:textId="77777777" w:rsidR="00374F4A" w:rsidRPr="00DF1634" w:rsidRDefault="00B138F3" w:rsidP="00B46D58">
      <w:pPr>
        <w:jc w:val="both"/>
        <w:rPr>
          <w:rFonts w:ascii="GHEA Grapalat" w:hAnsi="GHEA Grapalat"/>
          <w:rPrChange w:id="2812" w:author="Hayk-PC" w:date="2024-12-11T02:31:00Z">
            <w:rPr>
              <w:rFonts w:ascii="GHEA Grapalat" w:hAnsi="GHEA Grapalat"/>
            </w:rPr>
          </w:rPrChange>
        </w:rPr>
      </w:pPr>
      <w:r w:rsidRPr="00DF1634">
        <w:rPr>
          <w:rFonts w:ascii="GHEA Grapalat" w:hAnsi="GHEA Grapalat"/>
          <w:rPrChange w:id="2813" w:author="Hayk-PC" w:date="2024-12-11T02:31:00Z">
            <w:rPr>
              <w:rFonts w:ascii="GHEA Grapalat" w:hAnsi="GHEA Grapalat"/>
            </w:rPr>
          </w:rPrChange>
        </w:rPr>
        <w:t xml:space="preserve"> </w:t>
      </w:r>
      <w:r w:rsidR="00374F4A" w:rsidRPr="00DF1634">
        <w:rPr>
          <w:rFonts w:ascii="GHEA Grapalat" w:hAnsi="GHEA Grapalat"/>
          <w:rPrChange w:id="2814" w:author="Hayk-PC" w:date="2024-12-11T02:31:00Z">
            <w:rPr>
              <w:rFonts w:ascii="GHEA Grapalat" w:hAnsi="GHEA Grapalat"/>
            </w:rPr>
          </w:rPrChange>
        </w:rPr>
        <w:t xml:space="preserve">Адрес электронной почты </w:t>
      </w:r>
      <w:r w:rsidRPr="00DF1634">
        <w:rPr>
          <w:rFonts w:ascii="GHEA Grapalat" w:hAnsi="GHEA Grapalat"/>
          <w:rPrChange w:id="2815" w:author="Hayk-PC" w:date="2024-12-11T02:31:00Z">
            <w:rPr>
              <w:rFonts w:ascii="GHEA Grapalat" w:hAnsi="GHEA Grapalat"/>
            </w:rPr>
          </w:rPrChange>
        </w:rPr>
        <w:t xml:space="preserve">                           </w:t>
      </w:r>
      <w:r w:rsidR="00374F4A" w:rsidRPr="00DF1634">
        <w:rPr>
          <w:rFonts w:ascii="GHEA Grapalat" w:hAnsi="GHEA Grapalat"/>
          <w:rPrChange w:id="2816" w:author="Hayk-PC" w:date="2024-12-11T02:31:00Z">
            <w:rPr>
              <w:rFonts w:ascii="GHEA Grapalat" w:hAnsi="GHEA Grapalat"/>
            </w:rPr>
          </w:rPrChange>
        </w:rPr>
        <w:t>__________________</w:t>
      </w:r>
    </w:p>
    <w:p w14:paraId="069CD562" w14:textId="77777777" w:rsidR="00374F4A" w:rsidRPr="00DF1634" w:rsidRDefault="00B138F3" w:rsidP="00B138F3">
      <w:pPr>
        <w:tabs>
          <w:tab w:val="left" w:pos="6946"/>
        </w:tabs>
        <w:ind w:left="3402" w:firstLine="6"/>
        <w:jc w:val="both"/>
        <w:rPr>
          <w:rFonts w:ascii="GHEA Grapalat" w:hAnsi="GHEA Grapalat"/>
          <w:sz w:val="16"/>
          <w:rPrChange w:id="2817" w:author="Hayk-PC" w:date="2024-12-11T02:31:00Z">
            <w:rPr>
              <w:rFonts w:ascii="GHEA Grapalat" w:hAnsi="GHEA Grapalat"/>
              <w:sz w:val="16"/>
            </w:rPr>
          </w:rPrChange>
        </w:rPr>
      </w:pPr>
      <w:r w:rsidRPr="00DF1634">
        <w:rPr>
          <w:rFonts w:ascii="GHEA Grapalat" w:hAnsi="GHEA Grapalat"/>
          <w:sz w:val="16"/>
          <w:rPrChange w:id="2818" w:author="Hayk-PC" w:date="2024-12-11T02:31:00Z">
            <w:rPr>
              <w:rFonts w:ascii="GHEA Grapalat" w:hAnsi="GHEA Grapalat"/>
              <w:sz w:val="16"/>
            </w:rPr>
          </w:rPrChange>
        </w:rPr>
        <w:t xml:space="preserve">                                  </w:t>
      </w:r>
      <w:r w:rsidR="00374F4A" w:rsidRPr="00DF1634">
        <w:rPr>
          <w:rFonts w:ascii="GHEA Grapalat" w:hAnsi="GHEA Grapalat"/>
          <w:sz w:val="16"/>
          <w:rPrChange w:id="2819" w:author="Hayk-PC" w:date="2024-12-11T02:31:00Z">
            <w:rPr>
              <w:rFonts w:ascii="GHEA Grapalat" w:hAnsi="GHEA Grapalat"/>
              <w:sz w:val="16"/>
            </w:rPr>
          </w:rPrChange>
        </w:rPr>
        <w:t>адрес электронной</w:t>
      </w:r>
      <w:r w:rsidR="00374F4A" w:rsidRPr="00DF1634">
        <w:rPr>
          <w:rFonts w:ascii="GHEA Grapalat" w:hAnsi="GHEA Grapalat"/>
          <w:sz w:val="16"/>
          <w:rPrChange w:id="2820" w:author="Hayk-PC" w:date="2024-12-11T02:31:00Z">
            <w:rPr>
              <w:rFonts w:ascii="GHEA Grapalat" w:hAnsi="GHEA Grapalat"/>
              <w:sz w:val="16"/>
            </w:rPr>
          </w:rPrChange>
        </w:rPr>
        <w:tab/>
        <w:t>почты</w:t>
      </w:r>
    </w:p>
    <w:p w14:paraId="49B2BD2F" w14:textId="77777777" w:rsidR="00B138F3" w:rsidRPr="00DF1634" w:rsidRDefault="00B138F3" w:rsidP="00F96993">
      <w:pPr>
        <w:jc w:val="both"/>
        <w:rPr>
          <w:rFonts w:ascii="GHEA Grapalat" w:hAnsi="GHEA Grapalat"/>
          <w:rPrChange w:id="2821" w:author="Hayk-PC" w:date="2024-12-11T02:31:00Z">
            <w:rPr>
              <w:rFonts w:ascii="GHEA Grapalat" w:hAnsi="GHEA Grapalat"/>
            </w:rPr>
          </w:rPrChange>
        </w:rPr>
      </w:pPr>
    </w:p>
    <w:p w14:paraId="691090D5" w14:textId="77777777" w:rsidR="009E1181" w:rsidRPr="00DF1634" w:rsidRDefault="00F96993" w:rsidP="00F96993">
      <w:pPr>
        <w:jc w:val="both"/>
        <w:rPr>
          <w:rFonts w:ascii="GHEA Grapalat" w:hAnsi="GHEA Grapalat"/>
          <w:rPrChange w:id="2822" w:author="Hayk-PC" w:date="2024-12-11T02:31:00Z">
            <w:rPr>
              <w:rFonts w:ascii="GHEA Grapalat" w:hAnsi="GHEA Grapalat"/>
            </w:rPr>
          </w:rPrChange>
        </w:rPr>
      </w:pPr>
      <w:r w:rsidRPr="00DF1634">
        <w:rPr>
          <w:rFonts w:ascii="GHEA Grapalat" w:hAnsi="GHEA Grapalat"/>
          <w:rPrChange w:id="2823" w:author="Hayk-PC" w:date="2024-12-11T02:31:00Z">
            <w:rPr>
              <w:rFonts w:ascii="GHEA Grapalat" w:hAnsi="GHEA Grapalat"/>
            </w:rPr>
          </w:rPrChange>
        </w:rPr>
        <w:t>Адрес деятельности</w:t>
      </w:r>
      <w:r w:rsidR="009E1181" w:rsidRPr="00DF1634">
        <w:rPr>
          <w:rFonts w:ascii="GHEA Grapalat" w:hAnsi="GHEA Grapalat"/>
          <w:rPrChange w:id="2824" w:author="Hayk-PC" w:date="2024-12-11T02:31:00Z">
            <w:rPr>
              <w:rFonts w:ascii="GHEA Grapalat" w:hAnsi="GHEA Grapalat"/>
            </w:rPr>
          </w:rPrChange>
        </w:rPr>
        <w:t xml:space="preserve">              ----------------------------</w:t>
      </w:r>
      <w:r w:rsidR="009627B3" w:rsidRPr="00DF1634">
        <w:rPr>
          <w:rFonts w:ascii="GHEA Grapalat" w:hAnsi="GHEA Grapalat"/>
          <w:rPrChange w:id="2825" w:author="Hayk-PC" w:date="2024-12-11T02:31:00Z">
            <w:rPr>
              <w:rFonts w:ascii="GHEA Grapalat" w:hAnsi="GHEA Grapalat"/>
            </w:rPr>
          </w:rPrChange>
        </w:rPr>
        <w:t>--------------------------------</w:t>
      </w:r>
    </w:p>
    <w:p w14:paraId="3B9136A3" w14:textId="77777777" w:rsidR="00F96993" w:rsidRPr="00DF1634" w:rsidRDefault="009E1181" w:rsidP="00F96993">
      <w:pPr>
        <w:jc w:val="both"/>
        <w:rPr>
          <w:rFonts w:ascii="GHEA Grapalat" w:hAnsi="GHEA Grapalat"/>
          <w:sz w:val="18"/>
          <w:szCs w:val="18"/>
          <w:rPrChange w:id="2826" w:author="Hayk-PC" w:date="2024-12-11T02:31:00Z">
            <w:rPr>
              <w:rFonts w:ascii="GHEA Grapalat" w:hAnsi="GHEA Grapalat"/>
              <w:sz w:val="18"/>
              <w:szCs w:val="18"/>
            </w:rPr>
          </w:rPrChange>
        </w:rPr>
      </w:pPr>
      <w:r w:rsidRPr="00DF1634">
        <w:rPr>
          <w:rFonts w:ascii="GHEA Grapalat" w:hAnsi="GHEA Grapalat"/>
          <w:rPrChange w:id="2827" w:author="Hayk-PC" w:date="2024-12-11T02:31:00Z">
            <w:rPr>
              <w:rFonts w:ascii="GHEA Grapalat" w:hAnsi="GHEA Grapalat"/>
            </w:rPr>
          </w:rPrChange>
        </w:rPr>
        <w:t xml:space="preserve">            </w:t>
      </w:r>
      <w:r w:rsidR="00F96993" w:rsidRPr="00DF1634">
        <w:rPr>
          <w:rFonts w:ascii="GHEA Grapalat" w:hAnsi="GHEA Grapalat"/>
          <w:rPrChange w:id="2828" w:author="Hayk-PC" w:date="2024-12-11T02:31:00Z">
            <w:rPr>
              <w:rFonts w:ascii="GHEA Grapalat" w:hAnsi="GHEA Grapalat"/>
            </w:rPr>
          </w:rPrChange>
        </w:rPr>
        <w:t xml:space="preserve">  </w:t>
      </w:r>
      <w:r w:rsidRPr="00DF1634">
        <w:rPr>
          <w:rFonts w:ascii="GHEA Grapalat" w:hAnsi="GHEA Grapalat"/>
          <w:rPrChange w:id="2829" w:author="Hayk-PC" w:date="2024-12-11T02:31:00Z">
            <w:rPr>
              <w:rFonts w:ascii="GHEA Grapalat" w:hAnsi="GHEA Grapalat"/>
            </w:rPr>
          </w:rPrChange>
        </w:rPr>
        <w:t xml:space="preserve">                                </w:t>
      </w:r>
      <w:r w:rsidR="00B138F3" w:rsidRPr="00DF1634">
        <w:rPr>
          <w:rFonts w:ascii="GHEA Grapalat" w:hAnsi="GHEA Grapalat"/>
          <w:rPrChange w:id="2830" w:author="Hayk-PC" w:date="2024-12-11T02:31:00Z">
            <w:rPr>
              <w:rFonts w:ascii="GHEA Grapalat" w:hAnsi="GHEA Grapalat"/>
            </w:rPr>
          </w:rPrChange>
        </w:rPr>
        <w:t xml:space="preserve">                        </w:t>
      </w:r>
      <w:r w:rsidRPr="00DF1634">
        <w:rPr>
          <w:rFonts w:ascii="GHEA Grapalat" w:hAnsi="GHEA Grapalat"/>
          <w:sz w:val="18"/>
          <w:szCs w:val="18"/>
          <w:rPrChange w:id="2831" w:author="Hayk-PC" w:date="2024-12-11T02:31:00Z">
            <w:rPr>
              <w:rFonts w:ascii="GHEA Grapalat" w:hAnsi="GHEA Grapalat"/>
              <w:sz w:val="18"/>
              <w:szCs w:val="18"/>
            </w:rPr>
          </w:rPrChange>
        </w:rPr>
        <w:t>адрес деятельности</w:t>
      </w:r>
    </w:p>
    <w:p w14:paraId="4CE9DD56" w14:textId="77777777" w:rsidR="00B16483" w:rsidRPr="00DF1634" w:rsidRDefault="00B16483" w:rsidP="00F96993">
      <w:pPr>
        <w:jc w:val="both"/>
        <w:rPr>
          <w:rFonts w:ascii="GHEA Grapalat" w:hAnsi="GHEA Grapalat"/>
          <w:sz w:val="18"/>
          <w:szCs w:val="18"/>
          <w:rPrChange w:id="2832" w:author="Hayk-PC" w:date="2024-12-11T02:31:00Z">
            <w:rPr>
              <w:rFonts w:ascii="GHEA Grapalat" w:hAnsi="GHEA Grapalat"/>
              <w:sz w:val="18"/>
              <w:szCs w:val="18"/>
            </w:rPr>
          </w:rPrChange>
        </w:rPr>
      </w:pPr>
    </w:p>
    <w:p w14:paraId="42DD0914" w14:textId="77777777" w:rsidR="00B16483" w:rsidRPr="00DF1634" w:rsidRDefault="00B16483" w:rsidP="00F96993">
      <w:pPr>
        <w:jc w:val="both"/>
        <w:rPr>
          <w:rFonts w:ascii="GHEA Grapalat" w:hAnsi="GHEA Grapalat"/>
          <w:rPrChange w:id="2833" w:author="Hayk-PC" w:date="2024-12-11T02:31:00Z">
            <w:rPr>
              <w:rFonts w:ascii="GHEA Grapalat" w:hAnsi="GHEA Grapalat"/>
            </w:rPr>
          </w:rPrChange>
        </w:rPr>
      </w:pPr>
      <w:r w:rsidRPr="00DF1634">
        <w:rPr>
          <w:rFonts w:ascii="GHEA Grapalat" w:hAnsi="GHEA Grapalat"/>
          <w:rPrChange w:id="2834" w:author="Hayk-PC" w:date="2024-12-11T02:31:00Z">
            <w:rPr>
              <w:rFonts w:ascii="GHEA Grapalat" w:hAnsi="GHEA Grapalat"/>
            </w:rPr>
          </w:rPrChange>
        </w:rPr>
        <w:t>Номер телефона                     ------------------------------</w:t>
      </w:r>
      <w:r w:rsidR="009627B3" w:rsidRPr="00DF1634">
        <w:rPr>
          <w:rFonts w:ascii="GHEA Grapalat" w:hAnsi="GHEA Grapalat"/>
          <w:rPrChange w:id="2835" w:author="Hayk-PC" w:date="2024-12-11T02:31:00Z">
            <w:rPr>
              <w:rFonts w:ascii="GHEA Grapalat" w:hAnsi="GHEA Grapalat"/>
            </w:rPr>
          </w:rPrChange>
        </w:rPr>
        <w:t>-------------------------------</w:t>
      </w:r>
      <w:r w:rsidRPr="00DF1634">
        <w:rPr>
          <w:rFonts w:ascii="GHEA Grapalat" w:hAnsi="GHEA Grapalat"/>
          <w:rPrChange w:id="2836" w:author="Hayk-PC" w:date="2024-12-11T02:31:00Z">
            <w:rPr>
              <w:rFonts w:ascii="GHEA Grapalat" w:hAnsi="GHEA Grapalat"/>
            </w:rPr>
          </w:rPrChange>
        </w:rPr>
        <w:t xml:space="preserve"> </w:t>
      </w:r>
    </w:p>
    <w:p w14:paraId="34B22021" w14:textId="77777777" w:rsidR="006B3E56" w:rsidRPr="00DF1634" w:rsidRDefault="00B138F3" w:rsidP="00B16483">
      <w:pPr>
        <w:tabs>
          <w:tab w:val="left" w:pos="7371"/>
        </w:tabs>
        <w:spacing w:after="160"/>
        <w:ind w:left="3544" w:firstLine="3"/>
        <w:jc w:val="both"/>
        <w:rPr>
          <w:rFonts w:ascii="GHEA Grapalat" w:hAnsi="GHEA Grapalat"/>
          <w:sz w:val="16"/>
          <w:rPrChange w:id="2837" w:author="Hayk-PC" w:date="2024-12-11T02:31:00Z">
            <w:rPr>
              <w:rFonts w:ascii="GHEA Grapalat" w:hAnsi="GHEA Grapalat"/>
              <w:sz w:val="16"/>
            </w:rPr>
          </w:rPrChange>
        </w:rPr>
      </w:pPr>
      <w:r w:rsidRPr="00DF1634">
        <w:rPr>
          <w:rFonts w:ascii="GHEA Grapalat" w:hAnsi="GHEA Grapalat"/>
          <w:sz w:val="16"/>
          <w:rPrChange w:id="2838" w:author="Hayk-PC" w:date="2024-12-11T02:31:00Z">
            <w:rPr>
              <w:rFonts w:ascii="GHEA Grapalat" w:hAnsi="GHEA Grapalat"/>
              <w:sz w:val="16"/>
            </w:rPr>
          </w:rPrChange>
        </w:rPr>
        <w:t xml:space="preserve">                                 </w:t>
      </w:r>
      <w:r w:rsidR="00B16483" w:rsidRPr="00DF1634">
        <w:rPr>
          <w:rFonts w:ascii="GHEA Grapalat" w:hAnsi="GHEA Grapalat"/>
          <w:sz w:val="16"/>
          <w:rPrChange w:id="2839" w:author="Hayk-PC" w:date="2024-12-11T02:31:00Z">
            <w:rPr>
              <w:rFonts w:ascii="GHEA Grapalat" w:hAnsi="GHEA Grapalat"/>
              <w:sz w:val="16"/>
            </w:rPr>
          </w:rPrChange>
        </w:rPr>
        <w:t>Номер телефона</w:t>
      </w:r>
    </w:p>
    <w:p w14:paraId="30875FFD" w14:textId="77777777" w:rsidR="00B16483" w:rsidRPr="00DF1634" w:rsidRDefault="00B16483" w:rsidP="00B16483">
      <w:pPr>
        <w:tabs>
          <w:tab w:val="left" w:pos="7371"/>
        </w:tabs>
        <w:spacing w:after="160"/>
        <w:ind w:left="3544" w:firstLine="3"/>
        <w:jc w:val="both"/>
        <w:rPr>
          <w:rFonts w:ascii="GHEA Grapalat" w:hAnsi="GHEA Grapalat"/>
          <w:sz w:val="16"/>
          <w:rPrChange w:id="2840" w:author="Hayk-PC" w:date="2024-12-11T02:31:00Z">
            <w:rPr>
              <w:rFonts w:ascii="GHEA Grapalat" w:hAnsi="GHEA Grapalat"/>
              <w:sz w:val="16"/>
            </w:rPr>
          </w:rPrChange>
        </w:rPr>
      </w:pPr>
    </w:p>
    <w:p w14:paraId="547A4A1F" w14:textId="77777777" w:rsidR="006B3E56" w:rsidRPr="00DF1634" w:rsidRDefault="006B3E56" w:rsidP="00B46D58">
      <w:pPr>
        <w:widowControl w:val="0"/>
        <w:jc w:val="both"/>
        <w:rPr>
          <w:rFonts w:ascii="GHEA Grapalat" w:hAnsi="GHEA Grapalat"/>
          <w:rPrChange w:id="2841" w:author="Hayk-PC" w:date="2024-12-11T02:31:00Z">
            <w:rPr>
              <w:rFonts w:ascii="GHEA Grapalat" w:hAnsi="GHEA Grapalat"/>
            </w:rPr>
          </w:rPrChange>
        </w:rPr>
      </w:pPr>
      <w:r w:rsidRPr="00DF1634">
        <w:rPr>
          <w:rFonts w:ascii="GHEA Grapalat" w:hAnsi="GHEA Grapalat"/>
          <w:rPrChange w:id="2842" w:author="Hayk-PC" w:date="2024-12-11T02:31:00Z">
            <w:rPr>
              <w:rFonts w:ascii="GHEA Grapalat" w:hAnsi="GHEA Grapalat"/>
            </w:rPr>
          </w:rPrChange>
        </w:rPr>
        <w:t>Настоящим _________________________________объявляет и подтверждает,что:</w:t>
      </w:r>
    </w:p>
    <w:p w14:paraId="727A5F99" w14:textId="77777777" w:rsidR="006B3E56" w:rsidRPr="00DF1634" w:rsidRDefault="006B3E56" w:rsidP="00B46D58">
      <w:pPr>
        <w:widowControl w:val="0"/>
        <w:spacing w:after="120"/>
        <w:ind w:left="2835"/>
        <w:jc w:val="both"/>
        <w:rPr>
          <w:rFonts w:ascii="GHEA Grapalat" w:hAnsi="GHEA Grapalat"/>
          <w:sz w:val="16"/>
          <w:rPrChange w:id="2843" w:author="Hayk-PC" w:date="2024-12-11T02:31:00Z">
            <w:rPr>
              <w:rFonts w:ascii="GHEA Grapalat" w:hAnsi="GHEA Grapalat"/>
              <w:sz w:val="16"/>
            </w:rPr>
          </w:rPrChange>
        </w:rPr>
      </w:pPr>
      <w:r w:rsidRPr="00DF1634">
        <w:rPr>
          <w:rFonts w:ascii="GHEA Grapalat" w:hAnsi="GHEA Grapalat"/>
          <w:sz w:val="16"/>
          <w:rPrChange w:id="2844" w:author="Hayk-PC" w:date="2024-12-11T02:31:00Z">
            <w:rPr>
              <w:rFonts w:ascii="GHEA Grapalat" w:hAnsi="GHEA Grapalat"/>
              <w:sz w:val="16"/>
            </w:rPr>
          </w:rPrChange>
        </w:rPr>
        <w:t>наименование участника</w:t>
      </w:r>
    </w:p>
    <w:p w14:paraId="5BB276B4" w14:textId="77777777" w:rsidR="009E1F0A" w:rsidRPr="00DF1634" w:rsidRDefault="009E1F0A" w:rsidP="009E1F0A">
      <w:pPr>
        <w:ind w:firstLine="709"/>
        <w:rPr>
          <w:rFonts w:ascii="GHEA Grapalat" w:hAnsi="GHEA Grapalat"/>
          <w:sz w:val="20"/>
          <w:lang w:val="es-ES"/>
          <w:rPrChange w:id="2845" w:author="Hayk-PC" w:date="2024-12-11T02:31:00Z">
            <w:rPr>
              <w:rFonts w:ascii="GHEA Grapalat" w:hAnsi="GHEA Grapalat"/>
              <w:sz w:val="20"/>
              <w:lang w:val="es-ES"/>
            </w:rPr>
          </w:rPrChange>
        </w:rPr>
      </w:pPr>
      <w:r w:rsidRPr="00DF1634">
        <w:rPr>
          <w:rFonts w:ascii="GHEA Grapalat" w:hAnsi="GHEA Grapalat" w:cs="Arial"/>
          <w:sz w:val="20"/>
          <w:szCs w:val="20"/>
          <w:lang w:val="es-ES"/>
          <w:rPrChange w:id="2846" w:author="Hayk-PC" w:date="2024-12-11T02:31:00Z">
            <w:rPr>
              <w:rFonts w:ascii="GHEA Grapalat" w:hAnsi="GHEA Grapalat" w:cs="Arial"/>
              <w:sz w:val="20"/>
              <w:szCs w:val="20"/>
              <w:lang w:val="es-ES"/>
            </w:rPr>
          </w:rPrChange>
        </w:rPr>
        <w:t>1)</w:t>
      </w:r>
      <w:r w:rsidRPr="00DF1634">
        <w:rPr>
          <w:rFonts w:ascii="GHEA Grapalat" w:hAnsi="GHEA Grapalat"/>
          <w:sz w:val="20"/>
          <w:lang w:val="hy-AM"/>
          <w:rPrChange w:id="2847" w:author="Hayk-PC" w:date="2024-12-11T02:31:00Z">
            <w:rPr>
              <w:rFonts w:ascii="GHEA Grapalat" w:hAnsi="GHEA Grapalat"/>
              <w:sz w:val="20"/>
              <w:lang w:val="hy-AM"/>
            </w:rPr>
          </w:rPrChange>
        </w:rPr>
        <w:t xml:space="preserve">  </w:t>
      </w:r>
      <w:r w:rsidRPr="00DF1634">
        <w:rPr>
          <w:rFonts w:ascii="GHEA Grapalat" w:hAnsi="GHEA Grapalat"/>
          <w:sz w:val="20"/>
          <w:u w:val="single"/>
          <w:lang w:val="hy-AM"/>
          <w:rPrChange w:id="2848" w:author="Hayk-PC" w:date="2024-12-11T02:31:00Z">
            <w:rPr>
              <w:rFonts w:ascii="GHEA Grapalat" w:hAnsi="GHEA Grapalat"/>
              <w:sz w:val="20"/>
              <w:u w:val="single"/>
              <w:lang w:val="hy-AM"/>
            </w:rPr>
          </w:rPrChange>
        </w:rPr>
        <w:t xml:space="preserve">                                                </w:t>
      </w:r>
      <w:r w:rsidRPr="00DF1634">
        <w:rPr>
          <w:rFonts w:ascii="GHEA Grapalat" w:hAnsi="GHEA Grapalat"/>
          <w:sz w:val="20"/>
          <w:u w:val="single"/>
          <w:lang w:val="es-ES"/>
          <w:rPrChange w:id="2849" w:author="Hayk-PC" w:date="2024-12-11T02:31:00Z">
            <w:rPr>
              <w:rFonts w:ascii="GHEA Grapalat" w:hAnsi="GHEA Grapalat"/>
              <w:sz w:val="20"/>
              <w:u w:val="single"/>
              <w:lang w:val="es-ES"/>
            </w:rPr>
          </w:rPrChange>
        </w:rPr>
        <w:t xml:space="preserve">                         </w:t>
      </w:r>
      <w:r w:rsidRPr="00DF1634">
        <w:rPr>
          <w:rFonts w:ascii="GHEA Grapalat" w:hAnsi="GHEA Grapalat"/>
          <w:sz w:val="20"/>
          <w:u w:val="single"/>
          <w:lang w:val="hy-AM"/>
          <w:rPrChange w:id="2850" w:author="Hayk-PC" w:date="2024-12-11T02:31:00Z">
            <w:rPr>
              <w:rFonts w:ascii="GHEA Grapalat" w:hAnsi="GHEA Grapalat"/>
              <w:sz w:val="20"/>
              <w:u w:val="single"/>
              <w:lang w:val="hy-AM"/>
            </w:rPr>
          </w:rPrChange>
        </w:rPr>
        <w:t xml:space="preserve">          </w:t>
      </w:r>
      <w:r w:rsidRPr="00DF1634">
        <w:rPr>
          <w:rFonts w:ascii="GHEA Grapalat" w:hAnsi="GHEA Grapalat"/>
          <w:sz w:val="20"/>
          <w:u w:val="single"/>
          <w:rPrChange w:id="2851" w:author="Hayk-PC" w:date="2024-12-11T02:31:00Z">
            <w:rPr>
              <w:rFonts w:ascii="GHEA Grapalat" w:hAnsi="GHEA Grapalat"/>
              <w:sz w:val="20"/>
              <w:u w:val="single"/>
            </w:rPr>
          </w:rPrChange>
        </w:rPr>
        <w:t xml:space="preserve">и </w:t>
      </w:r>
      <w:r w:rsidRPr="00DF1634">
        <w:rPr>
          <w:rFonts w:ascii="GHEA Grapalat" w:hAnsi="GHEA Grapalat"/>
          <w:lang w:val="hy-AM"/>
          <w:rPrChange w:id="2852" w:author="Hayk-PC" w:date="2024-12-11T02:31:00Z">
            <w:rPr>
              <w:rFonts w:ascii="GHEA Grapalat" w:hAnsi="GHEA Grapalat"/>
              <w:lang w:val="hy-AM"/>
            </w:rPr>
          </w:rPrChange>
        </w:rPr>
        <w:t>аффилированные</w:t>
      </w:r>
      <w:r w:rsidRPr="00DF1634">
        <w:rPr>
          <w:rFonts w:ascii="GHEA Grapalat" w:hAnsi="GHEA Grapalat"/>
          <w:rPrChange w:id="2853" w:author="Hayk-PC" w:date="2024-12-11T02:31:00Z">
            <w:rPr>
              <w:rFonts w:ascii="GHEA Grapalat" w:hAnsi="GHEA Grapalat"/>
            </w:rPr>
          </w:rPrChange>
        </w:rPr>
        <w:t xml:space="preserve"> с ним</w:t>
      </w:r>
      <w:r w:rsidRPr="00DF1634">
        <w:rPr>
          <w:rFonts w:ascii="GHEA Grapalat" w:hAnsi="GHEA Grapalat"/>
          <w:lang w:val="hy-AM"/>
          <w:rPrChange w:id="2854" w:author="Hayk-PC" w:date="2024-12-11T02:31:00Z">
            <w:rPr>
              <w:rFonts w:ascii="GHEA Grapalat" w:hAnsi="GHEA Grapalat"/>
              <w:lang w:val="hy-AM"/>
            </w:rPr>
          </w:rPrChange>
        </w:rPr>
        <w:t xml:space="preserve"> </w:t>
      </w:r>
    </w:p>
    <w:p w14:paraId="6880B69F" w14:textId="77777777" w:rsidR="009E1F0A" w:rsidRPr="00DF1634" w:rsidRDefault="009E1F0A" w:rsidP="009E1F0A">
      <w:pPr>
        <w:widowControl w:val="0"/>
        <w:spacing w:after="120"/>
        <w:ind w:left="2835"/>
        <w:rPr>
          <w:rFonts w:ascii="GHEA Grapalat" w:hAnsi="GHEA Grapalat"/>
          <w:sz w:val="16"/>
          <w:rPrChange w:id="2855" w:author="Hayk-PC" w:date="2024-12-11T02:31:00Z">
            <w:rPr>
              <w:rFonts w:ascii="GHEA Grapalat" w:hAnsi="GHEA Grapalat"/>
              <w:sz w:val="16"/>
            </w:rPr>
          </w:rPrChange>
        </w:rPr>
      </w:pPr>
      <w:r w:rsidRPr="00DF1634">
        <w:rPr>
          <w:rFonts w:ascii="GHEA Grapalat" w:hAnsi="GHEA Grapalat"/>
          <w:sz w:val="16"/>
          <w:rPrChange w:id="2856" w:author="Hayk-PC" w:date="2024-12-11T02:31:00Z">
            <w:rPr>
              <w:rFonts w:ascii="GHEA Grapalat" w:hAnsi="GHEA Grapalat"/>
              <w:sz w:val="16"/>
            </w:rPr>
          </w:rPrChange>
        </w:rPr>
        <w:lastRenderedPageBreak/>
        <w:t>наименование участника</w:t>
      </w:r>
    </w:p>
    <w:p w14:paraId="2CEAECCC" w14:textId="77777777" w:rsidR="009E1F0A" w:rsidRPr="00DF1634" w:rsidRDefault="009E1F0A" w:rsidP="009E1F0A">
      <w:pPr>
        <w:rPr>
          <w:rFonts w:ascii="GHEA Grapalat" w:hAnsi="GHEA Grapalat"/>
          <w:i/>
          <w:sz w:val="16"/>
          <w:vertAlign w:val="superscript"/>
          <w:lang w:val="es-ES"/>
          <w:rPrChange w:id="2857" w:author="Hayk-PC" w:date="2024-12-11T02:31:00Z">
            <w:rPr>
              <w:rFonts w:ascii="GHEA Grapalat" w:hAnsi="GHEA Grapalat"/>
              <w:i/>
              <w:sz w:val="16"/>
              <w:vertAlign w:val="superscript"/>
              <w:lang w:val="es-ES"/>
            </w:rPr>
          </w:rPrChange>
        </w:rPr>
      </w:pPr>
    </w:p>
    <w:p w14:paraId="4B8B0B53" w14:textId="2F0F501C" w:rsidR="009E1F0A" w:rsidRPr="00DF1634" w:rsidRDefault="009E1F0A" w:rsidP="009E1F0A">
      <w:pPr>
        <w:rPr>
          <w:rFonts w:ascii="GHEA Grapalat" w:hAnsi="GHEA Grapalat" w:cs="Sylfaen"/>
          <w:sz w:val="20"/>
          <w:lang w:val="hy-AM"/>
          <w:rPrChange w:id="2858" w:author="Hayk-PC" w:date="2024-12-11T02:31:00Z">
            <w:rPr>
              <w:rFonts w:ascii="GHEA Grapalat" w:hAnsi="GHEA Grapalat" w:cs="Sylfaen"/>
              <w:sz w:val="20"/>
              <w:lang w:val="hy-AM"/>
            </w:rPr>
          </w:rPrChange>
        </w:rPr>
      </w:pPr>
      <w:r w:rsidRPr="00DF1634">
        <w:rPr>
          <w:rFonts w:ascii="GHEA Grapalat" w:hAnsi="GHEA Grapalat"/>
          <w:lang w:val="hy-AM"/>
          <w:rPrChange w:id="2859" w:author="Hayk-PC" w:date="2024-12-11T02:31:00Z">
            <w:rPr>
              <w:rFonts w:ascii="GHEA Grapalat" w:hAnsi="GHEA Grapalat"/>
              <w:lang w:val="hy-AM"/>
            </w:rPr>
          </w:rPrChange>
        </w:rPr>
        <w:t>лица</w:t>
      </w:r>
      <w:r w:rsidRPr="00DF1634">
        <w:rPr>
          <w:rFonts w:ascii="GHEA Grapalat" w:hAnsi="GHEA Grapalat" w:cs="Arial"/>
          <w:sz w:val="20"/>
          <w:szCs w:val="20"/>
          <w:lang w:val="es-ES"/>
          <w:rPrChange w:id="2860" w:author="Hayk-PC" w:date="2024-12-11T02:31:00Z">
            <w:rPr>
              <w:rFonts w:ascii="GHEA Grapalat" w:hAnsi="GHEA Grapalat" w:cs="Arial"/>
              <w:sz w:val="20"/>
              <w:szCs w:val="20"/>
              <w:lang w:val="es-ES"/>
            </w:rPr>
          </w:rPrChange>
        </w:rPr>
        <w:t xml:space="preserve"> </w:t>
      </w:r>
      <w:r w:rsidRPr="00DF1634">
        <w:rPr>
          <w:rFonts w:ascii="GHEA Grapalat" w:hAnsi="GHEA Grapalat" w:cs="Arial"/>
          <w:sz w:val="20"/>
          <w:szCs w:val="20"/>
          <w:lang w:val="hy-AM"/>
          <w:rPrChange w:id="2861" w:author="Hayk-PC" w:date="2024-12-11T02:31:00Z">
            <w:rPr>
              <w:rFonts w:ascii="GHEA Grapalat" w:hAnsi="GHEA Grapalat" w:cs="Arial"/>
              <w:sz w:val="20"/>
              <w:szCs w:val="20"/>
              <w:lang w:val="hy-AM"/>
            </w:rPr>
          </w:rPrChange>
        </w:rPr>
        <w:t xml:space="preserve"> </w:t>
      </w:r>
      <w:r w:rsidRPr="00DF1634">
        <w:rPr>
          <w:rFonts w:ascii="GHEA Grapalat" w:hAnsi="GHEA Grapalat"/>
          <w:lang w:val="hy-AM"/>
          <w:rPrChange w:id="2862" w:author="Hayk-PC" w:date="2024-12-11T02:31:00Z">
            <w:rPr>
              <w:rFonts w:ascii="GHEA Grapalat" w:hAnsi="GHEA Grapalat"/>
              <w:lang w:val="hy-AM"/>
            </w:rPr>
          </w:rPrChange>
        </w:rPr>
        <w:t xml:space="preserve">удовлетворяют </w:t>
      </w:r>
      <w:r w:rsidRPr="00DF1634">
        <w:rPr>
          <w:rFonts w:ascii="GHEA Grapalat" w:hAnsi="GHEA Grapalat"/>
          <w:color w:val="000000" w:themeColor="text1"/>
          <w:spacing w:val="-4"/>
          <w:rPrChange w:id="2863" w:author="Hayk-PC" w:date="2024-12-11T02:31:00Z">
            <w:rPr>
              <w:rFonts w:ascii="GHEA Grapalat" w:hAnsi="GHEA Grapalat"/>
              <w:color w:val="000000" w:themeColor="text1"/>
              <w:spacing w:val="-4"/>
            </w:rPr>
          </w:rPrChange>
        </w:rPr>
        <w:t>требованиям</w:t>
      </w:r>
      <w:r w:rsidRPr="00DF1634">
        <w:rPr>
          <w:rFonts w:ascii="GHEA Grapalat" w:hAnsi="GHEA Grapalat"/>
          <w:color w:val="000000" w:themeColor="text1"/>
          <w:lang w:val="es-ES"/>
          <w:rPrChange w:id="2864" w:author="Hayk-PC" w:date="2024-12-11T02:31:00Z">
            <w:rPr>
              <w:rFonts w:ascii="GHEA Grapalat" w:hAnsi="GHEA Grapalat"/>
              <w:color w:val="000000" w:themeColor="text1"/>
              <w:lang w:val="es-ES"/>
            </w:rPr>
          </w:rPrChange>
        </w:rPr>
        <w:t xml:space="preserve"> </w:t>
      </w:r>
      <w:r w:rsidRPr="00DF1634">
        <w:rPr>
          <w:rFonts w:ascii="GHEA Grapalat" w:hAnsi="GHEA Grapalat"/>
          <w:color w:val="000000" w:themeColor="text1"/>
          <w:spacing w:val="-4"/>
          <w:rPrChange w:id="2865" w:author="Hayk-PC" w:date="2024-12-11T02:31:00Z">
            <w:rPr>
              <w:rFonts w:ascii="GHEA Grapalat" w:hAnsi="GHEA Grapalat"/>
              <w:color w:val="000000" w:themeColor="text1"/>
              <w:spacing w:val="-4"/>
            </w:rPr>
          </w:rPrChange>
        </w:rPr>
        <w:t>права</w:t>
      </w:r>
      <w:r w:rsidRPr="00DF1634">
        <w:rPr>
          <w:rFonts w:ascii="GHEA Grapalat" w:hAnsi="GHEA Grapalat"/>
          <w:color w:val="000000" w:themeColor="text1"/>
          <w:spacing w:val="-4"/>
          <w:lang w:val="es-ES"/>
          <w:rPrChange w:id="2866" w:author="Hayk-PC" w:date="2024-12-11T02:31:00Z">
            <w:rPr>
              <w:rFonts w:ascii="GHEA Grapalat" w:hAnsi="GHEA Grapalat"/>
              <w:color w:val="000000" w:themeColor="text1"/>
              <w:spacing w:val="-4"/>
              <w:lang w:val="es-ES"/>
            </w:rPr>
          </w:rPrChange>
        </w:rPr>
        <w:t xml:space="preserve"> </w:t>
      </w:r>
      <w:r w:rsidRPr="00DF1634">
        <w:rPr>
          <w:rFonts w:ascii="GHEA Grapalat" w:hAnsi="GHEA Grapalat"/>
          <w:color w:val="000000" w:themeColor="text1"/>
          <w:spacing w:val="-4"/>
          <w:rPrChange w:id="2867" w:author="Hayk-PC" w:date="2024-12-11T02:31:00Z">
            <w:rPr>
              <w:rFonts w:ascii="GHEA Grapalat" w:hAnsi="GHEA Grapalat"/>
              <w:color w:val="000000" w:themeColor="text1"/>
              <w:spacing w:val="-4"/>
            </w:rPr>
          </w:rPrChange>
        </w:rPr>
        <w:t>участия</w:t>
      </w:r>
      <w:r w:rsidRPr="00DF1634">
        <w:rPr>
          <w:rFonts w:ascii="GHEA Grapalat" w:hAnsi="GHEA Grapalat"/>
          <w:color w:val="000000" w:themeColor="text1"/>
          <w:lang w:val="es-ES"/>
          <w:rPrChange w:id="2868" w:author="Hayk-PC" w:date="2024-12-11T02:31:00Z">
            <w:rPr>
              <w:rFonts w:ascii="GHEA Grapalat" w:hAnsi="GHEA Grapalat"/>
              <w:color w:val="000000" w:themeColor="text1"/>
              <w:lang w:val="es-ES"/>
            </w:rPr>
          </w:rPrChange>
        </w:rPr>
        <w:t xml:space="preserve"> </w:t>
      </w:r>
      <w:r w:rsidRPr="00DF1634">
        <w:rPr>
          <w:rFonts w:ascii="GHEA Grapalat" w:hAnsi="GHEA Grapalat"/>
          <w:color w:val="000000" w:themeColor="text1"/>
          <w:spacing w:val="-4"/>
          <w:rPrChange w:id="2869" w:author="Hayk-PC" w:date="2024-12-11T02:31:00Z">
            <w:rPr>
              <w:rFonts w:ascii="GHEA Grapalat" w:hAnsi="GHEA Grapalat"/>
              <w:color w:val="000000" w:themeColor="text1"/>
              <w:spacing w:val="-4"/>
            </w:rPr>
          </w:rPrChange>
        </w:rPr>
        <w:t>установленным</w:t>
      </w:r>
      <w:r w:rsidRPr="00DF1634">
        <w:rPr>
          <w:rFonts w:ascii="GHEA Grapalat" w:hAnsi="GHEA Grapalat"/>
          <w:color w:val="000000" w:themeColor="text1"/>
          <w:spacing w:val="-4"/>
          <w:lang w:val="es-ES"/>
          <w:rPrChange w:id="2870" w:author="Hayk-PC" w:date="2024-12-11T02:31:00Z">
            <w:rPr>
              <w:rFonts w:ascii="GHEA Grapalat" w:hAnsi="GHEA Grapalat"/>
              <w:color w:val="000000" w:themeColor="text1"/>
              <w:spacing w:val="-4"/>
              <w:lang w:val="es-ES"/>
            </w:rPr>
          </w:rPrChange>
        </w:rPr>
        <w:t xml:space="preserve"> </w:t>
      </w:r>
      <w:r w:rsidRPr="00DF1634">
        <w:rPr>
          <w:rFonts w:ascii="GHEA Grapalat" w:hAnsi="GHEA Grapalat"/>
          <w:color w:val="000000" w:themeColor="text1"/>
          <w:spacing w:val="-4"/>
          <w:rPrChange w:id="2871" w:author="Hayk-PC" w:date="2024-12-11T02:31:00Z">
            <w:rPr>
              <w:rFonts w:ascii="GHEA Grapalat" w:hAnsi="GHEA Grapalat"/>
              <w:color w:val="000000" w:themeColor="text1"/>
              <w:spacing w:val="-4"/>
            </w:rPr>
          </w:rPrChange>
        </w:rPr>
        <w:t xml:space="preserve">приглашением на </w:t>
      </w:r>
      <w:r w:rsidRPr="00DF1634">
        <w:rPr>
          <w:rFonts w:ascii="GHEA Grapalat" w:hAnsi="GHEA Grapalat"/>
          <w:spacing w:val="-4"/>
          <w:rPrChange w:id="2872" w:author="Hayk-PC" w:date="2024-12-11T02:31:00Z">
            <w:rPr>
              <w:rFonts w:ascii="GHEA Grapalat" w:hAnsi="GHEA Grapalat"/>
              <w:spacing w:val="-4"/>
            </w:rPr>
          </w:rPrChange>
        </w:rPr>
        <w:t xml:space="preserve">на </w:t>
      </w:r>
      <w:del w:id="2873" w:author="Hayk Koshetsyan" w:date="2024-12-10T17:01:00Z">
        <w:r w:rsidRPr="00DF1634" w:rsidDel="00CA3B24">
          <w:rPr>
            <w:rFonts w:ascii="GHEA Grapalat" w:hAnsi="GHEA Grapalat"/>
            <w:rPrChange w:id="2874" w:author="Hayk-PC" w:date="2024-12-11T02:31:00Z">
              <w:rPr>
                <w:rFonts w:ascii="GHEA Grapalat" w:hAnsi="GHEA Grapalat"/>
              </w:rPr>
            </w:rPrChange>
          </w:rPr>
          <w:delText>открытый конкурс</w:delText>
        </w:r>
      </w:del>
      <w:ins w:id="2875" w:author="Hayk Koshetsyan" w:date="2024-12-10T17:02:00Z">
        <w:r w:rsidR="00CA3B24" w:rsidRPr="00DF1634">
          <w:rPr>
            <w:rFonts w:ascii="GHEA Grapalat" w:hAnsi="GHEA Grapalat"/>
            <w:rPrChange w:id="2876" w:author="Hayk-PC" w:date="2024-12-11T02:31:00Z">
              <w:rPr>
                <w:rFonts w:ascii="GHEA Grapalat" w:hAnsi="GHEA Grapalat"/>
              </w:rPr>
            </w:rPrChange>
          </w:rPr>
          <w:t xml:space="preserve">ЗАПРОС КОТИРОВОК </w:t>
        </w:r>
      </w:ins>
      <w:r w:rsidRPr="00DF1634">
        <w:rPr>
          <w:rFonts w:ascii="GHEA Grapalat" w:hAnsi="GHEA Grapalat"/>
          <w:color w:val="000000" w:themeColor="text1"/>
          <w:spacing w:val="-4"/>
          <w:lang w:val="es-ES"/>
          <w:rPrChange w:id="2877" w:author="Hayk-PC" w:date="2024-12-11T02:31:00Z">
            <w:rPr>
              <w:rFonts w:ascii="GHEA Grapalat" w:hAnsi="GHEA Grapalat"/>
              <w:color w:val="000000" w:themeColor="text1"/>
              <w:spacing w:val="-4"/>
              <w:lang w:val="es-ES"/>
            </w:rPr>
          </w:rPrChange>
        </w:rPr>
        <w:t xml:space="preserve"> </w:t>
      </w:r>
      <w:r w:rsidRPr="00DF1634">
        <w:rPr>
          <w:rFonts w:ascii="GHEA Grapalat" w:hAnsi="GHEA Grapalat"/>
          <w:color w:val="000000" w:themeColor="text1"/>
          <w:rPrChange w:id="2878" w:author="Hayk-PC" w:date="2024-12-11T02:31:00Z">
            <w:rPr>
              <w:rFonts w:ascii="GHEA Grapalat" w:hAnsi="GHEA Grapalat"/>
              <w:color w:val="000000" w:themeColor="text1"/>
            </w:rPr>
          </w:rPrChange>
        </w:rPr>
        <w:t>под</w:t>
      </w:r>
      <w:r w:rsidRPr="00DF1634">
        <w:rPr>
          <w:rFonts w:ascii="GHEA Grapalat" w:hAnsi="GHEA Grapalat"/>
          <w:color w:val="000000" w:themeColor="text1"/>
          <w:lang w:val="es-ES"/>
          <w:rPrChange w:id="2879" w:author="Hayk-PC" w:date="2024-12-11T02:31:00Z">
            <w:rPr>
              <w:rFonts w:ascii="GHEA Grapalat" w:hAnsi="GHEA Grapalat"/>
              <w:color w:val="000000" w:themeColor="text1"/>
              <w:lang w:val="es-ES"/>
            </w:rPr>
          </w:rPrChange>
        </w:rPr>
        <w:t xml:space="preserve"> </w:t>
      </w:r>
      <w:r w:rsidRPr="00DF1634">
        <w:rPr>
          <w:rFonts w:ascii="GHEA Grapalat" w:hAnsi="GHEA Grapalat"/>
          <w:color w:val="000000" w:themeColor="text1"/>
          <w:rPrChange w:id="2880" w:author="Hayk-PC" w:date="2024-12-11T02:31:00Z">
            <w:rPr>
              <w:rFonts w:ascii="GHEA Grapalat" w:hAnsi="GHEA Grapalat"/>
              <w:color w:val="000000" w:themeColor="text1"/>
            </w:rPr>
          </w:rPrChange>
        </w:rPr>
        <w:t>кодом</w:t>
      </w:r>
      <w:r w:rsidRPr="00DF1634">
        <w:rPr>
          <w:rFonts w:ascii="GHEA Grapalat" w:hAnsi="GHEA Grapalat" w:cs="Arial"/>
          <w:sz w:val="20"/>
          <w:szCs w:val="20"/>
          <w:lang w:val="hy-AM"/>
          <w:rPrChange w:id="2881" w:author="Hayk-PC" w:date="2024-12-11T02:31:00Z">
            <w:rPr>
              <w:rFonts w:ascii="GHEA Grapalat" w:hAnsi="GHEA Grapalat" w:cs="Arial"/>
              <w:sz w:val="20"/>
              <w:szCs w:val="20"/>
              <w:lang w:val="hy-AM"/>
            </w:rPr>
          </w:rPrChange>
        </w:rPr>
        <w:t xml:space="preserve"> </w:t>
      </w:r>
      <w:r w:rsidRPr="00DF1634">
        <w:rPr>
          <w:rFonts w:ascii="GHEA Grapalat" w:hAnsi="GHEA Grapalat"/>
          <w:rPrChange w:id="2882" w:author="Hayk-PC" w:date="2024-12-11T02:31:00Z">
            <w:rPr>
              <w:rFonts w:ascii="GHEA Grapalat" w:hAnsi="GHEA Grapalat"/>
            </w:rPr>
          </w:rPrChange>
        </w:rPr>
        <w:t xml:space="preserve">"--- </w:t>
      </w:r>
      <w:del w:id="2883" w:author="Hayk Koshetsyan" w:date="2024-12-10T16:54:00Z">
        <w:r w:rsidRPr="00DF1634" w:rsidDel="0014596D">
          <w:rPr>
            <w:rFonts w:ascii="GHEA Grapalat" w:hAnsi="GHEA Grapalat"/>
            <w:rPrChange w:id="2884" w:author="Hayk-PC" w:date="2024-12-11T02:31:00Z">
              <w:rPr>
                <w:rFonts w:ascii="GHEA Grapalat" w:hAnsi="GHEA Grapalat"/>
              </w:rPr>
            </w:rPrChange>
          </w:rPr>
          <w:delText>BMAPDzB</w:delText>
        </w:r>
      </w:del>
      <w:ins w:id="2885" w:author="Hayk Koshetsyan" w:date="2024-12-10T16:54:00Z">
        <w:r w:rsidR="0014596D" w:rsidRPr="00DF1634">
          <w:rPr>
            <w:rFonts w:ascii="GHEA Grapalat" w:hAnsi="GHEA Grapalat"/>
            <w:rPrChange w:id="2886" w:author="Hayk-PC" w:date="2024-12-11T02:31:00Z">
              <w:rPr>
                <w:rFonts w:ascii="GHEA Grapalat" w:hAnsi="GHEA Grapalat"/>
              </w:rPr>
            </w:rPrChange>
          </w:rPr>
          <w:t>IAIM-GHAPDzB-24/1</w:t>
        </w:r>
      </w:ins>
      <w:r w:rsidRPr="00DF1634">
        <w:rPr>
          <w:rFonts w:ascii="GHEA Grapalat" w:hAnsi="GHEA Grapalat"/>
          <w:rPrChange w:id="2887" w:author="Hayk-PC" w:date="2024-12-11T02:31:00Z">
            <w:rPr>
              <w:rFonts w:ascii="GHEA Grapalat" w:hAnsi="GHEA Grapalat"/>
            </w:rPr>
          </w:rPrChange>
        </w:rPr>
        <w:t xml:space="preserve"> ---/---"*</w:t>
      </w:r>
      <w:r w:rsidRPr="00DF1634">
        <w:rPr>
          <w:rFonts w:ascii="GHEA Grapalat" w:hAnsi="GHEA Grapalat"/>
          <w:color w:val="000000" w:themeColor="text1"/>
          <w:rPrChange w:id="2888" w:author="Hayk-PC" w:date="2024-12-11T02:31:00Z">
            <w:rPr>
              <w:rFonts w:ascii="GHEA Grapalat" w:hAnsi="GHEA Grapalat"/>
              <w:color w:val="000000" w:themeColor="text1"/>
            </w:rPr>
          </w:rPrChange>
        </w:rPr>
        <w:t>и</w:t>
      </w:r>
      <w:r w:rsidRPr="00DF1634">
        <w:rPr>
          <w:rFonts w:ascii="GHEA Grapalat" w:hAnsi="GHEA Grapalat"/>
          <w:sz w:val="20"/>
          <w:u w:val="single"/>
          <w:lang w:val="hy-AM"/>
          <w:rPrChange w:id="2889" w:author="Hayk-PC" w:date="2024-12-11T02:31:00Z">
            <w:rPr>
              <w:rFonts w:ascii="GHEA Grapalat" w:hAnsi="GHEA Grapalat"/>
              <w:sz w:val="20"/>
              <w:u w:val="single"/>
              <w:lang w:val="hy-AM"/>
            </w:rPr>
          </w:rPrChange>
        </w:rPr>
        <w:t xml:space="preserve">  </w:t>
      </w:r>
      <w:r w:rsidRPr="00DF1634">
        <w:rPr>
          <w:rFonts w:ascii="GHEA Grapalat" w:hAnsi="GHEA Grapalat"/>
          <w:sz w:val="20"/>
          <w:u w:val="single"/>
          <w:rPrChange w:id="2890" w:author="Hayk-PC" w:date="2024-12-11T02:31:00Z">
            <w:rPr>
              <w:rFonts w:ascii="GHEA Grapalat" w:hAnsi="GHEA Grapalat"/>
              <w:sz w:val="20"/>
              <w:u w:val="single"/>
            </w:rPr>
          </w:rPrChange>
        </w:rPr>
        <w:t>---------------------------------</w:t>
      </w:r>
      <w:r w:rsidR="006247D8" w:rsidRPr="00DF1634">
        <w:rPr>
          <w:rFonts w:ascii="GHEA Grapalat" w:hAnsi="GHEA Grapalat"/>
          <w:sz w:val="20"/>
          <w:u w:val="single"/>
          <w:rPrChange w:id="2891" w:author="Hayk-PC" w:date="2024-12-11T02:31:00Z">
            <w:rPr>
              <w:rFonts w:ascii="GHEA Grapalat" w:hAnsi="GHEA Grapalat"/>
              <w:sz w:val="20"/>
              <w:u w:val="single"/>
            </w:rPr>
          </w:rPrChange>
        </w:rPr>
        <w:t>-------</w:t>
      </w:r>
      <w:r w:rsidRPr="00DF1634">
        <w:rPr>
          <w:rFonts w:ascii="GHEA Grapalat" w:hAnsi="GHEA Grapalat"/>
          <w:sz w:val="20"/>
          <w:u w:val="single"/>
          <w:lang w:val="hy-AM"/>
          <w:rPrChange w:id="2892" w:author="Hayk-PC" w:date="2024-12-11T02:31:00Z">
            <w:rPr>
              <w:rFonts w:ascii="GHEA Grapalat" w:hAnsi="GHEA Grapalat"/>
              <w:sz w:val="20"/>
              <w:u w:val="single"/>
              <w:lang w:val="hy-AM"/>
            </w:rPr>
          </w:rPrChange>
        </w:rPr>
        <w:t xml:space="preserve">                                        </w:t>
      </w:r>
      <w:r w:rsidRPr="00DF1634">
        <w:rPr>
          <w:rFonts w:ascii="GHEA Grapalat" w:hAnsi="GHEA Grapalat"/>
          <w:sz w:val="20"/>
          <w:u w:val="single"/>
          <w:lang w:val="es-ES"/>
          <w:rPrChange w:id="2893" w:author="Hayk-PC" w:date="2024-12-11T02:31:00Z">
            <w:rPr>
              <w:rFonts w:ascii="GHEA Grapalat" w:hAnsi="GHEA Grapalat"/>
              <w:sz w:val="20"/>
              <w:u w:val="single"/>
              <w:lang w:val="es-ES"/>
            </w:rPr>
          </w:rPrChange>
        </w:rPr>
        <w:t xml:space="preserve">                         </w:t>
      </w:r>
      <w:r w:rsidRPr="00DF1634">
        <w:rPr>
          <w:rFonts w:ascii="GHEA Grapalat" w:hAnsi="GHEA Grapalat"/>
          <w:sz w:val="20"/>
          <w:u w:val="single"/>
          <w:lang w:val="hy-AM"/>
          <w:rPrChange w:id="2894" w:author="Hayk-PC" w:date="2024-12-11T02:31:00Z">
            <w:rPr>
              <w:rFonts w:ascii="GHEA Grapalat" w:hAnsi="GHEA Grapalat"/>
              <w:sz w:val="20"/>
              <w:u w:val="single"/>
              <w:lang w:val="hy-AM"/>
            </w:rPr>
          </w:rPrChange>
        </w:rPr>
        <w:t xml:space="preserve">          </w:t>
      </w:r>
      <w:r w:rsidRPr="00DF1634">
        <w:rPr>
          <w:rFonts w:ascii="GHEA Grapalat" w:hAnsi="GHEA Grapalat" w:cs="Sylfaen"/>
          <w:sz w:val="20"/>
          <w:lang w:val="hy-AM"/>
          <w:rPrChange w:id="2895" w:author="Hayk-PC" w:date="2024-12-11T02:31:00Z">
            <w:rPr>
              <w:rFonts w:ascii="GHEA Grapalat" w:hAnsi="GHEA Grapalat" w:cs="Sylfaen"/>
              <w:sz w:val="20"/>
              <w:lang w:val="hy-AM"/>
            </w:rPr>
          </w:rPrChange>
        </w:rPr>
        <w:t xml:space="preserve"> </w:t>
      </w:r>
    </w:p>
    <w:p w14:paraId="303E585A" w14:textId="77777777" w:rsidR="009E1F0A" w:rsidRPr="00DF1634" w:rsidRDefault="009E1F0A" w:rsidP="009E1F0A">
      <w:pPr>
        <w:tabs>
          <w:tab w:val="left" w:pos="6450"/>
        </w:tabs>
        <w:rPr>
          <w:rFonts w:ascii="GHEA Grapalat" w:hAnsi="GHEA Grapalat"/>
          <w:sz w:val="16"/>
          <w:rPrChange w:id="2896" w:author="Hayk-PC" w:date="2024-12-11T02:31:00Z">
            <w:rPr>
              <w:rFonts w:ascii="GHEA Grapalat" w:hAnsi="GHEA Grapalat"/>
              <w:sz w:val="16"/>
            </w:rPr>
          </w:rPrChange>
        </w:rPr>
      </w:pPr>
      <w:r w:rsidRPr="00DF1634">
        <w:rPr>
          <w:rFonts w:ascii="GHEA Grapalat" w:hAnsi="GHEA Grapalat" w:cs="Sylfaen"/>
          <w:sz w:val="20"/>
          <w:lang w:val="es-ES"/>
          <w:rPrChange w:id="2897" w:author="Hayk-PC" w:date="2024-12-11T02:31:00Z">
            <w:rPr>
              <w:rFonts w:ascii="GHEA Grapalat" w:hAnsi="GHEA Grapalat" w:cs="Sylfaen"/>
              <w:sz w:val="20"/>
              <w:lang w:val="es-ES"/>
            </w:rPr>
          </w:rPrChange>
        </w:rPr>
        <w:t xml:space="preserve">                                                         </w:t>
      </w:r>
      <w:r w:rsidRPr="00DF1634">
        <w:rPr>
          <w:rFonts w:ascii="GHEA Grapalat" w:hAnsi="GHEA Grapalat" w:cs="Sylfaen"/>
          <w:sz w:val="20"/>
          <w:rPrChange w:id="2898" w:author="Hayk-PC" w:date="2024-12-11T02:31:00Z">
            <w:rPr>
              <w:rFonts w:ascii="GHEA Grapalat" w:hAnsi="GHEA Grapalat" w:cs="Sylfaen"/>
              <w:sz w:val="20"/>
            </w:rPr>
          </w:rPrChange>
        </w:rPr>
        <w:t xml:space="preserve">       </w:t>
      </w:r>
      <w:r w:rsidRPr="00DF1634">
        <w:rPr>
          <w:rFonts w:ascii="GHEA Grapalat" w:hAnsi="GHEA Grapalat" w:cs="Sylfaen"/>
          <w:sz w:val="20"/>
          <w:lang w:val="es-ES"/>
          <w:rPrChange w:id="2899" w:author="Hayk-PC" w:date="2024-12-11T02:31:00Z">
            <w:rPr>
              <w:rFonts w:ascii="GHEA Grapalat" w:hAnsi="GHEA Grapalat" w:cs="Sylfaen"/>
              <w:sz w:val="20"/>
              <w:lang w:val="es-ES"/>
            </w:rPr>
          </w:rPrChange>
        </w:rPr>
        <w:t xml:space="preserve"> </w:t>
      </w:r>
      <w:r w:rsidR="006247D8" w:rsidRPr="00DF1634">
        <w:rPr>
          <w:rFonts w:ascii="GHEA Grapalat" w:hAnsi="GHEA Grapalat" w:cs="Sylfaen"/>
          <w:sz w:val="20"/>
          <w:rPrChange w:id="2900" w:author="Hayk-PC" w:date="2024-12-11T02:31:00Z">
            <w:rPr>
              <w:rFonts w:ascii="GHEA Grapalat" w:hAnsi="GHEA Grapalat" w:cs="Sylfaen"/>
              <w:sz w:val="20"/>
            </w:rPr>
          </w:rPrChange>
        </w:rPr>
        <w:t xml:space="preserve">                                        </w:t>
      </w:r>
      <w:r w:rsidRPr="00DF1634">
        <w:rPr>
          <w:rFonts w:ascii="GHEA Grapalat" w:hAnsi="GHEA Grapalat"/>
          <w:sz w:val="16"/>
          <w:rPrChange w:id="2901" w:author="Hayk-PC" w:date="2024-12-11T02:31:00Z">
            <w:rPr>
              <w:rFonts w:ascii="GHEA Grapalat" w:hAnsi="GHEA Grapalat"/>
              <w:sz w:val="16"/>
            </w:rPr>
          </w:rPrChange>
        </w:rPr>
        <w:t>наименование участника</w:t>
      </w:r>
    </w:p>
    <w:p w14:paraId="62D04F6F" w14:textId="77777777" w:rsidR="006B3E56" w:rsidRPr="00DF1634" w:rsidRDefault="009E1F0A" w:rsidP="00AF791F">
      <w:pPr>
        <w:widowControl w:val="0"/>
        <w:spacing w:after="160"/>
        <w:ind w:left="568"/>
        <w:jc w:val="both"/>
        <w:rPr>
          <w:rFonts w:ascii="GHEA Grapalat" w:hAnsi="GHEA Grapalat" w:cs="Arial"/>
          <w:rPrChange w:id="2902" w:author="Hayk-PC" w:date="2024-12-11T02:31:00Z">
            <w:rPr>
              <w:rFonts w:ascii="GHEA Grapalat" w:hAnsi="GHEA Grapalat" w:cs="Arial"/>
            </w:rPr>
          </w:rPrChange>
        </w:rPr>
      </w:pPr>
      <w:r w:rsidRPr="00DF1634">
        <w:rPr>
          <w:rFonts w:ascii="GHEA Grapalat" w:hAnsi="GHEA Grapalat"/>
          <w:color w:val="000000" w:themeColor="text1"/>
          <w:rPrChange w:id="2903" w:author="Hayk-PC" w:date="2024-12-11T02:31:00Z">
            <w:rPr>
              <w:rFonts w:ascii="GHEA Grapalat" w:hAnsi="GHEA Grapalat"/>
              <w:color w:val="000000" w:themeColor="text1"/>
            </w:rPr>
          </w:rPrChange>
        </w:rPr>
        <w:t>обязуется в случае признания отобранным участником в порядке и сроки, установленные приглашением  представить обеспечение квалификации</w:t>
      </w:r>
      <w:r w:rsidRPr="00DF1634" w:rsidDel="009E1F0A">
        <w:rPr>
          <w:rFonts w:ascii="GHEA Grapalat" w:hAnsi="GHEA Grapalat"/>
          <w:rPrChange w:id="2904" w:author="Hayk-PC" w:date="2024-12-11T02:31:00Z">
            <w:rPr>
              <w:rFonts w:ascii="GHEA Grapalat" w:hAnsi="GHEA Grapalat"/>
            </w:rPr>
          </w:rPrChange>
        </w:rPr>
        <w:t xml:space="preserve"> </w:t>
      </w:r>
      <w:r w:rsidR="0035493A" w:rsidRPr="00DF1634">
        <w:rPr>
          <w:rFonts w:ascii="GHEA Grapalat" w:hAnsi="GHEA Grapalat"/>
          <w:vertAlign w:val="superscript"/>
          <w:rPrChange w:id="2905" w:author="Hayk-PC" w:date="2024-12-11T02:31:00Z">
            <w:rPr>
              <w:rFonts w:ascii="GHEA Grapalat" w:hAnsi="GHEA Grapalat"/>
              <w:vertAlign w:val="superscript"/>
            </w:rPr>
          </w:rPrChange>
        </w:rPr>
        <w:t>16</w:t>
      </w:r>
      <w:r w:rsidR="00952531" w:rsidRPr="00DF1634">
        <w:rPr>
          <w:rFonts w:ascii="GHEA Grapalat" w:hAnsi="GHEA Grapalat"/>
          <w:rPrChange w:id="2906" w:author="Hayk-PC" w:date="2024-12-11T02:31:00Z">
            <w:rPr>
              <w:rFonts w:ascii="GHEA Grapalat" w:hAnsi="GHEA Grapalat"/>
            </w:rPr>
          </w:rPrChange>
        </w:rPr>
        <w:t>,</w:t>
      </w:r>
    </w:p>
    <w:p w14:paraId="6C842DE3" w14:textId="60520827" w:rsidR="006B3E56" w:rsidRPr="00DF1634" w:rsidRDefault="006B3E56" w:rsidP="00AF791F">
      <w:pPr>
        <w:pStyle w:val="ListParagraph"/>
        <w:widowControl w:val="0"/>
        <w:numPr>
          <w:ilvl w:val="0"/>
          <w:numId w:val="33"/>
        </w:numPr>
        <w:tabs>
          <w:tab w:val="left" w:pos="567"/>
        </w:tabs>
        <w:spacing w:after="160"/>
        <w:jc w:val="both"/>
        <w:rPr>
          <w:rFonts w:ascii="GHEA Grapalat" w:hAnsi="GHEA Grapalat" w:cs="Arial"/>
          <w:rPrChange w:id="2907" w:author="Hayk-PC" w:date="2024-12-11T02:31:00Z">
            <w:rPr>
              <w:rFonts w:ascii="GHEA Grapalat" w:hAnsi="GHEA Grapalat" w:cs="Arial"/>
            </w:rPr>
          </w:rPrChange>
        </w:rPr>
      </w:pPr>
      <w:r w:rsidRPr="00DF1634">
        <w:rPr>
          <w:rFonts w:ascii="GHEA Grapalat" w:hAnsi="GHEA Grapalat"/>
          <w:rPrChange w:id="2908" w:author="Hayk-PC" w:date="2024-12-11T02:31:00Z">
            <w:rPr>
              <w:rFonts w:ascii="GHEA Grapalat" w:hAnsi="GHEA Grapalat"/>
            </w:rPr>
          </w:rPrChange>
        </w:rPr>
        <w:t xml:space="preserve">в рамках участия в </w:t>
      </w:r>
      <w:del w:id="2909" w:author="Hayk Koshetsyan" w:date="2024-12-10T16:50:00Z">
        <w:r w:rsidR="00305944" w:rsidRPr="00DF1634" w:rsidDel="0014596D">
          <w:rPr>
            <w:rFonts w:ascii="GHEA Grapalat" w:hAnsi="GHEA Grapalat"/>
            <w:rPrChange w:id="2910" w:author="Hayk-PC" w:date="2024-12-11T02:31:00Z">
              <w:rPr>
                <w:rFonts w:ascii="GHEA Grapalat" w:hAnsi="GHEA Grapalat"/>
              </w:rPr>
            </w:rPrChange>
          </w:rPr>
          <w:delText>открытом конкурсе</w:delText>
        </w:r>
      </w:del>
      <w:ins w:id="2911" w:author="Hayk Koshetsyan" w:date="2024-12-10T16:50:00Z">
        <w:r w:rsidR="0014596D" w:rsidRPr="00DF1634">
          <w:rPr>
            <w:rFonts w:ascii="GHEA Grapalat" w:hAnsi="GHEA Grapalat"/>
            <w:rPrChange w:id="2912" w:author="Hayk-PC" w:date="2024-12-11T02:31:00Z">
              <w:rPr>
                <w:rFonts w:ascii="GHEA Grapalat" w:hAnsi="GHEA Grapalat"/>
              </w:rPr>
            </w:rPrChange>
          </w:rPr>
          <w:t>ЗАПРОСЕ КОТИРОВОК</w:t>
        </w:r>
      </w:ins>
      <w:r w:rsidR="00305944" w:rsidRPr="00DF1634">
        <w:rPr>
          <w:rFonts w:ascii="GHEA Grapalat" w:hAnsi="GHEA Grapalat"/>
          <w:rPrChange w:id="2913" w:author="Hayk-PC" w:date="2024-12-11T02:31:00Z">
            <w:rPr>
              <w:rFonts w:ascii="GHEA Grapalat" w:hAnsi="GHEA Grapalat"/>
            </w:rPr>
          </w:rPrChange>
        </w:rPr>
        <w:t xml:space="preserve"> </w:t>
      </w:r>
      <w:r w:rsidRPr="00DF1634">
        <w:rPr>
          <w:rFonts w:ascii="GHEA Grapalat" w:hAnsi="GHEA Grapalat"/>
          <w:rPrChange w:id="2914" w:author="Hayk-PC" w:date="2024-12-11T02:31:00Z">
            <w:rPr>
              <w:rFonts w:ascii="GHEA Grapalat" w:hAnsi="GHEA Grapalat"/>
            </w:rPr>
          </w:rPrChange>
        </w:rPr>
        <w:t xml:space="preserve">под кодом "--- </w:t>
      </w:r>
      <w:del w:id="2915" w:author="Hayk Koshetsyan" w:date="2024-12-10T16:54:00Z">
        <w:r w:rsidRPr="00DF1634" w:rsidDel="0014596D">
          <w:rPr>
            <w:rFonts w:ascii="GHEA Grapalat" w:hAnsi="GHEA Grapalat"/>
            <w:rPrChange w:id="2916" w:author="Hayk-PC" w:date="2024-12-11T02:31:00Z">
              <w:rPr>
                <w:rFonts w:ascii="GHEA Grapalat" w:hAnsi="GHEA Grapalat"/>
              </w:rPr>
            </w:rPrChange>
          </w:rPr>
          <w:delText>BMAPDzB</w:delText>
        </w:r>
      </w:del>
      <w:ins w:id="2917" w:author="Hayk Koshetsyan" w:date="2024-12-10T16:54:00Z">
        <w:r w:rsidR="0014596D" w:rsidRPr="00DF1634">
          <w:rPr>
            <w:rFonts w:ascii="GHEA Grapalat" w:hAnsi="GHEA Grapalat"/>
            <w:rPrChange w:id="2918" w:author="Hayk-PC" w:date="2024-12-11T02:31:00Z">
              <w:rPr>
                <w:rFonts w:ascii="GHEA Grapalat" w:hAnsi="GHEA Grapalat"/>
              </w:rPr>
            </w:rPrChange>
          </w:rPr>
          <w:t>IAIM-GHAPDzB-24/1</w:t>
        </w:r>
      </w:ins>
      <w:r w:rsidRPr="00DF1634">
        <w:rPr>
          <w:rFonts w:ascii="GHEA Grapalat" w:hAnsi="GHEA Grapalat"/>
          <w:rPrChange w:id="2919" w:author="Hayk-PC" w:date="2024-12-11T02:31:00Z">
            <w:rPr>
              <w:rFonts w:ascii="GHEA Grapalat" w:hAnsi="GHEA Grapalat"/>
            </w:rPr>
          </w:rPrChange>
        </w:rPr>
        <w:t xml:space="preserve"> ---/---"*</w:t>
      </w:r>
    </w:p>
    <w:p w14:paraId="25E15221" w14:textId="77777777" w:rsidR="006B3E56" w:rsidRPr="00DF1634" w:rsidRDefault="006B3E56" w:rsidP="00B46D58">
      <w:pPr>
        <w:pStyle w:val="ListParagraph"/>
        <w:widowControl w:val="0"/>
        <w:numPr>
          <w:ilvl w:val="0"/>
          <w:numId w:val="22"/>
        </w:numPr>
        <w:tabs>
          <w:tab w:val="left" w:pos="567"/>
        </w:tabs>
        <w:spacing w:after="160"/>
        <w:jc w:val="both"/>
        <w:rPr>
          <w:rFonts w:ascii="GHEA Grapalat" w:hAnsi="GHEA Grapalat"/>
          <w:rPrChange w:id="2920" w:author="Hayk-PC" w:date="2024-12-11T02:31:00Z">
            <w:rPr>
              <w:rFonts w:ascii="GHEA Grapalat" w:hAnsi="GHEA Grapalat"/>
            </w:rPr>
          </w:rPrChange>
        </w:rPr>
      </w:pPr>
      <w:r w:rsidRPr="00DF1634">
        <w:rPr>
          <w:rFonts w:ascii="GHEA Grapalat" w:hAnsi="GHEA Grapalat"/>
          <w:rPrChange w:id="2921" w:author="Hayk-PC" w:date="2024-12-11T02:31:00Z">
            <w:rPr>
              <w:rFonts w:ascii="GHEA Grapalat" w:hAnsi="GHEA Grapalat"/>
            </w:rPr>
          </w:rPrChange>
        </w:rPr>
        <w:t>не допускал и (или) не допустит</w:t>
      </w:r>
      <w:r w:rsidR="00024FA3" w:rsidRPr="00DF1634">
        <w:rPr>
          <w:rFonts w:ascii="GHEA Grapalat" w:hAnsi="GHEA Grapalat"/>
          <w:rPrChange w:id="2922" w:author="Hayk-PC" w:date="2024-12-11T02:31:00Z">
            <w:rPr>
              <w:rFonts w:ascii="GHEA Grapalat" w:hAnsi="GHEA Grapalat"/>
            </w:rPr>
          </w:rPrChange>
        </w:rPr>
        <w:t xml:space="preserve"> </w:t>
      </w:r>
      <w:r w:rsidR="00024FA3" w:rsidRPr="00DF1634">
        <w:rPr>
          <w:rFonts w:ascii="GHEA Grapalat" w:hAnsi="GHEA Grapalat"/>
          <w:lang w:val="hy-AM"/>
          <w:rPrChange w:id="2923" w:author="Hayk-PC" w:date="2024-12-11T02:31:00Z">
            <w:rPr>
              <w:rFonts w:ascii="GHEA Grapalat" w:hAnsi="GHEA Grapalat"/>
              <w:lang w:val="hy-AM"/>
            </w:rPr>
          </w:rPrChange>
        </w:rPr>
        <w:t>недобросовестн</w:t>
      </w:r>
      <w:r w:rsidR="00024FA3" w:rsidRPr="00DF1634">
        <w:rPr>
          <w:rFonts w:ascii="GHEA Grapalat" w:hAnsi="GHEA Grapalat"/>
          <w:rPrChange w:id="2924" w:author="Hayk-PC" w:date="2024-12-11T02:31:00Z">
            <w:rPr>
              <w:rFonts w:ascii="GHEA Grapalat" w:hAnsi="GHEA Grapalat"/>
            </w:rPr>
          </w:rPrChange>
        </w:rPr>
        <w:t>ой</w:t>
      </w:r>
      <w:r w:rsidR="00024FA3" w:rsidRPr="00DF1634">
        <w:rPr>
          <w:rFonts w:ascii="GHEA Grapalat" w:hAnsi="GHEA Grapalat"/>
          <w:lang w:val="hy-AM"/>
          <w:rPrChange w:id="2925" w:author="Hayk-PC" w:date="2024-12-11T02:31:00Z">
            <w:rPr>
              <w:rFonts w:ascii="GHEA Grapalat" w:hAnsi="GHEA Grapalat"/>
              <w:lang w:val="hy-AM"/>
            </w:rPr>
          </w:rPrChange>
        </w:rPr>
        <w:t xml:space="preserve"> конкуренци</w:t>
      </w:r>
      <w:r w:rsidR="00024FA3" w:rsidRPr="00DF1634">
        <w:rPr>
          <w:rFonts w:ascii="GHEA Grapalat" w:hAnsi="GHEA Grapalat"/>
          <w:rPrChange w:id="2926" w:author="Hayk-PC" w:date="2024-12-11T02:31:00Z">
            <w:rPr>
              <w:rFonts w:ascii="GHEA Grapalat" w:hAnsi="GHEA Grapalat"/>
            </w:rPr>
          </w:rPrChange>
        </w:rPr>
        <w:t>и,</w:t>
      </w:r>
      <w:r w:rsidRPr="00DF1634">
        <w:rPr>
          <w:rFonts w:ascii="GHEA Grapalat" w:hAnsi="GHEA Grapalat"/>
          <w:rPrChange w:id="2927" w:author="Hayk-PC" w:date="2024-12-11T02:31:00Z">
            <w:rPr>
              <w:rFonts w:ascii="GHEA Grapalat" w:hAnsi="GHEA Grapalat"/>
            </w:rPr>
          </w:rPrChange>
        </w:rPr>
        <w:t xml:space="preserve"> злоупотребления доминирующим положением и антиконкурентного соглашения,</w:t>
      </w:r>
    </w:p>
    <w:p w14:paraId="50188EC9" w14:textId="68281BC1" w:rsidR="006B3E56" w:rsidRPr="00DF1634" w:rsidRDefault="006B3E56" w:rsidP="00B46D58">
      <w:pPr>
        <w:pStyle w:val="ListParagraph"/>
        <w:widowControl w:val="0"/>
        <w:numPr>
          <w:ilvl w:val="0"/>
          <w:numId w:val="22"/>
        </w:numPr>
        <w:tabs>
          <w:tab w:val="left" w:pos="567"/>
        </w:tabs>
        <w:spacing w:after="160"/>
        <w:jc w:val="both"/>
        <w:rPr>
          <w:rFonts w:ascii="GHEA Grapalat" w:hAnsi="GHEA Grapalat"/>
          <w:spacing w:val="-6"/>
          <w:rPrChange w:id="2928" w:author="Hayk-PC" w:date="2024-12-11T02:31:00Z">
            <w:rPr>
              <w:rFonts w:ascii="GHEA Grapalat" w:hAnsi="GHEA Grapalat"/>
              <w:spacing w:val="-6"/>
            </w:rPr>
          </w:rPrChange>
        </w:rPr>
      </w:pPr>
      <w:r w:rsidRPr="00DF1634">
        <w:rPr>
          <w:rFonts w:ascii="GHEA Grapalat" w:hAnsi="GHEA Grapalat"/>
          <w:spacing w:val="-6"/>
          <w:rPrChange w:id="2929" w:author="Hayk-PC" w:date="2024-12-11T02:31:00Z">
            <w:rPr>
              <w:rFonts w:ascii="GHEA Grapalat" w:hAnsi="GHEA Grapalat"/>
              <w:spacing w:val="-6"/>
            </w:rPr>
          </w:rPrChange>
        </w:rPr>
        <w:t xml:space="preserve">отсутствует случай установленного приглашением на </w:t>
      </w:r>
      <w:del w:id="2930" w:author="Hayk Koshetsyan" w:date="2024-12-10T17:01:00Z">
        <w:r w:rsidR="00305944" w:rsidRPr="00DF1634" w:rsidDel="00CA3B24">
          <w:rPr>
            <w:rFonts w:ascii="GHEA Grapalat" w:hAnsi="GHEA Grapalat"/>
            <w:rPrChange w:id="2931" w:author="Hayk-PC" w:date="2024-12-11T02:31:00Z">
              <w:rPr>
                <w:rFonts w:ascii="GHEA Grapalat" w:hAnsi="GHEA Grapalat"/>
              </w:rPr>
            </w:rPrChange>
          </w:rPr>
          <w:delText>открытый конкурс</w:delText>
        </w:r>
      </w:del>
      <w:ins w:id="2932" w:author="Hayk Koshetsyan" w:date="2024-12-10T17:02:00Z">
        <w:r w:rsidR="00CA3B24" w:rsidRPr="00DF1634">
          <w:rPr>
            <w:rFonts w:ascii="GHEA Grapalat" w:hAnsi="GHEA Grapalat"/>
            <w:rPrChange w:id="2933" w:author="Hayk-PC" w:date="2024-12-11T02:31:00Z">
              <w:rPr>
                <w:rFonts w:ascii="GHEA Grapalat" w:hAnsi="GHEA Grapalat"/>
              </w:rPr>
            </w:rPrChange>
          </w:rPr>
          <w:t xml:space="preserve">ЗАПРОС КОТИРОВОК </w:t>
        </w:r>
      </w:ins>
      <w:r w:rsidRPr="00DF1634">
        <w:rPr>
          <w:rFonts w:ascii="GHEA Grapalat" w:hAnsi="GHEA Grapalat"/>
          <w:rPrChange w:id="2934" w:author="Hayk-PC" w:date="2024-12-11T02:31:00Z">
            <w:rPr>
              <w:rFonts w:ascii="GHEA Grapalat" w:hAnsi="GHEA Grapalat"/>
            </w:rPr>
          </w:rPrChange>
        </w:rPr>
        <w:t xml:space="preserve"> случая     одновременного </w:t>
      </w:r>
    </w:p>
    <w:p w14:paraId="592A83D8" w14:textId="77777777" w:rsidR="006B3E56" w:rsidRPr="00DF1634" w:rsidRDefault="006B3E56" w:rsidP="00B46D58">
      <w:pPr>
        <w:pStyle w:val="BodyTextIndent"/>
        <w:widowControl w:val="0"/>
        <w:spacing w:line="240" w:lineRule="auto"/>
        <w:ind w:firstLine="0"/>
        <w:jc w:val="left"/>
        <w:rPr>
          <w:rFonts w:ascii="GHEA Grapalat" w:hAnsi="GHEA Grapalat"/>
          <w:i w:val="0"/>
          <w:sz w:val="24"/>
          <w:rPrChange w:id="2935" w:author="Hayk-PC" w:date="2024-12-11T02:31:00Z">
            <w:rPr>
              <w:rFonts w:ascii="GHEA Grapalat" w:hAnsi="GHEA Grapalat"/>
              <w:i w:val="0"/>
              <w:sz w:val="24"/>
            </w:rPr>
          </w:rPrChange>
        </w:rPr>
      </w:pPr>
      <w:r w:rsidRPr="00DF1634">
        <w:rPr>
          <w:rFonts w:ascii="GHEA Grapalat" w:hAnsi="GHEA Grapalat"/>
          <w:i w:val="0"/>
          <w:sz w:val="24"/>
          <w:rPrChange w:id="2936" w:author="Hayk-PC" w:date="2024-12-11T02:31:00Z">
            <w:rPr>
              <w:rFonts w:ascii="GHEA Grapalat" w:hAnsi="GHEA Grapalat"/>
              <w:i w:val="0"/>
              <w:sz w:val="24"/>
            </w:rPr>
          </w:rPrChange>
        </w:rPr>
        <w:t>участия взаимосвязанных с ________________ лиц и (или) учрежденных__________</w:t>
      </w:r>
    </w:p>
    <w:p w14:paraId="4F10D29B" w14:textId="77777777" w:rsidR="006B3E56" w:rsidRPr="00DF1634" w:rsidRDefault="006B3E56" w:rsidP="00B46D58">
      <w:pPr>
        <w:widowControl w:val="0"/>
        <w:tabs>
          <w:tab w:val="left" w:pos="7938"/>
        </w:tabs>
        <w:ind w:left="3119"/>
        <w:jc w:val="both"/>
        <w:rPr>
          <w:rFonts w:ascii="GHEA Grapalat" w:hAnsi="GHEA Grapalat"/>
          <w:sz w:val="16"/>
          <w:rPrChange w:id="2937" w:author="Hayk-PC" w:date="2024-12-11T02:31:00Z">
            <w:rPr>
              <w:rFonts w:ascii="GHEA Grapalat" w:hAnsi="GHEA Grapalat"/>
              <w:sz w:val="16"/>
            </w:rPr>
          </w:rPrChange>
        </w:rPr>
      </w:pPr>
      <w:r w:rsidRPr="00DF1634">
        <w:rPr>
          <w:rFonts w:ascii="GHEA Grapalat" w:hAnsi="GHEA Grapalat"/>
          <w:sz w:val="16"/>
          <w:rPrChange w:id="2938" w:author="Hayk-PC" w:date="2024-12-11T02:31:00Z">
            <w:rPr>
              <w:rFonts w:ascii="GHEA Grapalat" w:hAnsi="GHEA Grapalat"/>
              <w:sz w:val="16"/>
            </w:rPr>
          </w:rPrChange>
        </w:rPr>
        <w:t>наименование участника</w:t>
      </w:r>
      <w:r w:rsidRPr="00DF1634">
        <w:rPr>
          <w:rFonts w:ascii="GHEA Grapalat" w:hAnsi="GHEA Grapalat"/>
          <w:sz w:val="16"/>
          <w:rPrChange w:id="2939" w:author="Hayk-PC" w:date="2024-12-11T02:31:00Z">
            <w:rPr>
              <w:rFonts w:ascii="GHEA Grapalat" w:hAnsi="GHEA Grapalat"/>
              <w:sz w:val="16"/>
            </w:rPr>
          </w:rPrChange>
        </w:rPr>
        <w:tab/>
        <w:t>наименование</w:t>
      </w:r>
    </w:p>
    <w:p w14:paraId="536C55AE" w14:textId="77777777" w:rsidR="006B3E56" w:rsidRPr="00DF1634" w:rsidRDefault="006B3E56" w:rsidP="00B46D58">
      <w:pPr>
        <w:widowControl w:val="0"/>
        <w:tabs>
          <w:tab w:val="left" w:pos="7938"/>
        </w:tabs>
        <w:spacing w:after="160"/>
        <w:ind w:left="8080"/>
        <w:jc w:val="both"/>
        <w:rPr>
          <w:rFonts w:ascii="GHEA Grapalat" w:hAnsi="GHEA Grapalat" w:cs="Arial"/>
          <w:sz w:val="16"/>
          <w:rPrChange w:id="2940" w:author="Hayk-PC" w:date="2024-12-11T02:31:00Z">
            <w:rPr>
              <w:rFonts w:ascii="GHEA Grapalat" w:hAnsi="GHEA Grapalat" w:cs="Arial"/>
              <w:sz w:val="16"/>
            </w:rPr>
          </w:rPrChange>
        </w:rPr>
      </w:pPr>
      <w:r w:rsidRPr="00DF1634">
        <w:rPr>
          <w:rFonts w:ascii="GHEA Grapalat" w:hAnsi="GHEA Grapalat"/>
          <w:sz w:val="16"/>
          <w:rPrChange w:id="2941" w:author="Hayk-PC" w:date="2024-12-11T02:31:00Z">
            <w:rPr>
              <w:rFonts w:ascii="GHEA Grapalat" w:hAnsi="GHEA Grapalat"/>
              <w:sz w:val="16"/>
            </w:rPr>
          </w:rPrChange>
        </w:rPr>
        <w:t>участника</w:t>
      </w:r>
    </w:p>
    <w:p w14:paraId="7E1FD816" w14:textId="77777777" w:rsidR="006B3E56" w:rsidRPr="00DF1634" w:rsidRDefault="006B3E56" w:rsidP="00B46D58">
      <w:pPr>
        <w:widowControl w:val="0"/>
        <w:jc w:val="both"/>
        <w:rPr>
          <w:rFonts w:ascii="GHEA Grapalat" w:hAnsi="GHEA Grapalat"/>
          <w:u w:val="single"/>
          <w:rPrChange w:id="2942" w:author="Hayk-PC" w:date="2024-12-11T02:31:00Z">
            <w:rPr>
              <w:rFonts w:ascii="GHEA Grapalat" w:hAnsi="GHEA Grapalat"/>
              <w:u w:val="single"/>
            </w:rPr>
          </w:rPrChange>
        </w:rPr>
      </w:pPr>
      <w:r w:rsidRPr="00DF1634">
        <w:rPr>
          <w:rFonts w:ascii="GHEA Grapalat" w:hAnsi="GHEA Grapalat"/>
          <w:rPrChange w:id="2943" w:author="Hayk-PC" w:date="2024-12-11T02:31:00Z">
            <w:rPr>
              <w:rFonts w:ascii="GHEA Grapalat" w:hAnsi="GHEA Grapalat"/>
            </w:rPr>
          </w:rPrChange>
        </w:rPr>
        <w:t>организаций, либо организаций, имеющих принадлежащую ____________________</w:t>
      </w:r>
    </w:p>
    <w:p w14:paraId="26B1C911" w14:textId="77777777" w:rsidR="006B3E56" w:rsidRPr="00DF1634" w:rsidRDefault="006B3E56" w:rsidP="00B46D58">
      <w:pPr>
        <w:widowControl w:val="0"/>
        <w:spacing w:after="160"/>
        <w:ind w:left="7088"/>
        <w:jc w:val="both"/>
        <w:rPr>
          <w:rFonts w:ascii="GHEA Grapalat" w:hAnsi="GHEA Grapalat"/>
          <w:rPrChange w:id="2944" w:author="Hayk-PC" w:date="2024-12-11T02:31:00Z">
            <w:rPr>
              <w:rFonts w:ascii="GHEA Grapalat" w:hAnsi="GHEA Grapalat"/>
            </w:rPr>
          </w:rPrChange>
        </w:rPr>
      </w:pPr>
      <w:r w:rsidRPr="00DF1634">
        <w:rPr>
          <w:rFonts w:ascii="GHEA Grapalat" w:hAnsi="GHEA Grapalat"/>
          <w:vertAlign w:val="superscript"/>
          <w:rPrChange w:id="2945" w:author="Hayk-PC" w:date="2024-12-11T02:31:00Z">
            <w:rPr>
              <w:rFonts w:ascii="GHEA Grapalat" w:hAnsi="GHEA Grapalat"/>
              <w:vertAlign w:val="superscript"/>
            </w:rPr>
          </w:rPrChange>
        </w:rPr>
        <w:t>наименование участника</w:t>
      </w:r>
    </w:p>
    <w:p w14:paraId="0D7B5B6F" w14:textId="77777777" w:rsidR="006B3E56" w:rsidRPr="00DF1634" w:rsidRDefault="006B3E56" w:rsidP="00B46D58">
      <w:pPr>
        <w:widowControl w:val="0"/>
        <w:spacing w:after="160"/>
        <w:jc w:val="both"/>
        <w:rPr>
          <w:ins w:id="2946" w:author="Inesa Kocharyan" w:date="2021-09-01T13:44:00Z"/>
          <w:rFonts w:ascii="GHEA Grapalat" w:hAnsi="GHEA Grapalat"/>
          <w:rPrChange w:id="2947" w:author="Hayk-PC" w:date="2024-12-11T02:31:00Z">
            <w:rPr>
              <w:ins w:id="2948" w:author="Inesa Kocharyan" w:date="2021-09-01T13:44:00Z"/>
              <w:rFonts w:ascii="GHEA Grapalat" w:hAnsi="GHEA Grapalat"/>
            </w:rPr>
          </w:rPrChange>
        </w:rPr>
      </w:pPr>
      <w:r w:rsidRPr="00DF1634">
        <w:rPr>
          <w:rFonts w:ascii="GHEA Grapalat" w:hAnsi="GHEA Grapalat"/>
          <w:rPrChange w:id="2949" w:author="Hayk-PC" w:date="2024-12-11T02:31:00Z">
            <w:rPr>
              <w:rFonts w:ascii="GHEA Grapalat" w:hAnsi="GHEA Grapalat"/>
            </w:rPr>
          </w:rPrChange>
        </w:rPr>
        <w:t>долю (пай) в размере более пятидесяти процентов</w:t>
      </w:r>
      <w:r w:rsidR="00BB6319" w:rsidRPr="00DF1634">
        <w:rPr>
          <w:rFonts w:ascii="GHEA Grapalat" w:hAnsi="GHEA Grapalat"/>
          <w:rPrChange w:id="2950" w:author="Hayk-PC" w:date="2024-12-11T02:31:00Z">
            <w:rPr>
              <w:rFonts w:ascii="GHEA Grapalat" w:hAnsi="GHEA Grapalat"/>
            </w:rPr>
          </w:rPrChange>
        </w:rPr>
        <w:t>.</w:t>
      </w:r>
    </w:p>
    <w:p w14:paraId="506F6506" w14:textId="77777777" w:rsidR="00BB6319" w:rsidRPr="00DF1634" w:rsidRDefault="00BB6319" w:rsidP="00BB6319">
      <w:pPr>
        <w:widowControl w:val="0"/>
        <w:spacing w:after="160"/>
        <w:contextualSpacing/>
        <w:jc w:val="both"/>
        <w:rPr>
          <w:rFonts w:ascii="GHEA Grapalat" w:hAnsi="GHEA Grapalat"/>
          <w:rPrChange w:id="2951" w:author="Hayk-PC" w:date="2024-12-11T02:31:00Z">
            <w:rPr>
              <w:rFonts w:ascii="GHEA Grapalat" w:hAnsi="GHEA Grapalat"/>
            </w:rPr>
          </w:rPrChange>
        </w:rPr>
      </w:pPr>
      <w:r w:rsidRPr="00DF1634">
        <w:rPr>
          <w:rFonts w:ascii="GHEA Grapalat" w:hAnsi="GHEA Grapalat"/>
          <w:rPrChange w:id="2952" w:author="Hayk-PC" w:date="2024-12-11T02:31:00Z">
            <w:rPr>
              <w:rFonts w:ascii="GHEA Grapalat" w:hAnsi="GHEA Grapalat"/>
            </w:rPr>
          </w:rPrChange>
        </w:rPr>
        <w:t>Ниже  ------------</w:t>
      </w:r>
      <w:r w:rsidR="009A73EA" w:rsidRPr="00DF1634">
        <w:rPr>
          <w:rFonts w:ascii="GHEA Grapalat" w:hAnsi="GHEA Grapalat"/>
          <w:rPrChange w:id="2953" w:author="Hayk-PC" w:date="2024-12-11T02:31:00Z">
            <w:rPr>
              <w:rFonts w:ascii="GHEA Grapalat" w:hAnsi="GHEA Grapalat"/>
            </w:rPr>
          </w:rPrChange>
        </w:rPr>
        <w:t>---------------------------</w:t>
      </w:r>
      <w:r w:rsidRPr="00DF1634">
        <w:rPr>
          <w:rFonts w:ascii="GHEA Grapalat" w:hAnsi="GHEA Grapalat"/>
          <w:rPrChange w:id="2954" w:author="Hayk-PC" w:date="2024-12-11T02:31:00Z">
            <w:rPr>
              <w:rFonts w:ascii="GHEA Grapalat" w:hAnsi="GHEA Grapalat"/>
            </w:rPr>
          </w:rPrChange>
        </w:rPr>
        <w:t>-</w:t>
      </w:r>
      <w:r w:rsidR="009A73EA" w:rsidRPr="00DF1634">
        <w:rPr>
          <w:rFonts w:ascii="GHEA Grapalat" w:hAnsi="GHEA Grapalat"/>
          <w:rPrChange w:id="2955" w:author="Hayk-PC" w:date="2024-12-11T02:31:00Z">
            <w:rPr>
              <w:rFonts w:ascii="GHEA Grapalat" w:hAnsi="GHEA Grapalat"/>
            </w:rPr>
          </w:rPrChange>
        </w:rPr>
        <w:t xml:space="preserve"> </w:t>
      </w:r>
      <w:r w:rsidR="004A5C6D" w:rsidRPr="00DF1634">
        <w:rPr>
          <w:rFonts w:ascii="GHEA Grapalat" w:hAnsi="GHEA Grapalat"/>
          <w:rPrChange w:id="2956" w:author="Hayk-PC" w:date="2024-12-11T02:31:00Z">
            <w:rPr>
              <w:rFonts w:ascii="GHEA Grapalat" w:hAnsi="GHEA Grapalat"/>
            </w:rPr>
          </w:rPrChange>
        </w:rPr>
        <w:t xml:space="preserve">представляет </w:t>
      </w:r>
      <w:r w:rsidR="009A73EA" w:rsidRPr="00DF1634">
        <w:rPr>
          <w:rFonts w:ascii="GHEA Grapalat" w:hAnsi="GHEA Grapalat"/>
          <w:rPrChange w:id="2957" w:author="Hayk-PC" w:date="2024-12-11T02:31:00Z">
            <w:rPr>
              <w:rFonts w:ascii="GHEA Grapalat" w:hAnsi="GHEA Grapalat"/>
            </w:rPr>
          </w:rPrChange>
        </w:rPr>
        <w:t>ссылку на сайт, содержащий</w:t>
      </w:r>
    </w:p>
    <w:p w14:paraId="5C837DC1" w14:textId="77777777" w:rsidR="00BB6319" w:rsidRPr="00DF1634" w:rsidRDefault="00BB6319" w:rsidP="004A5C6D">
      <w:pPr>
        <w:widowControl w:val="0"/>
        <w:spacing w:after="160"/>
        <w:ind w:left="1276"/>
        <w:contextualSpacing/>
        <w:jc w:val="both"/>
        <w:rPr>
          <w:rFonts w:ascii="GHEA Grapalat" w:hAnsi="GHEA Grapalat"/>
          <w:rPrChange w:id="2958" w:author="Hayk-PC" w:date="2024-12-11T02:31:00Z">
            <w:rPr>
              <w:rFonts w:ascii="GHEA Grapalat" w:hAnsi="GHEA Grapalat"/>
            </w:rPr>
          </w:rPrChange>
        </w:rPr>
      </w:pPr>
      <w:r w:rsidRPr="00DF1634">
        <w:rPr>
          <w:rFonts w:ascii="GHEA Grapalat" w:hAnsi="GHEA Grapalat"/>
          <w:vertAlign w:val="superscript"/>
          <w:rPrChange w:id="2959" w:author="Hayk-PC" w:date="2024-12-11T02:31:00Z">
            <w:rPr>
              <w:rFonts w:ascii="GHEA Grapalat" w:hAnsi="GHEA Grapalat"/>
              <w:vertAlign w:val="superscript"/>
            </w:rPr>
          </w:rPrChange>
        </w:rPr>
        <w:t>наименование участника</w:t>
      </w:r>
    </w:p>
    <w:p w14:paraId="3B7C4881" w14:textId="77777777" w:rsidR="007D1008" w:rsidRPr="00DF1634" w:rsidRDefault="009A73EA" w:rsidP="00724462">
      <w:pPr>
        <w:widowControl w:val="0"/>
        <w:spacing w:after="160"/>
        <w:jc w:val="both"/>
        <w:rPr>
          <w:rFonts w:ascii="GHEA Grapalat" w:hAnsi="GHEA Grapalat"/>
          <w:rPrChange w:id="2960" w:author="Hayk-PC" w:date="2024-12-11T02:31:00Z">
            <w:rPr>
              <w:rFonts w:ascii="GHEA Grapalat" w:hAnsi="GHEA Grapalat"/>
            </w:rPr>
          </w:rPrChange>
        </w:rPr>
      </w:pPr>
      <w:r w:rsidRPr="00DF1634">
        <w:rPr>
          <w:rFonts w:ascii="GHEA Grapalat" w:hAnsi="GHEA Grapalat"/>
          <w:rPrChange w:id="2961" w:author="Hayk-PC" w:date="2024-12-11T02:31:00Z">
            <w:rPr>
              <w:rFonts w:ascii="GHEA Grapalat" w:hAnsi="GHEA Grapalat"/>
            </w:rPr>
          </w:rPrChange>
        </w:rPr>
        <w:t xml:space="preserve">информацию о реальных бенефициарах </w:t>
      </w:r>
      <w:r w:rsidR="00BB6319" w:rsidRPr="00DF1634">
        <w:rPr>
          <w:rFonts w:ascii="GHEA Grapalat" w:hAnsi="GHEA Grapalat"/>
          <w:rPrChange w:id="2962" w:author="Hayk-PC" w:date="2024-12-11T02:31:00Z">
            <w:rPr>
              <w:rFonts w:ascii="GHEA Grapalat" w:hAnsi="GHEA Grapalat"/>
            </w:rPr>
          </w:rPrChange>
        </w:rPr>
        <w:t xml:space="preserve">---------------------------------------------------- </w:t>
      </w:r>
      <w:r w:rsidR="006B3E56" w:rsidRPr="00DF1634">
        <w:rPr>
          <w:rStyle w:val="FootnoteReference"/>
          <w:rFonts w:ascii="GHEA Grapalat" w:hAnsi="GHEA Grapalat"/>
          <w:sz w:val="28"/>
          <w:szCs w:val="28"/>
          <w:rPrChange w:id="2963" w:author="Hayk-PC" w:date="2024-12-11T02:31:00Z">
            <w:rPr>
              <w:rStyle w:val="FootnoteReference"/>
              <w:rFonts w:ascii="GHEA Grapalat" w:hAnsi="GHEA Grapalat"/>
              <w:sz w:val="28"/>
              <w:szCs w:val="28"/>
            </w:rPr>
          </w:rPrChange>
        </w:rPr>
        <w:footnoteReference w:customMarkFollows="1" w:id="17"/>
        <w:t>**</w:t>
      </w:r>
      <w:r w:rsidRPr="00DF1634">
        <w:rPr>
          <w:rFonts w:ascii="GHEA Grapalat" w:hAnsi="GHEA Grapalat"/>
          <w:sz w:val="28"/>
          <w:szCs w:val="28"/>
          <w:rPrChange w:id="2964" w:author="Hayk-PC" w:date="2024-12-11T02:31:00Z">
            <w:rPr>
              <w:rFonts w:ascii="GHEA Grapalat" w:hAnsi="GHEA Grapalat"/>
              <w:sz w:val="28"/>
              <w:szCs w:val="28"/>
            </w:rPr>
          </w:rPrChange>
        </w:rPr>
        <w:t>.</w:t>
      </w:r>
      <w:r w:rsidR="006B3E56" w:rsidRPr="00DF1634">
        <w:rPr>
          <w:rFonts w:ascii="GHEA Grapalat" w:hAnsi="GHEA Grapalat"/>
          <w:rPrChange w:id="2965" w:author="Hayk-PC" w:date="2024-12-11T02:31:00Z">
            <w:rPr>
              <w:rFonts w:ascii="GHEA Grapalat" w:hAnsi="GHEA Grapalat"/>
            </w:rPr>
          </w:rPrChange>
        </w:rPr>
        <w:t xml:space="preserve"> </w:t>
      </w:r>
      <w:r w:rsidR="007D1008" w:rsidRPr="00DF1634">
        <w:rPr>
          <w:rFonts w:ascii="GHEA Grapalat" w:hAnsi="GHEA Grapalat"/>
          <w:rPrChange w:id="2966" w:author="Hayk-PC" w:date="2024-12-11T02:31:00Z">
            <w:rPr>
              <w:rFonts w:ascii="GHEA Grapalat" w:hAnsi="GHEA Grapalat"/>
            </w:rPr>
          </w:rPrChange>
        </w:rPr>
        <w:br w:type="page"/>
      </w:r>
    </w:p>
    <w:p w14:paraId="29F64C37" w14:textId="77777777" w:rsidR="00923711" w:rsidRPr="00DF1634" w:rsidRDefault="00923711">
      <w:pPr>
        <w:rPr>
          <w:rFonts w:ascii="GHEA Grapalat" w:hAnsi="GHEA Grapalat"/>
          <w:rPrChange w:id="2967" w:author="Hayk-PC" w:date="2024-12-11T02:31:00Z">
            <w:rPr>
              <w:rFonts w:ascii="GHEA Grapalat" w:hAnsi="GHEA Grapalat"/>
            </w:rPr>
          </w:rPrChange>
        </w:rPr>
      </w:pPr>
    </w:p>
    <w:p w14:paraId="68D69B2A" w14:textId="77777777" w:rsidR="00110534" w:rsidRPr="00DF1634" w:rsidRDefault="00F36AD3" w:rsidP="00B46D58">
      <w:pPr>
        <w:jc w:val="both"/>
        <w:rPr>
          <w:rFonts w:ascii="GHEA Grapalat" w:hAnsi="GHEA Grapalat"/>
          <w:rPrChange w:id="2968" w:author="Hayk-PC" w:date="2024-12-11T02:31:00Z">
            <w:rPr>
              <w:rFonts w:ascii="GHEA Grapalat" w:hAnsi="GHEA Grapalat"/>
            </w:rPr>
          </w:rPrChange>
        </w:rPr>
      </w:pPr>
      <w:r w:rsidRPr="00DF1634">
        <w:rPr>
          <w:rFonts w:ascii="GHEA Grapalat" w:hAnsi="GHEA Grapalat"/>
          <w:rPrChange w:id="2969" w:author="Hayk-PC" w:date="2024-12-11T02:31:00Z">
            <w:rPr>
              <w:rFonts w:ascii="GHEA Grapalat" w:hAnsi="GHEA Grapalat"/>
            </w:rPr>
          </w:rPrChange>
        </w:rPr>
        <w:t xml:space="preserve"> </w:t>
      </w:r>
    </w:p>
    <w:p w14:paraId="0C0B9B83" w14:textId="77777777" w:rsidR="00993891" w:rsidRPr="00DF1634" w:rsidRDefault="00F36AD3" w:rsidP="00B46D58">
      <w:pPr>
        <w:jc w:val="both"/>
        <w:rPr>
          <w:rFonts w:ascii="GHEA Grapalat" w:hAnsi="GHEA Grapalat"/>
          <w:rPrChange w:id="2970" w:author="Hayk-PC" w:date="2024-12-11T02:31:00Z">
            <w:rPr>
              <w:rFonts w:ascii="GHEA Grapalat" w:hAnsi="GHEA Grapalat"/>
            </w:rPr>
          </w:rPrChange>
        </w:rPr>
      </w:pPr>
      <w:r w:rsidRPr="00DF1634">
        <w:rPr>
          <w:rFonts w:ascii="GHEA Grapalat" w:hAnsi="GHEA Grapalat"/>
          <w:rPrChange w:id="2971" w:author="Hayk-PC" w:date="2024-12-11T02:31:00Z">
            <w:rPr>
              <w:rFonts w:ascii="GHEA Grapalat" w:hAnsi="GHEA Grapalat"/>
            </w:rPr>
          </w:rPrChange>
        </w:rPr>
        <w:t xml:space="preserve">Прилагается  </w:t>
      </w:r>
      <w:r w:rsidR="00F855BB" w:rsidRPr="00DF1634">
        <w:rPr>
          <w:rFonts w:ascii="GHEA Grapalat" w:hAnsi="GHEA Grapalat"/>
          <w:rPrChange w:id="2972" w:author="Hayk-PC" w:date="2024-12-11T02:31:00Z">
            <w:rPr>
              <w:rFonts w:ascii="GHEA Grapalat" w:hAnsi="GHEA Grapalat"/>
            </w:rPr>
          </w:rPrChange>
        </w:rPr>
        <w:t xml:space="preserve">полное описание предлагаемого </w:t>
      </w:r>
      <w:r w:rsidR="00AA4DC0" w:rsidRPr="00DF1634">
        <w:rPr>
          <w:rFonts w:ascii="GHEA Grapalat" w:hAnsi="GHEA Grapalat"/>
          <w:rPrChange w:id="2973" w:author="Hayk-PC" w:date="2024-12-11T02:31:00Z">
            <w:rPr>
              <w:rFonts w:ascii="GHEA Grapalat" w:hAnsi="GHEA Grapalat"/>
            </w:rPr>
          </w:rPrChange>
        </w:rPr>
        <w:t xml:space="preserve">  ----------------------------</w:t>
      </w:r>
      <w:r w:rsidRPr="00DF1634">
        <w:rPr>
          <w:rFonts w:ascii="GHEA Grapalat" w:hAnsi="GHEA Grapalat"/>
          <w:rPrChange w:id="2974" w:author="Hayk-PC" w:date="2024-12-11T02:31:00Z">
            <w:rPr>
              <w:rFonts w:ascii="GHEA Grapalat" w:hAnsi="GHEA Grapalat"/>
            </w:rPr>
          </w:rPrChange>
        </w:rPr>
        <w:t xml:space="preserve"> </w:t>
      </w:r>
      <w:r w:rsidR="00F855BB" w:rsidRPr="00DF1634">
        <w:rPr>
          <w:rFonts w:ascii="GHEA Grapalat" w:hAnsi="GHEA Grapalat"/>
          <w:rPrChange w:id="2975" w:author="Hayk-PC" w:date="2024-12-11T02:31:00Z">
            <w:rPr>
              <w:rFonts w:ascii="GHEA Grapalat" w:hAnsi="GHEA Grapalat"/>
            </w:rPr>
          </w:rPrChange>
        </w:rPr>
        <w:t xml:space="preserve">    товара</w:t>
      </w:r>
      <w:r w:rsidR="00B14486" w:rsidRPr="00DF1634">
        <w:rPr>
          <w:rFonts w:ascii="GHEA Grapalat" w:hAnsi="GHEA Grapalat"/>
          <w:rPrChange w:id="2976" w:author="Hayk-PC" w:date="2024-12-11T02:31:00Z">
            <w:rPr>
              <w:rFonts w:ascii="GHEA Grapalat" w:hAnsi="GHEA Grapalat"/>
            </w:rPr>
          </w:rPrChange>
        </w:rPr>
        <w:t>,</w:t>
      </w:r>
      <w:r w:rsidR="00F855BB" w:rsidRPr="00DF1634">
        <w:rPr>
          <w:rFonts w:ascii="GHEA Grapalat" w:hAnsi="GHEA Grapalat"/>
          <w:rPrChange w:id="2977" w:author="Hayk-PC" w:date="2024-12-11T02:31:00Z">
            <w:rPr>
              <w:rFonts w:ascii="GHEA Grapalat" w:hAnsi="GHEA Grapalat"/>
            </w:rPr>
          </w:rPrChange>
        </w:rPr>
        <w:t xml:space="preserve"> </w:t>
      </w:r>
    </w:p>
    <w:p w14:paraId="3459B0BB" w14:textId="77777777" w:rsidR="00993891" w:rsidRPr="00DF1634" w:rsidRDefault="00993891" w:rsidP="00B46D58">
      <w:pPr>
        <w:jc w:val="both"/>
        <w:rPr>
          <w:rFonts w:ascii="GHEA Grapalat" w:hAnsi="GHEA Grapalat"/>
          <w:rPrChange w:id="2978" w:author="Hayk-PC" w:date="2024-12-11T02:31:00Z">
            <w:rPr>
              <w:rFonts w:ascii="GHEA Grapalat" w:hAnsi="GHEA Grapalat"/>
            </w:rPr>
          </w:rPrChange>
        </w:rPr>
      </w:pPr>
      <w:r w:rsidRPr="00DF1634">
        <w:rPr>
          <w:rFonts w:ascii="GHEA Grapalat" w:hAnsi="GHEA Grapalat"/>
          <w:sz w:val="16"/>
          <w:rPrChange w:id="2979" w:author="Hayk-PC" w:date="2024-12-11T02:31:00Z">
            <w:rPr>
              <w:rFonts w:ascii="GHEA Grapalat" w:hAnsi="GHEA Grapalat"/>
              <w:sz w:val="16"/>
            </w:rPr>
          </w:rPrChange>
        </w:rPr>
        <w:t xml:space="preserve">                                                                                                  </w:t>
      </w:r>
      <w:r w:rsidR="00C33115" w:rsidRPr="00DF1634">
        <w:rPr>
          <w:rFonts w:ascii="GHEA Grapalat" w:hAnsi="GHEA Grapalat"/>
          <w:sz w:val="16"/>
          <w:rPrChange w:id="2980" w:author="Hayk-PC" w:date="2024-12-11T02:31:00Z">
            <w:rPr>
              <w:rFonts w:ascii="GHEA Grapalat" w:hAnsi="GHEA Grapalat"/>
              <w:sz w:val="16"/>
            </w:rPr>
          </w:rPrChange>
        </w:rPr>
        <w:t xml:space="preserve">          </w:t>
      </w:r>
      <w:r w:rsidRPr="00DF1634">
        <w:rPr>
          <w:rFonts w:ascii="GHEA Grapalat" w:hAnsi="GHEA Grapalat"/>
          <w:sz w:val="16"/>
          <w:rPrChange w:id="2981" w:author="Hayk-PC" w:date="2024-12-11T02:31:00Z">
            <w:rPr>
              <w:rFonts w:ascii="GHEA Grapalat" w:hAnsi="GHEA Grapalat"/>
              <w:sz w:val="16"/>
            </w:rPr>
          </w:rPrChange>
        </w:rPr>
        <w:t xml:space="preserve"> наименование участника</w:t>
      </w:r>
    </w:p>
    <w:p w14:paraId="6FDDBBFD" w14:textId="77777777" w:rsidR="006B3E56" w:rsidRPr="00DF1634" w:rsidRDefault="00F855BB" w:rsidP="000811C1">
      <w:pPr>
        <w:jc w:val="both"/>
        <w:rPr>
          <w:rFonts w:ascii="GHEA Grapalat" w:hAnsi="GHEA Grapalat"/>
          <w:sz w:val="16"/>
          <w:lang w:val="hy-AM"/>
          <w:rPrChange w:id="2982" w:author="Hayk-PC" w:date="2024-12-11T02:31:00Z">
            <w:rPr>
              <w:rFonts w:ascii="GHEA Grapalat" w:hAnsi="GHEA Grapalat"/>
              <w:sz w:val="16"/>
              <w:lang w:val="hy-AM"/>
            </w:rPr>
          </w:rPrChange>
        </w:rPr>
      </w:pPr>
      <w:r w:rsidRPr="00DF1634">
        <w:rPr>
          <w:rFonts w:ascii="GHEA Grapalat" w:hAnsi="GHEA Grapalat"/>
          <w:rPrChange w:id="2983" w:author="Hayk-PC" w:date="2024-12-11T02:31:00Z">
            <w:rPr>
              <w:rFonts w:ascii="GHEA Grapalat" w:hAnsi="GHEA Grapalat"/>
            </w:rPr>
          </w:rPrChange>
        </w:rPr>
        <w:t>согласно Приложению 1.1</w:t>
      </w:r>
      <w:r w:rsidR="00C061DC" w:rsidRPr="00DF1634">
        <w:rPr>
          <w:rFonts w:ascii="GHEA Grapalat" w:hAnsi="GHEA Grapalat"/>
          <w:rPrChange w:id="2984" w:author="Hayk-PC" w:date="2024-12-11T02:31:00Z">
            <w:rPr>
              <w:rFonts w:ascii="GHEA Grapalat" w:hAnsi="GHEA Grapalat"/>
            </w:rPr>
          </w:rPrChange>
        </w:rPr>
        <w:t>.</w:t>
      </w:r>
      <w:r w:rsidR="00F36AD3" w:rsidRPr="00DF1634">
        <w:rPr>
          <w:rFonts w:ascii="GHEA Grapalat" w:hAnsi="GHEA Grapalat"/>
          <w:rPrChange w:id="2985" w:author="Hayk-PC" w:date="2024-12-11T02:31:00Z">
            <w:rPr>
              <w:rFonts w:ascii="GHEA Grapalat" w:hAnsi="GHEA Grapalat"/>
            </w:rPr>
          </w:rPrChange>
        </w:rPr>
        <w:t xml:space="preserve"> </w:t>
      </w:r>
      <w:r w:rsidRPr="00DF1634">
        <w:rPr>
          <w:rFonts w:ascii="GHEA Grapalat" w:hAnsi="GHEA Grapalat"/>
          <w:rPrChange w:id="2986" w:author="Hayk-PC" w:date="2024-12-11T02:31:00Z">
            <w:rPr>
              <w:rFonts w:ascii="GHEA Grapalat" w:hAnsi="GHEA Grapalat"/>
            </w:rPr>
          </w:rPrChange>
        </w:rPr>
        <w:t xml:space="preserve"> </w:t>
      </w:r>
      <w:r w:rsidR="00F36AD3" w:rsidRPr="00DF1634">
        <w:rPr>
          <w:rFonts w:ascii="GHEA Grapalat" w:hAnsi="GHEA Grapalat"/>
          <w:rPrChange w:id="2987" w:author="Hayk-PC" w:date="2024-12-11T02:31:00Z">
            <w:rPr>
              <w:rFonts w:ascii="GHEA Grapalat" w:hAnsi="GHEA Grapalat"/>
            </w:rPr>
          </w:rPrChange>
        </w:rPr>
        <w:t xml:space="preserve"> </w:t>
      </w:r>
      <w:r w:rsidR="00DA5D3D" w:rsidRPr="00DF1634">
        <w:rPr>
          <w:rFonts w:ascii="GHEA Grapalat" w:hAnsi="GHEA Grapalat"/>
          <w:sz w:val="16"/>
          <w:rPrChange w:id="2988" w:author="Hayk-PC" w:date="2024-12-11T02:31:00Z">
            <w:rPr>
              <w:rFonts w:ascii="GHEA Grapalat" w:hAnsi="GHEA Grapalat"/>
              <w:sz w:val="16"/>
            </w:rPr>
          </w:rPrChange>
        </w:rPr>
        <w:t xml:space="preserve">                                                                             </w:t>
      </w:r>
      <w:r w:rsidRPr="00DF1634">
        <w:rPr>
          <w:rFonts w:ascii="GHEA Grapalat" w:hAnsi="GHEA Grapalat"/>
          <w:sz w:val="16"/>
          <w:rPrChange w:id="2989" w:author="Hayk-PC" w:date="2024-12-11T02:31:00Z">
            <w:rPr>
              <w:rFonts w:ascii="GHEA Grapalat" w:hAnsi="GHEA Grapalat"/>
              <w:sz w:val="16"/>
            </w:rPr>
          </w:rPrChange>
        </w:rPr>
        <w:t xml:space="preserve">                                     </w:t>
      </w:r>
      <w:r w:rsidR="00DA5D3D" w:rsidRPr="00DF1634">
        <w:rPr>
          <w:rFonts w:ascii="GHEA Grapalat" w:hAnsi="GHEA Grapalat"/>
          <w:sz w:val="16"/>
          <w:rPrChange w:id="2990" w:author="Hayk-PC" w:date="2024-12-11T02:31:00Z">
            <w:rPr>
              <w:rFonts w:ascii="GHEA Grapalat" w:hAnsi="GHEA Grapalat"/>
              <w:sz w:val="16"/>
            </w:rPr>
          </w:rPrChange>
        </w:rPr>
        <w:t xml:space="preserve">      </w:t>
      </w:r>
    </w:p>
    <w:p w14:paraId="2881D2BF" w14:textId="77777777" w:rsidR="00F855BB" w:rsidRPr="00DF1634" w:rsidRDefault="00F855BB" w:rsidP="00B46D58">
      <w:pPr>
        <w:tabs>
          <w:tab w:val="left" w:pos="7371"/>
        </w:tabs>
        <w:spacing w:after="160"/>
        <w:ind w:left="3544" w:firstLine="3"/>
        <w:jc w:val="both"/>
        <w:rPr>
          <w:rFonts w:ascii="GHEA Grapalat" w:hAnsi="GHEA Grapalat"/>
          <w:sz w:val="16"/>
          <w:lang w:val="hy-AM"/>
          <w:rPrChange w:id="2991" w:author="Hayk-PC" w:date="2024-12-11T02:31:00Z">
            <w:rPr>
              <w:rFonts w:ascii="GHEA Grapalat" w:hAnsi="GHEA Grapalat"/>
              <w:sz w:val="16"/>
              <w:lang w:val="hy-AM"/>
            </w:rPr>
          </w:rPrChange>
        </w:rPr>
      </w:pPr>
    </w:p>
    <w:p w14:paraId="177EAA5A" w14:textId="77777777" w:rsidR="00F855BB" w:rsidRPr="00DF1634" w:rsidRDefault="00F855BB" w:rsidP="00B46D58">
      <w:pPr>
        <w:tabs>
          <w:tab w:val="left" w:pos="7371"/>
        </w:tabs>
        <w:spacing w:after="160"/>
        <w:ind w:left="3544" w:firstLine="3"/>
        <w:jc w:val="both"/>
        <w:rPr>
          <w:rFonts w:ascii="GHEA Grapalat" w:hAnsi="GHEA Grapalat"/>
          <w:sz w:val="16"/>
          <w:lang w:val="hy-AM"/>
          <w:rPrChange w:id="2992" w:author="Hayk-PC" w:date="2024-12-11T02:31:00Z">
            <w:rPr>
              <w:rFonts w:ascii="GHEA Grapalat" w:hAnsi="GHEA Grapalat"/>
              <w:sz w:val="16"/>
              <w:lang w:val="hy-AM"/>
            </w:rPr>
          </w:rPrChange>
        </w:rPr>
      </w:pPr>
    </w:p>
    <w:p w14:paraId="715A04AD" w14:textId="77777777" w:rsidR="006B3E56" w:rsidRPr="00DF1634" w:rsidRDefault="006B3E56" w:rsidP="00B46D58">
      <w:pPr>
        <w:tabs>
          <w:tab w:val="left" w:pos="7371"/>
        </w:tabs>
        <w:spacing w:after="160"/>
        <w:ind w:left="3544" w:firstLine="3"/>
        <w:jc w:val="both"/>
        <w:rPr>
          <w:rFonts w:ascii="GHEA Grapalat" w:hAnsi="GHEA Grapalat"/>
          <w:sz w:val="16"/>
          <w:rPrChange w:id="2993" w:author="Hayk-PC" w:date="2024-12-11T02:31:00Z">
            <w:rPr>
              <w:rFonts w:ascii="GHEA Grapalat" w:hAnsi="GHEA Grapalat"/>
              <w:sz w:val="16"/>
            </w:rPr>
          </w:rPrChange>
        </w:rPr>
      </w:pPr>
    </w:p>
    <w:p w14:paraId="257253B7" w14:textId="77777777" w:rsidR="006B3E56" w:rsidRPr="00DF1634" w:rsidRDefault="006B3E56" w:rsidP="00B46D58">
      <w:pPr>
        <w:tabs>
          <w:tab w:val="left" w:pos="7371"/>
        </w:tabs>
        <w:spacing w:after="160"/>
        <w:ind w:left="3544" w:firstLine="3"/>
        <w:jc w:val="both"/>
        <w:rPr>
          <w:rFonts w:ascii="GHEA Grapalat" w:hAnsi="GHEA Grapalat"/>
          <w:sz w:val="16"/>
          <w:rPrChange w:id="2994" w:author="Hayk-PC" w:date="2024-12-11T02:31:00Z">
            <w:rPr>
              <w:rFonts w:ascii="GHEA Grapalat" w:hAnsi="GHEA Grapalat"/>
              <w:sz w:val="16"/>
            </w:rPr>
          </w:rPrChange>
        </w:rPr>
      </w:pPr>
    </w:p>
    <w:p w14:paraId="2E02587E" w14:textId="77777777" w:rsidR="00374F4A" w:rsidRPr="00DF1634" w:rsidRDefault="00374F4A" w:rsidP="00B46D58">
      <w:pPr>
        <w:jc w:val="both"/>
        <w:rPr>
          <w:rFonts w:ascii="GHEA Grapalat" w:hAnsi="GHEA Grapalat"/>
          <w:rPrChange w:id="2995" w:author="Hayk-PC" w:date="2024-12-11T02:31:00Z">
            <w:rPr>
              <w:rFonts w:ascii="GHEA Grapalat" w:hAnsi="GHEA Grapalat"/>
            </w:rPr>
          </w:rPrChange>
        </w:rPr>
      </w:pPr>
      <w:r w:rsidRPr="00DF1634">
        <w:rPr>
          <w:rFonts w:ascii="GHEA Grapalat" w:hAnsi="GHEA Grapalat"/>
          <w:rPrChange w:id="2996" w:author="Hayk-PC" w:date="2024-12-11T02:31:00Z">
            <w:rPr>
              <w:rFonts w:ascii="GHEA Grapalat" w:hAnsi="GHEA Grapalat"/>
            </w:rPr>
          </w:rPrChange>
        </w:rPr>
        <w:t>_______________________________________________</w:t>
      </w:r>
      <w:r w:rsidRPr="00DF1634">
        <w:rPr>
          <w:rFonts w:ascii="GHEA Grapalat" w:hAnsi="GHEA Grapalat"/>
          <w:rPrChange w:id="2997" w:author="Hayk-PC" w:date="2024-12-11T02:31:00Z">
            <w:rPr>
              <w:rFonts w:ascii="GHEA Grapalat" w:hAnsi="GHEA Grapalat"/>
            </w:rPr>
          </w:rPrChange>
        </w:rPr>
        <w:tab/>
        <w:t>_____________________</w:t>
      </w:r>
    </w:p>
    <w:p w14:paraId="2B09986A" w14:textId="77777777" w:rsidR="00374F4A" w:rsidRPr="00DF1634" w:rsidRDefault="00374F4A" w:rsidP="00B46D58">
      <w:pPr>
        <w:tabs>
          <w:tab w:val="left" w:pos="7230"/>
        </w:tabs>
        <w:ind w:left="851"/>
        <w:jc w:val="both"/>
        <w:rPr>
          <w:rFonts w:ascii="GHEA Grapalat" w:hAnsi="GHEA Grapalat"/>
          <w:sz w:val="16"/>
          <w:rPrChange w:id="2998" w:author="Hayk-PC" w:date="2024-12-11T02:31:00Z">
            <w:rPr>
              <w:rFonts w:ascii="GHEA Grapalat" w:hAnsi="GHEA Grapalat"/>
              <w:sz w:val="16"/>
            </w:rPr>
          </w:rPrChange>
        </w:rPr>
      </w:pPr>
      <w:r w:rsidRPr="00DF1634">
        <w:rPr>
          <w:rFonts w:ascii="GHEA Grapalat" w:hAnsi="GHEA Grapalat"/>
          <w:sz w:val="16"/>
          <w:rPrChange w:id="2999" w:author="Hayk-PC" w:date="2024-12-11T02:31:00Z">
            <w:rPr>
              <w:rFonts w:ascii="GHEA Grapalat" w:hAnsi="GHEA Grapalat"/>
              <w:sz w:val="16"/>
            </w:rPr>
          </w:rPrChange>
        </w:rPr>
        <w:t>наименование участника (должность,</w:t>
      </w:r>
      <w:r w:rsidRPr="00DF1634">
        <w:rPr>
          <w:rFonts w:ascii="GHEA Grapalat" w:hAnsi="GHEA Grapalat"/>
          <w:sz w:val="16"/>
          <w:rPrChange w:id="3000" w:author="Hayk-PC" w:date="2024-12-11T02:31:00Z">
            <w:rPr>
              <w:rFonts w:ascii="GHEA Grapalat" w:hAnsi="GHEA Grapalat"/>
              <w:sz w:val="16"/>
            </w:rPr>
          </w:rPrChange>
        </w:rPr>
        <w:tab/>
        <w:t>подпись)</w:t>
      </w:r>
    </w:p>
    <w:p w14:paraId="2A28EEA7" w14:textId="77777777" w:rsidR="00374F4A" w:rsidRPr="00DF1634" w:rsidRDefault="00374F4A" w:rsidP="00B46D58">
      <w:pPr>
        <w:spacing w:after="160"/>
        <w:ind w:left="1134"/>
        <w:jc w:val="both"/>
        <w:rPr>
          <w:rFonts w:ascii="GHEA Grapalat" w:hAnsi="GHEA Grapalat"/>
          <w:sz w:val="16"/>
          <w:rPrChange w:id="3001" w:author="Hayk-PC" w:date="2024-12-11T02:31:00Z">
            <w:rPr>
              <w:rFonts w:ascii="GHEA Grapalat" w:hAnsi="GHEA Grapalat"/>
              <w:sz w:val="16"/>
            </w:rPr>
          </w:rPrChange>
        </w:rPr>
      </w:pPr>
      <w:r w:rsidRPr="00DF1634">
        <w:rPr>
          <w:rFonts w:ascii="GHEA Grapalat" w:hAnsi="GHEA Grapalat"/>
          <w:sz w:val="16"/>
          <w:rPrChange w:id="3002" w:author="Hayk-PC" w:date="2024-12-11T02:31:00Z">
            <w:rPr>
              <w:rFonts w:ascii="GHEA Grapalat" w:hAnsi="GHEA Grapalat"/>
              <w:sz w:val="16"/>
            </w:rPr>
          </w:rPrChange>
        </w:rPr>
        <w:t>имя, фамилия руководителя)</w:t>
      </w:r>
    </w:p>
    <w:p w14:paraId="7F5855D4" w14:textId="77777777" w:rsidR="0094684E" w:rsidRPr="00DF1634" w:rsidRDefault="00B2572B" w:rsidP="00B46D58">
      <w:pPr>
        <w:widowControl w:val="0"/>
        <w:spacing w:after="160"/>
        <w:jc w:val="right"/>
        <w:rPr>
          <w:rFonts w:ascii="GHEA Grapalat" w:hAnsi="GHEA Grapalat"/>
          <w:b/>
          <w:rPrChange w:id="3003" w:author="Hayk-PC" w:date="2024-12-11T02:31:00Z">
            <w:rPr>
              <w:rFonts w:ascii="GHEA Grapalat" w:hAnsi="GHEA Grapalat"/>
              <w:b/>
            </w:rPr>
          </w:rPrChange>
        </w:rPr>
      </w:pPr>
      <w:r w:rsidRPr="00DF1634">
        <w:rPr>
          <w:rFonts w:ascii="GHEA Grapalat" w:hAnsi="GHEA Grapalat"/>
          <w:rPrChange w:id="3004" w:author="Hayk-PC" w:date="2024-12-11T02:31:00Z">
            <w:rPr>
              <w:rFonts w:ascii="GHEA Grapalat" w:hAnsi="GHEA Grapalat"/>
            </w:rPr>
          </w:rPrChange>
        </w:rPr>
        <w:t>М. П.</w:t>
      </w:r>
      <w:r w:rsidR="00A225D9" w:rsidRPr="00DF1634">
        <w:rPr>
          <w:rFonts w:ascii="GHEA Grapalat" w:hAnsi="GHEA Grapalat"/>
          <w:b/>
          <w:rPrChange w:id="3005" w:author="Hayk-PC" w:date="2024-12-11T02:31:00Z">
            <w:rPr>
              <w:rFonts w:ascii="GHEA Grapalat" w:hAnsi="GHEA Grapalat"/>
              <w:b/>
            </w:rPr>
          </w:rPrChange>
        </w:rPr>
        <w:t xml:space="preserve"> </w:t>
      </w:r>
    </w:p>
    <w:p w14:paraId="7AE1AC0F" w14:textId="77777777" w:rsidR="00123294" w:rsidRPr="00DF1634" w:rsidRDefault="00123294" w:rsidP="00B46D58">
      <w:pPr>
        <w:rPr>
          <w:rFonts w:ascii="GHEA Grapalat" w:hAnsi="GHEA Grapalat"/>
          <w:b/>
          <w:rPrChange w:id="3006" w:author="Hayk-PC" w:date="2024-12-11T02:31:00Z">
            <w:rPr>
              <w:rFonts w:ascii="GHEA Grapalat" w:hAnsi="GHEA Grapalat"/>
              <w:b/>
            </w:rPr>
          </w:rPrChange>
        </w:rPr>
      </w:pPr>
      <w:r w:rsidRPr="00DF1634">
        <w:rPr>
          <w:rFonts w:ascii="GHEA Grapalat" w:hAnsi="GHEA Grapalat"/>
          <w:b/>
          <w:rPrChange w:id="3007" w:author="Hayk-PC" w:date="2024-12-11T02:31:00Z">
            <w:rPr>
              <w:rFonts w:ascii="GHEA Grapalat" w:hAnsi="GHEA Grapalat"/>
              <w:b/>
            </w:rPr>
          </w:rPrChange>
        </w:rPr>
        <w:br w:type="page"/>
      </w:r>
    </w:p>
    <w:p w14:paraId="3E92BA01" w14:textId="77777777" w:rsidR="00B048B2" w:rsidRPr="00DF1634" w:rsidRDefault="00B048B2" w:rsidP="00B46D58">
      <w:pPr>
        <w:rPr>
          <w:rFonts w:ascii="GHEA Grapalat" w:hAnsi="GHEA Grapalat"/>
          <w:b/>
          <w:rPrChange w:id="3008" w:author="Hayk-PC" w:date="2024-12-11T02:31:00Z">
            <w:rPr>
              <w:rFonts w:ascii="GHEA Grapalat" w:hAnsi="GHEA Grapalat"/>
              <w:b/>
            </w:rPr>
          </w:rPrChange>
        </w:rPr>
      </w:pPr>
    </w:p>
    <w:p w14:paraId="1DF68A43" w14:textId="77777777" w:rsidR="00D043C1" w:rsidRPr="00DF1634" w:rsidRDefault="00D043C1" w:rsidP="00D043C1">
      <w:pPr>
        <w:pStyle w:val="Heading3"/>
        <w:keepNext w:val="0"/>
        <w:widowControl w:val="0"/>
        <w:spacing w:after="160" w:line="240" w:lineRule="auto"/>
        <w:ind w:firstLine="567"/>
        <w:jc w:val="right"/>
        <w:rPr>
          <w:rFonts w:ascii="GHEA Grapalat" w:hAnsi="GHEA Grapalat" w:cs="Arial"/>
          <w:b/>
          <w:i w:val="0"/>
          <w:sz w:val="24"/>
          <w:szCs w:val="24"/>
          <w:rPrChange w:id="3009" w:author="Hayk-PC" w:date="2024-12-11T02:31:00Z">
            <w:rPr>
              <w:rFonts w:ascii="GHEA Grapalat" w:hAnsi="GHEA Grapalat" w:cs="Arial"/>
              <w:b/>
              <w:i w:val="0"/>
              <w:sz w:val="24"/>
              <w:szCs w:val="24"/>
            </w:rPr>
          </w:rPrChange>
        </w:rPr>
      </w:pPr>
      <w:r w:rsidRPr="00DF1634">
        <w:rPr>
          <w:rFonts w:ascii="GHEA Grapalat" w:hAnsi="GHEA Grapalat"/>
          <w:b/>
          <w:i w:val="0"/>
          <w:sz w:val="24"/>
          <w:szCs w:val="24"/>
          <w:rPrChange w:id="3010" w:author="Hayk-PC" w:date="2024-12-11T02:31:00Z">
            <w:rPr>
              <w:rFonts w:ascii="GHEA Grapalat" w:hAnsi="GHEA Grapalat"/>
              <w:b/>
              <w:i w:val="0"/>
              <w:sz w:val="24"/>
              <w:szCs w:val="24"/>
            </w:rPr>
          </w:rPrChange>
        </w:rPr>
        <w:t>Приложение № 1,1</w:t>
      </w:r>
    </w:p>
    <w:p w14:paraId="1622F446" w14:textId="35BA5E4C" w:rsidR="00D043C1" w:rsidRPr="00DF1634" w:rsidRDefault="00D043C1" w:rsidP="00D043C1">
      <w:pPr>
        <w:pStyle w:val="BodyTextIndent3"/>
        <w:widowControl w:val="0"/>
        <w:spacing w:after="160" w:line="240" w:lineRule="auto"/>
        <w:jc w:val="right"/>
        <w:rPr>
          <w:rFonts w:ascii="GHEA Grapalat" w:hAnsi="GHEA Grapalat" w:cs="Arial"/>
          <w:b/>
          <w:sz w:val="24"/>
          <w:szCs w:val="24"/>
          <w:rPrChange w:id="3011" w:author="Hayk-PC" w:date="2024-12-11T02:31:00Z">
            <w:rPr>
              <w:rFonts w:ascii="GHEA Grapalat" w:hAnsi="GHEA Grapalat" w:cs="Arial"/>
              <w:b/>
              <w:sz w:val="24"/>
              <w:szCs w:val="24"/>
            </w:rPr>
          </w:rPrChange>
        </w:rPr>
      </w:pPr>
      <w:r w:rsidRPr="00DF1634">
        <w:rPr>
          <w:rFonts w:ascii="GHEA Grapalat" w:hAnsi="GHEA Grapalat"/>
          <w:b/>
          <w:sz w:val="24"/>
          <w:szCs w:val="24"/>
          <w:rPrChange w:id="3012" w:author="Hayk-PC" w:date="2024-12-11T02:31:00Z">
            <w:rPr>
              <w:rFonts w:ascii="GHEA Grapalat" w:hAnsi="GHEA Grapalat"/>
              <w:b/>
              <w:sz w:val="24"/>
              <w:szCs w:val="24"/>
            </w:rPr>
          </w:rPrChange>
        </w:rPr>
        <w:t xml:space="preserve">к Приглашению на </w:t>
      </w:r>
      <w:del w:id="3013" w:author="Hayk Koshetsyan" w:date="2024-12-10T17:01:00Z">
        <w:r w:rsidRPr="00DF1634" w:rsidDel="00CA3B24">
          <w:rPr>
            <w:rFonts w:ascii="GHEA Grapalat" w:hAnsi="GHEA Grapalat"/>
            <w:b/>
            <w:sz w:val="24"/>
            <w:szCs w:val="24"/>
            <w:rPrChange w:id="3014" w:author="Hayk-PC" w:date="2024-12-11T02:31:00Z">
              <w:rPr>
                <w:rFonts w:ascii="GHEA Grapalat" w:hAnsi="GHEA Grapalat"/>
                <w:b/>
                <w:sz w:val="24"/>
                <w:szCs w:val="24"/>
              </w:rPr>
            </w:rPrChange>
          </w:rPr>
          <w:delText>открытый конкурс</w:delText>
        </w:r>
      </w:del>
      <w:ins w:id="3015" w:author="Hayk Koshetsyan" w:date="2024-12-10T17:02:00Z">
        <w:r w:rsidR="00CA3B24" w:rsidRPr="00DF1634">
          <w:rPr>
            <w:rFonts w:ascii="GHEA Grapalat" w:hAnsi="GHEA Grapalat"/>
            <w:b/>
            <w:sz w:val="24"/>
            <w:szCs w:val="24"/>
            <w:rPrChange w:id="3016" w:author="Hayk-PC" w:date="2024-12-11T02:31:00Z">
              <w:rPr>
                <w:rFonts w:ascii="GHEA Grapalat" w:hAnsi="GHEA Grapalat"/>
                <w:b/>
                <w:sz w:val="24"/>
                <w:szCs w:val="24"/>
              </w:rPr>
            </w:rPrChange>
          </w:rPr>
          <w:t xml:space="preserve">ЗАПРОС КОТИРОВОК </w:t>
        </w:r>
      </w:ins>
      <w:r w:rsidRPr="00DF1634">
        <w:rPr>
          <w:rFonts w:ascii="GHEA Grapalat" w:hAnsi="GHEA Grapalat" w:cs="Arial"/>
          <w:b/>
          <w:sz w:val="24"/>
          <w:szCs w:val="24"/>
          <w:rPrChange w:id="3017" w:author="Hayk-PC" w:date="2024-12-11T02:31:00Z">
            <w:rPr>
              <w:rFonts w:ascii="GHEA Grapalat" w:hAnsi="GHEA Grapalat" w:cs="Arial"/>
              <w:b/>
              <w:sz w:val="24"/>
              <w:szCs w:val="24"/>
            </w:rPr>
          </w:rPrChange>
        </w:rPr>
        <w:br/>
      </w:r>
      <w:r w:rsidRPr="00DF1634">
        <w:rPr>
          <w:rFonts w:ascii="GHEA Grapalat" w:hAnsi="GHEA Grapalat"/>
          <w:b/>
          <w:sz w:val="24"/>
          <w:szCs w:val="24"/>
          <w:rPrChange w:id="3018" w:author="Hayk-PC" w:date="2024-12-11T02:31:00Z">
            <w:rPr>
              <w:rFonts w:ascii="GHEA Grapalat" w:hAnsi="GHEA Grapalat"/>
              <w:b/>
              <w:sz w:val="24"/>
              <w:szCs w:val="24"/>
            </w:rPr>
          </w:rPrChange>
        </w:rPr>
        <w:t>под кодом "---</w:t>
      </w:r>
      <w:del w:id="3019" w:author="Hayk Koshetsyan" w:date="2024-12-10T16:54:00Z">
        <w:r w:rsidRPr="00DF1634" w:rsidDel="0014596D">
          <w:rPr>
            <w:rFonts w:ascii="GHEA Grapalat" w:hAnsi="GHEA Grapalat"/>
            <w:b/>
            <w:sz w:val="24"/>
            <w:szCs w:val="24"/>
            <w:rPrChange w:id="3020" w:author="Hayk-PC" w:date="2024-12-11T02:31:00Z">
              <w:rPr>
                <w:rFonts w:ascii="GHEA Grapalat" w:hAnsi="GHEA Grapalat"/>
                <w:b/>
                <w:sz w:val="24"/>
                <w:szCs w:val="24"/>
              </w:rPr>
            </w:rPrChange>
          </w:rPr>
          <w:delText>BMAPDzB</w:delText>
        </w:r>
      </w:del>
      <w:ins w:id="3021" w:author="Hayk Koshetsyan" w:date="2024-12-10T16:54:00Z">
        <w:r w:rsidR="0014596D" w:rsidRPr="00DF1634">
          <w:rPr>
            <w:rFonts w:ascii="GHEA Grapalat" w:hAnsi="GHEA Grapalat"/>
            <w:b/>
            <w:sz w:val="24"/>
            <w:szCs w:val="24"/>
            <w:rPrChange w:id="3022" w:author="Hayk-PC" w:date="2024-12-11T02:31:00Z">
              <w:rPr>
                <w:rFonts w:ascii="GHEA Grapalat" w:hAnsi="GHEA Grapalat"/>
                <w:b/>
                <w:sz w:val="24"/>
                <w:szCs w:val="24"/>
              </w:rPr>
            </w:rPrChange>
          </w:rPr>
          <w:t>IAIM-GHAPDzB-24/1</w:t>
        </w:r>
      </w:ins>
      <w:r w:rsidRPr="00DF1634">
        <w:rPr>
          <w:rFonts w:ascii="GHEA Grapalat" w:hAnsi="GHEA Grapalat"/>
          <w:b/>
          <w:sz w:val="24"/>
          <w:szCs w:val="24"/>
          <w:rPrChange w:id="3023" w:author="Hayk-PC" w:date="2024-12-11T02:31:00Z">
            <w:rPr>
              <w:rFonts w:ascii="GHEA Grapalat" w:hAnsi="GHEA Grapalat"/>
              <w:b/>
              <w:sz w:val="24"/>
              <w:szCs w:val="24"/>
            </w:rPr>
          </w:rPrChange>
        </w:rPr>
        <w:t>---/---"</w:t>
      </w:r>
      <w:r w:rsidRPr="00DF1634">
        <w:rPr>
          <w:rStyle w:val="FootnoteReference"/>
          <w:rFonts w:ascii="GHEA Grapalat" w:hAnsi="GHEA Grapalat"/>
          <w:b/>
          <w:sz w:val="24"/>
          <w:szCs w:val="24"/>
          <w:rPrChange w:id="3024" w:author="Hayk-PC" w:date="2024-12-11T02:31:00Z">
            <w:rPr>
              <w:rStyle w:val="FootnoteReference"/>
              <w:rFonts w:ascii="GHEA Grapalat" w:hAnsi="GHEA Grapalat"/>
              <w:b/>
              <w:sz w:val="24"/>
              <w:szCs w:val="24"/>
            </w:rPr>
          </w:rPrChange>
        </w:rPr>
        <w:footnoteReference w:customMarkFollows="1" w:id="18"/>
        <w:t>*</w:t>
      </w:r>
    </w:p>
    <w:p w14:paraId="5601E34A" w14:textId="77777777" w:rsidR="00D043C1" w:rsidRPr="00DF1634" w:rsidRDefault="00D043C1" w:rsidP="00D043C1">
      <w:pPr>
        <w:widowControl w:val="0"/>
        <w:spacing w:after="160"/>
        <w:ind w:left="567" w:right="565"/>
        <w:jc w:val="center"/>
        <w:rPr>
          <w:rFonts w:ascii="GHEA Grapalat" w:hAnsi="GHEA Grapalat"/>
          <w:b/>
          <w:rPrChange w:id="3025" w:author="Hayk-PC" w:date="2024-12-11T02:31:00Z">
            <w:rPr>
              <w:rFonts w:ascii="GHEA Grapalat" w:hAnsi="GHEA Grapalat"/>
              <w:b/>
            </w:rPr>
          </w:rPrChange>
        </w:rPr>
      </w:pPr>
    </w:p>
    <w:p w14:paraId="21798120" w14:textId="77777777" w:rsidR="00D043C1" w:rsidRPr="00DF1634" w:rsidRDefault="00D043C1" w:rsidP="00D043C1">
      <w:pPr>
        <w:pStyle w:val="Heading3"/>
        <w:keepNext w:val="0"/>
        <w:widowControl w:val="0"/>
        <w:spacing w:after="160" w:line="240" w:lineRule="auto"/>
        <w:ind w:left="567" w:right="565"/>
        <w:rPr>
          <w:rFonts w:ascii="GHEA Grapalat" w:hAnsi="GHEA Grapalat"/>
          <w:b/>
          <w:i w:val="0"/>
          <w:sz w:val="24"/>
          <w:szCs w:val="24"/>
          <w:rPrChange w:id="3026" w:author="Hayk-PC" w:date="2024-12-11T02:31:00Z">
            <w:rPr>
              <w:rFonts w:ascii="GHEA Grapalat" w:hAnsi="GHEA Grapalat"/>
              <w:b/>
              <w:i w:val="0"/>
              <w:sz w:val="24"/>
              <w:szCs w:val="24"/>
            </w:rPr>
          </w:rPrChange>
        </w:rPr>
      </w:pPr>
      <w:r w:rsidRPr="00DF1634">
        <w:rPr>
          <w:rFonts w:ascii="GHEA Grapalat" w:hAnsi="GHEA Grapalat"/>
          <w:b/>
          <w:i w:val="0"/>
          <w:sz w:val="24"/>
          <w:szCs w:val="24"/>
          <w:rPrChange w:id="3027" w:author="Hayk-PC" w:date="2024-12-11T02:31:00Z">
            <w:rPr>
              <w:rFonts w:ascii="GHEA Grapalat" w:hAnsi="GHEA Grapalat"/>
              <w:b/>
              <w:i w:val="0"/>
              <w:sz w:val="24"/>
              <w:szCs w:val="24"/>
            </w:rPr>
          </w:rPrChange>
        </w:rPr>
        <w:t>ПОЛНОЕ ОПИСАНИЕ</w:t>
      </w:r>
    </w:p>
    <w:p w14:paraId="4D5B6A09" w14:textId="77777777" w:rsidR="00D043C1" w:rsidRPr="00DF1634" w:rsidRDefault="00D043C1" w:rsidP="00D043C1">
      <w:pPr>
        <w:pStyle w:val="Heading3"/>
        <w:keepNext w:val="0"/>
        <w:widowControl w:val="0"/>
        <w:spacing w:after="160" w:line="240" w:lineRule="auto"/>
        <w:ind w:left="567" w:right="565"/>
        <w:rPr>
          <w:rFonts w:ascii="GHEA Grapalat" w:hAnsi="GHEA Grapalat"/>
          <w:b/>
          <w:i w:val="0"/>
          <w:sz w:val="24"/>
          <w:szCs w:val="24"/>
          <w:rPrChange w:id="3028" w:author="Hayk-PC" w:date="2024-12-11T02:31:00Z">
            <w:rPr>
              <w:rFonts w:ascii="GHEA Grapalat" w:hAnsi="GHEA Grapalat"/>
              <w:b/>
              <w:i w:val="0"/>
              <w:sz w:val="24"/>
              <w:szCs w:val="24"/>
            </w:rPr>
          </w:rPrChange>
        </w:rPr>
      </w:pPr>
      <w:r w:rsidRPr="00DF1634">
        <w:rPr>
          <w:rFonts w:ascii="GHEA Grapalat" w:hAnsi="GHEA Grapalat"/>
          <w:b/>
          <w:i w:val="0"/>
          <w:sz w:val="24"/>
          <w:szCs w:val="24"/>
          <w:rPrChange w:id="3029" w:author="Hayk-PC" w:date="2024-12-11T02:31:00Z">
            <w:rPr>
              <w:rFonts w:ascii="GHEA Grapalat" w:hAnsi="GHEA Grapalat"/>
              <w:b/>
              <w:i w:val="0"/>
              <w:sz w:val="24"/>
              <w:szCs w:val="24"/>
            </w:rPr>
          </w:rPrChange>
        </w:rPr>
        <w:t xml:space="preserve">предлагаемого </w:t>
      </w:r>
      <w:r w:rsidR="00A35FB1" w:rsidRPr="00DF1634">
        <w:rPr>
          <w:rFonts w:ascii="GHEA Grapalat" w:hAnsi="GHEA Grapalat"/>
          <w:b/>
          <w:i w:val="0"/>
          <w:sz w:val="24"/>
          <w:szCs w:val="24"/>
          <w:rPrChange w:id="3030" w:author="Hayk-PC" w:date="2024-12-11T02:31:00Z">
            <w:rPr>
              <w:rFonts w:ascii="GHEA Grapalat" w:hAnsi="GHEA Grapalat"/>
              <w:b/>
              <w:i w:val="0"/>
              <w:sz w:val="24"/>
              <w:szCs w:val="24"/>
            </w:rPr>
          </w:rPrChange>
        </w:rPr>
        <w:t>товара</w:t>
      </w:r>
    </w:p>
    <w:p w14:paraId="46FFCB10" w14:textId="77777777" w:rsidR="00D043C1" w:rsidRPr="00DF1634" w:rsidRDefault="00D043C1" w:rsidP="00D043C1">
      <w:pPr>
        <w:pStyle w:val="Heading3"/>
        <w:keepNext w:val="0"/>
        <w:widowControl w:val="0"/>
        <w:spacing w:after="160" w:line="240" w:lineRule="auto"/>
        <w:ind w:left="567" w:right="565"/>
        <w:rPr>
          <w:rFonts w:ascii="GHEA Grapalat" w:hAnsi="GHEA Grapalat" w:cs="Arial"/>
          <w:sz w:val="24"/>
          <w:szCs w:val="24"/>
          <w:rPrChange w:id="3031" w:author="Hayk-PC" w:date="2024-12-11T02:31:00Z">
            <w:rPr>
              <w:rFonts w:ascii="GHEA Grapalat" w:hAnsi="GHEA Grapalat" w:cs="Arial"/>
              <w:sz w:val="24"/>
              <w:szCs w:val="24"/>
            </w:rPr>
          </w:rPrChange>
        </w:rPr>
      </w:pPr>
    </w:p>
    <w:p w14:paraId="5E1DFEF3" w14:textId="77777777" w:rsidR="00D043C1" w:rsidRPr="00DF1634" w:rsidRDefault="00D043C1" w:rsidP="00D043C1">
      <w:pPr>
        <w:widowControl w:val="0"/>
        <w:jc w:val="both"/>
        <w:rPr>
          <w:rFonts w:ascii="GHEA Grapalat" w:hAnsi="GHEA Grapalat"/>
          <w:rPrChange w:id="3032" w:author="Hayk-PC" w:date="2024-12-11T02:31:00Z">
            <w:rPr>
              <w:rFonts w:ascii="GHEA Grapalat" w:hAnsi="GHEA Grapalat"/>
            </w:rPr>
          </w:rPrChange>
        </w:rPr>
      </w:pPr>
      <w:r w:rsidRPr="00DF1634">
        <w:rPr>
          <w:rFonts w:ascii="GHEA Grapalat" w:hAnsi="GHEA Grapalat"/>
          <w:rPrChange w:id="3033" w:author="Hayk-PC" w:date="2024-12-11T02:31:00Z">
            <w:rPr>
              <w:rFonts w:ascii="GHEA Grapalat" w:hAnsi="GHEA Grapalat"/>
            </w:rPr>
          </w:rPrChange>
        </w:rPr>
        <w:t xml:space="preserve">_____________________________,                               в качестве участника в </w:t>
      </w:r>
    </w:p>
    <w:p w14:paraId="3FCA9DD3" w14:textId="77777777" w:rsidR="00D043C1" w:rsidRPr="00DF1634" w:rsidRDefault="00D043C1" w:rsidP="00D043C1">
      <w:pPr>
        <w:widowControl w:val="0"/>
        <w:spacing w:after="120"/>
        <w:jc w:val="both"/>
        <w:rPr>
          <w:rFonts w:ascii="GHEA Grapalat" w:hAnsi="GHEA Grapalat" w:cs="Arial"/>
          <w:sz w:val="16"/>
          <w:u w:val="single"/>
          <w:rPrChange w:id="3034" w:author="Hayk-PC" w:date="2024-12-11T02:31:00Z">
            <w:rPr>
              <w:rFonts w:ascii="GHEA Grapalat" w:hAnsi="GHEA Grapalat" w:cs="Arial"/>
              <w:sz w:val="16"/>
              <w:u w:val="single"/>
            </w:rPr>
          </w:rPrChange>
        </w:rPr>
      </w:pPr>
      <w:r w:rsidRPr="00DF1634">
        <w:rPr>
          <w:rFonts w:ascii="GHEA Grapalat" w:hAnsi="GHEA Grapalat"/>
          <w:sz w:val="16"/>
          <w:rPrChange w:id="3035" w:author="Hayk-PC" w:date="2024-12-11T02:31:00Z">
            <w:rPr>
              <w:rFonts w:ascii="GHEA Grapalat" w:hAnsi="GHEA Grapalat"/>
              <w:sz w:val="16"/>
            </w:rPr>
          </w:rPrChange>
        </w:rPr>
        <w:t>наименование участника</w:t>
      </w:r>
    </w:p>
    <w:p w14:paraId="5B15708E" w14:textId="1AD1FCCA" w:rsidR="00D043C1" w:rsidRPr="00DF1634" w:rsidRDefault="00D043C1" w:rsidP="00D043C1">
      <w:pPr>
        <w:widowControl w:val="0"/>
        <w:spacing w:after="160"/>
        <w:jc w:val="both"/>
        <w:rPr>
          <w:rFonts w:ascii="GHEA Grapalat" w:hAnsi="GHEA Grapalat"/>
          <w:rPrChange w:id="3036" w:author="Hayk-PC" w:date="2024-12-11T02:31:00Z">
            <w:rPr>
              <w:rFonts w:ascii="GHEA Grapalat" w:hAnsi="GHEA Grapalat"/>
            </w:rPr>
          </w:rPrChange>
        </w:rPr>
      </w:pPr>
      <w:r w:rsidRPr="00DF1634">
        <w:rPr>
          <w:rFonts w:ascii="GHEA Grapalat" w:hAnsi="GHEA Grapalat"/>
          <w:rPrChange w:id="3037" w:author="Hayk-PC" w:date="2024-12-11T02:31:00Z">
            <w:rPr>
              <w:rFonts w:ascii="GHEA Grapalat" w:hAnsi="GHEA Grapalat"/>
            </w:rPr>
          </w:rPrChange>
        </w:rPr>
        <w:t xml:space="preserve">рамках </w:t>
      </w:r>
      <w:del w:id="3038" w:author="Hayk Koshetsyan" w:date="2024-12-10T17:05:00Z">
        <w:r w:rsidRPr="00DF1634" w:rsidDel="00EF5FA0">
          <w:rPr>
            <w:rFonts w:ascii="GHEA Grapalat" w:hAnsi="GHEA Grapalat"/>
            <w:rPrChange w:id="3039" w:author="Hayk-PC" w:date="2024-12-11T02:31:00Z">
              <w:rPr>
                <w:rFonts w:ascii="GHEA Grapalat" w:hAnsi="GHEA Grapalat"/>
              </w:rPr>
            </w:rPrChange>
          </w:rPr>
          <w:delText>открытого конкурса</w:delText>
        </w:r>
      </w:del>
      <w:ins w:id="3040" w:author="Hayk Koshetsyan" w:date="2024-12-10T17:05:00Z">
        <w:r w:rsidR="00EF5FA0" w:rsidRPr="00DF1634">
          <w:rPr>
            <w:rFonts w:ascii="GHEA Grapalat" w:hAnsi="GHEA Grapalat"/>
            <w:rPrChange w:id="3041" w:author="Hayk-PC" w:date="2024-12-11T02:31:00Z">
              <w:rPr>
                <w:rFonts w:ascii="GHEA Grapalat" w:hAnsi="GHEA Grapalat"/>
              </w:rPr>
            </w:rPrChange>
          </w:rPr>
          <w:t xml:space="preserve">запроса котировок </w:t>
        </w:r>
      </w:ins>
      <w:r w:rsidRPr="00DF1634">
        <w:rPr>
          <w:rFonts w:ascii="GHEA Grapalat" w:hAnsi="GHEA Grapalat"/>
          <w:rPrChange w:id="3042" w:author="Hayk-PC" w:date="2024-12-11T02:31:00Z">
            <w:rPr>
              <w:rFonts w:ascii="GHEA Grapalat" w:hAnsi="GHEA Grapalat"/>
            </w:rPr>
          </w:rPrChange>
        </w:rPr>
        <w:t xml:space="preserve"> под кодом "---</w:t>
      </w:r>
      <w:del w:id="3043" w:author="Hayk Koshetsyan" w:date="2024-12-10T16:54:00Z">
        <w:r w:rsidRPr="00DF1634" w:rsidDel="0014596D">
          <w:rPr>
            <w:rFonts w:ascii="GHEA Grapalat" w:hAnsi="GHEA Grapalat"/>
            <w:rPrChange w:id="3044" w:author="Hayk-PC" w:date="2024-12-11T02:31:00Z">
              <w:rPr>
                <w:rFonts w:ascii="GHEA Grapalat" w:hAnsi="GHEA Grapalat"/>
              </w:rPr>
            </w:rPrChange>
          </w:rPr>
          <w:delText>BMAPDzB</w:delText>
        </w:r>
      </w:del>
      <w:ins w:id="3045" w:author="Hayk Koshetsyan" w:date="2024-12-10T16:54:00Z">
        <w:r w:rsidR="0014596D" w:rsidRPr="00DF1634">
          <w:rPr>
            <w:rFonts w:ascii="GHEA Grapalat" w:hAnsi="GHEA Grapalat"/>
            <w:rPrChange w:id="3046" w:author="Hayk-PC" w:date="2024-12-11T02:31:00Z">
              <w:rPr>
                <w:rFonts w:ascii="GHEA Grapalat" w:hAnsi="GHEA Grapalat"/>
              </w:rPr>
            </w:rPrChange>
          </w:rPr>
          <w:t>IAIM-GHAPDzB-24/1</w:t>
        </w:r>
      </w:ins>
      <w:r w:rsidRPr="00DF1634">
        <w:rPr>
          <w:rFonts w:ascii="GHEA Grapalat" w:hAnsi="GHEA Grapalat"/>
          <w:rPrChange w:id="3047" w:author="Hayk-PC" w:date="2024-12-11T02:31:00Z">
            <w:rPr>
              <w:rFonts w:ascii="GHEA Grapalat" w:hAnsi="GHEA Grapalat"/>
            </w:rPr>
          </w:rPrChange>
        </w:rPr>
        <w:t xml:space="preserve">---/---"* 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8244"/>
      </w:tblGrid>
      <w:tr w:rsidR="00D043C1" w:rsidRPr="00DF1634" w14:paraId="08BE9753" w14:textId="77777777" w:rsidTr="00FF3F2A">
        <w:tc>
          <w:tcPr>
            <w:tcW w:w="1042" w:type="dxa"/>
            <w:vMerge w:val="restart"/>
            <w:vAlign w:val="center"/>
          </w:tcPr>
          <w:p w14:paraId="608BEDAC" w14:textId="77777777" w:rsidR="00EE1022" w:rsidRPr="00DF1634" w:rsidRDefault="00EE1022" w:rsidP="00FF3F2A">
            <w:pPr>
              <w:widowControl w:val="0"/>
              <w:jc w:val="center"/>
              <w:rPr>
                <w:rFonts w:ascii="GHEA Grapalat" w:hAnsi="GHEA Grapalat"/>
                <w:b/>
                <w:sz w:val="20"/>
                <w:szCs w:val="20"/>
                <w:rPrChange w:id="3048" w:author="Hayk-PC" w:date="2024-12-11T02:31:00Z">
                  <w:rPr>
                    <w:rFonts w:ascii="GHEA Grapalat" w:hAnsi="GHEA Grapalat"/>
                    <w:b/>
                    <w:sz w:val="20"/>
                    <w:szCs w:val="20"/>
                  </w:rPr>
                </w:rPrChange>
              </w:rPr>
            </w:pPr>
          </w:p>
          <w:p w14:paraId="7329C383" w14:textId="77777777" w:rsidR="00D043C1" w:rsidRPr="00DF1634" w:rsidRDefault="00D043C1" w:rsidP="00FF3F2A">
            <w:pPr>
              <w:widowControl w:val="0"/>
              <w:jc w:val="center"/>
              <w:rPr>
                <w:rFonts w:ascii="GHEA Grapalat" w:hAnsi="GHEA Grapalat"/>
                <w:b/>
                <w:bCs/>
                <w:sz w:val="20"/>
                <w:szCs w:val="20"/>
                <w:rPrChange w:id="3049" w:author="Hayk-PC" w:date="2024-12-11T02:31:00Z">
                  <w:rPr>
                    <w:rFonts w:ascii="GHEA Grapalat" w:hAnsi="GHEA Grapalat"/>
                    <w:b/>
                    <w:bCs/>
                    <w:sz w:val="20"/>
                    <w:szCs w:val="20"/>
                  </w:rPr>
                </w:rPrChange>
              </w:rPr>
            </w:pPr>
            <w:r w:rsidRPr="00DF1634">
              <w:rPr>
                <w:rFonts w:ascii="GHEA Grapalat" w:hAnsi="GHEA Grapalat"/>
                <w:b/>
                <w:sz w:val="20"/>
                <w:szCs w:val="20"/>
                <w:rPrChange w:id="3050" w:author="Hayk-PC" w:date="2024-12-11T02:31:00Z">
                  <w:rPr>
                    <w:rFonts w:ascii="GHEA Grapalat" w:hAnsi="GHEA Grapalat"/>
                    <w:b/>
                    <w:sz w:val="20"/>
                    <w:szCs w:val="20"/>
                  </w:rPr>
                </w:rPrChange>
              </w:rPr>
              <w:t>Номер лота</w:t>
            </w:r>
          </w:p>
        </w:tc>
        <w:tc>
          <w:tcPr>
            <w:tcW w:w="8244" w:type="dxa"/>
            <w:vAlign w:val="center"/>
          </w:tcPr>
          <w:p w14:paraId="243E653D" w14:textId="77777777" w:rsidR="00D043C1" w:rsidRPr="00DF1634" w:rsidRDefault="00D043C1" w:rsidP="00FF3F2A">
            <w:pPr>
              <w:widowControl w:val="0"/>
              <w:jc w:val="center"/>
              <w:rPr>
                <w:rFonts w:ascii="GHEA Grapalat" w:hAnsi="GHEA Grapalat"/>
                <w:b/>
                <w:bCs/>
                <w:sz w:val="20"/>
                <w:szCs w:val="20"/>
                <w:rPrChange w:id="3051" w:author="Hayk-PC" w:date="2024-12-11T02:31:00Z">
                  <w:rPr>
                    <w:rFonts w:ascii="GHEA Grapalat" w:hAnsi="GHEA Grapalat"/>
                    <w:b/>
                    <w:bCs/>
                    <w:sz w:val="20"/>
                    <w:szCs w:val="20"/>
                  </w:rPr>
                </w:rPrChange>
              </w:rPr>
            </w:pPr>
            <w:r w:rsidRPr="00DF1634">
              <w:rPr>
                <w:rFonts w:ascii="GHEA Grapalat" w:hAnsi="GHEA Grapalat"/>
                <w:b/>
                <w:sz w:val="20"/>
                <w:szCs w:val="20"/>
                <w:rPrChange w:id="3052" w:author="Hayk-PC" w:date="2024-12-11T02:31:00Z">
                  <w:rPr>
                    <w:rFonts w:ascii="GHEA Grapalat" w:hAnsi="GHEA Grapalat"/>
                    <w:b/>
                    <w:sz w:val="20"/>
                    <w:szCs w:val="20"/>
                  </w:rPr>
                </w:rPrChange>
              </w:rPr>
              <w:t>Предлагаемый товар</w:t>
            </w:r>
          </w:p>
        </w:tc>
      </w:tr>
      <w:tr w:rsidR="00740966" w:rsidRPr="00DF1634" w14:paraId="15F32B50" w14:textId="77777777" w:rsidTr="00C95CB7">
        <w:trPr>
          <w:trHeight w:val="696"/>
        </w:trPr>
        <w:tc>
          <w:tcPr>
            <w:tcW w:w="1042" w:type="dxa"/>
            <w:vMerge/>
            <w:vAlign w:val="center"/>
          </w:tcPr>
          <w:p w14:paraId="12C00D8B" w14:textId="77777777" w:rsidR="00740966" w:rsidRPr="00DF1634" w:rsidRDefault="00740966" w:rsidP="00FF3F2A">
            <w:pPr>
              <w:widowControl w:val="0"/>
              <w:jc w:val="center"/>
              <w:rPr>
                <w:rFonts w:ascii="GHEA Grapalat" w:hAnsi="GHEA Grapalat"/>
                <w:b/>
                <w:bCs/>
                <w:sz w:val="20"/>
                <w:szCs w:val="20"/>
                <w:rPrChange w:id="3053" w:author="Hayk-PC" w:date="2024-12-11T02:31:00Z">
                  <w:rPr>
                    <w:rFonts w:ascii="GHEA Grapalat" w:hAnsi="GHEA Grapalat"/>
                    <w:b/>
                    <w:bCs/>
                    <w:sz w:val="20"/>
                    <w:szCs w:val="20"/>
                  </w:rPr>
                </w:rPrChange>
              </w:rPr>
            </w:pPr>
          </w:p>
        </w:tc>
        <w:tc>
          <w:tcPr>
            <w:tcW w:w="8244" w:type="dxa"/>
            <w:vAlign w:val="center"/>
          </w:tcPr>
          <w:p w14:paraId="1E26A850" w14:textId="77777777" w:rsidR="00740966" w:rsidRPr="00DF1634" w:rsidDel="00740966" w:rsidRDefault="00740966" w:rsidP="00FF3F2A">
            <w:pPr>
              <w:widowControl w:val="0"/>
              <w:jc w:val="center"/>
              <w:rPr>
                <w:del w:id="3054" w:author="Hayk-PC" w:date="2024-12-11T02:02:00Z"/>
                <w:rFonts w:ascii="GHEA Grapalat" w:hAnsi="GHEA Grapalat"/>
                <w:b/>
                <w:sz w:val="20"/>
                <w:szCs w:val="20"/>
                <w:rPrChange w:id="3055" w:author="Hayk-PC" w:date="2024-12-11T02:31:00Z">
                  <w:rPr>
                    <w:del w:id="3056" w:author="Hayk-PC" w:date="2024-12-11T02:02:00Z"/>
                    <w:rFonts w:ascii="GHEA Grapalat" w:hAnsi="GHEA Grapalat"/>
                    <w:b/>
                    <w:sz w:val="20"/>
                    <w:szCs w:val="20"/>
                  </w:rPr>
                </w:rPrChange>
              </w:rPr>
            </w:pPr>
            <w:del w:id="3057" w:author="Hayk-PC" w:date="2024-12-11T02:02:00Z">
              <w:r w:rsidRPr="00DF1634" w:rsidDel="00740966">
                <w:rPr>
                  <w:rFonts w:ascii="GHEA Grapalat" w:hAnsi="GHEA Grapalat"/>
                  <w:b/>
                  <w:sz w:val="20"/>
                  <w:szCs w:val="20"/>
                  <w:rPrChange w:id="3058" w:author="Hayk-PC" w:date="2024-12-11T02:31:00Z">
                    <w:rPr>
                      <w:rFonts w:ascii="GHEA Grapalat" w:hAnsi="GHEA Grapalat"/>
                      <w:b/>
                      <w:sz w:val="20"/>
                      <w:szCs w:val="20"/>
                    </w:rPr>
                  </w:rPrChange>
                </w:rPr>
                <w:delText>фирменное</w:delText>
              </w:r>
            </w:del>
          </w:p>
          <w:p w14:paraId="2B679A22" w14:textId="111C02A6" w:rsidR="00740966" w:rsidRPr="00DF1634" w:rsidDel="00740966" w:rsidRDefault="00740966" w:rsidP="00FF3F2A">
            <w:pPr>
              <w:widowControl w:val="0"/>
              <w:jc w:val="center"/>
              <w:rPr>
                <w:del w:id="3059" w:author="Hayk-PC" w:date="2024-12-11T02:02:00Z"/>
                <w:rFonts w:ascii="GHEA Grapalat" w:hAnsi="GHEA Grapalat"/>
                <w:b/>
                <w:bCs/>
                <w:sz w:val="20"/>
                <w:szCs w:val="20"/>
                <w:rPrChange w:id="3060" w:author="Hayk-PC" w:date="2024-12-11T02:31:00Z">
                  <w:rPr>
                    <w:del w:id="3061" w:author="Hayk-PC" w:date="2024-12-11T02:02:00Z"/>
                    <w:rFonts w:ascii="GHEA Grapalat" w:hAnsi="GHEA Grapalat"/>
                    <w:b/>
                    <w:bCs/>
                    <w:sz w:val="20"/>
                    <w:szCs w:val="20"/>
                  </w:rPr>
                </w:rPrChange>
              </w:rPr>
            </w:pPr>
            <w:del w:id="3062" w:author="Hayk-PC" w:date="2024-12-11T02:02:00Z">
              <w:r w:rsidRPr="00DF1634" w:rsidDel="00740966">
                <w:rPr>
                  <w:rFonts w:ascii="GHEA Grapalat" w:hAnsi="GHEA Grapalat"/>
                  <w:b/>
                  <w:sz w:val="20"/>
                  <w:szCs w:val="20"/>
                  <w:rPrChange w:id="3063" w:author="Hayk-PC" w:date="2024-12-11T02:31:00Z">
                    <w:rPr>
                      <w:rFonts w:ascii="GHEA Grapalat" w:hAnsi="GHEA Grapalat"/>
                      <w:b/>
                      <w:sz w:val="20"/>
                      <w:szCs w:val="20"/>
                    </w:rPr>
                  </w:rPrChange>
                </w:rPr>
                <w:delText>наименование</w:delText>
              </w:r>
            </w:del>
          </w:p>
          <w:p w14:paraId="7B26E4DB" w14:textId="7A9E58B7" w:rsidR="00740966" w:rsidRPr="00DF1634" w:rsidDel="00740966" w:rsidRDefault="00740966" w:rsidP="00FF3F2A">
            <w:pPr>
              <w:widowControl w:val="0"/>
              <w:jc w:val="center"/>
              <w:rPr>
                <w:del w:id="3064" w:author="Hayk-PC" w:date="2024-12-11T02:02:00Z"/>
                <w:rFonts w:ascii="GHEA Grapalat" w:hAnsi="GHEA Grapalat"/>
                <w:b/>
                <w:bCs/>
                <w:sz w:val="20"/>
                <w:szCs w:val="20"/>
                <w:rPrChange w:id="3065" w:author="Hayk-PC" w:date="2024-12-11T02:31:00Z">
                  <w:rPr>
                    <w:del w:id="3066" w:author="Hayk-PC" w:date="2024-12-11T02:02:00Z"/>
                    <w:rFonts w:ascii="GHEA Grapalat" w:hAnsi="GHEA Grapalat"/>
                    <w:b/>
                    <w:bCs/>
                    <w:sz w:val="20"/>
                    <w:szCs w:val="20"/>
                  </w:rPr>
                </w:rPrChange>
              </w:rPr>
            </w:pPr>
            <w:del w:id="3067" w:author="Hayk-PC" w:date="2024-12-11T02:02:00Z">
              <w:r w:rsidRPr="00DF1634" w:rsidDel="00740966">
                <w:rPr>
                  <w:rFonts w:ascii="GHEA Grapalat" w:hAnsi="GHEA Grapalat"/>
                  <w:b/>
                  <w:sz w:val="20"/>
                  <w:szCs w:val="20"/>
                  <w:rPrChange w:id="3068" w:author="Hayk-PC" w:date="2024-12-11T02:31:00Z">
                    <w:rPr>
                      <w:rFonts w:ascii="GHEA Grapalat" w:hAnsi="GHEA Grapalat"/>
                      <w:b/>
                      <w:sz w:val="20"/>
                      <w:szCs w:val="20"/>
                    </w:rPr>
                  </w:rPrChange>
                </w:rPr>
                <w:delText>товарный знак</w:delText>
              </w:r>
            </w:del>
          </w:p>
          <w:p w14:paraId="621F5666" w14:textId="27BE7073" w:rsidR="00740966" w:rsidRPr="00DF1634" w:rsidDel="00740966" w:rsidRDefault="00740966" w:rsidP="009A3C00">
            <w:pPr>
              <w:widowControl w:val="0"/>
              <w:jc w:val="center"/>
              <w:rPr>
                <w:del w:id="3069" w:author="Hayk-PC" w:date="2024-12-11T02:02:00Z"/>
                <w:rFonts w:ascii="GHEA Grapalat" w:hAnsi="GHEA Grapalat"/>
                <w:b/>
                <w:bCs/>
                <w:sz w:val="20"/>
                <w:szCs w:val="20"/>
                <w:lang w:val="hy-AM"/>
                <w:rPrChange w:id="3070" w:author="Hayk-PC" w:date="2024-12-11T02:31:00Z">
                  <w:rPr>
                    <w:del w:id="3071" w:author="Hayk-PC" w:date="2024-12-11T02:02:00Z"/>
                    <w:rFonts w:ascii="GHEA Grapalat" w:hAnsi="GHEA Grapalat"/>
                    <w:b/>
                    <w:bCs/>
                    <w:sz w:val="20"/>
                    <w:szCs w:val="20"/>
                    <w:lang w:val="hy-AM"/>
                  </w:rPr>
                </w:rPrChange>
              </w:rPr>
            </w:pPr>
            <w:del w:id="3072" w:author="Hayk-PC" w:date="2024-12-11T02:02:00Z">
              <w:r w:rsidRPr="00DF1634" w:rsidDel="00740966">
                <w:rPr>
                  <w:rFonts w:ascii="GHEA Grapalat" w:hAnsi="GHEA Grapalat"/>
                  <w:b/>
                  <w:bCs/>
                  <w:sz w:val="20"/>
                  <w:szCs w:val="20"/>
                  <w:rPrChange w:id="3073" w:author="Hayk-PC" w:date="2024-12-11T02:31:00Z">
                    <w:rPr>
                      <w:rFonts w:ascii="GHEA Grapalat" w:hAnsi="GHEA Grapalat"/>
                      <w:b/>
                      <w:bCs/>
                      <w:sz w:val="20"/>
                      <w:szCs w:val="20"/>
                    </w:rPr>
                  </w:rPrChange>
                </w:rPr>
                <w:delText>модель</w:delText>
              </w:r>
            </w:del>
          </w:p>
          <w:p w14:paraId="413BA213" w14:textId="4FECAAF1" w:rsidR="00740966" w:rsidRPr="00DF1634" w:rsidDel="00740966" w:rsidRDefault="00740966" w:rsidP="00740966">
            <w:pPr>
              <w:widowControl w:val="0"/>
              <w:jc w:val="center"/>
              <w:rPr>
                <w:del w:id="3074" w:author="Hayk-PC" w:date="2024-12-11T02:02:00Z"/>
                <w:rFonts w:ascii="GHEA Grapalat" w:hAnsi="GHEA Grapalat"/>
                <w:b/>
                <w:bCs/>
                <w:sz w:val="20"/>
                <w:szCs w:val="20"/>
                <w:rPrChange w:id="3075" w:author="Hayk-PC" w:date="2024-12-11T02:31:00Z">
                  <w:rPr>
                    <w:del w:id="3076" w:author="Hayk-PC" w:date="2024-12-11T02:02:00Z"/>
                    <w:rFonts w:ascii="GHEA Grapalat" w:hAnsi="GHEA Grapalat"/>
                    <w:b/>
                    <w:bCs/>
                    <w:sz w:val="20"/>
                    <w:szCs w:val="20"/>
                  </w:rPr>
                </w:rPrChange>
              </w:rPr>
              <w:pPrChange w:id="3077" w:author="Hayk-PC" w:date="2024-12-11T02:02:00Z">
                <w:pPr>
                  <w:widowControl w:val="0"/>
                  <w:jc w:val="center"/>
                </w:pPr>
              </w:pPrChange>
            </w:pPr>
            <w:del w:id="3078" w:author="Hayk-PC" w:date="2024-12-11T02:02:00Z">
              <w:r w:rsidRPr="00DF1634" w:rsidDel="00740966">
                <w:rPr>
                  <w:rFonts w:ascii="GHEA Grapalat" w:hAnsi="GHEA Grapalat"/>
                  <w:b/>
                  <w:sz w:val="20"/>
                  <w:szCs w:val="20"/>
                  <w:rPrChange w:id="3079" w:author="Hayk-PC" w:date="2024-12-11T02:31:00Z">
                    <w:rPr>
                      <w:rFonts w:ascii="GHEA Grapalat" w:hAnsi="GHEA Grapalat"/>
                      <w:b/>
                      <w:sz w:val="20"/>
                      <w:szCs w:val="20"/>
                    </w:rPr>
                  </w:rPrChange>
                </w:rPr>
                <w:delText>наименование производителя</w:delText>
              </w:r>
            </w:del>
          </w:p>
          <w:p w14:paraId="423C14B5" w14:textId="25DD98CC" w:rsidR="00740966" w:rsidRPr="00DF1634" w:rsidRDefault="00740966" w:rsidP="00740966">
            <w:pPr>
              <w:widowControl w:val="0"/>
              <w:jc w:val="center"/>
              <w:rPr>
                <w:rFonts w:ascii="GHEA Grapalat" w:hAnsi="GHEA Grapalat"/>
                <w:b/>
                <w:bCs/>
                <w:sz w:val="20"/>
                <w:szCs w:val="20"/>
                <w:rPrChange w:id="3080" w:author="Hayk-PC" w:date="2024-12-11T02:31:00Z">
                  <w:rPr>
                    <w:rFonts w:ascii="GHEA Grapalat" w:hAnsi="GHEA Grapalat"/>
                    <w:b/>
                    <w:bCs/>
                    <w:sz w:val="20"/>
                    <w:szCs w:val="20"/>
                  </w:rPr>
                </w:rPrChange>
              </w:rPr>
              <w:pPrChange w:id="3081" w:author="Hayk-PC" w:date="2024-12-11T02:02:00Z">
                <w:pPr>
                  <w:widowControl w:val="0"/>
                  <w:jc w:val="center"/>
                </w:pPr>
              </w:pPrChange>
            </w:pPr>
            <w:r w:rsidRPr="00DF1634">
              <w:rPr>
                <w:rFonts w:ascii="GHEA Grapalat" w:hAnsi="GHEA Grapalat"/>
                <w:b/>
                <w:sz w:val="20"/>
                <w:szCs w:val="20"/>
                <w:rPrChange w:id="3082" w:author="Hayk-PC" w:date="2024-12-11T02:31:00Z">
                  <w:rPr>
                    <w:rFonts w:ascii="GHEA Grapalat" w:hAnsi="GHEA Grapalat"/>
                    <w:b/>
                    <w:sz w:val="20"/>
                    <w:szCs w:val="20"/>
                  </w:rPr>
                </w:rPrChange>
              </w:rPr>
              <w:t>технические характеристики</w:t>
            </w:r>
          </w:p>
        </w:tc>
      </w:tr>
      <w:tr w:rsidR="00740966" w:rsidRPr="00DF1634" w14:paraId="4FF551A3" w14:textId="77777777" w:rsidTr="004A3F38">
        <w:tc>
          <w:tcPr>
            <w:tcW w:w="1042" w:type="dxa"/>
          </w:tcPr>
          <w:p w14:paraId="2CD16173" w14:textId="77777777" w:rsidR="00740966" w:rsidRPr="00DF1634" w:rsidRDefault="00740966" w:rsidP="00FF3F2A">
            <w:pPr>
              <w:pStyle w:val="Heading3"/>
              <w:keepNext w:val="0"/>
              <w:widowControl w:val="0"/>
              <w:spacing w:line="240" w:lineRule="auto"/>
              <w:jc w:val="left"/>
              <w:rPr>
                <w:rFonts w:ascii="GHEA Grapalat" w:hAnsi="GHEA Grapalat"/>
                <w:b/>
                <w:rPrChange w:id="3083" w:author="Hayk-PC" w:date="2024-12-11T02:31:00Z">
                  <w:rPr>
                    <w:rFonts w:ascii="GHEA Grapalat" w:hAnsi="GHEA Grapalat"/>
                    <w:b/>
                  </w:rPr>
                </w:rPrChange>
              </w:rPr>
            </w:pPr>
          </w:p>
        </w:tc>
        <w:tc>
          <w:tcPr>
            <w:tcW w:w="8244" w:type="dxa"/>
          </w:tcPr>
          <w:p w14:paraId="42D06667" w14:textId="77777777" w:rsidR="00740966" w:rsidRPr="00DF1634" w:rsidRDefault="00740966" w:rsidP="00FF3F2A">
            <w:pPr>
              <w:pStyle w:val="Heading3"/>
              <w:keepNext w:val="0"/>
              <w:widowControl w:val="0"/>
              <w:spacing w:line="240" w:lineRule="auto"/>
              <w:jc w:val="left"/>
              <w:rPr>
                <w:rFonts w:ascii="GHEA Grapalat" w:hAnsi="GHEA Grapalat"/>
                <w:b/>
                <w:rPrChange w:id="3084" w:author="Hayk-PC" w:date="2024-12-11T02:31:00Z">
                  <w:rPr>
                    <w:rFonts w:ascii="GHEA Grapalat" w:hAnsi="GHEA Grapalat"/>
                    <w:b/>
                  </w:rPr>
                </w:rPrChange>
              </w:rPr>
            </w:pPr>
          </w:p>
        </w:tc>
      </w:tr>
      <w:tr w:rsidR="00740966" w:rsidRPr="00DF1634" w14:paraId="54660A96" w14:textId="77777777" w:rsidTr="008B6D70">
        <w:tc>
          <w:tcPr>
            <w:tcW w:w="1042" w:type="dxa"/>
          </w:tcPr>
          <w:p w14:paraId="1149BA5A" w14:textId="77777777" w:rsidR="00740966" w:rsidRPr="00DF1634" w:rsidRDefault="00740966" w:rsidP="00FF3F2A">
            <w:pPr>
              <w:pStyle w:val="Heading3"/>
              <w:keepNext w:val="0"/>
              <w:widowControl w:val="0"/>
              <w:spacing w:line="240" w:lineRule="auto"/>
              <w:jc w:val="left"/>
              <w:rPr>
                <w:rFonts w:ascii="GHEA Grapalat" w:hAnsi="GHEA Grapalat"/>
                <w:b/>
                <w:rPrChange w:id="3085" w:author="Hayk-PC" w:date="2024-12-11T02:31:00Z">
                  <w:rPr>
                    <w:rFonts w:ascii="GHEA Grapalat" w:hAnsi="GHEA Grapalat"/>
                    <w:b/>
                  </w:rPr>
                </w:rPrChange>
              </w:rPr>
            </w:pPr>
          </w:p>
        </w:tc>
        <w:tc>
          <w:tcPr>
            <w:tcW w:w="8244" w:type="dxa"/>
          </w:tcPr>
          <w:p w14:paraId="2FE3E21C" w14:textId="77777777" w:rsidR="00740966" w:rsidRPr="00DF1634" w:rsidRDefault="00740966" w:rsidP="00FF3F2A">
            <w:pPr>
              <w:pStyle w:val="Heading3"/>
              <w:keepNext w:val="0"/>
              <w:widowControl w:val="0"/>
              <w:spacing w:line="240" w:lineRule="auto"/>
              <w:jc w:val="left"/>
              <w:rPr>
                <w:rFonts w:ascii="GHEA Grapalat" w:hAnsi="GHEA Grapalat"/>
                <w:b/>
                <w:rPrChange w:id="3086" w:author="Hayk-PC" w:date="2024-12-11T02:31:00Z">
                  <w:rPr>
                    <w:rFonts w:ascii="GHEA Grapalat" w:hAnsi="GHEA Grapalat"/>
                    <w:b/>
                  </w:rPr>
                </w:rPrChange>
              </w:rPr>
            </w:pPr>
          </w:p>
        </w:tc>
      </w:tr>
      <w:tr w:rsidR="00740966" w:rsidRPr="00DF1634" w14:paraId="7822FECB" w14:textId="77777777" w:rsidTr="00650C3B">
        <w:tc>
          <w:tcPr>
            <w:tcW w:w="1042" w:type="dxa"/>
          </w:tcPr>
          <w:p w14:paraId="69B10218" w14:textId="77777777" w:rsidR="00740966" w:rsidRPr="00DF1634" w:rsidRDefault="00740966" w:rsidP="00FF3F2A">
            <w:pPr>
              <w:pStyle w:val="Heading3"/>
              <w:keepNext w:val="0"/>
              <w:widowControl w:val="0"/>
              <w:spacing w:line="240" w:lineRule="auto"/>
              <w:jc w:val="left"/>
              <w:rPr>
                <w:rFonts w:ascii="GHEA Grapalat" w:hAnsi="GHEA Grapalat"/>
                <w:b/>
                <w:rPrChange w:id="3087" w:author="Hayk-PC" w:date="2024-12-11T02:31:00Z">
                  <w:rPr>
                    <w:rFonts w:ascii="GHEA Grapalat" w:hAnsi="GHEA Grapalat"/>
                    <w:b/>
                  </w:rPr>
                </w:rPrChange>
              </w:rPr>
            </w:pPr>
          </w:p>
        </w:tc>
        <w:tc>
          <w:tcPr>
            <w:tcW w:w="8244" w:type="dxa"/>
          </w:tcPr>
          <w:p w14:paraId="14937603" w14:textId="77777777" w:rsidR="00740966" w:rsidRPr="00DF1634" w:rsidRDefault="00740966" w:rsidP="00FF3F2A">
            <w:pPr>
              <w:pStyle w:val="Heading3"/>
              <w:keepNext w:val="0"/>
              <w:widowControl w:val="0"/>
              <w:spacing w:line="240" w:lineRule="auto"/>
              <w:jc w:val="left"/>
              <w:rPr>
                <w:rFonts w:ascii="GHEA Grapalat" w:hAnsi="GHEA Grapalat"/>
                <w:b/>
                <w:rPrChange w:id="3088" w:author="Hayk-PC" w:date="2024-12-11T02:31:00Z">
                  <w:rPr>
                    <w:rFonts w:ascii="GHEA Grapalat" w:hAnsi="GHEA Grapalat"/>
                    <w:b/>
                  </w:rPr>
                </w:rPrChange>
              </w:rPr>
            </w:pPr>
          </w:p>
        </w:tc>
      </w:tr>
      <w:tr w:rsidR="00740966" w:rsidRPr="00DF1634" w14:paraId="2FE0E369" w14:textId="77777777" w:rsidTr="00650C3B">
        <w:trPr>
          <w:ins w:id="3089" w:author="Hayk-PC" w:date="2024-12-11T02:03:00Z"/>
        </w:trPr>
        <w:tc>
          <w:tcPr>
            <w:tcW w:w="1042" w:type="dxa"/>
          </w:tcPr>
          <w:p w14:paraId="20A17564" w14:textId="77777777" w:rsidR="00740966" w:rsidRPr="00DF1634" w:rsidRDefault="00740966" w:rsidP="00FF3F2A">
            <w:pPr>
              <w:pStyle w:val="Heading3"/>
              <w:keepNext w:val="0"/>
              <w:widowControl w:val="0"/>
              <w:spacing w:line="240" w:lineRule="auto"/>
              <w:jc w:val="left"/>
              <w:rPr>
                <w:ins w:id="3090" w:author="Hayk-PC" w:date="2024-12-11T02:03:00Z"/>
                <w:rFonts w:ascii="GHEA Grapalat" w:hAnsi="GHEA Grapalat"/>
                <w:b/>
                <w:rPrChange w:id="3091" w:author="Hayk-PC" w:date="2024-12-11T02:31:00Z">
                  <w:rPr>
                    <w:ins w:id="3092" w:author="Hayk-PC" w:date="2024-12-11T02:03:00Z"/>
                    <w:rFonts w:ascii="GHEA Grapalat" w:hAnsi="GHEA Grapalat"/>
                    <w:b/>
                  </w:rPr>
                </w:rPrChange>
              </w:rPr>
            </w:pPr>
          </w:p>
        </w:tc>
        <w:tc>
          <w:tcPr>
            <w:tcW w:w="8244" w:type="dxa"/>
          </w:tcPr>
          <w:p w14:paraId="6D2141A9" w14:textId="77777777" w:rsidR="00740966" w:rsidRPr="00DF1634" w:rsidRDefault="00740966" w:rsidP="00FF3F2A">
            <w:pPr>
              <w:pStyle w:val="Heading3"/>
              <w:keepNext w:val="0"/>
              <w:widowControl w:val="0"/>
              <w:spacing w:line="240" w:lineRule="auto"/>
              <w:jc w:val="left"/>
              <w:rPr>
                <w:ins w:id="3093" w:author="Hayk-PC" w:date="2024-12-11T02:03:00Z"/>
                <w:rFonts w:ascii="GHEA Grapalat" w:hAnsi="GHEA Grapalat"/>
                <w:b/>
                <w:rPrChange w:id="3094" w:author="Hayk-PC" w:date="2024-12-11T02:31:00Z">
                  <w:rPr>
                    <w:ins w:id="3095" w:author="Hayk-PC" w:date="2024-12-11T02:03:00Z"/>
                    <w:rFonts w:ascii="GHEA Grapalat" w:hAnsi="GHEA Grapalat"/>
                    <w:b/>
                  </w:rPr>
                </w:rPrChange>
              </w:rPr>
            </w:pPr>
          </w:p>
        </w:tc>
      </w:tr>
      <w:tr w:rsidR="00740966" w:rsidRPr="00DF1634" w14:paraId="2C843735" w14:textId="77777777" w:rsidTr="00650C3B">
        <w:trPr>
          <w:ins w:id="3096" w:author="Hayk-PC" w:date="2024-12-11T02:03:00Z"/>
        </w:trPr>
        <w:tc>
          <w:tcPr>
            <w:tcW w:w="1042" w:type="dxa"/>
          </w:tcPr>
          <w:p w14:paraId="04699765" w14:textId="77777777" w:rsidR="00740966" w:rsidRPr="00DF1634" w:rsidRDefault="00740966" w:rsidP="00FF3F2A">
            <w:pPr>
              <w:pStyle w:val="Heading3"/>
              <w:keepNext w:val="0"/>
              <w:widowControl w:val="0"/>
              <w:spacing w:line="240" w:lineRule="auto"/>
              <w:jc w:val="left"/>
              <w:rPr>
                <w:ins w:id="3097" w:author="Hayk-PC" w:date="2024-12-11T02:03:00Z"/>
                <w:rFonts w:ascii="GHEA Grapalat" w:hAnsi="GHEA Grapalat"/>
                <w:b/>
                <w:rPrChange w:id="3098" w:author="Hayk-PC" w:date="2024-12-11T02:31:00Z">
                  <w:rPr>
                    <w:ins w:id="3099" w:author="Hayk-PC" w:date="2024-12-11T02:03:00Z"/>
                    <w:rFonts w:ascii="GHEA Grapalat" w:hAnsi="GHEA Grapalat"/>
                    <w:b/>
                  </w:rPr>
                </w:rPrChange>
              </w:rPr>
            </w:pPr>
          </w:p>
        </w:tc>
        <w:tc>
          <w:tcPr>
            <w:tcW w:w="8244" w:type="dxa"/>
          </w:tcPr>
          <w:p w14:paraId="61E1BFB4" w14:textId="77777777" w:rsidR="00740966" w:rsidRPr="00DF1634" w:rsidRDefault="00740966" w:rsidP="00FF3F2A">
            <w:pPr>
              <w:pStyle w:val="Heading3"/>
              <w:keepNext w:val="0"/>
              <w:widowControl w:val="0"/>
              <w:spacing w:line="240" w:lineRule="auto"/>
              <w:jc w:val="left"/>
              <w:rPr>
                <w:ins w:id="3100" w:author="Hayk-PC" w:date="2024-12-11T02:03:00Z"/>
                <w:rFonts w:ascii="GHEA Grapalat" w:hAnsi="GHEA Grapalat"/>
                <w:b/>
                <w:rPrChange w:id="3101" w:author="Hayk-PC" w:date="2024-12-11T02:31:00Z">
                  <w:rPr>
                    <w:ins w:id="3102" w:author="Hayk-PC" w:date="2024-12-11T02:03:00Z"/>
                    <w:rFonts w:ascii="GHEA Grapalat" w:hAnsi="GHEA Grapalat"/>
                    <w:b/>
                  </w:rPr>
                </w:rPrChange>
              </w:rPr>
            </w:pPr>
          </w:p>
        </w:tc>
      </w:tr>
    </w:tbl>
    <w:p w14:paraId="7195AA4E" w14:textId="77777777" w:rsidR="00D043C1" w:rsidRPr="00DF1634" w:rsidRDefault="00D043C1" w:rsidP="00D043C1">
      <w:pPr>
        <w:widowControl w:val="0"/>
        <w:tabs>
          <w:tab w:val="left" w:pos="6804"/>
        </w:tabs>
        <w:jc w:val="center"/>
        <w:rPr>
          <w:rFonts w:ascii="GHEA Grapalat" w:hAnsi="GHEA Grapalat"/>
          <w:lang w:val="en-US"/>
          <w:rPrChange w:id="3103" w:author="Hayk-PC" w:date="2024-12-11T02:31:00Z">
            <w:rPr>
              <w:rFonts w:ascii="GHEA Grapalat" w:hAnsi="GHEA Grapalat"/>
              <w:lang w:val="en-US"/>
            </w:rPr>
          </w:rPrChange>
        </w:rPr>
      </w:pPr>
    </w:p>
    <w:p w14:paraId="15B35638" w14:textId="77777777" w:rsidR="00D043C1" w:rsidRPr="00DF1634" w:rsidRDefault="00D043C1" w:rsidP="00D043C1">
      <w:pPr>
        <w:widowControl w:val="0"/>
        <w:tabs>
          <w:tab w:val="left" w:pos="6804"/>
        </w:tabs>
        <w:jc w:val="center"/>
        <w:rPr>
          <w:rFonts w:ascii="GHEA Grapalat" w:hAnsi="GHEA Grapalat"/>
          <w:rPrChange w:id="3104" w:author="Hayk-PC" w:date="2024-12-11T02:31:00Z">
            <w:rPr>
              <w:rFonts w:ascii="GHEA Grapalat" w:hAnsi="GHEA Grapalat"/>
            </w:rPr>
          </w:rPrChange>
        </w:rPr>
      </w:pPr>
      <w:r w:rsidRPr="00DF1634">
        <w:rPr>
          <w:rFonts w:ascii="GHEA Grapalat" w:hAnsi="GHEA Grapalat"/>
          <w:rPrChange w:id="3105" w:author="Hayk-PC" w:date="2024-12-11T02:31:00Z">
            <w:rPr>
              <w:rFonts w:ascii="GHEA Grapalat" w:hAnsi="GHEA Grapalat"/>
            </w:rPr>
          </w:rPrChange>
        </w:rPr>
        <w:t>_________________________________________________</w:t>
      </w:r>
      <w:r w:rsidRPr="00DF1634">
        <w:rPr>
          <w:rFonts w:ascii="GHEA Grapalat" w:hAnsi="GHEA Grapalat"/>
          <w:rPrChange w:id="3106" w:author="Hayk-PC" w:date="2024-12-11T02:31:00Z">
            <w:rPr>
              <w:rFonts w:ascii="GHEA Grapalat" w:hAnsi="GHEA Grapalat"/>
            </w:rPr>
          </w:rPrChange>
        </w:rPr>
        <w:tab/>
        <w:t>_________________</w:t>
      </w:r>
    </w:p>
    <w:p w14:paraId="1BFF5AC4" w14:textId="77777777" w:rsidR="00D043C1" w:rsidRPr="00DF1634" w:rsidRDefault="00D043C1" w:rsidP="00D043C1">
      <w:pPr>
        <w:widowControl w:val="0"/>
        <w:tabs>
          <w:tab w:val="left" w:pos="7513"/>
        </w:tabs>
        <w:spacing w:after="160"/>
        <w:ind w:left="709"/>
        <w:jc w:val="both"/>
        <w:rPr>
          <w:rFonts w:ascii="GHEA Grapalat" w:hAnsi="GHEA Grapalat" w:cs="Arial"/>
          <w:sz w:val="16"/>
          <w:rPrChange w:id="3107" w:author="Hayk-PC" w:date="2024-12-11T02:31:00Z">
            <w:rPr>
              <w:rFonts w:ascii="GHEA Grapalat" w:hAnsi="GHEA Grapalat" w:cs="Arial"/>
              <w:sz w:val="16"/>
            </w:rPr>
          </w:rPrChange>
        </w:rPr>
      </w:pPr>
      <w:r w:rsidRPr="00DF1634">
        <w:rPr>
          <w:rFonts w:ascii="GHEA Grapalat" w:hAnsi="GHEA Grapalat"/>
          <w:sz w:val="16"/>
          <w:rPrChange w:id="3108" w:author="Hayk-PC" w:date="2024-12-11T02:31:00Z">
            <w:rPr>
              <w:rFonts w:ascii="GHEA Grapalat" w:hAnsi="GHEA Grapalat"/>
              <w:sz w:val="16"/>
            </w:rPr>
          </w:rPrChange>
        </w:rPr>
        <w:t>наименование участника (должность, имя, фамилия руководителя</w:t>
      </w:r>
      <w:r w:rsidRPr="00DF1634">
        <w:rPr>
          <w:rFonts w:ascii="GHEA Grapalat" w:hAnsi="GHEA Grapalat"/>
          <w:sz w:val="16"/>
          <w:rPrChange w:id="3109" w:author="Hayk-PC" w:date="2024-12-11T02:31:00Z">
            <w:rPr>
              <w:rFonts w:ascii="GHEA Grapalat" w:hAnsi="GHEA Grapalat"/>
              <w:sz w:val="16"/>
            </w:rPr>
          </w:rPrChange>
        </w:rPr>
        <w:tab/>
        <w:t>подпись</w:t>
      </w:r>
    </w:p>
    <w:p w14:paraId="2E49E26D" w14:textId="77777777" w:rsidR="00D043C1" w:rsidRPr="00DF1634" w:rsidRDefault="00D043C1" w:rsidP="00D043C1">
      <w:pPr>
        <w:widowControl w:val="0"/>
        <w:spacing w:after="160"/>
        <w:jc w:val="right"/>
        <w:rPr>
          <w:rFonts w:ascii="GHEA Grapalat" w:hAnsi="GHEA Grapalat"/>
          <w:rPrChange w:id="3110" w:author="Hayk-PC" w:date="2024-12-11T02:31:00Z">
            <w:rPr>
              <w:rFonts w:ascii="GHEA Grapalat" w:hAnsi="GHEA Grapalat"/>
            </w:rPr>
          </w:rPrChange>
        </w:rPr>
      </w:pPr>
    </w:p>
    <w:p w14:paraId="6380458A" w14:textId="77777777" w:rsidR="00D043C1" w:rsidRPr="00DF1634" w:rsidRDefault="00D043C1" w:rsidP="00D043C1">
      <w:pPr>
        <w:widowControl w:val="0"/>
        <w:spacing w:after="160"/>
        <w:jc w:val="right"/>
        <w:rPr>
          <w:rFonts w:ascii="GHEA Grapalat" w:hAnsi="GHEA Grapalat"/>
          <w:rPrChange w:id="3111" w:author="Hayk-PC" w:date="2024-12-11T02:31:00Z">
            <w:rPr>
              <w:rFonts w:ascii="GHEA Grapalat" w:hAnsi="GHEA Grapalat"/>
            </w:rPr>
          </w:rPrChange>
        </w:rPr>
      </w:pPr>
      <w:r w:rsidRPr="00DF1634">
        <w:rPr>
          <w:rFonts w:ascii="GHEA Grapalat" w:hAnsi="GHEA Grapalat"/>
          <w:rPrChange w:id="3112" w:author="Hayk-PC" w:date="2024-12-11T02:31:00Z">
            <w:rPr>
              <w:rFonts w:ascii="GHEA Grapalat" w:hAnsi="GHEA Grapalat"/>
            </w:rPr>
          </w:rPrChange>
        </w:rPr>
        <w:t>М. П.</w:t>
      </w:r>
    </w:p>
    <w:p w14:paraId="4AF8A615" w14:textId="77777777" w:rsidR="00D043C1" w:rsidRPr="00DF1634" w:rsidRDefault="00D043C1" w:rsidP="00D043C1">
      <w:pPr>
        <w:rPr>
          <w:rFonts w:ascii="GHEA Grapalat" w:hAnsi="GHEA Grapalat"/>
          <w:rPrChange w:id="3113" w:author="Hayk-PC" w:date="2024-12-11T02:31:00Z">
            <w:rPr>
              <w:rFonts w:ascii="GHEA Grapalat" w:hAnsi="GHEA Grapalat"/>
            </w:rPr>
          </w:rPrChange>
        </w:rPr>
      </w:pPr>
      <w:r w:rsidRPr="00DF1634">
        <w:rPr>
          <w:rFonts w:ascii="GHEA Grapalat" w:hAnsi="GHEA Grapalat"/>
          <w:rPrChange w:id="3114" w:author="Hayk-PC" w:date="2024-12-11T02:31:00Z">
            <w:rPr>
              <w:rFonts w:ascii="GHEA Grapalat" w:hAnsi="GHEA Grapalat"/>
            </w:rPr>
          </w:rPrChange>
        </w:rPr>
        <w:br w:type="page"/>
      </w:r>
    </w:p>
    <w:p w14:paraId="4008637F" w14:textId="77777777" w:rsidR="00AB6E69" w:rsidRPr="00DF1634" w:rsidRDefault="00AB6E69" w:rsidP="00AB6E69">
      <w:pPr>
        <w:jc w:val="right"/>
        <w:rPr>
          <w:rFonts w:ascii="GHEA Grapalat" w:hAnsi="GHEA Grapalat"/>
          <w:b/>
          <w:rPrChange w:id="3115" w:author="Hayk-PC" w:date="2024-12-11T02:31:00Z">
            <w:rPr>
              <w:rFonts w:ascii="GHEA Grapalat" w:hAnsi="GHEA Grapalat"/>
              <w:b/>
            </w:rPr>
          </w:rPrChange>
        </w:rPr>
      </w:pPr>
      <w:r w:rsidRPr="00DF1634">
        <w:rPr>
          <w:rFonts w:ascii="GHEA Grapalat" w:hAnsi="GHEA Grapalat"/>
          <w:b/>
          <w:rPrChange w:id="3116" w:author="Hayk-PC" w:date="2024-12-11T02:31:00Z">
            <w:rPr>
              <w:rFonts w:ascii="GHEA Grapalat" w:hAnsi="GHEA Grapalat"/>
              <w:b/>
            </w:rPr>
          </w:rPrChange>
        </w:rPr>
        <w:lastRenderedPageBreak/>
        <w:t>Приложение 1.</w:t>
      </w:r>
      <w:r w:rsidR="000B5664" w:rsidRPr="00DF1634">
        <w:rPr>
          <w:rFonts w:ascii="GHEA Grapalat" w:hAnsi="GHEA Grapalat"/>
          <w:b/>
          <w:rPrChange w:id="3117" w:author="Hayk-PC" w:date="2024-12-11T02:31:00Z">
            <w:rPr>
              <w:rFonts w:ascii="GHEA Grapalat" w:hAnsi="GHEA Grapalat"/>
              <w:b/>
            </w:rPr>
          </w:rPrChange>
        </w:rPr>
        <w:t>2</w:t>
      </w:r>
      <w:r w:rsidRPr="00DF1634">
        <w:rPr>
          <w:rFonts w:ascii="GHEA Grapalat" w:hAnsi="GHEA Grapalat"/>
          <w:b/>
          <w:rPrChange w:id="3118" w:author="Hayk-PC" w:date="2024-12-11T02:31:00Z">
            <w:rPr>
              <w:rFonts w:ascii="GHEA Grapalat" w:hAnsi="GHEA Grapalat"/>
              <w:b/>
            </w:rPr>
          </w:rPrChange>
        </w:rPr>
        <w:t xml:space="preserve">** </w:t>
      </w:r>
    </w:p>
    <w:p w14:paraId="1CDDE03F" w14:textId="70D730EF" w:rsidR="00AB6E69" w:rsidRPr="00DF1634" w:rsidRDefault="00AB6E69" w:rsidP="00AB6E69">
      <w:pPr>
        <w:jc w:val="right"/>
        <w:rPr>
          <w:rFonts w:ascii="GHEA Grapalat" w:hAnsi="GHEA Grapalat"/>
          <w:b/>
          <w:rPrChange w:id="3119" w:author="Hayk-PC" w:date="2024-12-11T02:31:00Z">
            <w:rPr>
              <w:rFonts w:ascii="GHEA Grapalat" w:hAnsi="GHEA Grapalat"/>
              <w:b/>
            </w:rPr>
          </w:rPrChange>
        </w:rPr>
      </w:pPr>
      <w:r w:rsidRPr="00DF1634">
        <w:rPr>
          <w:rFonts w:ascii="GHEA Grapalat" w:hAnsi="GHEA Grapalat"/>
          <w:b/>
          <w:rPrChange w:id="3120" w:author="Hayk-PC" w:date="2024-12-11T02:31:00Z">
            <w:rPr>
              <w:rFonts w:ascii="GHEA Grapalat" w:hAnsi="GHEA Grapalat"/>
              <w:b/>
            </w:rPr>
          </w:rPrChange>
        </w:rPr>
        <w:t xml:space="preserve">к Приглашению на </w:t>
      </w:r>
      <w:del w:id="3121" w:author="Hayk Koshetsyan" w:date="2024-12-10T17:01:00Z">
        <w:r w:rsidRPr="00DF1634" w:rsidDel="00CA3B24">
          <w:rPr>
            <w:rFonts w:ascii="GHEA Grapalat" w:hAnsi="GHEA Grapalat"/>
            <w:b/>
            <w:rPrChange w:id="3122" w:author="Hayk-PC" w:date="2024-12-11T02:31:00Z">
              <w:rPr>
                <w:rFonts w:ascii="GHEA Grapalat" w:hAnsi="GHEA Grapalat"/>
                <w:b/>
              </w:rPr>
            </w:rPrChange>
          </w:rPr>
          <w:delText>открытый конкурс</w:delText>
        </w:r>
      </w:del>
      <w:ins w:id="3123" w:author="Hayk Koshetsyan" w:date="2024-12-10T17:02:00Z">
        <w:r w:rsidR="00CA3B24" w:rsidRPr="00DF1634">
          <w:rPr>
            <w:rFonts w:ascii="GHEA Grapalat" w:hAnsi="GHEA Grapalat"/>
            <w:b/>
            <w:rPrChange w:id="3124" w:author="Hayk-PC" w:date="2024-12-11T02:31:00Z">
              <w:rPr>
                <w:rFonts w:ascii="GHEA Grapalat" w:hAnsi="GHEA Grapalat"/>
                <w:b/>
              </w:rPr>
            </w:rPrChange>
          </w:rPr>
          <w:t xml:space="preserve">ЗАПРОС КОТИРОВОК </w:t>
        </w:r>
      </w:ins>
    </w:p>
    <w:p w14:paraId="06F093F4" w14:textId="49DC98C8" w:rsidR="00AB6E69" w:rsidRPr="00DF1634" w:rsidRDefault="00AB6E69" w:rsidP="00AB6E69">
      <w:pPr>
        <w:pStyle w:val="Heading3"/>
        <w:keepNext w:val="0"/>
        <w:widowControl w:val="0"/>
        <w:spacing w:after="160" w:line="240" w:lineRule="auto"/>
        <w:ind w:firstLine="567"/>
        <w:jc w:val="right"/>
        <w:rPr>
          <w:rFonts w:ascii="GHEA Grapalat" w:hAnsi="GHEA Grapalat" w:cs="Arial"/>
          <w:b/>
          <w:sz w:val="24"/>
          <w:szCs w:val="24"/>
          <w:rPrChange w:id="3125" w:author="Hayk-PC" w:date="2024-12-11T02:31:00Z">
            <w:rPr>
              <w:rFonts w:ascii="GHEA Grapalat" w:hAnsi="GHEA Grapalat" w:cs="Arial"/>
              <w:b/>
              <w:sz w:val="24"/>
              <w:szCs w:val="24"/>
            </w:rPr>
          </w:rPrChange>
        </w:rPr>
      </w:pPr>
      <w:r w:rsidRPr="00DF1634">
        <w:rPr>
          <w:rFonts w:ascii="GHEA Grapalat" w:hAnsi="GHEA Grapalat"/>
          <w:b/>
          <w:sz w:val="24"/>
          <w:szCs w:val="24"/>
          <w:rPrChange w:id="3126" w:author="Hayk-PC" w:date="2024-12-11T02:31:00Z">
            <w:rPr>
              <w:rFonts w:ascii="GHEA Grapalat" w:hAnsi="GHEA Grapalat"/>
              <w:b/>
              <w:sz w:val="24"/>
              <w:szCs w:val="24"/>
            </w:rPr>
          </w:rPrChange>
        </w:rPr>
        <w:t>под кодом "---</w:t>
      </w:r>
      <w:del w:id="3127" w:author="Hayk Koshetsyan" w:date="2024-12-10T16:54:00Z">
        <w:r w:rsidRPr="00DF1634" w:rsidDel="0014596D">
          <w:rPr>
            <w:rFonts w:ascii="GHEA Grapalat" w:hAnsi="GHEA Grapalat"/>
            <w:b/>
            <w:sz w:val="24"/>
            <w:szCs w:val="24"/>
            <w:rPrChange w:id="3128" w:author="Hayk-PC" w:date="2024-12-11T02:31:00Z">
              <w:rPr>
                <w:rFonts w:ascii="GHEA Grapalat" w:hAnsi="GHEA Grapalat"/>
                <w:b/>
                <w:sz w:val="24"/>
                <w:szCs w:val="24"/>
              </w:rPr>
            </w:rPrChange>
          </w:rPr>
          <w:delText>BMAPDzB</w:delText>
        </w:r>
      </w:del>
      <w:ins w:id="3129" w:author="Hayk Koshetsyan" w:date="2024-12-10T16:54:00Z">
        <w:r w:rsidR="0014596D" w:rsidRPr="00DF1634">
          <w:rPr>
            <w:rFonts w:ascii="GHEA Grapalat" w:hAnsi="GHEA Grapalat"/>
            <w:b/>
            <w:sz w:val="24"/>
            <w:szCs w:val="24"/>
            <w:rPrChange w:id="3130" w:author="Hayk-PC" w:date="2024-12-11T02:31:00Z">
              <w:rPr>
                <w:rFonts w:ascii="GHEA Grapalat" w:hAnsi="GHEA Grapalat"/>
                <w:b/>
                <w:sz w:val="24"/>
                <w:szCs w:val="24"/>
              </w:rPr>
            </w:rPrChange>
          </w:rPr>
          <w:t>IAIM-GHAPDzB-24/1</w:t>
        </w:r>
      </w:ins>
      <w:r w:rsidR="000B5664" w:rsidRPr="00DF1634">
        <w:rPr>
          <w:rFonts w:ascii="GHEA Grapalat" w:hAnsi="GHEA Grapalat"/>
          <w:b/>
          <w:sz w:val="24"/>
          <w:szCs w:val="24"/>
          <w:rPrChange w:id="3131" w:author="Hayk-PC" w:date="2024-12-11T02:31:00Z">
            <w:rPr>
              <w:rFonts w:ascii="GHEA Grapalat" w:hAnsi="GHEA Grapalat"/>
              <w:b/>
              <w:sz w:val="24"/>
              <w:szCs w:val="24"/>
            </w:rPr>
          </w:rPrChange>
        </w:rPr>
        <w:t>*</w:t>
      </w:r>
      <w:r w:rsidRPr="00DF1634">
        <w:rPr>
          <w:rFonts w:ascii="GHEA Grapalat" w:hAnsi="GHEA Grapalat"/>
          <w:b/>
          <w:sz w:val="24"/>
          <w:szCs w:val="24"/>
          <w:rPrChange w:id="3132" w:author="Hayk-PC" w:date="2024-12-11T02:31:00Z">
            <w:rPr>
              <w:rFonts w:ascii="GHEA Grapalat" w:hAnsi="GHEA Grapalat"/>
              <w:b/>
              <w:sz w:val="24"/>
              <w:szCs w:val="24"/>
            </w:rPr>
          </w:rPrChange>
        </w:rPr>
        <w:t>---/---"</w:t>
      </w:r>
    </w:p>
    <w:p w14:paraId="56689A8E" w14:textId="77777777" w:rsidR="00F016A2" w:rsidRPr="00DF1634" w:rsidRDefault="00F016A2">
      <w:pPr>
        <w:rPr>
          <w:rFonts w:ascii="GHEA Grapalat" w:hAnsi="GHEA Grapalat"/>
          <w:b/>
          <w:rPrChange w:id="3133" w:author="Hayk-PC" w:date="2024-12-11T02:31:00Z">
            <w:rPr>
              <w:rFonts w:ascii="GHEA Grapalat" w:hAnsi="GHEA Grapalat"/>
              <w:b/>
            </w:rPr>
          </w:rPrChange>
        </w:rPr>
      </w:pPr>
    </w:p>
    <w:p w14:paraId="05FE2C28" w14:textId="77777777" w:rsidR="00F016A2" w:rsidRPr="00DF1634" w:rsidRDefault="00F016A2" w:rsidP="00F016A2">
      <w:pPr>
        <w:ind w:left="360" w:hanging="360"/>
        <w:jc w:val="center"/>
        <w:rPr>
          <w:rFonts w:ascii="GHEA Grapalat" w:hAnsi="GHEA Grapalat"/>
          <w:b/>
          <w:rPrChange w:id="3134" w:author="Hayk-PC" w:date="2024-12-11T02:31:00Z">
            <w:rPr>
              <w:rFonts w:ascii="GHEA Grapalat" w:hAnsi="GHEA Grapalat"/>
              <w:b/>
            </w:rPr>
          </w:rPrChange>
        </w:rPr>
      </w:pPr>
      <w:r w:rsidRPr="00DF1634">
        <w:rPr>
          <w:rFonts w:ascii="GHEA Grapalat" w:hAnsi="GHEA Grapalat"/>
          <w:b/>
          <w:rPrChange w:id="3135" w:author="Hayk-PC" w:date="2024-12-11T02:31:00Z">
            <w:rPr>
              <w:rFonts w:ascii="GHEA Grapalat" w:hAnsi="GHEA Grapalat"/>
              <w:b/>
            </w:rPr>
          </w:rPrChange>
        </w:rPr>
        <w:t>ФОРМА</w:t>
      </w:r>
    </w:p>
    <w:p w14:paraId="02F0A399" w14:textId="77777777" w:rsidR="00F016A2" w:rsidRPr="00DF1634" w:rsidRDefault="00F016A2" w:rsidP="00F016A2">
      <w:pPr>
        <w:ind w:left="360" w:hanging="360"/>
        <w:jc w:val="center"/>
        <w:rPr>
          <w:rFonts w:ascii="GHEA Grapalat" w:hAnsi="GHEA Grapalat"/>
          <w:b/>
          <w:rPrChange w:id="3136" w:author="Hayk-PC" w:date="2024-12-11T02:31:00Z">
            <w:rPr>
              <w:rFonts w:ascii="GHEA Grapalat" w:hAnsi="GHEA Grapalat"/>
              <w:b/>
            </w:rPr>
          </w:rPrChange>
        </w:rPr>
      </w:pPr>
      <w:r w:rsidRPr="00DF1634">
        <w:rPr>
          <w:rFonts w:ascii="GHEA Grapalat" w:hAnsi="GHEA Grapalat"/>
          <w:b/>
          <w:rPrChange w:id="3137" w:author="Hayk-PC" w:date="2024-12-11T02:31:00Z">
            <w:rPr>
              <w:rFonts w:ascii="GHEA Grapalat" w:hAnsi="GHEA Grapalat"/>
              <w:b/>
            </w:rPr>
          </w:rPrChange>
        </w:rPr>
        <w:t>ДЕКЛАРАЦИИ О РЕАЛЬНЫХ  БЕНЕФИЦИАРАХ</w:t>
      </w:r>
    </w:p>
    <w:p w14:paraId="64C0C65F" w14:textId="77777777" w:rsidR="00F016A2" w:rsidRPr="00DF1634" w:rsidRDefault="00F016A2" w:rsidP="00F016A2">
      <w:pPr>
        <w:ind w:left="360" w:hanging="360"/>
        <w:jc w:val="center"/>
        <w:rPr>
          <w:rFonts w:ascii="GHEA Grapalat" w:eastAsia="GHEA Grapalat" w:hAnsi="GHEA Grapalat" w:cs="GHEA Grapalat"/>
          <w:b/>
          <w:rPrChange w:id="3138" w:author="Hayk-PC" w:date="2024-12-11T02:31:00Z">
            <w:rPr>
              <w:rFonts w:ascii="GHEA Grapalat" w:eastAsia="GHEA Grapalat" w:hAnsi="GHEA Grapalat" w:cs="GHEA Grapalat"/>
              <w:b/>
            </w:rPr>
          </w:rPrChange>
        </w:rPr>
      </w:pPr>
    </w:p>
    <w:p w14:paraId="528727A5" w14:textId="77777777" w:rsidR="00F016A2" w:rsidRPr="00DF163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Change w:id="3139" w:author="Hayk-PC" w:date="2024-12-11T02:31:00Z">
            <w:rPr>
              <w:rFonts w:ascii="GHEA Grapalat" w:eastAsia="GHEA Grapalat" w:hAnsi="GHEA Grapalat" w:cs="GHEA Grapalat"/>
              <w:b/>
              <w:color w:val="000000"/>
            </w:rPr>
          </w:rPrChange>
        </w:rPr>
      </w:pPr>
      <w:r w:rsidRPr="00DF1634">
        <w:rPr>
          <w:rFonts w:ascii="GHEA Grapalat" w:eastAsia="GHEA Grapalat" w:hAnsi="GHEA Grapalat" w:cs="GHEA Grapalat"/>
          <w:b/>
          <w:color w:val="000000"/>
          <w:rPrChange w:id="3140" w:author="Hayk-PC" w:date="2024-12-11T02:31:00Z">
            <w:rPr>
              <w:rFonts w:ascii="GHEA Grapalat" w:eastAsia="GHEA Grapalat" w:hAnsi="GHEA Grapalat" w:cs="GHEA Grapalat"/>
              <w:b/>
              <w:color w:val="000000"/>
            </w:rPr>
          </w:rPrChange>
        </w:rPr>
        <w:t>Организация</w:t>
      </w:r>
    </w:p>
    <w:p w14:paraId="2608BC76" w14:textId="77777777" w:rsidR="00F016A2" w:rsidRPr="00DF163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Change w:id="3141" w:author="Hayk-PC" w:date="2024-12-11T02:31:00Z">
            <w:rPr>
              <w:rFonts w:ascii="GHEA Grapalat" w:eastAsia="GHEA Grapalat" w:hAnsi="GHEA Grapalat" w:cs="GHEA Grapalat"/>
              <w:i/>
              <w:color w:val="000000"/>
            </w:rPr>
          </w:rPrChange>
        </w:rPr>
      </w:pPr>
      <w:r w:rsidRPr="00DF1634">
        <w:rPr>
          <w:rFonts w:ascii="GHEA Grapalat" w:eastAsia="GHEA Grapalat" w:hAnsi="GHEA Grapalat" w:cs="GHEA Grapalat"/>
          <w:i/>
          <w:color w:val="000000"/>
          <w:rPrChange w:id="3142" w:author="Hayk-PC" w:date="2024-12-11T02:31:00Z">
            <w:rPr>
              <w:rFonts w:ascii="GHEA Grapalat" w:eastAsia="GHEA Grapalat" w:hAnsi="GHEA Grapalat" w:cs="GHEA Grapalat"/>
              <w:i/>
              <w:color w:val="000000"/>
            </w:rPr>
          </w:rPrChange>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DF1634" w14:paraId="21FF7F39" w14:textId="77777777" w:rsidTr="006D2CDF">
        <w:tc>
          <w:tcPr>
            <w:tcW w:w="2836" w:type="dxa"/>
            <w:shd w:val="clear" w:color="auto" w:fill="D9E2F3"/>
            <w:vAlign w:val="center"/>
          </w:tcPr>
          <w:p w14:paraId="3832B457" w14:textId="77777777" w:rsidR="00F016A2" w:rsidRPr="00DF163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Change w:id="3143" w:author="Hayk-PC" w:date="2024-12-11T02:31:00Z">
                  <w:rPr>
                    <w:rFonts w:ascii="GHEA Grapalat" w:eastAsia="GHEA Grapalat" w:hAnsi="GHEA Grapalat" w:cs="GHEA Grapalat"/>
                    <w:color w:val="000000"/>
                  </w:rPr>
                </w:rPrChange>
              </w:rPr>
            </w:pPr>
            <w:r w:rsidRPr="00DF1634">
              <w:rPr>
                <w:rFonts w:ascii="GHEA Grapalat" w:eastAsia="GHEA Grapalat" w:hAnsi="GHEA Grapalat" w:cs="GHEA Grapalat"/>
                <w:color w:val="000000"/>
                <w:rPrChange w:id="3144" w:author="Hayk-PC" w:date="2024-12-11T02:31:00Z">
                  <w:rPr>
                    <w:rFonts w:ascii="GHEA Grapalat" w:eastAsia="GHEA Grapalat" w:hAnsi="GHEA Grapalat" w:cs="GHEA Grapalat"/>
                    <w:color w:val="000000"/>
                  </w:rPr>
                </w:rPrChange>
              </w:rPr>
              <w:t>Наименование</w:t>
            </w:r>
          </w:p>
        </w:tc>
        <w:tc>
          <w:tcPr>
            <w:tcW w:w="6180" w:type="dxa"/>
            <w:vAlign w:val="center"/>
          </w:tcPr>
          <w:p w14:paraId="0C3D2D4C" w14:textId="77777777" w:rsidR="00F016A2" w:rsidRPr="00DF1634" w:rsidRDefault="00F016A2" w:rsidP="006D2CDF">
            <w:pPr>
              <w:spacing w:before="240" w:after="240"/>
              <w:rPr>
                <w:rFonts w:ascii="GHEA Grapalat" w:eastAsia="GHEA Grapalat" w:hAnsi="GHEA Grapalat" w:cs="GHEA Grapalat"/>
                <w:rPrChange w:id="3145" w:author="Hayk-PC" w:date="2024-12-11T02:31:00Z">
                  <w:rPr>
                    <w:rFonts w:ascii="GHEA Grapalat" w:eastAsia="GHEA Grapalat" w:hAnsi="GHEA Grapalat" w:cs="GHEA Grapalat"/>
                  </w:rPr>
                </w:rPrChange>
              </w:rPr>
            </w:pPr>
          </w:p>
        </w:tc>
      </w:tr>
      <w:tr w:rsidR="00F016A2" w:rsidRPr="00DF1634" w14:paraId="1414E4FE" w14:textId="77777777" w:rsidTr="006D2CDF">
        <w:tc>
          <w:tcPr>
            <w:tcW w:w="2836" w:type="dxa"/>
            <w:shd w:val="clear" w:color="auto" w:fill="D9E2F3"/>
            <w:vAlign w:val="center"/>
          </w:tcPr>
          <w:p w14:paraId="61C0738A" w14:textId="77777777" w:rsidR="00F016A2" w:rsidRPr="00DF163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Change w:id="3146" w:author="Hayk-PC" w:date="2024-12-11T02:31:00Z">
                  <w:rPr>
                    <w:rFonts w:ascii="GHEA Grapalat" w:eastAsia="GHEA Grapalat" w:hAnsi="GHEA Grapalat" w:cs="GHEA Grapalat"/>
                    <w:color w:val="000000"/>
                  </w:rPr>
                </w:rPrChange>
              </w:rPr>
            </w:pPr>
            <w:r w:rsidRPr="00DF1634">
              <w:rPr>
                <w:rFonts w:ascii="GHEA Grapalat" w:eastAsia="GHEA Grapalat" w:hAnsi="GHEA Grapalat" w:cs="GHEA Grapalat"/>
                <w:color w:val="000000"/>
                <w:rPrChange w:id="3147" w:author="Hayk-PC" w:date="2024-12-11T02:31:00Z">
                  <w:rPr>
                    <w:rFonts w:ascii="GHEA Grapalat" w:eastAsia="GHEA Grapalat" w:hAnsi="GHEA Grapalat" w:cs="GHEA Grapalat"/>
                    <w:color w:val="000000"/>
                  </w:rPr>
                </w:rPrChange>
              </w:rPr>
              <w:t>Наименование латинскими буквами</w:t>
            </w:r>
          </w:p>
        </w:tc>
        <w:tc>
          <w:tcPr>
            <w:tcW w:w="6180" w:type="dxa"/>
            <w:vAlign w:val="center"/>
          </w:tcPr>
          <w:p w14:paraId="2F1D5A10" w14:textId="77777777" w:rsidR="00F016A2" w:rsidRPr="00DF1634" w:rsidRDefault="00F016A2" w:rsidP="006D2CDF">
            <w:pPr>
              <w:spacing w:before="240" w:after="240"/>
              <w:rPr>
                <w:rFonts w:ascii="GHEA Grapalat" w:eastAsia="GHEA Grapalat" w:hAnsi="GHEA Grapalat" w:cs="GHEA Grapalat"/>
                <w:rPrChange w:id="3148" w:author="Hayk-PC" w:date="2024-12-11T02:31:00Z">
                  <w:rPr>
                    <w:rFonts w:ascii="GHEA Grapalat" w:eastAsia="GHEA Grapalat" w:hAnsi="GHEA Grapalat" w:cs="GHEA Grapalat"/>
                  </w:rPr>
                </w:rPrChange>
              </w:rPr>
            </w:pPr>
          </w:p>
        </w:tc>
      </w:tr>
      <w:tr w:rsidR="00F016A2" w:rsidRPr="00DF1634" w14:paraId="6AA47998" w14:textId="77777777" w:rsidTr="006D2CDF">
        <w:tc>
          <w:tcPr>
            <w:tcW w:w="2836" w:type="dxa"/>
            <w:shd w:val="clear" w:color="auto" w:fill="D9E2F3"/>
            <w:vAlign w:val="center"/>
          </w:tcPr>
          <w:p w14:paraId="00A19B33" w14:textId="77777777" w:rsidR="00F016A2" w:rsidRPr="00DF163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Change w:id="3149" w:author="Hayk-PC" w:date="2024-12-11T02:31:00Z">
                  <w:rPr>
                    <w:rFonts w:ascii="GHEA Grapalat" w:eastAsia="GHEA Grapalat" w:hAnsi="GHEA Grapalat" w:cs="GHEA Grapalat"/>
                    <w:color w:val="000000"/>
                  </w:rPr>
                </w:rPrChange>
              </w:rPr>
            </w:pPr>
            <w:r w:rsidRPr="00DF1634">
              <w:rPr>
                <w:rFonts w:ascii="GHEA Grapalat" w:eastAsia="GHEA Grapalat" w:hAnsi="GHEA Grapalat" w:cs="GHEA Grapalat"/>
                <w:color w:val="000000"/>
                <w:rPrChange w:id="3150" w:author="Hayk-PC" w:date="2024-12-11T02:31:00Z">
                  <w:rPr>
                    <w:rFonts w:ascii="GHEA Grapalat" w:eastAsia="GHEA Grapalat" w:hAnsi="GHEA Grapalat" w:cs="GHEA Grapalat"/>
                    <w:color w:val="000000"/>
                  </w:rPr>
                </w:rPrChange>
              </w:rPr>
              <w:t>Номер государственной регистрации</w:t>
            </w:r>
          </w:p>
        </w:tc>
        <w:tc>
          <w:tcPr>
            <w:tcW w:w="6180" w:type="dxa"/>
            <w:vAlign w:val="center"/>
          </w:tcPr>
          <w:p w14:paraId="52CBAC79" w14:textId="77777777" w:rsidR="00F016A2" w:rsidRPr="00DF1634" w:rsidRDefault="00F016A2" w:rsidP="006D2CDF">
            <w:pPr>
              <w:spacing w:before="240" w:after="240"/>
              <w:rPr>
                <w:rFonts w:ascii="GHEA Grapalat" w:eastAsia="GHEA Grapalat" w:hAnsi="GHEA Grapalat" w:cs="GHEA Grapalat"/>
                <w:rPrChange w:id="3151" w:author="Hayk-PC" w:date="2024-12-11T02:31:00Z">
                  <w:rPr>
                    <w:rFonts w:ascii="GHEA Grapalat" w:eastAsia="GHEA Grapalat" w:hAnsi="GHEA Grapalat" w:cs="GHEA Grapalat"/>
                  </w:rPr>
                </w:rPrChange>
              </w:rPr>
            </w:pPr>
          </w:p>
        </w:tc>
      </w:tr>
      <w:tr w:rsidR="00F016A2" w:rsidRPr="00DF1634" w14:paraId="6D5BC0B8" w14:textId="77777777" w:rsidTr="006D2CDF">
        <w:tc>
          <w:tcPr>
            <w:tcW w:w="2836" w:type="dxa"/>
            <w:shd w:val="clear" w:color="auto" w:fill="D9E2F3"/>
            <w:vAlign w:val="center"/>
          </w:tcPr>
          <w:p w14:paraId="42D9A724" w14:textId="77777777" w:rsidR="00F016A2" w:rsidRPr="00DF163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Change w:id="3152" w:author="Hayk-PC" w:date="2024-12-11T02:31:00Z">
                  <w:rPr>
                    <w:rFonts w:ascii="GHEA Grapalat" w:eastAsia="GHEA Grapalat" w:hAnsi="GHEA Grapalat" w:cs="GHEA Grapalat"/>
                    <w:color w:val="000000"/>
                  </w:rPr>
                </w:rPrChange>
              </w:rPr>
            </w:pPr>
            <w:r w:rsidRPr="00DF1634">
              <w:rPr>
                <w:rFonts w:ascii="GHEA Grapalat" w:eastAsia="GHEA Grapalat" w:hAnsi="GHEA Grapalat" w:cs="GHEA Grapalat"/>
                <w:color w:val="000000"/>
                <w:rPrChange w:id="3153" w:author="Hayk-PC" w:date="2024-12-11T02:31:00Z">
                  <w:rPr>
                    <w:rFonts w:ascii="GHEA Grapalat" w:eastAsia="GHEA Grapalat" w:hAnsi="GHEA Grapalat" w:cs="GHEA Grapalat"/>
                    <w:color w:val="000000"/>
                  </w:rPr>
                </w:rPrChange>
              </w:rPr>
              <w:t>День, месяц, год регистрации</w:t>
            </w:r>
          </w:p>
        </w:tc>
        <w:tc>
          <w:tcPr>
            <w:tcW w:w="6180" w:type="dxa"/>
            <w:vAlign w:val="center"/>
          </w:tcPr>
          <w:p w14:paraId="32EDF1A3" w14:textId="77777777" w:rsidR="00F016A2" w:rsidRPr="00DF1634" w:rsidRDefault="00F016A2" w:rsidP="006D2CDF">
            <w:pPr>
              <w:spacing w:before="240" w:after="240"/>
              <w:rPr>
                <w:rFonts w:ascii="GHEA Grapalat" w:eastAsia="GHEA Grapalat" w:hAnsi="GHEA Grapalat" w:cs="GHEA Grapalat"/>
                <w:rPrChange w:id="3154" w:author="Hayk-PC" w:date="2024-12-11T02:31:00Z">
                  <w:rPr>
                    <w:rFonts w:ascii="GHEA Grapalat" w:eastAsia="GHEA Grapalat" w:hAnsi="GHEA Grapalat" w:cs="GHEA Grapalat"/>
                  </w:rPr>
                </w:rPrChange>
              </w:rPr>
            </w:pPr>
          </w:p>
        </w:tc>
      </w:tr>
      <w:tr w:rsidR="00F016A2" w:rsidRPr="00DF1634" w14:paraId="53447BA2" w14:textId="77777777" w:rsidTr="006D2CDF">
        <w:tc>
          <w:tcPr>
            <w:tcW w:w="2836" w:type="dxa"/>
            <w:shd w:val="clear" w:color="auto" w:fill="D9E2F3"/>
            <w:vAlign w:val="center"/>
          </w:tcPr>
          <w:p w14:paraId="73FD501F" w14:textId="77777777" w:rsidR="00F016A2" w:rsidRPr="00DF163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Change w:id="3155" w:author="Hayk-PC" w:date="2024-12-11T02:31:00Z">
                  <w:rPr>
                    <w:rFonts w:ascii="GHEA Grapalat" w:eastAsia="GHEA Grapalat" w:hAnsi="GHEA Grapalat" w:cs="GHEA Grapalat"/>
                    <w:color w:val="000000"/>
                  </w:rPr>
                </w:rPrChange>
              </w:rPr>
            </w:pPr>
            <w:r w:rsidRPr="00DF1634">
              <w:rPr>
                <w:rFonts w:ascii="GHEA Grapalat" w:eastAsia="GHEA Grapalat" w:hAnsi="GHEA Grapalat" w:cs="GHEA Grapalat"/>
                <w:color w:val="000000"/>
                <w:rPrChange w:id="3156" w:author="Hayk-PC" w:date="2024-12-11T02:31:00Z">
                  <w:rPr>
                    <w:rFonts w:ascii="GHEA Grapalat" w:eastAsia="GHEA Grapalat" w:hAnsi="GHEA Grapalat" w:cs="GHEA Grapalat"/>
                    <w:color w:val="000000"/>
                  </w:rPr>
                </w:rPrChange>
              </w:rPr>
              <w:t xml:space="preserve">Адрес </w:t>
            </w:r>
            <w:ins w:id="3157" w:author="Inesa Kocharyan" w:date="2021-08-30T12:39:00Z">
              <w:r w:rsidRPr="00DF1634">
                <w:rPr>
                  <w:rFonts w:ascii="GHEA Grapalat" w:eastAsia="GHEA Grapalat" w:hAnsi="GHEA Grapalat" w:cs="GHEA Grapalat"/>
                  <w:color w:val="000000"/>
                  <w:rPrChange w:id="3158" w:author="Hayk-PC" w:date="2024-12-11T02:31:00Z">
                    <w:rPr>
                      <w:rFonts w:ascii="GHEA Grapalat" w:eastAsia="GHEA Grapalat" w:hAnsi="GHEA Grapalat" w:cs="GHEA Grapalat"/>
                      <w:color w:val="000000"/>
                    </w:rPr>
                  </w:rPrChange>
                </w:rPr>
                <w:t xml:space="preserve"> </w:t>
              </w:r>
            </w:ins>
            <w:r w:rsidRPr="00DF1634">
              <w:rPr>
                <w:rFonts w:ascii="GHEA Grapalat" w:eastAsia="GHEA Grapalat" w:hAnsi="GHEA Grapalat" w:cs="GHEA Grapalat"/>
                <w:color w:val="000000"/>
                <w:rPrChange w:id="3159" w:author="Hayk-PC" w:date="2024-12-11T02:31:00Z">
                  <w:rPr>
                    <w:rFonts w:ascii="GHEA Grapalat" w:eastAsia="GHEA Grapalat" w:hAnsi="GHEA Grapalat" w:cs="GHEA Grapalat"/>
                    <w:color w:val="000000"/>
                  </w:rPr>
                </w:rPrChange>
              </w:rPr>
              <w:t>регистрации</w:t>
            </w:r>
          </w:p>
        </w:tc>
        <w:tc>
          <w:tcPr>
            <w:tcW w:w="6180" w:type="dxa"/>
            <w:vAlign w:val="center"/>
          </w:tcPr>
          <w:p w14:paraId="57F7AA13" w14:textId="77777777" w:rsidR="00F016A2" w:rsidRPr="00DF1634" w:rsidRDefault="00F016A2" w:rsidP="006D2CDF">
            <w:pPr>
              <w:spacing w:before="240" w:after="240"/>
              <w:rPr>
                <w:rFonts w:ascii="GHEA Grapalat" w:eastAsia="GHEA Grapalat" w:hAnsi="GHEA Grapalat" w:cs="GHEA Grapalat"/>
                <w:rPrChange w:id="3160" w:author="Hayk-PC" w:date="2024-12-11T02:31:00Z">
                  <w:rPr>
                    <w:rFonts w:ascii="GHEA Grapalat" w:eastAsia="GHEA Grapalat" w:hAnsi="GHEA Grapalat" w:cs="GHEA Grapalat"/>
                  </w:rPr>
                </w:rPrChange>
              </w:rPr>
            </w:pPr>
          </w:p>
        </w:tc>
      </w:tr>
      <w:tr w:rsidR="00F016A2" w:rsidRPr="00DF1634" w14:paraId="41BEC5F7" w14:textId="77777777" w:rsidTr="006D2CDF">
        <w:tc>
          <w:tcPr>
            <w:tcW w:w="2836" w:type="dxa"/>
            <w:shd w:val="clear" w:color="auto" w:fill="D9E2F3"/>
            <w:vAlign w:val="center"/>
          </w:tcPr>
          <w:p w14:paraId="0547E2CD" w14:textId="77777777" w:rsidR="00F016A2" w:rsidRPr="00DF163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Change w:id="3161" w:author="Hayk-PC" w:date="2024-12-11T02:31:00Z">
                  <w:rPr>
                    <w:rFonts w:ascii="GHEA Grapalat" w:eastAsia="GHEA Grapalat" w:hAnsi="GHEA Grapalat" w:cs="GHEA Grapalat"/>
                    <w:color w:val="000000"/>
                  </w:rPr>
                </w:rPrChange>
              </w:rPr>
            </w:pPr>
            <w:r w:rsidRPr="00DF1634">
              <w:rPr>
                <w:rFonts w:ascii="GHEA Grapalat" w:eastAsia="GHEA Grapalat" w:hAnsi="GHEA Grapalat" w:cs="GHEA Grapalat"/>
                <w:color w:val="000000"/>
                <w:rPrChange w:id="3162" w:author="Hayk-PC" w:date="2024-12-11T02:31:00Z">
                  <w:rPr>
                    <w:rFonts w:ascii="GHEA Grapalat" w:eastAsia="GHEA Grapalat" w:hAnsi="GHEA Grapalat" w:cs="GHEA Grapalat"/>
                    <w:color w:val="000000"/>
                  </w:rPr>
                </w:rPrChange>
              </w:rPr>
              <w:t>Государство регистрации</w:t>
            </w:r>
          </w:p>
        </w:tc>
        <w:tc>
          <w:tcPr>
            <w:tcW w:w="6180" w:type="dxa"/>
            <w:vAlign w:val="center"/>
          </w:tcPr>
          <w:p w14:paraId="31D489FF" w14:textId="77777777" w:rsidR="00F016A2" w:rsidRPr="00DF1634" w:rsidRDefault="00F016A2" w:rsidP="006D2CDF">
            <w:pPr>
              <w:spacing w:before="240" w:after="240"/>
              <w:ind w:left="993" w:hanging="851"/>
              <w:rPr>
                <w:rFonts w:ascii="GHEA Grapalat" w:eastAsia="GHEA Grapalat" w:hAnsi="GHEA Grapalat" w:cs="GHEA Grapalat"/>
                <w:rPrChange w:id="3163" w:author="Hayk-PC" w:date="2024-12-11T02:31:00Z">
                  <w:rPr>
                    <w:rFonts w:ascii="GHEA Grapalat" w:eastAsia="GHEA Grapalat" w:hAnsi="GHEA Grapalat" w:cs="GHEA Grapalat"/>
                  </w:rPr>
                </w:rPrChange>
              </w:rPr>
            </w:pPr>
          </w:p>
        </w:tc>
      </w:tr>
      <w:tr w:rsidR="00F016A2" w:rsidRPr="00DF1634" w14:paraId="3687DD03" w14:textId="77777777" w:rsidTr="006D2CDF">
        <w:tc>
          <w:tcPr>
            <w:tcW w:w="2836" w:type="dxa"/>
            <w:shd w:val="clear" w:color="auto" w:fill="D9E2F3"/>
            <w:vAlign w:val="center"/>
          </w:tcPr>
          <w:p w14:paraId="4EBD75C3" w14:textId="77777777" w:rsidR="00F016A2" w:rsidRPr="00DF1634" w:rsidRDefault="00F016A2" w:rsidP="006D2CDF">
            <w:pPr>
              <w:numPr>
                <w:ilvl w:val="2"/>
                <w:numId w:val="25"/>
              </w:numPr>
              <w:pBdr>
                <w:top w:val="nil"/>
                <w:left w:val="nil"/>
                <w:bottom w:val="nil"/>
                <w:right w:val="nil"/>
                <w:between w:val="nil"/>
              </w:pBdr>
              <w:ind w:left="284" w:hanging="284"/>
              <w:rPr>
                <w:rFonts w:ascii="GHEA Grapalat" w:eastAsia="GHEA Grapalat" w:hAnsi="GHEA Grapalat" w:cs="GHEA Grapalat"/>
                <w:color w:val="000000"/>
                <w:rPrChange w:id="3164" w:author="Hayk-PC" w:date="2024-12-11T02:31:00Z">
                  <w:rPr>
                    <w:rFonts w:ascii="GHEA Grapalat" w:eastAsia="GHEA Grapalat" w:hAnsi="GHEA Grapalat" w:cs="GHEA Grapalat"/>
                    <w:color w:val="000000"/>
                  </w:rPr>
                </w:rPrChange>
              </w:rPr>
            </w:pPr>
            <w:r w:rsidRPr="00DF1634">
              <w:rPr>
                <w:rFonts w:ascii="GHEA Grapalat" w:eastAsia="GHEA Grapalat" w:hAnsi="GHEA Grapalat" w:cs="GHEA Grapalat"/>
                <w:color w:val="000000"/>
                <w:rPrChange w:id="3165" w:author="Hayk-PC" w:date="2024-12-11T02:31:00Z">
                  <w:rPr>
                    <w:rFonts w:ascii="GHEA Grapalat" w:eastAsia="GHEA Grapalat" w:hAnsi="GHEA Grapalat" w:cs="GHEA Grapalat"/>
                    <w:color w:val="000000"/>
                  </w:rPr>
                </w:rPrChange>
              </w:rPr>
              <w:t>Имя и фамилия руководителя исполнительного органа</w:t>
            </w:r>
          </w:p>
        </w:tc>
        <w:tc>
          <w:tcPr>
            <w:tcW w:w="6180" w:type="dxa"/>
            <w:vAlign w:val="center"/>
          </w:tcPr>
          <w:p w14:paraId="555B9C4B" w14:textId="77777777" w:rsidR="00F016A2" w:rsidRPr="00DF1634" w:rsidRDefault="00F016A2" w:rsidP="006D2CDF">
            <w:pPr>
              <w:spacing w:before="240" w:after="240"/>
              <w:ind w:left="993" w:hanging="851"/>
              <w:rPr>
                <w:rFonts w:ascii="GHEA Grapalat" w:eastAsia="GHEA Grapalat" w:hAnsi="GHEA Grapalat" w:cs="GHEA Grapalat"/>
                <w:rPrChange w:id="3166" w:author="Hayk-PC" w:date="2024-12-11T02:31:00Z">
                  <w:rPr>
                    <w:rFonts w:ascii="GHEA Grapalat" w:eastAsia="GHEA Grapalat" w:hAnsi="GHEA Grapalat" w:cs="GHEA Grapalat"/>
                  </w:rPr>
                </w:rPrChange>
              </w:rPr>
            </w:pPr>
          </w:p>
        </w:tc>
      </w:tr>
    </w:tbl>
    <w:p w14:paraId="153687EC" w14:textId="77777777" w:rsidR="00F016A2" w:rsidRPr="00DF163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Change w:id="3167" w:author="Hayk-PC" w:date="2024-12-11T02:31:00Z">
            <w:rPr>
              <w:rFonts w:ascii="GHEA Grapalat" w:eastAsia="GHEA Grapalat" w:hAnsi="GHEA Grapalat" w:cs="GHEA Grapalat"/>
              <w:i/>
              <w:color w:val="000000"/>
            </w:rPr>
          </w:rPrChange>
        </w:rPr>
      </w:pPr>
      <w:r w:rsidRPr="00DF1634">
        <w:rPr>
          <w:rFonts w:ascii="GHEA Grapalat" w:eastAsia="GHEA Grapalat" w:hAnsi="GHEA Grapalat" w:cs="GHEA Grapalat"/>
          <w:i/>
          <w:color w:val="000000"/>
          <w:rPrChange w:id="3168" w:author="Hayk-PC" w:date="2024-12-11T02:31:00Z">
            <w:rPr>
              <w:rFonts w:ascii="GHEA Grapalat" w:eastAsia="GHEA Grapalat" w:hAnsi="GHEA Grapalat" w:cs="GHEA Grapalat"/>
              <w:i/>
              <w:color w:val="000000"/>
            </w:rPr>
          </w:rPrChange>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DF1634" w14:paraId="37CB8355" w14:textId="77777777" w:rsidTr="006D2CDF">
        <w:tc>
          <w:tcPr>
            <w:tcW w:w="2835" w:type="dxa"/>
            <w:shd w:val="clear" w:color="auto" w:fill="D9E2F3"/>
            <w:vAlign w:val="center"/>
          </w:tcPr>
          <w:p w14:paraId="68091551" w14:textId="77777777" w:rsidR="00F016A2" w:rsidRPr="00DF163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Change w:id="3169" w:author="Hayk-PC" w:date="2024-12-11T02:31:00Z">
                  <w:rPr>
                    <w:rFonts w:ascii="GHEA Grapalat" w:eastAsia="GHEA Grapalat" w:hAnsi="GHEA Grapalat" w:cs="GHEA Grapalat"/>
                    <w:color w:val="000000"/>
                  </w:rPr>
                </w:rPrChange>
              </w:rPr>
            </w:pPr>
            <w:r w:rsidRPr="00DF1634">
              <w:rPr>
                <w:rFonts w:ascii="GHEA Grapalat" w:eastAsia="GHEA Grapalat" w:hAnsi="GHEA Grapalat" w:cs="GHEA Grapalat"/>
                <w:color w:val="000000"/>
                <w:rPrChange w:id="3170" w:author="Hayk-PC" w:date="2024-12-11T02:31:00Z">
                  <w:rPr>
                    <w:rFonts w:ascii="GHEA Grapalat" w:eastAsia="GHEA Grapalat" w:hAnsi="GHEA Grapalat" w:cs="GHEA Grapalat"/>
                    <w:color w:val="000000"/>
                  </w:rPr>
                </w:rPrChange>
              </w:rPr>
              <w:t>Имя и фамилия лица, представляющего декларацию</w:t>
            </w:r>
          </w:p>
        </w:tc>
        <w:tc>
          <w:tcPr>
            <w:tcW w:w="6180" w:type="dxa"/>
            <w:vAlign w:val="center"/>
          </w:tcPr>
          <w:p w14:paraId="3F83A130" w14:textId="77777777" w:rsidR="00F016A2" w:rsidRPr="00DF1634" w:rsidRDefault="00F016A2" w:rsidP="006D2CDF">
            <w:pPr>
              <w:spacing w:before="240" w:after="240"/>
              <w:rPr>
                <w:rFonts w:ascii="GHEA Grapalat" w:eastAsia="GHEA Grapalat" w:hAnsi="GHEA Grapalat" w:cs="GHEA Grapalat"/>
                <w:rPrChange w:id="3171" w:author="Hayk-PC" w:date="2024-12-11T02:31:00Z">
                  <w:rPr>
                    <w:rFonts w:ascii="GHEA Grapalat" w:eastAsia="GHEA Grapalat" w:hAnsi="GHEA Grapalat" w:cs="GHEA Grapalat"/>
                  </w:rPr>
                </w:rPrChange>
              </w:rPr>
            </w:pPr>
          </w:p>
        </w:tc>
      </w:tr>
      <w:tr w:rsidR="00F016A2" w:rsidRPr="00DF1634" w14:paraId="3C76AF9B" w14:textId="77777777" w:rsidTr="006D2CDF">
        <w:trPr>
          <w:trHeight w:val="1487"/>
        </w:trPr>
        <w:tc>
          <w:tcPr>
            <w:tcW w:w="2835" w:type="dxa"/>
            <w:shd w:val="clear" w:color="auto" w:fill="D9E2F3"/>
            <w:vAlign w:val="center"/>
          </w:tcPr>
          <w:p w14:paraId="157A2601" w14:textId="77777777" w:rsidR="00F016A2" w:rsidRPr="00DF163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Change w:id="3172" w:author="Hayk-PC" w:date="2024-12-11T02:31:00Z">
                  <w:rPr>
                    <w:rFonts w:ascii="GHEA Grapalat" w:eastAsia="GHEA Grapalat" w:hAnsi="GHEA Grapalat" w:cs="GHEA Grapalat"/>
                    <w:color w:val="000000"/>
                  </w:rPr>
                </w:rPrChange>
              </w:rPr>
            </w:pPr>
            <w:r w:rsidRPr="00DF1634">
              <w:rPr>
                <w:rFonts w:ascii="GHEA Grapalat" w:eastAsia="GHEA Grapalat" w:hAnsi="GHEA Grapalat" w:cs="GHEA Grapalat"/>
                <w:color w:val="000000"/>
                <w:rPrChange w:id="3173" w:author="Hayk-PC" w:date="2024-12-11T02:31:00Z">
                  <w:rPr>
                    <w:rFonts w:ascii="GHEA Grapalat" w:eastAsia="GHEA Grapalat" w:hAnsi="GHEA Grapalat" w:cs="GHEA Grapalat"/>
                    <w:color w:val="000000"/>
                  </w:rPr>
                </w:rPrChange>
              </w:rPr>
              <w:t>Должность лица, представляющего декларацию</w:t>
            </w:r>
          </w:p>
        </w:tc>
        <w:tc>
          <w:tcPr>
            <w:tcW w:w="6180" w:type="dxa"/>
            <w:vAlign w:val="center"/>
          </w:tcPr>
          <w:p w14:paraId="0A10AAD7" w14:textId="77777777" w:rsidR="00F016A2" w:rsidRPr="00DF1634" w:rsidRDefault="00F016A2" w:rsidP="006D2CDF">
            <w:pPr>
              <w:spacing w:before="240" w:after="240"/>
              <w:rPr>
                <w:rFonts w:ascii="GHEA Grapalat" w:eastAsia="GHEA Grapalat" w:hAnsi="GHEA Grapalat" w:cs="GHEA Grapalat"/>
                <w:rPrChange w:id="3174" w:author="Hayk-PC" w:date="2024-12-11T02:31:00Z">
                  <w:rPr>
                    <w:rFonts w:ascii="GHEA Grapalat" w:eastAsia="GHEA Grapalat" w:hAnsi="GHEA Grapalat" w:cs="GHEA Grapalat"/>
                  </w:rPr>
                </w:rPrChange>
              </w:rPr>
            </w:pPr>
          </w:p>
        </w:tc>
      </w:tr>
    </w:tbl>
    <w:p w14:paraId="303B9B4F" w14:textId="77777777" w:rsidR="00F016A2" w:rsidRPr="00DF163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Change w:id="3175" w:author="Hayk-PC" w:date="2024-12-11T02:31:00Z">
            <w:rPr>
              <w:rFonts w:ascii="GHEA Grapalat" w:eastAsia="GHEA Grapalat" w:hAnsi="GHEA Grapalat" w:cs="GHEA Grapalat"/>
              <w:i/>
              <w:color w:val="000000"/>
            </w:rPr>
          </w:rPrChange>
        </w:rPr>
      </w:pPr>
      <w:r w:rsidRPr="00DF1634">
        <w:rPr>
          <w:rFonts w:ascii="GHEA Grapalat" w:eastAsia="GHEA Grapalat" w:hAnsi="GHEA Grapalat" w:cs="GHEA Grapalat"/>
          <w:i/>
          <w:color w:val="000000"/>
          <w:rPrChange w:id="3176" w:author="Hayk-PC" w:date="2024-12-11T02:31:00Z">
            <w:rPr>
              <w:rFonts w:ascii="GHEA Grapalat" w:eastAsia="GHEA Grapalat" w:hAnsi="GHEA Grapalat" w:cs="GHEA Grapalat"/>
              <w:i/>
              <w:color w:val="000000"/>
            </w:rPr>
          </w:rPrChange>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DF1634" w14:paraId="6525AF61" w14:textId="77777777" w:rsidTr="006D2CDF">
        <w:tc>
          <w:tcPr>
            <w:tcW w:w="2835" w:type="dxa"/>
            <w:shd w:val="clear" w:color="auto" w:fill="D9E2F3"/>
            <w:vAlign w:val="center"/>
          </w:tcPr>
          <w:p w14:paraId="79C202E8" w14:textId="77777777" w:rsidR="00F016A2" w:rsidRPr="00DF163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Change w:id="3177" w:author="Hayk-PC" w:date="2024-12-11T02:31:00Z">
                  <w:rPr>
                    <w:rFonts w:ascii="GHEA Grapalat" w:eastAsia="GHEA Grapalat" w:hAnsi="GHEA Grapalat" w:cs="GHEA Grapalat"/>
                    <w:color w:val="000000"/>
                  </w:rPr>
                </w:rPrChange>
              </w:rPr>
            </w:pPr>
            <w:r w:rsidRPr="00DF1634">
              <w:rPr>
                <w:rFonts w:ascii="GHEA Grapalat" w:eastAsia="GHEA Grapalat" w:hAnsi="GHEA Grapalat" w:cs="GHEA Grapalat"/>
                <w:color w:val="000000"/>
                <w:rPrChange w:id="3178" w:author="Hayk-PC" w:date="2024-12-11T02:31:00Z">
                  <w:rPr>
                    <w:rFonts w:ascii="GHEA Grapalat" w:eastAsia="GHEA Grapalat" w:hAnsi="GHEA Grapalat" w:cs="GHEA Grapalat"/>
                    <w:color w:val="000000"/>
                  </w:rPr>
                </w:rPrChange>
              </w:rPr>
              <w:lastRenderedPageBreak/>
              <w:t>День, месяц, год подписания декларации</w:t>
            </w:r>
          </w:p>
        </w:tc>
        <w:tc>
          <w:tcPr>
            <w:tcW w:w="6180" w:type="dxa"/>
            <w:vAlign w:val="center"/>
          </w:tcPr>
          <w:p w14:paraId="22F67CFD" w14:textId="77777777" w:rsidR="00F016A2" w:rsidRPr="00DF1634" w:rsidRDefault="00F016A2" w:rsidP="006D2CDF">
            <w:pPr>
              <w:spacing w:before="240" w:after="240"/>
              <w:rPr>
                <w:rFonts w:ascii="GHEA Grapalat" w:eastAsia="GHEA Grapalat" w:hAnsi="GHEA Grapalat" w:cs="GHEA Grapalat"/>
                <w:rPrChange w:id="3179" w:author="Hayk-PC" w:date="2024-12-11T02:31:00Z">
                  <w:rPr>
                    <w:rFonts w:ascii="GHEA Grapalat" w:eastAsia="GHEA Grapalat" w:hAnsi="GHEA Grapalat" w:cs="GHEA Grapalat"/>
                  </w:rPr>
                </w:rPrChange>
              </w:rPr>
            </w:pPr>
          </w:p>
        </w:tc>
      </w:tr>
      <w:tr w:rsidR="00F016A2" w:rsidRPr="00DF1634" w14:paraId="04B0F2D5" w14:textId="77777777" w:rsidTr="006D2CDF">
        <w:tc>
          <w:tcPr>
            <w:tcW w:w="2835" w:type="dxa"/>
            <w:shd w:val="clear" w:color="auto" w:fill="D9E2F3"/>
            <w:vAlign w:val="center"/>
          </w:tcPr>
          <w:p w14:paraId="71C6024A" w14:textId="77777777" w:rsidR="00F016A2" w:rsidRPr="00DF163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Change w:id="3180" w:author="Hayk-PC" w:date="2024-12-11T02:31:00Z">
                  <w:rPr>
                    <w:rFonts w:ascii="GHEA Grapalat" w:eastAsia="GHEA Grapalat" w:hAnsi="GHEA Grapalat" w:cs="GHEA Grapalat"/>
                    <w:color w:val="000000"/>
                  </w:rPr>
                </w:rPrChange>
              </w:rPr>
            </w:pPr>
            <w:r w:rsidRPr="00DF1634">
              <w:rPr>
                <w:rFonts w:ascii="GHEA Grapalat" w:eastAsia="GHEA Grapalat" w:hAnsi="GHEA Grapalat" w:cs="GHEA Grapalat"/>
                <w:color w:val="000000"/>
                <w:rPrChange w:id="3181" w:author="Hayk-PC" w:date="2024-12-11T02:31:00Z">
                  <w:rPr>
                    <w:rFonts w:ascii="GHEA Grapalat" w:eastAsia="GHEA Grapalat" w:hAnsi="GHEA Grapalat" w:cs="GHEA Grapalat"/>
                    <w:color w:val="000000"/>
                  </w:rPr>
                </w:rPrChange>
              </w:rPr>
              <w:t>Количество страниц декларации</w:t>
            </w:r>
          </w:p>
        </w:tc>
        <w:tc>
          <w:tcPr>
            <w:tcW w:w="6180" w:type="dxa"/>
            <w:vAlign w:val="center"/>
          </w:tcPr>
          <w:p w14:paraId="5452B9DB" w14:textId="77777777" w:rsidR="00F016A2" w:rsidRPr="00DF1634" w:rsidRDefault="00F016A2" w:rsidP="006D2CDF">
            <w:pPr>
              <w:spacing w:before="240" w:after="240"/>
              <w:rPr>
                <w:rFonts w:ascii="GHEA Grapalat" w:eastAsia="GHEA Grapalat" w:hAnsi="GHEA Grapalat" w:cs="GHEA Grapalat"/>
                <w:rPrChange w:id="3182" w:author="Hayk-PC" w:date="2024-12-11T02:31:00Z">
                  <w:rPr>
                    <w:rFonts w:ascii="GHEA Grapalat" w:eastAsia="GHEA Grapalat" w:hAnsi="GHEA Grapalat" w:cs="GHEA Grapalat"/>
                  </w:rPr>
                </w:rPrChange>
              </w:rPr>
            </w:pPr>
          </w:p>
        </w:tc>
      </w:tr>
      <w:tr w:rsidR="00F016A2" w:rsidRPr="00DF1634" w14:paraId="04585F7A" w14:textId="77777777" w:rsidTr="006D2CDF">
        <w:tc>
          <w:tcPr>
            <w:tcW w:w="2835" w:type="dxa"/>
            <w:shd w:val="clear" w:color="auto" w:fill="D9E2F3"/>
            <w:vAlign w:val="center"/>
          </w:tcPr>
          <w:p w14:paraId="13609AEA" w14:textId="77777777" w:rsidR="00F016A2" w:rsidRPr="00DF163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Change w:id="3183" w:author="Hayk-PC" w:date="2024-12-11T02:31:00Z">
                  <w:rPr>
                    <w:rFonts w:ascii="GHEA Grapalat" w:eastAsia="GHEA Grapalat" w:hAnsi="GHEA Grapalat" w:cs="GHEA Grapalat"/>
                    <w:color w:val="000000"/>
                  </w:rPr>
                </w:rPrChange>
              </w:rPr>
            </w:pPr>
            <w:r w:rsidRPr="00DF1634">
              <w:rPr>
                <w:rFonts w:ascii="GHEA Grapalat" w:eastAsia="GHEA Grapalat" w:hAnsi="GHEA Grapalat" w:cs="GHEA Grapalat"/>
                <w:color w:val="000000"/>
                <w:rPrChange w:id="3184" w:author="Hayk-PC" w:date="2024-12-11T02:31:00Z">
                  <w:rPr>
                    <w:rFonts w:ascii="GHEA Grapalat" w:eastAsia="GHEA Grapalat" w:hAnsi="GHEA Grapalat" w:cs="GHEA Grapalat"/>
                    <w:color w:val="000000"/>
                  </w:rPr>
                </w:rPrChange>
              </w:rPr>
              <w:t>Подпись лица, представляющего декларацию</w:t>
            </w:r>
          </w:p>
        </w:tc>
        <w:tc>
          <w:tcPr>
            <w:tcW w:w="6180" w:type="dxa"/>
            <w:vAlign w:val="center"/>
          </w:tcPr>
          <w:p w14:paraId="7C23CC0F" w14:textId="77777777" w:rsidR="00F016A2" w:rsidRPr="00DF1634" w:rsidRDefault="00F016A2" w:rsidP="006D2CDF">
            <w:pPr>
              <w:spacing w:before="240" w:after="240"/>
              <w:rPr>
                <w:rFonts w:ascii="GHEA Grapalat" w:eastAsia="GHEA Grapalat" w:hAnsi="GHEA Grapalat" w:cs="GHEA Grapalat"/>
                <w:rPrChange w:id="3185" w:author="Hayk-PC" w:date="2024-12-11T02:31:00Z">
                  <w:rPr>
                    <w:rFonts w:ascii="GHEA Grapalat" w:eastAsia="GHEA Grapalat" w:hAnsi="GHEA Grapalat" w:cs="GHEA Grapalat"/>
                  </w:rPr>
                </w:rPrChange>
              </w:rPr>
            </w:pPr>
          </w:p>
        </w:tc>
      </w:tr>
    </w:tbl>
    <w:p w14:paraId="4D5380E5" w14:textId="77777777" w:rsidR="00F016A2" w:rsidRPr="00DF1634" w:rsidRDefault="00F016A2" w:rsidP="00F016A2">
      <w:pPr>
        <w:rPr>
          <w:rFonts w:ascii="GHEA Grapalat" w:eastAsia="GHEA Grapalat" w:hAnsi="GHEA Grapalat" w:cs="GHEA Grapalat"/>
          <w:rPrChange w:id="3186" w:author="Hayk-PC" w:date="2024-12-11T02:31:00Z">
            <w:rPr>
              <w:rFonts w:ascii="GHEA Grapalat" w:eastAsia="GHEA Grapalat" w:hAnsi="GHEA Grapalat" w:cs="GHEA Grapalat"/>
            </w:rPr>
          </w:rPrChange>
        </w:rPr>
      </w:pPr>
    </w:p>
    <w:p w14:paraId="1784A62A" w14:textId="77777777" w:rsidR="00F016A2" w:rsidRPr="00DF1634" w:rsidRDefault="00F016A2" w:rsidP="00F016A2">
      <w:pPr>
        <w:rPr>
          <w:rFonts w:ascii="GHEA Grapalat" w:eastAsia="GHEA Grapalat" w:hAnsi="GHEA Grapalat" w:cs="GHEA Grapalat"/>
          <w:rPrChange w:id="3187" w:author="Hayk-PC" w:date="2024-12-11T02:31:00Z">
            <w:rPr>
              <w:rFonts w:ascii="GHEA Grapalat" w:eastAsia="GHEA Grapalat" w:hAnsi="GHEA Grapalat" w:cs="GHEA Grapalat"/>
            </w:rPr>
          </w:rPrChange>
        </w:rPr>
      </w:pPr>
      <w:r w:rsidRPr="00DF1634">
        <w:rPr>
          <w:rFonts w:ascii="GHEA Grapalat" w:hAnsi="GHEA Grapalat"/>
          <w:rPrChange w:id="3188" w:author="Hayk-PC" w:date="2024-12-11T02:31:00Z">
            <w:rPr>
              <w:rFonts w:ascii="GHEA Grapalat" w:hAnsi="GHEA Grapalat"/>
            </w:rPr>
          </w:rPrChange>
        </w:rPr>
        <w:br w:type="page"/>
      </w:r>
    </w:p>
    <w:p w14:paraId="56E74BFC" w14:textId="77777777" w:rsidR="00F016A2" w:rsidRPr="00DF163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Change w:id="3189" w:author="Hayk-PC" w:date="2024-12-11T02:31:00Z">
            <w:rPr>
              <w:rFonts w:ascii="GHEA Grapalat" w:eastAsia="GHEA Grapalat" w:hAnsi="GHEA Grapalat" w:cs="GHEA Grapalat"/>
              <w:color w:val="000000"/>
            </w:rPr>
          </w:rPrChange>
        </w:rPr>
      </w:pPr>
      <w:r w:rsidRPr="00DF1634">
        <w:rPr>
          <w:rFonts w:ascii="GHEA Grapalat" w:eastAsia="GHEA Grapalat" w:hAnsi="GHEA Grapalat" w:cs="GHEA Grapalat"/>
          <w:b/>
          <w:color w:val="000000"/>
          <w:rPrChange w:id="3190" w:author="Hayk-PC" w:date="2024-12-11T02:31:00Z">
            <w:rPr>
              <w:rFonts w:ascii="GHEA Grapalat" w:eastAsia="GHEA Grapalat" w:hAnsi="GHEA Grapalat" w:cs="GHEA Grapalat"/>
              <w:b/>
              <w:color w:val="000000"/>
            </w:rPr>
          </w:rPrChange>
        </w:rPr>
        <w:lastRenderedPageBreak/>
        <w:t>Данные листинга  акций</w:t>
      </w:r>
    </w:p>
    <w:p w14:paraId="025ADB44" w14:textId="77777777" w:rsidR="00F016A2" w:rsidRPr="00DF163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Change w:id="3191" w:author="Hayk-PC" w:date="2024-12-11T02:31:00Z">
            <w:rPr>
              <w:rFonts w:ascii="GHEA Grapalat" w:eastAsia="GHEA Grapalat" w:hAnsi="GHEA Grapalat" w:cs="GHEA Grapalat"/>
              <w:i/>
              <w:color w:val="000000"/>
            </w:rPr>
          </w:rPrChange>
        </w:rPr>
      </w:pPr>
      <w:r w:rsidRPr="00DF1634">
        <w:rPr>
          <w:rFonts w:ascii="GHEA Grapalat" w:eastAsia="GHEA Grapalat" w:hAnsi="GHEA Grapalat" w:cs="GHEA Grapalat"/>
          <w:i/>
          <w:color w:val="000000"/>
          <w:rPrChange w:id="3192" w:author="Hayk-PC" w:date="2024-12-11T02:31:00Z">
            <w:rPr>
              <w:rFonts w:ascii="GHEA Grapalat" w:eastAsia="GHEA Grapalat" w:hAnsi="GHEA Grapalat" w:cs="GHEA Grapalat"/>
              <w:i/>
              <w:color w:val="000000"/>
            </w:rPr>
          </w:rPrChange>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DF1634" w14:paraId="76414591" w14:textId="77777777" w:rsidTr="006D2CDF">
        <w:tc>
          <w:tcPr>
            <w:tcW w:w="2835" w:type="dxa"/>
            <w:shd w:val="clear" w:color="auto" w:fill="D9E2F3"/>
            <w:vAlign w:val="center"/>
          </w:tcPr>
          <w:p w14:paraId="729A7593" w14:textId="77777777" w:rsidR="00F016A2" w:rsidRPr="00DF163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Change w:id="3193" w:author="Hayk-PC" w:date="2024-12-11T02:31:00Z">
                  <w:rPr>
                    <w:rFonts w:ascii="GHEA Grapalat" w:eastAsia="GHEA Grapalat" w:hAnsi="GHEA Grapalat" w:cs="GHEA Grapalat"/>
                    <w:color w:val="000000"/>
                  </w:rPr>
                </w:rPrChange>
              </w:rPr>
            </w:pPr>
            <w:r w:rsidRPr="00DF1634">
              <w:rPr>
                <w:rFonts w:ascii="GHEA Grapalat" w:eastAsia="GHEA Grapalat" w:hAnsi="GHEA Grapalat" w:cs="GHEA Grapalat"/>
                <w:color w:val="000000"/>
                <w:rPrChange w:id="3194" w:author="Hayk-PC" w:date="2024-12-11T02:31:00Z">
                  <w:rPr>
                    <w:rFonts w:ascii="GHEA Grapalat" w:eastAsia="GHEA Grapalat" w:hAnsi="GHEA Grapalat" w:cs="GHEA Grapalat"/>
                    <w:color w:val="000000"/>
                  </w:rPr>
                </w:rPrChange>
              </w:rPr>
              <w:t>Наименование фондовой биржи</w:t>
            </w:r>
          </w:p>
        </w:tc>
        <w:tc>
          <w:tcPr>
            <w:tcW w:w="6180" w:type="dxa"/>
            <w:vAlign w:val="center"/>
          </w:tcPr>
          <w:p w14:paraId="2A9D7940" w14:textId="77777777" w:rsidR="00F016A2" w:rsidRPr="00DF1634" w:rsidRDefault="00F016A2" w:rsidP="006D2CDF">
            <w:pPr>
              <w:spacing w:before="240" w:after="240"/>
              <w:rPr>
                <w:rFonts w:ascii="GHEA Grapalat" w:eastAsia="GHEA Grapalat" w:hAnsi="GHEA Grapalat" w:cs="GHEA Grapalat"/>
                <w:rPrChange w:id="3195" w:author="Hayk-PC" w:date="2024-12-11T02:31:00Z">
                  <w:rPr>
                    <w:rFonts w:ascii="GHEA Grapalat" w:eastAsia="GHEA Grapalat" w:hAnsi="GHEA Grapalat" w:cs="GHEA Grapalat"/>
                  </w:rPr>
                </w:rPrChange>
              </w:rPr>
            </w:pPr>
          </w:p>
        </w:tc>
      </w:tr>
      <w:tr w:rsidR="00F016A2" w:rsidRPr="00DF1634" w14:paraId="5ECB3A0C" w14:textId="77777777" w:rsidTr="006D2CDF">
        <w:tc>
          <w:tcPr>
            <w:tcW w:w="2835" w:type="dxa"/>
            <w:shd w:val="clear" w:color="auto" w:fill="D9E2F3"/>
            <w:vAlign w:val="center"/>
          </w:tcPr>
          <w:p w14:paraId="4116CA28" w14:textId="77777777" w:rsidR="00F016A2" w:rsidRPr="00DF163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Change w:id="3196" w:author="Hayk-PC" w:date="2024-12-11T02:31:00Z">
                  <w:rPr>
                    <w:rFonts w:ascii="GHEA Grapalat" w:eastAsia="GHEA Grapalat" w:hAnsi="GHEA Grapalat" w:cs="GHEA Grapalat"/>
                    <w:color w:val="000000"/>
                  </w:rPr>
                </w:rPrChange>
              </w:rPr>
            </w:pPr>
            <w:r w:rsidRPr="00DF1634">
              <w:rPr>
                <w:rFonts w:ascii="GHEA Grapalat" w:eastAsia="GHEA Grapalat" w:hAnsi="GHEA Grapalat" w:cs="GHEA Grapalat"/>
                <w:color w:val="000000"/>
                <w:rPrChange w:id="3197" w:author="Hayk-PC" w:date="2024-12-11T02:31:00Z">
                  <w:rPr>
                    <w:rFonts w:ascii="GHEA Grapalat" w:eastAsia="GHEA Grapalat" w:hAnsi="GHEA Grapalat" w:cs="GHEA Grapalat"/>
                    <w:color w:val="000000"/>
                  </w:rPr>
                </w:rPrChange>
              </w:rPr>
              <w:t xml:space="preserve">Ссылка на документы, наличествующие на бирже </w:t>
            </w:r>
          </w:p>
        </w:tc>
        <w:tc>
          <w:tcPr>
            <w:tcW w:w="6180" w:type="dxa"/>
            <w:vAlign w:val="center"/>
          </w:tcPr>
          <w:p w14:paraId="22562B63" w14:textId="77777777" w:rsidR="00F016A2" w:rsidRPr="00DF1634" w:rsidRDefault="00F016A2" w:rsidP="006D2CDF">
            <w:pPr>
              <w:spacing w:before="240" w:after="240"/>
              <w:rPr>
                <w:rFonts w:ascii="GHEA Grapalat" w:eastAsia="GHEA Grapalat" w:hAnsi="GHEA Grapalat" w:cs="GHEA Grapalat"/>
                <w:rPrChange w:id="3198" w:author="Hayk-PC" w:date="2024-12-11T02:31:00Z">
                  <w:rPr>
                    <w:rFonts w:ascii="GHEA Grapalat" w:eastAsia="GHEA Grapalat" w:hAnsi="GHEA Grapalat" w:cs="GHEA Grapalat"/>
                  </w:rPr>
                </w:rPrChange>
              </w:rPr>
            </w:pPr>
          </w:p>
        </w:tc>
      </w:tr>
    </w:tbl>
    <w:p w14:paraId="357ECA55" w14:textId="77777777" w:rsidR="00F016A2" w:rsidRPr="00DF163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Change w:id="3199" w:author="Hayk-PC" w:date="2024-12-11T02:31:00Z">
            <w:rPr>
              <w:rFonts w:ascii="GHEA Grapalat" w:eastAsia="GHEA Grapalat" w:hAnsi="GHEA Grapalat" w:cs="GHEA Grapalat"/>
              <w:i/>
              <w:color w:val="000000"/>
            </w:rPr>
          </w:rPrChange>
        </w:rPr>
      </w:pPr>
      <w:r w:rsidRPr="00DF1634">
        <w:rPr>
          <w:rFonts w:ascii="GHEA Grapalat" w:eastAsia="GHEA Grapalat" w:hAnsi="GHEA Grapalat" w:cs="GHEA Grapalat"/>
          <w:i/>
          <w:color w:val="000000"/>
          <w:rPrChange w:id="3200" w:author="Hayk-PC" w:date="2024-12-11T02:31:00Z">
            <w:rPr>
              <w:rFonts w:ascii="GHEA Grapalat" w:eastAsia="GHEA Grapalat" w:hAnsi="GHEA Grapalat" w:cs="GHEA Grapalat"/>
              <w:i/>
              <w:color w:val="000000"/>
            </w:rPr>
          </w:rPrChange>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DF1634" w14:paraId="35BB7DAB" w14:textId="77777777" w:rsidTr="006D2CDF">
        <w:tc>
          <w:tcPr>
            <w:tcW w:w="2835" w:type="dxa"/>
            <w:shd w:val="clear" w:color="auto" w:fill="D9E2F3"/>
            <w:vAlign w:val="center"/>
          </w:tcPr>
          <w:p w14:paraId="5C24EEE7" w14:textId="77777777" w:rsidR="00F016A2" w:rsidRPr="00DF163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Change w:id="3201" w:author="Hayk-PC" w:date="2024-12-11T02:31:00Z">
                  <w:rPr>
                    <w:rFonts w:ascii="GHEA Grapalat" w:eastAsia="GHEA Grapalat" w:hAnsi="GHEA Grapalat" w:cs="GHEA Grapalat"/>
                    <w:color w:val="000000"/>
                  </w:rPr>
                </w:rPrChange>
              </w:rPr>
            </w:pPr>
            <w:r w:rsidRPr="00DF1634">
              <w:rPr>
                <w:rFonts w:ascii="GHEA Grapalat" w:eastAsia="GHEA Grapalat" w:hAnsi="GHEA Grapalat" w:cs="GHEA Grapalat"/>
                <w:color w:val="000000"/>
                <w:rPrChange w:id="3202" w:author="Hayk-PC" w:date="2024-12-11T02:31:00Z">
                  <w:rPr>
                    <w:rFonts w:ascii="GHEA Grapalat" w:eastAsia="GHEA Grapalat" w:hAnsi="GHEA Grapalat" w:cs="GHEA Grapalat"/>
                    <w:color w:val="000000"/>
                  </w:rPr>
                </w:rPrChange>
              </w:rPr>
              <w:t>Наименование</w:t>
            </w:r>
          </w:p>
        </w:tc>
        <w:tc>
          <w:tcPr>
            <w:tcW w:w="6180" w:type="dxa"/>
            <w:vAlign w:val="center"/>
          </w:tcPr>
          <w:p w14:paraId="0FEDED76" w14:textId="77777777" w:rsidR="00F016A2" w:rsidRPr="00DF1634" w:rsidRDefault="00F016A2" w:rsidP="006D2CDF">
            <w:pPr>
              <w:spacing w:before="240" w:after="240"/>
              <w:rPr>
                <w:rFonts w:ascii="GHEA Grapalat" w:eastAsia="GHEA Grapalat" w:hAnsi="GHEA Grapalat" w:cs="GHEA Grapalat"/>
                <w:rPrChange w:id="3203" w:author="Hayk-PC" w:date="2024-12-11T02:31:00Z">
                  <w:rPr>
                    <w:rFonts w:ascii="GHEA Grapalat" w:eastAsia="GHEA Grapalat" w:hAnsi="GHEA Grapalat" w:cs="GHEA Grapalat"/>
                  </w:rPr>
                </w:rPrChange>
              </w:rPr>
            </w:pPr>
          </w:p>
        </w:tc>
      </w:tr>
      <w:tr w:rsidR="00F016A2" w:rsidRPr="00DF1634" w14:paraId="0AF91A9C" w14:textId="77777777" w:rsidTr="006D2CDF">
        <w:tc>
          <w:tcPr>
            <w:tcW w:w="2835" w:type="dxa"/>
            <w:shd w:val="clear" w:color="auto" w:fill="D9E2F3"/>
            <w:vAlign w:val="center"/>
          </w:tcPr>
          <w:p w14:paraId="74D0CCA1" w14:textId="77777777" w:rsidR="00F016A2" w:rsidRPr="00DF163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Change w:id="3204" w:author="Hayk-PC" w:date="2024-12-11T02:31:00Z">
                  <w:rPr>
                    <w:rFonts w:ascii="GHEA Grapalat" w:eastAsia="GHEA Grapalat" w:hAnsi="GHEA Grapalat" w:cs="GHEA Grapalat"/>
                    <w:color w:val="000000"/>
                  </w:rPr>
                </w:rPrChange>
              </w:rPr>
            </w:pPr>
            <w:r w:rsidRPr="00DF1634">
              <w:rPr>
                <w:rFonts w:ascii="GHEA Grapalat" w:eastAsia="GHEA Grapalat" w:hAnsi="GHEA Grapalat" w:cs="GHEA Grapalat"/>
                <w:color w:val="000000"/>
                <w:rPrChange w:id="3205" w:author="Hayk-PC" w:date="2024-12-11T02:31:00Z">
                  <w:rPr>
                    <w:rFonts w:ascii="GHEA Grapalat" w:eastAsia="GHEA Grapalat" w:hAnsi="GHEA Grapalat" w:cs="GHEA Grapalat"/>
                    <w:color w:val="000000"/>
                  </w:rPr>
                </w:rPrChange>
              </w:rPr>
              <w:t>Наименование латинскими буквами</w:t>
            </w:r>
            <w:r w:rsidRPr="00DF1634">
              <w:rPr>
                <w:rPrChange w:id="3206" w:author="Hayk-PC" w:date="2024-12-11T02:31:00Z">
                  <w:rPr/>
                </w:rPrChange>
              </w:rPr>
              <w:t xml:space="preserve"> </w:t>
            </w:r>
          </w:p>
        </w:tc>
        <w:tc>
          <w:tcPr>
            <w:tcW w:w="6180" w:type="dxa"/>
            <w:vAlign w:val="center"/>
          </w:tcPr>
          <w:p w14:paraId="09472F95" w14:textId="77777777" w:rsidR="00F016A2" w:rsidRPr="00DF1634" w:rsidRDefault="00F016A2" w:rsidP="006D2CDF">
            <w:pPr>
              <w:spacing w:before="240" w:after="240"/>
              <w:rPr>
                <w:rFonts w:ascii="GHEA Grapalat" w:eastAsia="GHEA Grapalat" w:hAnsi="GHEA Grapalat" w:cs="GHEA Grapalat"/>
                <w:rPrChange w:id="3207" w:author="Hayk-PC" w:date="2024-12-11T02:31:00Z">
                  <w:rPr>
                    <w:rFonts w:ascii="GHEA Grapalat" w:eastAsia="GHEA Grapalat" w:hAnsi="GHEA Grapalat" w:cs="GHEA Grapalat"/>
                  </w:rPr>
                </w:rPrChange>
              </w:rPr>
            </w:pPr>
          </w:p>
        </w:tc>
      </w:tr>
      <w:tr w:rsidR="00F016A2" w:rsidRPr="00DF1634" w14:paraId="5B94D8A0" w14:textId="77777777" w:rsidTr="006D2CDF">
        <w:tc>
          <w:tcPr>
            <w:tcW w:w="2835" w:type="dxa"/>
            <w:shd w:val="clear" w:color="auto" w:fill="D9E2F3"/>
            <w:vAlign w:val="center"/>
          </w:tcPr>
          <w:p w14:paraId="117E7DFC" w14:textId="77777777" w:rsidR="00F016A2" w:rsidRPr="00DF163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Change w:id="3208" w:author="Hayk-PC" w:date="2024-12-11T02:31:00Z">
                  <w:rPr>
                    <w:rFonts w:ascii="GHEA Grapalat" w:eastAsia="GHEA Grapalat" w:hAnsi="GHEA Grapalat" w:cs="GHEA Grapalat"/>
                    <w:color w:val="000000"/>
                  </w:rPr>
                </w:rPrChange>
              </w:rPr>
            </w:pPr>
            <w:r w:rsidRPr="00DF1634">
              <w:rPr>
                <w:rFonts w:ascii="GHEA Grapalat" w:eastAsia="GHEA Grapalat" w:hAnsi="GHEA Grapalat" w:cs="GHEA Grapalat"/>
                <w:color w:val="000000"/>
                <w:rPrChange w:id="3209" w:author="Hayk-PC" w:date="2024-12-11T02:31:00Z">
                  <w:rPr>
                    <w:rFonts w:ascii="GHEA Grapalat" w:eastAsia="GHEA Grapalat" w:hAnsi="GHEA Grapalat" w:cs="GHEA Grapalat"/>
                    <w:color w:val="000000"/>
                  </w:rPr>
                </w:rPrChange>
              </w:rPr>
              <w:t>Номер государственной регистрации</w:t>
            </w:r>
          </w:p>
        </w:tc>
        <w:tc>
          <w:tcPr>
            <w:tcW w:w="6180" w:type="dxa"/>
            <w:vAlign w:val="center"/>
          </w:tcPr>
          <w:p w14:paraId="3CB3DF93" w14:textId="77777777" w:rsidR="00F016A2" w:rsidRPr="00DF1634" w:rsidRDefault="00F016A2" w:rsidP="006D2CDF">
            <w:pPr>
              <w:spacing w:before="240" w:after="240"/>
              <w:rPr>
                <w:rFonts w:ascii="GHEA Grapalat" w:eastAsia="GHEA Grapalat" w:hAnsi="GHEA Grapalat" w:cs="GHEA Grapalat"/>
                <w:rPrChange w:id="3210" w:author="Hayk-PC" w:date="2024-12-11T02:31:00Z">
                  <w:rPr>
                    <w:rFonts w:ascii="GHEA Grapalat" w:eastAsia="GHEA Grapalat" w:hAnsi="GHEA Grapalat" w:cs="GHEA Grapalat"/>
                  </w:rPr>
                </w:rPrChange>
              </w:rPr>
            </w:pPr>
          </w:p>
        </w:tc>
      </w:tr>
      <w:tr w:rsidR="00F016A2" w:rsidRPr="00DF1634" w14:paraId="7A4B9187" w14:textId="77777777" w:rsidTr="006D2CDF">
        <w:tc>
          <w:tcPr>
            <w:tcW w:w="2835" w:type="dxa"/>
            <w:shd w:val="clear" w:color="auto" w:fill="D9E2F3"/>
            <w:vAlign w:val="center"/>
          </w:tcPr>
          <w:p w14:paraId="7847643D" w14:textId="77777777" w:rsidR="00F016A2" w:rsidRPr="00DF163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Change w:id="3211" w:author="Hayk-PC" w:date="2024-12-11T02:31:00Z">
                  <w:rPr>
                    <w:rFonts w:ascii="GHEA Grapalat" w:eastAsia="GHEA Grapalat" w:hAnsi="GHEA Grapalat" w:cs="GHEA Grapalat"/>
                    <w:color w:val="000000"/>
                  </w:rPr>
                </w:rPrChange>
              </w:rPr>
            </w:pPr>
            <w:r w:rsidRPr="00DF1634">
              <w:rPr>
                <w:rFonts w:ascii="GHEA Grapalat" w:eastAsia="GHEA Grapalat" w:hAnsi="GHEA Grapalat" w:cs="GHEA Grapalat"/>
                <w:color w:val="000000"/>
                <w:rPrChange w:id="3212" w:author="Hayk-PC" w:date="2024-12-11T02:31:00Z">
                  <w:rPr>
                    <w:rFonts w:ascii="GHEA Grapalat" w:eastAsia="GHEA Grapalat" w:hAnsi="GHEA Grapalat" w:cs="GHEA Grapalat"/>
                    <w:color w:val="000000"/>
                  </w:rPr>
                </w:rPrChange>
              </w:rPr>
              <w:t>День, месяц, год регистрации</w:t>
            </w:r>
          </w:p>
        </w:tc>
        <w:tc>
          <w:tcPr>
            <w:tcW w:w="6180" w:type="dxa"/>
            <w:vAlign w:val="center"/>
          </w:tcPr>
          <w:p w14:paraId="65DD6A80" w14:textId="77777777" w:rsidR="00F016A2" w:rsidRPr="00DF1634" w:rsidRDefault="00F016A2" w:rsidP="006D2CDF">
            <w:pPr>
              <w:spacing w:before="240" w:after="240"/>
              <w:rPr>
                <w:rFonts w:ascii="GHEA Grapalat" w:eastAsia="GHEA Grapalat" w:hAnsi="GHEA Grapalat" w:cs="GHEA Grapalat"/>
                <w:rPrChange w:id="3213" w:author="Hayk-PC" w:date="2024-12-11T02:31:00Z">
                  <w:rPr>
                    <w:rFonts w:ascii="GHEA Grapalat" w:eastAsia="GHEA Grapalat" w:hAnsi="GHEA Grapalat" w:cs="GHEA Grapalat"/>
                  </w:rPr>
                </w:rPrChange>
              </w:rPr>
            </w:pPr>
          </w:p>
        </w:tc>
      </w:tr>
      <w:tr w:rsidR="00F016A2" w:rsidRPr="00DF1634" w14:paraId="1413BA82" w14:textId="77777777" w:rsidTr="006D2CDF">
        <w:tc>
          <w:tcPr>
            <w:tcW w:w="2835" w:type="dxa"/>
            <w:shd w:val="clear" w:color="auto" w:fill="D9E2F3"/>
            <w:vAlign w:val="center"/>
          </w:tcPr>
          <w:p w14:paraId="401AF0DD" w14:textId="77777777" w:rsidR="00F016A2" w:rsidRPr="00DF163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Change w:id="3214" w:author="Hayk-PC" w:date="2024-12-11T02:31:00Z">
                  <w:rPr>
                    <w:rFonts w:ascii="GHEA Grapalat" w:eastAsia="GHEA Grapalat" w:hAnsi="GHEA Grapalat" w:cs="GHEA Grapalat"/>
                    <w:color w:val="000000"/>
                  </w:rPr>
                </w:rPrChange>
              </w:rPr>
            </w:pPr>
            <w:r w:rsidRPr="00DF1634">
              <w:rPr>
                <w:rFonts w:ascii="GHEA Grapalat" w:eastAsia="GHEA Grapalat" w:hAnsi="GHEA Grapalat" w:cs="GHEA Grapalat"/>
                <w:color w:val="000000"/>
                <w:rPrChange w:id="3215" w:author="Hayk-PC" w:date="2024-12-11T02:31:00Z">
                  <w:rPr>
                    <w:rFonts w:ascii="GHEA Grapalat" w:eastAsia="GHEA Grapalat" w:hAnsi="GHEA Grapalat" w:cs="GHEA Grapalat"/>
                    <w:color w:val="000000"/>
                  </w:rPr>
                </w:rPrChange>
              </w:rPr>
              <w:t>Адрес регистрации</w:t>
            </w:r>
          </w:p>
        </w:tc>
        <w:tc>
          <w:tcPr>
            <w:tcW w:w="6180" w:type="dxa"/>
            <w:vAlign w:val="center"/>
          </w:tcPr>
          <w:p w14:paraId="64971BD6" w14:textId="77777777" w:rsidR="00F016A2" w:rsidRPr="00DF1634" w:rsidRDefault="00F016A2" w:rsidP="006D2CDF">
            <w:pPr>
              <w:spacing w:before="240" w:after="240"/>
              <w:rPr>
                <w:rFonts w:ascii="GHEA Grapalat" w:eastAsia="GHEA Grapalat" w:hAnsi="GHEA Grapalat" w:cs="GHEA Grapalat"/>
                <w:rPrChange w:id="3216" w:author="Hayk-PC" w:date="2024-12-11T02:31:00Z">
                  <w:rPr>
                    <w:rFonts w:ascii="GHEA Grapalat" w:eastAsia="GHEA Grapalat" w:hAnsi="GHEA Grapalat" w:cs="GHEA Grapalat"/>
                  </w:rPr>
                </w:rPrChange>
              </w:rPr>
            </w:pPr>
          </w:p>
        </w:tc>
      </w:tr>
      <w:tr w:rsidR="00F016A2" w:rsidRPr="00DF1634" w14:paraId="65D6F84E" w14:textId="77777777" w:rsidTr="006D2CDF">
        <w:trPr>
          <w:trHeight w:val="1361"/>
        </w:trPr>
        <w:tc>
          <w:tcPr>
            <w:tcW w:w="2835" w:type="dxa"/>
            <w:shd w:val="clear" w:color="auto" w:fill="D9E2F3"/>
            <w:vAlign w:val="center"/>
          </w:tcPr>
          <w:p w14:paraId="53E6D7EE" w14:textId="77777777" w:rsidR="00F016A2" w:rsidRPr="00DF163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Change w:id="3217" w:author="Hayk-PC" w:date="2024-12-11T02:31:00Z">
                  <w:rPr>
                    <w:rFonts w:ascii="GHEA Grapalat" w:eastAsia="GHEA Grapalat" w:hAnsi="GHEA Grapalat" w:cs="GHEA Grapalat"/>
                    <w:color w:val="000000"/>
                  </w:rPr>
                </w:rPrChange>
              </w:rPr>
            </w:pPr>
            <w:r w:rsidRPr="00DF1634">
              <w:rPr>
                <w:rFonts w:ascii="GHEA Grapalat" w:eastAsia="GHEA Grapalat" w:hAnsi="GHEA Grapalat" w:cs="GHEA Grapalat"/>
                <w:color w:val="000000"/>
                <w:rPrChange w:id="3218" w:author="Hayk-PC" w:date="2024-12-11T02:31:00Z">
                  <w:rPr>
                    <w:rFonts w:ascii="GHEA Grapalat" w:eastAsia="GHEA Grapalat" w:hAnsi="GHEA Grapalat" w:cs="GHEA Grapalat"/>
                    <w:color w:val="000000"/>
                  </w:rPr>
                </w:rPrChange>
              </w:rPr>
              <w:t>Государтво регистрации</w:t>
            </w:r>
          </w:p>
        </w:tc>
        <w:tc>
          <w:tcPr>
            <w:tcW w:w="6180" w:type="dxa"/>
            <w:vAlign w:val="center"/>
          </w:tcPr>
          <w:p w14:paraId="59F6A2F8" w14:textId="77777777" w:rsidR="00F016A2" w:rsidRPr="00DF1634" w:rsidRDefault="00F016A2" w:rsidP="006D2CDF">
            <w:pPr>
              <w:spacing w:before="240" w:after="240"/>
              <w:rPr>
                <w:rFonts w:ascii="GHEA Grapalat" w:eastAsia="GHEA Grapalat" w:hAnsi="GHEA Grapalat" w:cs="GHEA Grapalat"/>
                <w:rPrChange w:id="3219" w:author="Hayk-PC" w:date="2024-12-11T02:31:00Z">
                  <w:rPr>
                    <w:rFonts w:ascii="GHEA Grapalat" w:eastAsia="GHEA Grapalat" w:hAnsi="GHEA Grapalat" w:cs="GHEA Grapalat"/>
                  </w:rPr>
                </w:rPrChange>
              </w:rPr>
            </w:pPr>
          </w:p>
        </w:tc>
      </w:tr>
      <w:tr w:rsidR="00F016A2" w:rsidRPr="00DF1634" w14:paraId="59AD90A5" w14:textId="77777777" w:rsidTr="006D2CDF">
        <w:tc>
          <w:tcPr>
            <w:tcW w:w="2835" w:type="dxa"/>
            <w:shd w:val="clear" w:color="auto" w:fill="D9E2F3"/>
            <w:vAlign w:val="center"/>
          </w:tcPr>
          <w:p w14:paraId="0300BDFA" w14:textId="77777777" w:rsidR="00F016A2" w:rsidRPr="00DF163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Change w:id="3220" w:author="Hayk-PC" w:date="2024-12-11T02:31:00Z">
                  <w:rPr>
                    <w:rFonts w:ascii="GHEA Grapalat" w:eastAsia="GHEA Grapalat" w:hAnsi="GHEA Grapalat" w:cs="GHEA Grapalat"/>
                    <w:color w:val="000000"/>
                  </w:rPr>
                </w:rPrChange>
              </w:rPr>
            </w:pPr>
            <w:r w:rsidRPr="00DF1634">
              <w:rPr>
                <w:rFonts w:ascii="GHEA Grapalat" w:eastAsia="GHEA Grapalat" w:hAnsi="GHEA Grapalat" w:cs="GHEA Grapalat"/>
                <w:color w:val="000000"/>
                <w:rPrChange w:id="3221" w:author="Hayk-PC" w:date="2024-12-11T02:31:00Z">
                  <w:rPr>
                    <w:rFonts w:ascii="GHEA Grapalat" w:eastAsia="GHEA Grapalat" w:hAnsi="GHEA Grapalat" w:cs="GHEA Grapalat"/>
                    <w:color w:val="000000"/>
                  </w:rPr>
                </w:rPrChange>
              </w:rPr>
              <w:t>Имя и фамилия руководителя исполнительного органа</w:t>
            </w:r>
          </w:p>
        </w:tc>
        <w:tc>
          <w:tcPr>
            <w:tcW w:w="6180" w:type="dxa"/>
            <w:vAlign w:val="center"/>
          </w:tcPr>
          <w:p w14:paraId="4E84DA0A" w14:textId="77777777" w:rsidR="00F016A2" w:rsidRPr="00DF1634" w:rsidRDefault="00F016A2" w:rsidP="006D2CDF">
            <w:pPr>
              <w:spacing w:before="240" w:after="240"/>
              <w:rPr>
                <w:rFonts w:ascii="GHEA Grapalat" w:eastAsia="GHEA Grapalat" w:hAnsi="GHEA Grapalat" w:cs="GHEA Grapalat"/>
                <w:rPrChange w:id="3222" w:author="Hayk-PC" w:date="2024-12-11T02:31:00Z">
                  <w:rPr>
                    <w:rFonts w:ascii="GHEA Grapalat" w:eastAsia="GHEA Grapalat" w:hAnsi="GHEA Grapalat" w:cs="GHEA Grapalat"/>
                  </w:rPr>
                </w:rPrChange>
              </w:rPr>
            </w:pPr>
          </w:p>
        </w:tc>
      </w:tr>
    </w:tbl>
    <w:p w14:paraId="7292E0B5" w14:textId="77777777" w:rsidR="00F016A2" w:rsidRPr="00DF163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Change w:id="3223" w:author="Hayk-PC" w:date="2024-12-11T02:31:00Z">
            <w:rPr>
              <w:rFonts w:ascii="GHEA Grapalat" w:eastAsia="GHEA Grapalat" w:hAnsi="GHEA Grapalat" w:cs="GHEA Grapalat"/>
              <w:i/>
              <w:iCs/>
            </w:rPr>
          </w:rPrChange>
        </w:rPr>
      </w:pPr>
      <w:r w:rsidRPr="00DF1634">
        <w:rPr>
          <w:rFonts w:ascii="GHEA Grapalat" w:eastAsia="GHEA Grapalat" w:hAnsi="GHEA Grapalat" w:cs="GHEA Grapalat"/>
          <w:i/>
          <w:iCs/>
          <w:rPrChange w:id="3224" w:author="Hayk-PC" w:date="2024-12-11T02:31:00Z">
            <w:rPr>
              <w:rFonts w:ascii="GHEA Grapalat" w:eastAsia="GHEA Grapalat" w:hAnsi="GHEA Grapalat" w:cs="GHEA Grapalat"/>
              <w:i/>
              <w:iCs/>
            </w:rPr>
          </w:rPrChange>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DF1634" w14:paraId="6BA1F610" w14:textId="77777777" w:rsidTr="006D2CDF">
        <w:tc>
          <w:tcPr>
            <w:tcW w:w="2836" w:type="dxa"/>
            <w:shd w:val="clear" w:color="auto" w:fill="D9E2F3"/>
            <w:vAlign w:val="center"/>
          </w:tcPr>
          <w:p w14:paraId="07C366A2" w14:textId="77777777" w:rsidR="00F016A2" w:rsidRPr="00DF1634" w:rsidRDefault="00F016A2" w:rsidP="006D2CDF">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Change w:id="3225" w:author="Hayk-PC" w:date="2024-12-11T02:31:00Z">
                  <w:rPr>
                    <w:rFonts w:ascii="GHEA Grapalat" w:eastAsia="GHEA Grapalat" w:hAnsi="GHEA Grapalat" w:cs="GHEA Grapalat"/>
                    <w:color w:val="000000"/>
                  </w:rPr>
                </w:rPrChange>
              </w:rPr>
            </w:pPr>
            <w:r w:rsidRPr="00DF1634">
              <w:rPr>
                <w:rFonts w:ascii="GHEA Grapalat" w:eastAsia="GHEA Grapalat" w:hAnsi="GHEA Grapalat" w:cs="GHEA Grapalat"/>
                <w:color w:val="000000"/>
                <w:rPrChange w:id="3226" w:author="Hayk-PC" w:date="2024-12-11T02:31:00Z">
                  <w:rPr>
                    <w:rFonts w:ascii="GHEA Grapalat" w:eastAsia="GHEA Grapalat" w:hAnsi="GHEA Grapalat" w:cs="GHEA Grapalat"/>
                    <w:color w:val="000000"/>
                  </w:rPr>
                </w:rPrChange>
              </w:rPr>
              <w:t>Размер участия (%)</w:t>
            </w:r>
          </w:p>
        </w:tc>
        <w:tc>
          <w:tcPr>
            <w:tcW w:w="6178" w:type="dxa"/>
            <w:vAlign w:val="center"/>
          </w:tcPr>
          <w:p w14:paraId="6E451776" w14:textId="77777777" w:rsidR="00F016A2" w:rsidRPr="00DF1634" w:rsidRDefault="00F016A2" w:rsidP="006D2CDF">
            <w:pPr>
              <w:spacing w:before="240" w:after="240"/>
              <w:rPr>
                <w:rFonts w:ascii="GHEA Grapalat" w:eastAsia="GHEA Grapalat" w:hAnsi="GHEA Grapalat" w:cs="GHEA Grapalat"/>
                <w:rPrChange w:id="3227" w:author="Hayk-PC" w:date="2024-12-11T02:31:00Z">
                  <w:rPr>
                    <w:rFonts w:ascii="GHEA Grapalat" w:eastAsia="GHEA Grapalat" w:hAnsi="GHEA Grapalat" w:cs="GHEA Grapalat"/>
                  </w:rPr>
                </w:rPrChange>
              </w:rPr>
            </w:pPr>
          </w:p>
        </w:tc>
      </w:tr>
      <w:tr w:rsidR="00F016A2" w:rsidRPr="00DF1634" w14:paraId="31718FC3" w14:textId="77777777" w:rsidTr="006D2CDF">
        <w:tc>
          <w:tcPr>
            <w:tcW w:w="2836" w:type="dxa"/>
            <w:shd w:val="clear" w:color="auto" w:fill="D9E2F3"/>
            <w:vAlign w:val="center"/>
          </w:tcPr>
          <w:p w14:paraId="3F69A8BE" w14:textId="77777777" w:rsidR="00F016A2" w:rsidRPr="00DF1634" w:rsidRDefault="00F016A2" w:rsidP="006D2CDF">
            <w:pPr>
              <w:numPr>
                <w:ilvl w:val="2"/>
                <w:numId w:val="25"/>
              </w:numPr>
              <w:pBdr>
                <w:top w:val="nil"/>
                <w:left w:val="nil"/>
                <w:bottom w:val="nil"/>
                <w:right w:val="nil"/>
                <w:between w:val="nil"/>
              </w:pBdr>
              <w:ind w:hanging="930"/>
              <w:rPr>
                <w:rFonts w:ascii="GHEA Grapalat" w:eastAsia="GHEA Grapalat" w:hAnsi="GHEA Grapalat" w:cs="GHEA Grapalat"/>
                <w:color w:val="000000"/>
                <w:rPrChange w:id="3228" w:author="Hayk-PC" w:date="2024-12-11T02:31:00Z">
                  <w:rPr>
                    <w:rFonts w:ascii="GHEA Grapalat" w:eastAsia="GHEA Grapalat" w:hAnsi="GHEA Grapalat" w:cs="GHEA Grapalat"/>
                    <w:color w:val="000000"/>
                  </w:rPr>
                </w:rPrChange>
              </w:rPr>
            </w:pPr>
            <w:r w:rsidRPr="00DF1634">
              <w:rPr>
                <w:rFonts w:ascii="GHEA Grapalat" w:eastAsia="GHEA Grapalat" w:hAnsi="GHEA Grapalat" w:cs="GHEA Grapalat"/>
                <w:color w:val="000000"/>
                <w:rPrChange w:id="3229" w:author="Hayk-PC" w:date="2024-12-11T02:31:00Z">
                  <w:rPr>
                    <w:rFonts w:ascii="GHEA Grapalat" w:eastAsia="GHEA Grapalat" w:hAnsi="GHEA Grapalat" w:cs="GHEA Grapalat"/>
                    <w:color w:val="000000"/>
                  </w:rPr>
                </w:rPrChange>
              </w:rPr>
              <w:t>Вид участия</w:t>
            </w:r>
          </w:p>
        </w:tc>
        <w:tc>
          <w:tcPr>
            <w:tcW w:w="6178" w:type="dxa"/>
            <w:vAlign w:val="center"/>
          </w:tcPr>
          <w:p w14:paraId="537B4E46" w14:textId="77777777" w:rsidR="00F016A2" w:rsidRPr="00DF1634" w:rsidRDefault="00C82F2F" w:rsidP="006D2CDF">
            <w:pPr>
              <w:spacing w:before="240" w:after="240"/>
              <w:rPr>
                <w:rFonts w:ascii="GHEA Grapalat" w:eastAsia="GHEA Grapalat" w:hAnsi="GHEA Grapalat" w:cs="GHEA Grapalat"/>
                <w:rPrChange w:id="3230" w:author="Hayk-PC" w:date="2024-12-11T02:31:00Z">
                  <w:rPr>
                    <w:rFonts w:ascii="GHEA Grapalat" w:eastAsia="GHEA Grapalat" w:hAnsi="GHEA Grapalat" w:cs="GHEA Grapalat"/>
                  </w:rPr>
                </w:rPrChange>
              </w:rPr>
            </w:pPr>
            <w:sdt>
              <w:sdtPr>
                <w:rPr>
                  <w:rFonts w:ascii="GHEA Grapalat" w:eastAsia="GHEA Grapalat" w:hAnsi="GHEA Grapalat" w:cs="GHEA Grapalat"/>
                  <w:rPrChange w:id="3231" w:author="Hayk-PC" w:date="2024-12-11T02:31:00Z">
                    <w:rPr>
                      <w:rFonts w:ascii="GHEA Grapalat" w:eastAsia="GHEA Grapalat" w:hAnsi="GHEA Grapalat" w:cs="GHEA Grapalat"/>
                    </w:rPr>
                  </w:rPrChange>
                </w:rPr>
                <w:id w:val="-181660743"/>
                <w14:checkbox>
                  <w14:checked w14:val="0"/>
                  <w14:checkedState w14:val="2612" w14:font="MS Gothic"/>
                  <w14:uncheckedState w14:val="2610" w14:font="MS Gothic"/>
                </w14:checkbox>
              </w:sdtPr>
              <w:sdtContent>
                <w:r w:rsidR="00F016A2" w:rsidRPr="00DF1634">
                  <w:rPr>
                    <w:rFonts w:ascii="MS Gothic" w:eastAsia="MS Gothic" w:hAnsi="MS Gothic" w:cs="GHEA Grapalat" w:hint="eastAsia"/>
                    <w:rPrChange w:id="3232" w:author="Hayk-PC" w:date="2024-12-11T02:31:00Z">
                      <w:rPr>
                        <w:rFonts w:ascii="MS Gothic" w:eastAsia="MS Gothic" w:hAnsi="MS Gothic" w:cs="GHEA Grapalat" w:hint="eastAsia"/>
                      </w:rPr>
                    </w:rPrChange>
                  </w:rPr>
                  <w:t>☐</w:t>
                </w:r>
              </w:sdtContent>
            </w:sdt>
            <w:r w:rsidR="00F016A2" w:rsidRPr="00DF1634">
              <w:rPr>
                <w:rFonts w:ascii="GHEA Grapalat" w:eastAsia="GHEA Grapalat" w:hAnsi="GHEA Grapalat" w:cs="GHEA Grapalat"/>
                <w:rPrChange w:id="3233" w:author="Hayk-PC" w:date="2024-12-11T02:31:00Z">
                  <w:rPr>
                    <w:rFonts w:ascii="GHEA Grapalat" w:eastAsia="GHEA Grapalat" w:hAnsi="GHEA Grapalat" w:cs="GHEA Grapalat"/>
                  </w:rPr>
                </w:rPrChange>
              </w:rPr>
              <w:tab/>
              <w:t>Прямое участие</w:t>
            </w:r>
          </w:p>
          <w:p w14:paraId="3C76B7AF" w14:textId="77777777" w:rsidR="00F016A2" w:rsidRPr="00DF1634" w:rsidRDefault="00C82F2F" w:rsidP="006D2CDF">
            <w:pPr>
              <w:spacing w:before="240" w:after="240"/>
              <w:rPr>
                <w:rFonts w:ascii="GHEA Grapalat" w:eastAsia="GHEA Grapalat" w:hAnsi="GHEA Grapalat" w:cs="GHEA Grapalat"/>
                <w:rPrChange w:id="3234" w:author="Hayk-PC" w:date="2024-12-11T02:31:00Z">
                  <w:rPr>
                    <w:rFonts w:ascii="GHEA Grapalat" w:eastAsia="GHEA Grapalat" w:hAnsi="GHEA Grapalat" w:cs="GHEA Grapalat"/>
                  </w:rPr>
                </w:rPrChange>
              </w:rPr>
            </w:pPr>
            <w:sdt>
              <w:sdtPr>
                <w:rPr>
                  <w:rFonts w:ascii="GHEA Grapalat" w:eastAsia="GHEA Grapalat" w:hAnsi="GHEA Grapalat" w:cs="GHEA Grapalat"/>
                  <w:rPrChange w:id="3235" w:author="Hayk-PC" w:date="2024-12-11T02:31:00Z">
                    <w:rPr>
                      <w:rFonts w:ascii="GHEA Grapalat" w:eastAsia="GHEA Grapalat" w:hAnsi="GHEA Grapalat" w:cs="GHEA Grapalat"/>
                    </w:rPr>
                  </w:rPrChange>
                </w:rPr>
                <w:id w:val="-534419621"/>
                <w14:checkbox>
                  <w14:checked w14:val="0"/>
                  <w14:checkedState w14:val="2612" w14:font="MS Gothic"/>
                  <w14:uncheckedState w14:val="2610" w14:font="MS Gothic"/>
                </w14:checkbox>
              </w:sdtPr>
              <w:sdtContent>
                <w:r w:rsidR="00F016A2" w:rsidRPr="00DF1634">
                  <w:rPr>
                    <w:rFonts w:ascii="MS Gothic" w:eastAsia="MS Gothic" w:hAnsi="MS Gothic" w:cs="GHEA Grapalat" w:hint="eastAsia"/>
                    <w:rPrChange w:id="3236" w:author="Hayk-PC" w:date="2024-12-11T02:31:00Z">
                      <w:rPr>
                        <w:rFonts w:ascii="MS Gothic" w:eastAsia="MS Gothic" w:hAnsi="MS Gothic" w:cs="GHEA Grapalat" w:hint="eastAsia"/>
                      </w:rPr>
                    </w:rPrChange>
                  </w:rPr>
                  <w:t>☐</w:t>
                </w:r>
              </w:sdtContent>
            </w:sdt>
            <w:r w:rsidR="00F016A2" w:rsidRPr="00DF1634">
              <w:rPr>
                <w:rFonts w:ascii="GHEA Grapalat" w:eastAsia="GHEA Grapalat" w:hAnsi="GHEA Grapalat" w:cs="GHEA Grapalat"/>
                <w:rPrChange w:id="3237" w:author="Hayk-PC" w:date="2024-12-11T02:31:00Z">
                  <w:rPr>
                    <w:rFonts w:ascii="GHEA Grapalat" w:eastAsia="GHEA Grapalat" w:hAnsi="GHEA Grapalat" w:cs="GHEA Grapalat"/>
                  </w:rPr>
                </w:rPrChange>
              </w:rPr>
              <w:tab/>
              <w:t>Косвенное участие</w:t>
            </w:r>
          </w:p>
        </w:tc>
      </w:tr>
    </w:tbl>
    <w:p w14:paraId="6CA507D9" w14:textId="77777777" w:rsidR="00F016A2" w:rsidRPr="00DF1634" w:rsidRDefault="00F016A2" w:rsidP="00F016A2">
      <w:pPr>
        <w:pBdr>
          <w:top w:val="nil"/>
          <w:left w:val="nil"/>
          <w:bottom w:val="nil"/>
          <w:right w:val="nil"/>
          <w:between w:val="nil"/>
        </w:pBdr>
        <w:spacing w:before="240"/>
        <w:rPr>
          <w:rFonts w:ascii="GHEA Grapalat" w:eastAsia="GHEA Grapalat" w:hAnsi="GHEA Grapalat" w:cs="GHEA Grapalat"/>
          <w:rPrChange w:id="3238" w:author="Hayk-PC" w:date="2024-12-11T02:31:00Z">
            <w:rPr>
              <w:rFonts w:ascii="GHEA Grapalat" w:eastAsia="GHEA Grapalat" w:hAnsi="GHEA Grapalat" w:cs="GHEA Grapalat"/>
            </w:rPr>
          </w:rPrChange>
        </w:rPr>
      </w:pPr>
      <w:r w:rsidRPr="00DF1634">
        <w:rPr>
          <w:rFonts w:ascii="GHEA Grapalat" w:hAnsi="GHEA Grapalat"/>
          <w:rPrChange w:id="3239" w:author="Hayk-PC" w:date="2024-12-11T02:31:00Z">
            <w:rPr>
              <w:rFonts w:ascii="GHEA Grapalat" w:hAnsi="GHEA Grapalat"/>
            </w:rPr>
          </w:rPrChange>
        </w:rPr>
        <w:br w:type="page"/>
      </w:r>
    </w:p>
    <w:p w14:paraId="122B1223" w14:textId="77777777" w:rsidR="00F016A2" w:rsidRPr="00DF163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Change w:id="3240" w:author="Hayk-PC" w:date="2024-12-11T02:31:00Z">
            <w:rPr>
              <w:rFonts w:ascii="GHEA Grapalat" w:eastAsia="GHEA Grapalat" w:hAnsi="GHEA Grapalat" w:cs="GHEA Grapalat"/>
              <w:b/>
              <w:color w:val="000000"/>
            </w:rPr>
          </w:rPrChange>
        </w:rPr>
      </w:pPr>
      <w:r w:rsidRPr="00DF1634">
        <w:rPr>
          <w:rFonts w:ascii="GHEA Grapalat" w:eastAsia="GHEA Grapalat" w:hAnsi="GHEA Grapalat" w:cs="GHEA Grapalat"/>
          <w:b/>
          <w:color w:val="000000"/>
          <w:rPrChange w:id="3241" w:author="Hayk-PC" w:date="2024-12-11T02:31:00Z">
            <w:rPr>
              <w:rFonts w:ascii="GHEA Grapalat" w:eastAsia="GHEA Grapalat" w:hAnsi="GHEA Grapalat" w:cs="GHEA Grapalat"/>
              <w:b/>
              <w:color w:val="000000"/>
            </w:rPr>
          </w:rPrChange>
        </w:rPr>
        <w:lastRenderedPageBreak/>
        <w:t>Участие государства, муниципалитета или международной организации</w:t>
      </w:r>
    </w:p>
    <w:p w14:paraId="19637766" w14:textId="77777777" w:rsidR="00F016A2" w:rsidRPr="00DF163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Change w:id="3242" w:author="Hayk-PC" w:date="2024-12-11T02:31:00Z">
            <w:rPr>
              <w:rFonts w:ascii="GHEA Grapalat" w:eastAsia="GHEA Grapalat" w:hAnsi="GHEA Grapalat" w:cs="GHEA Grapalat"/>
              <w:i/>
              <w:color w:val="000000"/>
            </w:rPr>
          </w:rPrChange>
        </w:rPr>
      </w:pPr>
      <w:r w:rsidRPr="00DF1634">
        <w:rPr>
          <w:rFonts w:ascii="GHEA Grapalat" w:eastAsia="GHEA Grapalat" w:hAnsi="GHEA Grapalat" w:cs="GHEA Grapalat"/>
          <w:i/>
          <w:color w:val="000000"/>
          <w:rPrChange w:id="3243" w:author="Hayk-PC" w:date="2024-12-11T02:31:00Z">
            <w:rPr>
              <w:rFonts w:ascii="GHEA Grapalat" w:eastAsia="GHEA Grapalat" w:hAnsi="GHEA Grapalat" w:cs="GHEA Grapalat"/>
              <w:i/>
              <w:color w:val="000000"/>
            </w:rPr>
          </w:rPrChange>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DF1634" w14:paraId="6373E394" w14:textId="77777777" w:rsidTr="006D2CDF">
        <w:tc>
          <w:tcPr>
            <w:tcW w:w="2837" w:type="dxa"/>
            <w:shd w:val="clear" w:color="auto" w:fill="D9E2F3"/>
            <w:vAlign w:val="center"/>
          </w:tcPr>
          <w:p w14:paraId="17E83DC1" w14:textId="77777777" w:rsidR="00F016A2" w:rsidRPr="00DF163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Change w:id="3244" w:author="Hayk-PC" w:date="2024-12-11T02:31:00Z">
                  <w:rPr>
                    <w:rFonts w:ascii="GHEA Grapalat" w:eastAsia="GHEA Grapalat" w:hAnsi="GHEA Grapalat" w:cs="GHEA Grapalat"/>
                    <w:color w:val="000000"/>
                  </w:rPr>
                </w:rPrChange>
              </w:rPr>
            </w:pPr>
            <w:r w:rsidRPr="00DF1634">
              <w:rPr>
                <w:rFonts w:ascii="GHEA Grapalat" w:eastAsia="GHEA Grapalat" w:hAnsi="GHEA Grapalat" w:cs="GHEA Grapalat"/>
                <w:color w:val="000000"/>
                <w:rPrChange w:id="3245" w:author="Hayk-PC" w:date="2024-12-11T02:31:00Z">
                  <w:rPr>
                    <w:rFonts w:ascii="GHEA Grapalat" w:eastAsia="GHEA Grapalat" w:hAnsi="GHEA Grapalat" w:cs="GHEA Grapalat"/>
                    <w:color w:val="000000"/>
                  </w:rPr>
                </w:rPrChange>
              </w:rPr>
              <w:t>Название государства</w:t>
            </w:r>
          </w:p>
        </w:tc>
        <w:tc>
          <w:tcPr>
            <w:tcW w:w="6180" w:type="dxa"/>
            <w:vAlign w:val="center"/>
          </w:tcPr>
          <w:p w14:paraId="4395C358" w14:textId="77777777" w:rsidR="00F016A2" w:rsidRPr="00DF1634" w:rsidRDefault="00F016A2" w:rsidP="006D2CDF">
            <w:pPr>
              <w:spacing w:before="240" w:after="240"/>
              <w:rPr>
                <w:rFonts w:ascii="GHEA Grapalat" w:eastAsia="GHEA Grapalat" w:hAnsi="GHEA Grapalat" w:cs="GHEA Grapalat"/>
                <w:rPrChange w:id="3246" w:author="Hayk-PC" w:date="2024-12-11T02:31:00Z">
                  <w:rPr>
                    <w:rFonts w:ascii="GHEA Grapalat" w:eastAsia="GHEA Grapalat" w:hAnsi="GHEA Grapalat" w:cs="GHEA Grapalat"/>
                  </w:rPr>
                </w:rPrChange>
              </w:rPr>
            </w:pPr>
          </w:p>
        </w:tc>
      </w:tr>
      <w:tr w:rsidR="00F016A2" w:rsidRPr="00DF1634" w14:paraId="47B6EF4C" w14:textId="77777777" w:rsidTr="006D2CDF">
        <w:tc>
          <w:tcPr>
            <w:tcW w:w="2837" w:type="dxa"/>
            <w:shd w:val="clear" w:color="auto" w:fill="D9E2F3"/>
            <w:vAlign w:val="center"/>
          </w:tcPr>
          <w:p w14:paraId="6FEE9215" w14:textId="77777777" w:rsidR="00F016A2" w:rsidRPr="00DF163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Change w:id="3247" w:author="Hayk-PC" w:date="2024-12-11T02:31:00Z">
                  <w:rPr>
                    <w:rFonts w:ascii="GHEA Grapalat" w:eastAsia="GHEA Grapalat" w:hAnsi="GHEA Grapalat" w:cs="GHEA Grapalat"/>
                    <w:color w:val="000000"/>
                  </w:rPr>
                </w:rPrChange>
              </w:rPr>
            </w:pPr>
            <w:r w:rsidRPr="00DF1634">
              <w:rPr>
                <w:rFonts w:ascii="GHEA Grapalat" w:eastAsia="GHEA Grapalat" w:hAnsi="GHEA Grapalat" w:cs="GHEA Grapalat"/>
                <w:color w:val="000000"/>
                <w:rPrChange w:id="3248" w:author="Hayk-PC" w:date="2024-12-11T02:31:00Z">
                  <w:rPr>
                    <w:rFonts w:ascii="GHEA Grapalat" w:eastAsia="GHEA Grapalat" w:hAnsi="GHEA Grapalat" w:cs="GHEA Grapalat"/>
                    <w:color w:val="000000"/>
                  </w:rPr>
                </w:rPrChange>
              </w:rPr>
              <w:t>Название муниципалитета</w:t>
            </w:r>
          </w:p>
        </w:tc>
        <w:tc>
          <w:tcPr>
            <w:tcW w:w="6180" w:type="dxa"/>
            <w:vAlign w:val="center"/>
          </w:tcPr>
          <w:p w14:paraId="2E67305B" w14:textId="77777777" w:rsidR="00F016A2" w:rsidRPr="00DF1634" w:rsidRDefault="00F016A2" w:rsidP="006D2CDF">
            <w:pPr>
              <w:spacing w:before="240" w:after="240"/>
              <w:rPr>
                <w:rFonts w:ascii="GHEA Grapalat" w:eastAsia="GHEA Grapalat" w:hAnsi="GHEA Grapalat" w:cs="GHEA Grapalat"/>
                <w:rPrChange w:id="3249" w:author="Hayk-PC" w:date="2024-12-11T02:31:00Z">
                  <w:rPr>
                    <w:rFonts w:ascii="GHEA Grapalat" w:eastAsia="GHEA Grapalat" w:hAnsi="GHEA Grapalat" w:cs="GHEA Grapalat"/>
                  </w:rPr>
                </w:rPrChange>
              </w:rPr>
            </w:pPr>
          </w:p>
        </w:tc>
      </w:tr>
      <w:tr w:rsidR="00F016A2" w:rsidRPr="00DF1634" w14:paraId="18EF9295" w14:textId="77777777" w:rsidTr="006D2CDF">
        <w:tc>
          <w:tcPr>
            <w:tcW w:w="2837" w:type="dxa"/>
            <w:shd w:val="clear" w:color="auto" w:fill="D9E2F3"/>
            <w:vAlign w:val="center"/>
          </w:tcPr>
          <w:p w14:paraId="50070116" w14:textId="77777777" w:rsidR="00F016A2" w:rsidRPr="00DF163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Change w:id="3250" w:author="Hayk-PC" w:date="2024-12-11T02:31:00Z">
                  <w:rPr>
                    <w:rFonts w:ascii="GHEA Grapalat" w:eastAsia="GHEA Grapalat" w:hAnsi="GHEA Grapalat" w:cs="GHEA Grapalat"/>
                    <w:color w:val="000000"/>
                  </w:rPr>
                </w:rPrChange>
              </w:rPr>
            </w:pPr>
            <w:r w:rsidRPr="00DF1634">
              <w:rPr>
                <w:rFonts w:ascii="GHEA Grapalat" w:eastAsia="GHEA Grapalat" w:hAnsi="GHEA Grapalat" w:cs="GHEA Grapalat"/>
                <w:color w:val="000000"/>
                <w:rPrChange w:id="3251" w:author="Hayk-PC" w:date="2024-12-11T02:31:00Z">
                  <w:rPr>
                    <w:rFonts w:ascii="GHEA Grapalat" w:eastAsia="GHEA Grapalat" w:hAnsi="GHEA Grapalat" w:cs="GHEA Grapalat"/>
                    <w:color w:val="000000"/>
                  </w:rPr>
                </w:rPrChange>
              </w:rPr>
              <w:t>Размер участия (%)</w:t>
            </w:r>
          </w:p>
        </w:tc>
        <w:tc>
          <w:tcPr>
            <w:tcW w:w="6180" w:type="dxa"/>
            <w:vAlign w:val="center"/>
          </w:tcPr>
          <w:p w14:paraId="37C197F6" w14:textId="77777777" w:rsidR="00F016A2" w:rsidRPr="00DF1634" w:rsidRDefault="00F016A2" w:rsidP="006D2CDF">
            <w:pPr>
              <w:spacing w:before="240" w:after="240"/>
              <w:rPr>
                <w:rFonts w:ascii="GHEA Grapalat" w:eastAsia="GHEA Grapalat" w:hAnsi="GHEA Grapalat" w:cs="GHEA Grapalat"/>
                <w:rPrChange w:id="3252" w:author="Hayk-PC" w:date="2024-12-11T02:31:00Z">
                  <w:rPr>
                    <w:rFonts w:ascii="GHEA Grapalat" w:eastAsia="GHEA Grapalat" w:hAnsi="GHEA Grapalat" w:cs="GHEA Grapalat"/>
                  </w:rPr>
                </w:rPrChange>
              </w:rPr>
            </w:pPr>
          </w:p>
        </w:tc>
      </w:tr>
      <w:tr w:rsidR="00F016A2" w:rsidRPr="00DF1634" w14:paraId="5A0233D0" w14:textId="77777777" w:rsidTr="006D2CDF">
        <w:tc>
          <w:tcPr>
            <w:tcW w:w="2837" w:type="dxa"/>
            <w:shd w:val="clear" w:color="auto" w:fill="D9E2F3"/>
            <w:vAlign w:val="center"/>
          </w:tcPr>
          <w:p w14:paraId="39D72C48" w14:textId="77777777" w:rsidR="00F016A2" w:rsidRPr="00DF163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Change w:id="3253" w:author="Hayk-PC" w:date="2024-12-11T02:31:00Z">
                  <w:rPr>
                    <w:rFonts w:ascii="GHEA Grapalat" w:eastAsia="GHEA Grapalat" w:hAnsi="GHEA Grapalat" w:cs="GHEA Grapalat"/>
                    <w:color w:val="000000"/>
                  </w:rPr>
                </w:rPrChange>
              </w:rPr>
            </w:pPr>
            <w:r w:rsidRPr="00DF1634">
              <w:rPr>
                <w:rFonts w:ascii="GHEA Grapalat" w:eastAsia="GHEA Grapalat" w:hAnsi="GHEA Grapalat" w:cs="GHEA Grapalat"/>
                <w:color w:val="000000"/>
                <w:rPrChange w:id="3254" w:author="Hayk-PC" w:date="2024-12-11T02:31:00Z">
                  <w:rPr>
                    <w:rFonts w:ascii="GHEA Grapalat" w:eastAsia="GHEA Grapalat" w:hAnsi="GHEA Grapalat" w:cs="GHEA Grapalat"/>
                    <w:color w:val="000000"/>
                  </w:rPr>
                </w:rPrChange>
              </w:rPr>
              <w:t>Вид участия</w:t>
            </w:r>
          </w:p>
        </w:tc>
        <w:tc>
          <w:tcPr>
            <w:tcW w:w="6180" w:type="dxa"/>
            <w:vAlign w:val="center"/>
          </w:tcPr>
          <w:p w14:paraId="0ECA8AF2" w14:textId="77777777" w:rsidR="00F016A2" w:rsidRPr="00DF1634" w:rsidRDefault="00C82F2F" w:rsidP="006D2CDF">
            <w:pPr>
              <w:spacing w:before="240" w:after="240"/>
              <w:rPr>
                <w:rFonts w:ascii="GHEA Grapalat" w:eastAsia="GHEA Grapalat" w:hAnsi="GHEA Grapalat" w:cs="GHEA Grapalat"/>
                <w:rPrChange w:id="3255" w:author="Hayk-PC" w:date="2024-12-11T02:31:00Z">
                  <w:rPr>
                    <w:rFonts w:ascii="GHEA Grapalat" w:eastAsia="GHEA Grapalat" w:hAnsi="GHEA Grapalat" w:cs="GHEA Grapalat"/>
                  </w:rPr>
                </w:rPrChange>
              </w:rPr>
            </w:pPr>
            <w:sdt>
              <w:sdtPr>
                <w:rPr>
                  <w:rFonts w:ascii="GHEA Grapalat" w:eastAsia="GHEA Grapalat" w:hAnsi="GHEA Grapalat" w:cs="GHEA Grapalat"/>
                  <w:rPrChange w:id="3256" w:author="Hayk-PC" w:date="2024-12-11T02:31:00Z">
                    <w:rPr>
                      <w:rFonts w:ascii="GHEA Grapalat" w:eastAsia="GHEA Grapalat" w:hAnsi="GHEA Grapalat" w:cs="GHEA Grapalat"/>
                    </w:rPr>
                  </w:rPrChange>
                </w:rPr>
                <w:id w:val="-136730621"/>
                <w14:checkbox>
                  <w14:checked w14:val="0"/>
                  <w14:checkedState w14:val="2612" w14:font="MS Gothic"/>
                  <w14:uncheckedState w14:val="2610" w14:font="MS Gothic"/>
                </w14:checkbox>
              </w:sdtPr>
              <w:sdtContent>
                <w:r w:rsidR="00F016A2" w:rsidRPr="00DF1634">
                  <w:rPr>
                    <w:rFonts w:ascii="Segoe UI Symbol" w:eastAsia="MS Gothic" w:hAnsi="Segoe UI Symbol" w:cs="Segoe UI Symbol"/>
                    <w:rPrChange w:id="3257" w:author="Hayk-PC" w:date="2024-12-11T02:31:00Z">
                      <w:rPr>
                        <w:rFonts w:ascii="Segoe UI Symbol" w:eastAsia="MS Gothic" w:hAnsi="Segoe UI Symbol" w:cs="Segoe UI Symbol"/>
                      </w:rPr>
                    </w:rPrChange>
                  </w:rPr>
                  <w:t>☐</w:t>
                </w:r>
              </w:sdtContent>
            </w:sdt>
            <w:r w:rsidR="00F016A2" w:rsidRPr="00DF1634">
              <w:rPr>
                <w:rFonts w:ascii="GHEA Grapalat" w:eastAsia="GHEA Grapalat" w:hAnsi="GHEA Grapalat" w:cs="GHEA Grapalat"/>
                <w:rPrChange w:id="3258" w:author="Hayk-PC" w:date="2024-12-11T02:31:00Z">
                  <w:rPr>
                    <w:rFonts w:ascii="GHEA Grapalat" w:eastAsia="GHEA Grapalat" w:hAnsi="GHEA Grapalat" w:cs="GHEA Grapalat"/>
                  </w:rPr>
                </w:rPrChange>
              </w:rPr>
              <w:tab/>
              <w:t>Прямое участие</w:t>
            </w:r>
          </w:p>
          <w:p w14:paraId="0B410FA7" w14:textId="77777777" w:rsidR="00F016A2" w:rsidRPr="00DF1634" w:rsidRDefault="00C82F2F" w:rsidP="006D2CDF">
            <w:pPr>
              <w:spacing w:before="240" w:after="240"/>
              <w:rPr>
                <w:rFonts w:ascii="GHEA Grapalat" w:eastAsia="GHEA Grapalat" w:hAnsi="GHEA Grapalat" w:cs="GHEA Grapalat"/>
                <w:rPrChange w:id="3259" w:author="Hayk-PC" w:date="2024-12-11T02:31:00Z">
                  <w:rPr>
                    <w:rFonts w:ascii="GHEA Grapalat" w:eastAsia="GHEA Grapalat" w:hAnsi="GHEA Grapalat" w:cs="GHEA Grapalat"/>
                  </w:rPr>
                </w:rPrChange>
              </w:rPr>
            </w:pPr>
            <w:sdt>
              <w:sdtPr>
                <w:rPr>
                  <w:rFonts w:ascii="GHEA Grapalat" w:eastAsia="GHEA Grapalat" w:hAnsi="GHEA Grapalat" w:cs="GHEA Grapalat"/>
                  <w:rPrChange w:id="3260" w:author="Hayk-PC" w:date="2024-12-11T02:31:00Z">
                    <w:rPr>
                      <w:rFonts w:ascii="GHEA Grapalat" w:eastAsia="GHEA Grapalat" w:hAnsi="GHEA Grapalat" w:cs="GHEA Grapalat"/>
                    </w:rPr>
                  </w:rPrChange>
                </w:rPr>
                <w:id w:val="-895968346"/>
                <w14:checkbox>
                  <w14:checked w14:val="0"/>
                  <w14:checkedState w14:val="2612" w14:font="MS Gothic"/>
                  <w14:uncheckedState w14:val="2610" w14:font="MS Gothic"/>
                </w14:checkbox>
              </w:sdtPr>
              <w:sdtContent>
                <w:r w:rsidR="00F016A2" w:rsidRPr="00DF1634">
                  <w:rPr>
                    <w:rFonts w:ascii="Segoe UI Symbol" w:eastAsia="MS Gothic" w:hAnsi="Segoe UI Symbol" w:cs="Segoe UI Symbol"/>
                    <w:rPrChange w:id="3261" w:author="Hayk-PC" w:date="2024-12-11T02:31:00Z">
                      <w:rPr>
                        <w:rFonts w:ascii="Segoe UI Symbol" w:eastAsia="MS Gothic" w:hAnsi="Segoe UI Symbol" w:cs="Segoe UI Symbol"/>
                      </w:rPr>
                    </w:rPrChange>
                  </w:rPr>
                  <w:t>☐</w:t>
                </w:r>
              </w:sdtContent>
            </w:sdt>
            <w:r w:rsidR="00F016A2" w:rsidRPr="00DF1634">
              <w:rPr>
                <w:rFonts w:ascii="GHEA Grapalat" w:eastAsia="GHEA Grapalat" w:hAnsi="GHEA Grapalat" w:cs="GHEA Grapalat"/>
                <w:rPrChange w:id="3262" w:author="Hayk-PC" w:date="2024-12-11T02:31:00Z">
                  <w:rPr>
                    <w:rFonts w:ascii="GHEA Grapalat" w:eastAsia="GHEA Grapalat" w:hAnsi="GHEA Grapalat" w:cs="GHEA Grapalat"/>
                  </w:rPr>
                </w:rPrChange>
              </w:rPr>
              <w:tab/>
              <w:t>Косвенное участие</w:t>
            </w:r>
          </w:p>
        </w:tc>
      </w:tr>
    </w:tbl>
    <w:p w14:paraId="218A8A9B" w14:textId="77777777" w:rsidR="00F016A2" w:rsidRPr="00DF163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Change w:id="3263" w:author="Hayk-PC" w:date="2024-12-11T02:31:00Z">
            <w:rPr>
              <w:rFonts w:ascii="GHEA Grapalat" w:eastAsia="GHEA Grapalat" w:hAnsi="GHEA Grapalat" w:cs="GHEA Grapalat"/>
              <w:i/>
              <w:color w:val="000000"/>
            </w:rPr>
          </w:rPrChange>
        </w:rPr>
      </w:pPr>
      <w:r w:rsidRPr="00DF1634">
        <w:rPr>
          <w:rFonts w:ascii="GHEA Grapalat" w:eastAsia="GHEA Grapalat" w:hAnsi="GHEA Grapalat" w:cs="GHEA Grapalat"/>
          <w:i/>
          <w:color w:val="000000"/>
          <w:rPrChange w:id="3264" w:author="Hayk-PC" w:date="2024-12-11T02:31:00Z">
            <w:rPr>
              <w:rFonts w:ascii="GHEA Grapalat" w:eastAsia="GHEA Grapalat" w:hAnsi="GHEA Grapalat" w:cs="GHEA Grapalat"/>
              <w:i/>
              <w:color w:val="000000"/>
            </w:rPr>
          </w:rPrChange>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DF1634" w14:paraId="794FECBE" w14:textId="77777777" w:rsidTr="006D2CDF">
        <w:tc>
          <w:tcPr>
            <w:tcW w:w="2837" w:type="dxa"/>
            <w:shd w:val="clear" w:color="auto" w:fill="D9E2F3"/>
            <w:vAlign w:val="center"/>
          </w:tcPr>
          <w:p w14:paraId="5AF42031" w14:textId="77777777" w:rsidR="00F016A2" w:rsidRPr="00DF163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Change w:id="3265" w:author="Hayk-PC" w:date="2024-12-11T02:31:00Z">
                  <w:rPr>
                    <w:rFonts w:ascii="GHEA Grapalat" w:eastAsia="GHEA Grapalat" w:hAnsi="GHEA Grapalat" w:cs="GHEA Grapalat"/>
                    <w:color w:val="000000"/>
                  </w:rPr>
                </w:rPrChange>
              </w:rPr>
            </w:pPr>
            <w:r w:rsidRPr="00DF1634">
              <w:rPr>
                <w:rFonts w:ascii="GHEA Grapalat" w:eastAsia="GHEA Grapalat" w:hAnsi="GHEA Grapalat" w:cs="GHEA Grapalat"/>
                <w:color w:val="000000"/>
                <w:rPrChange w:id="3266" w:author="Hayk-PC" w:date="2024-12-11T02:31:00Z">
                  <w:rPr>
                    <w:rFonts w:ascii="GHEA Grapalat" w:eastAsia="GHEA Grapalat" w:hAnsi="GHEA Grapalat" w:cs="GHEA Grapalat"/>
                    <w:color w:val="000000"/>
                  </w:rPr>
                </w:rPrChange>
              </w:rPr>
              <w:t>Название международной организации</w:t>
            </w:r>
          </w:p>
        </w:tc>
        <w:tc>
          <w:tcPr>
            <w:tcW w:w="6180" w:type="dxa"/>
            <w:vAlign w:val="center"/>
          </w:tcPr>
          <w:p w14:paraId="6283E75E" w14:textId="77777777" w:rsidR="00F016A2" w:rsidRPr="00DF1634" w:rsidRDefault="00F016A2" w:rsidP="006D2CDF">
            <w:pPr>
              <w:spacing w:before="240" w:after="240"/>
              <w:rPr>
                <w:rFonts w:ascii="GHEA Grapalat" w:eastAsia="GHEA Grapalat" w:hAnsi="GHEA Grapalat" w:cs="GHEA Grapalat"/>
                <w:rPrChange w:id="3267" w:author="Hayk-PC" w:date="2024-12-11T02:31:00Z">
                  <w:rPr>
                    <w:rFonts w:ascii="GHEA Grapalat" w:eastAsia="GHEA Grapalat" w:hAnsi="GHEA Grapalat" w:cs="GHEA Grapalat"/>
                  </w:rPr>
                </w:rPrChange>
              </w:rPr>
            </w:pPr>
          </w:p>
        </w:tc>
      </w:tr>
      <w:tr w:rsidR="00F016A2" w:rsidRPr="00DF1634" w14:paraId="00024A79" w14:textId="77777777" w:rsidTr="006D2CDF">
        <w:tc>
          <w:tcPr>
            <w:tcW w:w="2837" w:type="dxa"/>
            <w:shd w:val="clear" w:color="auto" w:fill="D9E2F3"/>
            <w:vAlign w:val="center"/>
          </w:tcPr>
          <w:p w14:paraId="0A3A2EEF" w14:textId="77777777" w:rsidR="00F016A2" w:rsidRPr="00DF163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Change w:id="3268" w:author="Hayk-PC" w:date="2024-12-11T02:31:00Z">
                  <w:rPr>
                    <w:rFonts w:ascii="GHEA Grapalat" w:eastAsia="GHEA Grapalat" w:hAnsi="GHEA Grapalat" w:cs="GHEA Grapalat"/>
                    <w:color w:val="000000"/>
                  </w:rPr>
                </w:rPrChange>
              </w:rPr>
            </w:pPr>
            <w:r w:rsidRPr="00DF1634">
              <w:rPr>
                <w:rFonts w:ascii="GHEA Grapalat" w:eastAsia="GHEA Grapalat" w:hAnsi="GHEA Grapalat" w:cs="GHEA Grapalat"/>
                <w:color w:val="000000"/>
                <w:rPrChange w:id="3269" w:author="Hayk-PC" w:date="2024-12-11T02:31:00Z">
                  <w:rPr>
                    <w:rFonts w:ascii="GHEA Grapalat" w:eastAsia="GHEA Grapalat" w:hAnsi="GHEA Grapalat" w:cs="GHEA Grapalat"/>
                    <w:color w:val="000000"/>
                  </w:rPr>
                </w:rPrChange>
              </w:rPr>
              <w:t>Название международной организации латинскими буквами</w:t>
            </w:r>
          </w:p>
        </w:tc>
        <w:tc>
          <w:tcPr>
            <w:tcW w:w="6180" w:type="dxa"/>
            <w:vAlign w:val="center"/>
          </w:tcPr>
          <w:p w14:paraId="75274EAD" w14:textId="77777777" w:rsidR="00F016A2" w:rsidRPr="00DF1634" w:rsidRDefault="00F016A2" w:rsidP="006D2CDF">
            <w:pPr>
              <w:spacing w:before="240" w:after="240"/>
              <w:rPr>
                <w:rFonts w:ascii="GHEA Grapalat" w:eastAsia="GHEA Grapalat" w:hAnsi="GHEA Grapalat" w:cs="GHEA Grapalat"/>
                <w:rPrChange w:id="3270" w:author="Hayk-PC" w:date="2024-12-11T02:31:00Z">
                  <w:rPr>
                    <w:rFonts w:ascii="GHEA Grapalat" w:eastAsia="GHEA Grapalat" w:hAnsi="GHEA Grapalat" w:cs="GHEA Grapalat"/>
                  </w:rPr>
                </w:rPrChange>
              </w:rPr>
            </w:pPr>
          </w:p>
        </w:tc>
      </w:tr>
      <w:tr w:rsidR="00F016A2" w:rsidRPr="00DF1634" w14:paraId="1D6198A6" w14:textId="77777777" w:rsidTr="006D2CDF">
        <w:tc>
          <w:tcPr>
            <w:tcW w:w="2837" w:type="dxa"/>
            <w:shd w:val="clear" w:color="auto" w:fill="D9E2F3"/>
            <w:vAlign w:val="center"/>
          </w:tcPr>
          <w:p w14:paraId="72EFAEBD" w14:textId="77777777" w:rsidR="00F016A2" w:rsidRPr="00DF163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Change w:id="3271" w:author="Hayk-PC" w:date="2024-12-11T02:31:00Z">
                  <w:rPr>
                    <w:rFonts w:ascii="GHEA Grapalat" w:eastAsia="GHEA Grapalat" w:hAnsi="GHEA Grapalat" w:cs="GHEA Grapalat"/>
                    <w:color w:val="000000"/>
                  </w:rPr>
                </w:rPrChange>
              </w:rPr>
            </w:pPr>
            <w:r w:rsidRPr="00DF1634">
              <w:rPr>
                <w:rFonts w:ascii="GHEA Grapalat" w:eastAsia="GHEA Grapalat" w:hAnsi="GHEA Grapalat" w:cs="GHEA Grapalat"/>
                <w:color w:val="000000"/>
                <w:rPrChange w:id="3272" w:author="Hayk-PC" w:date="2024-12-11T02:31:00Z">
                  <w:rPr>
                    <w:rFonts w:ascii="GHEA Grapalat" w:eastAsia="GHEA Grapalat" w:hAnsi="GHEA Grapalat" w:cs="GHEA Grapalat"/>
                    <w:color w:val="000000"/>
                  </w:rPr>
                </w:rPrChange>
              </w:rPr>
              <w:t>Размер участия</w:t>
            </w:r>
            <w:r w:rsidRPr="00DF1634" w:rsidDel="00C376E4">
              <w:rPr>
                <w:rFonts w:ascii="GHEA Grapalat" w:eastAsia="GHEA Grapalat" w:hAnsi="GHEA Grapalat" w:cs="GHEA Grapalat"/>
                <w:color w:val="000000"/>
                <w:rPrChange w:id="3273" w:author="Hayk-PC" w:date="2024-12-11T02:31:00Z">
                  <w:rPr>
                    <w:rFonts w:ascii="GHEA Grapalat" w:eastAsia="GHEA Grapalat" w:hAnsi="GHEA Grapalat" w:cs="GHEA Grapalat"/>
                    <w:color w:val="000000"/>
                  </w:rPr>
                </w:rPrChange>
              </w:rPr>
              <w:t xml:space="preserve"> </w:t>
            </w:r>
            <w:r w:rsidRPr="00DF1634">
              <w:rPr>
                <w:rFonts w:ascii="GHEA Grapalat" w:eastAsia="GHEA Grapalat" w:hAnsi="GHEA Grapalat" w:cs="GHEA Grapalat"/>
                <w:color w:val="000000"/>
                <w:rPrChange w:id="3274" w:author="Hayk-PC" w:date="2024-12-11T02:31:00Z">
                  <w:rPr>
                    <w:rFonts w:ascii="GHEA Grapalat" w:eastAsia="GHEA Grapalat" w:hAnsi="GHEA Grapalat" w:cs="GHEA Grapalat"/>
                    <w:color w:val="000000"/>
                  </w:rPr>
                </w:rPrChange>
              </w:rPr>
              <w:t>(%)</w:t>
            </w:r>
          </w:p>
        </w:tc>
        <w:tc>
          <w:tcPr>
            <w:tcW w:w="6180" w:type="dxa"/>
            <w:vAlign w:val="center"/>
          </w:tcPr>
          <w:p w14:paraId="700F7DFF" w14:textId="77777777" w:rsidR="00F016A2" w:rsidRPr="00DF1634" w:rsidRDefault="00F016A2" w:rsidP="006D2CDF">
            <w:pPr>
              <w:spacing w:before="240" w:after="240"/>
              <w:rPr>
                <w:rFonts w:ascii="GHEA Grapalat" w:eastAsia="GHEA Grapalat" w:hAnsi="GHEA Grapalat" w:cs="GHEA Grapalat"/>
                <w:rPrChange w:id="3275" w:author="Hayk-PC" w:date="2024-12-11T02:31:00Z">
                  <w:rPr>
                    <w:rFonts w:ascii="GHEA Grapalat" w:eastAsia="GHEA Grapalat" w:hAnsi="GHEA Grapalat" w:cs="GHEA Grapalat"/>
                  </w:rPr>
                </w:rPrChange>
              </w:rPr>
            </w:pPr>
          </w:p>
        </w:tc>
      </w:tr>
      <w:tr w:rsidR="00F016A2" w:rsidRPr="00DF1634" w14:paraId="79B2DB00" w14:textId="77777777" w:rsidTr="006D2CDF">
        <w:tc>
          <w:tcPr>
            <w:tcW w:w="2837" w:type="dxa"/>
            <w:shd w:val="clear" w:color="auto" w:fill="D9E2F3"/>
            <w:vAlign w:val="center"/>
          </w:tcPr>
          <w:p w14:paraId="4429D945" w14:textId="77777777" w:rsidR="00F016A2" w:rsidRPr="00DF163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Change w:id="3276" w:author="Hayk-PC" w:date="2024-12-11T02:31:00Z">
                  <w:rPr>
                    <w:rFonts w:ascii="GHEA Grapalat" w:eastAsia="GHEA Grapalat" w:hAnsi="GHEA Grapalat" w:cs="GHEA Grapalat"/>
                    <w:color w:val="000000"/>
                  </w:rPr>
                </w:rPrChange>
              </w:rPr>
            </w:pPr>
            <w:r w:rsidRPr="00DF1634">
              <w:rPr>
                <w:rFonts w:ascii="GHEA Grapalat" w:eastAsia="GHEA Grapalat" w:hAnsi="GHEA Grapalat" w:cs="GHEA Grapalat"/>
                <w:color w:val="000000"/>
                <w:rPrChange w:id="3277" w:author="Hayk-PC" w:date="2024-12-11T02:31:00Z">
                  <w:rPr>
                    <w:rFonts w:ascii="GHEA Grapalat" w:eastAsia="GHEA Grapalat" w:hAnsi="GHEA Grapalat" w:cs="GHEA Grapalat"/>
                    <w:color w:val="000000"/>
                  </w:rPr>
                </w:rPrChange>
              </w:rPr>
              <w:t>Вид участия</w:t>
            </w:r>
          </w:p>
        </w:tc>
        <w:tc>
          <w:tcPr>
            <w:tcW w:w="6180" w:type="dxa"/>
            <w:vAlign w:val="center"/>
          </w:tcPr>
          <w:p w14:paraId="1480F20D" w14:textId="77777777" w:rsidR="00F016A2" w:rsidRPr="00DF1634" w:rsidRDefault="00C82F2F" w:rsidP="006D2CDF">
            <w:pPr>
              <w:spacing w:before="240" w:after="240"/>
              <w:rPr>
                <w:rFonts w:ascii="GHEA Grapalat" w:eastAsia="GHEA Grapalat" w:hAnsi="GHEA Grapalat" w:cs="GHEA Grapalat"/>
                <w:rPrChange w:id="3278" w:author="Hayk-PC" w:date="2024-12-11T02:31:00Z">
                  <w:rPr>
                    <w:rFonts w:ascii="GHEA Grapalat" w:eastAsia="GHEA Grapalat" w:hAnsi="GHEA Grapalat" w:cs="GHEA Grapalat"/>
                  </w:rPr>
                </w:rPrChange>
              </w:rPr>
            </w:pPr>
            <w:sdt>
              <w:sdtPr>
                <w:rPr>
                  <w:rFonts w:ascii="GHEA Grapalat" w:eastAsia="GHEA Grapalat" w:hAnsi="GHEA Grapalat" w:cs="GHEA Grapalat"/>
                  <w:rPrChange w:id="3279" w:author="Hayk-PC" w:date="2024-12-11T02:31:00Z">
                    <w:rPr>
                      <w:rFonts w:ascii="GHEA Grapalat" w:eastAsia="GHEA Grapalat" w:hAnsi="GHEA Grapalat" w:cs="GHEA Grapalat"/>
                    </w:rPr>
                  </w:rPrChange>
                </w:rPr>
                <w:id w:val="326794313"/>
                <w14:checkbox>
                  <w14:checked w14:val="0"/>
                  <w14:checkedState w14:val="2612" w14:font="MS Gothic"/>
                  <w14:uncheckedState w14:val="2610" w14:font="MS Gothic"/>
                </w14:checkbox>
              </w:sdtPr>
              <w:sdtContent>
                <w:r w:rsidR="00F016A2" w:rsidRPr="00DF1634">
                  <w:rPr>
                    <w:rFonts w:ascii="Segoe UI Symbol" w:eastAsia="MS Gothic" w:hAnsi="Segoe UI Symbol" w:cs="Segoe UI Symbol"/>
                    <w:rPrChange w:id="3280" w:author="Hayk-PC" w:date="2024-12-11T02:31:00Z">
                      <w:rPr>
                        <w:rFonts w:ascii="Segoe UI Symbol" w:eastAsia="MS Gothic" w:hAnsi="Segoe UI Symbol" w:cs="Segoe UI Symbol"/>
                      </w:rPr>
                    </w:rPrChange>
                  </w:rPr>
                  <w:t>☐</w:t>
                </w:r>
              </w:sdtContent>
            </w:sdt>
            <w:r w:rsidR="00F016A2" w:rsidRPr="00DF1634">
              <w:rPr>
                <w:rFonts w:ascii="GHEA Grapalat" w:eastAsia="GHEA Grapalat" w:hAnsi="GHEA Grapalat" w:cs="GHEA Grapalat"/>
                <w:rPrChange w:id="3281" w:author="Hayk-PC" w:date="2024-12-11T02:31:00Z">
                  <w:rPr>
                    <w:rFonts w:ascii="GHEA Grapalat" w:eastAsia="GHEA Grapalat" w:hAnsi="GHEA Grapalat" w:cs="GHEA Grapalat"/>
                  </w:rPr>
                </w:rPrChange>
              </w:rPr>
              <w:tab/>
              <w:t>Прямое участие</w:t>
            </w:r>
          </w:p>
          <w:p w14:paraId="31D2A93A" w14:textId="77777777" w:rsidR="00F016A2" w:rsidRPr="00DF1634" w:rsidRDefault="00C82F2F" w:rsidP="006D2CDF">
            <w:pPr>
              <w:spacing w:before="240" w:after="240"/>
              <w:rPr>
                <w:rFonts w:ascii="GHEA Grapalat" w:eastAsia="GHEA Grapalat" w:hAnsi="GHEA Grapalat" w:cs="GHEA Grapalat"/>
                <w:rPrChange w:id="3282" w:author="Hayk-PC" w:date="2024-12-11T02:31:00Z">
                  <w:rPr>
                    <w:rFonts w:ascii="GHEA Grapalat" w:eastAsia="GHEA Grapalat" w:hAnsi="GHEA Grapalat" w:cs="GHEA Grapalat"/>
                  </w:rPr>
                </w:rPrChange>
              </w:rPr>
            </w:pPr>
            <w:sdt>
              <w:sdtPr>
                <w:rPr>
                  <w:rFonts w:ascii="GHEA Grapalat" w:eastAsia="GHEA Grapalat" w:hAnsi="GHEA Grapalat" w:cs="GHEA Grapalat"/>
                  <w:rPrChange w:id="3283" w:author="Hayk-PC" w:date="2024-12-11T02:31:00Z">
                    <w:rPr>
                      <w:rFonts w:ascii="GHEA Grapalat" w:eastAsia="GHEA Grapalat" w:hAnsi="GHEA Grapalat" w:cs="GHEA Grapalat"/>
                    </w:rPr>
                  </w:rPrChange>
                </w:rPr>
                <w:id w:val="1179617233"/>
                <w14:checkbox>
                  <w14:checked w14:val="0"/>
                  <w14:checkedState w14:val="2612" w14:font="MS Gothic"/>
                  <w14:uncheckedState w14:val="2610" w14:font="MS Gothic"/>
                </w14:checkbox>
              </w:sdtPr>
              <w:sdtContent>
                <w:r w:rsidR="00F016A2" w:rsidRPr="00DF1634">
                  <w:rPr>
                    <w:rFonts w:ascii="Segoe UI Symbol" w:eastAsia="MS Gothic" w:hAnsi="Segoe UI Symbol" w:cs="Segoe UI Symbol"/>
                    <w:rPrChange w:id="3284" w:author="Hayk-PC" w:date="2024-12-11T02:31:00Z">
                      <w:rPr>
                        <w:rFonts w:ascii="Segoe UI Symbol" w:eastAsia="MS Gothic" w:hAnsi="Segoe UI Symbol" w:cs="Segoe UI Symbol"/>
                      </w:rPr>
                    </w:rPrChange>
                  </w:rPr>
                  <w:t>☐</w:t>
                </w:r>
              </w:sdtContent>
            </w:sdt>
            <w:r w:rsidR="00F016A2" w:rsidRPr="00DF1634">
              <w:rPr>
                <w:rFonts w:ascii="GHEA Grapalat" w:eastAsia="GHEA Grapalat" w:hAnsi="GHEA Grapalat" w:cs="GHEA Grapalat"/>
                <w:rPrChange w:id="3285" w:author="Hayk-PC" w:date="2024-12-11T02:31:00Z">
                  <w:rPr>
                    <w:rFonts w:ascii="GHEA Grapalat" w:eastAsia="GHEA Grapalat" w:hAnsi="GHEA Grapalat" w:cs="GHEA Grapalat"/>
                  </w:rPr>
                </w:rPrChange>
              </w:rPr>
              <w:tab/>
              <w:t>Косвенное участие</w:t>
            </w:r>
          </w:p>
        </w:tc>
      </w:tr>
    </w:tbl>
    <w:p w14:paraId="5D889366" w14:textId="77777777" w:rsidR="00F016A2" w:rsidRPr="00DF1634" w:rsidRDefault="00F016A2" w:rsidP="00F016A2">
      <w:pPr>
        <w:rPr>
          <w:rFonts w:ascii="GHEA Grapalat" w:eastAsia="GHEA Grapalat" w:hAnsi="GHEA Grapalat" w:cs="GHEA Grapalat"/>
          <w:b/>
          <w:rPrChange w:id="3286" w:author="Hayk-PC" w:date="2024-12-11T02:31:00Z">
            <w:rPr>
              <w:rFonts w:ascii="GHEA Grapalat" w:eastAsia="GHEA Grapalat" w:hAnsi="GHEA Grapalat" w:cs="GHEA Grapalat"/>
              <w:b/>
            </w:rPr>
          </w:rPrChange>
        </w:rPr>
      </w:pPr>
      <w:r w:rsidRPr="00DF1634">
        <w:rPr>
          <w:rFonts w:ascii="GHEA Grapalat" w:hAnsi="GHEA Grapalat"/>
          <w:rPrChange w:id="3287" w:author="Hayk-PC" w:date="2024-12-11T02:31:00Z">
            <w:rPr>
              <w:rFonts w:ascii="GHEA Grapalat" w:hAnsi="GHEA Grapalat"/>
            </w:rPr>
          </w:rPrChange>
        </w:rPr>
        <w:br w:type="page"/>
      </w:r>
    </w:p>
    <w:p w14:paraId="5B8B8865" w14:textId="77777777" w:rsidR="00F016A2" w:rsidRPr="00DF163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Change w:id="3288" w:author="Hayk-PC" w:date="2024-12-11T02:31:00Z">
            <w:rPr>
              <w:rFonts w:ascii="GHEA Grapalat" w:eastAsia="GHEA Grapalat" w:hAnsi="GHEA Grapalat" w:cs="GHEA Grapalat"/>
              <w:b/>
              <w:color w:val="000000"/>
            </w:rPr>
          </w:rPrChange>
        </w:rPr>
      </w:pPr>
      <w:r w:rsidRPr="00DF1634">
        <w:rPr>
          <w:rFonts w:ascii="GHEA Grapalat" w:eastAsia="GHEA Grapalat" w:hAnsi="GHEA Grapalat" w:cs="GHEA Grapalat"/>
          <w:b/>
          <w:color w:val="000000"/>
          <w:rPrChange w:id="3289" w:author="Hayk-PC" w:date="2024-12-11T02:31:00Z">
            <w:rPr>
              <w:rFonts w:ascii="GHEA Grapalat" w:eastAsia="GHEA Grapalat" w:hAnsi="GHEA Grapalat" w:cs="GHEA Grapalat"/>
              <w:b/>
              <w:color w:val="000000"/>
            </w:rPr>
          </w:rPrChange>
        </w:rPr>
        <w:lastRenderedPageBreak/>
        <w:t>Данные реального бенефициара</w:t>
      </w:r>
    </w:p>
    <w:p w14:paraId="12FC6A74" w14:textId="77777777" w:rsidR="00F016A2" w:rsidRPr="00DF163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Change w:id="3290" w:author="Hayk-PC" w:date="2024-12-11T02:31:00Z">
            <w:rPr>
              <w:rFonts w:ascii="GHEA Grapalat" w:eastAsia="GHEA Grapalat" w:hAnsi="GHEA Grapalat" w:cs="GHEA Grapalat"/>
              <w:i/>
              <w:color w:val="000000"/>
            </w:rPr>
          </w:rPrChange>
        </w:rPr>
      </w:pPr>
      <w:r w:rsidRPr="00DF1634">
        <w:rPr>
          <w:rFonts w:ascii="GHEA Grapalat" w:eastAsia="GHEA Grapalat" w:hAnsi="GHEA Grapalat" w:cs="GHEA Grapalat"/>
          <w:i/>
          <w:color w:val="000000"/>
          <w:rPrChange w:id="3291" w:author="Hayk-PC" w:date="2024-12-11T02:31:00Z">
            <w:rPr>
              <w:rFonts w:ascii="GHEA Grapalat" w:eastAsia="GHEA Grapalat" w:hAnsi="GHEA Grapalat" w:cs="GHEA Grapalat"/>
              <w:i/>
              <w:color w:val="000000"/>
            </w:rPr>
          </w:rPrChange>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DF1634" w14:paraId="244A3247" w14:textId="77777777" w:rsidTr="006D2CDF">
        <w:tc>
          <w:tcPr>
            <w:tcW w:w="2836" w:type="dxa"/>
            <w:shd w:val="clear" w:color="auto" w:fill="D9E2F3"/>
            <w:vAlign w:val="center"/>
          </w:tcPr>
          <w:p w14:paraId="788C9CDC" w14:textId="77777777" w:rsidR="00F016A2" w:rsidRPr="00DF163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Change w:id="3292" w:author="Hayk-PC" w:date="2024-12-11T02:31:00Z">
                  <w:rPr>
                    <w:rFonts w:ascii="GHEA Grapalat" w:eastAsia="GHEA Grapalat" w:hAnsi="GHEA Grapalat" w:cs="GHEA Grapalat"/>
                    <w:color w:val="000000"/>
                  </w:rPr>
                </w:rPrChange>
              </w:rPr>
            </w:pPr>
            <w:r w:rsidRPr="00DF1634">
              <w:rPr>
                <w:rFonts w:ascii="GHEA Grapalat" w:eastAsia="GHEA Grapalat" w:hAnsi="GHEA Grapalat" w:cs="GHEA Grapalat"/>
                <w:color w:val="000000"/>
                <w:rPrChange w:id="3293" w:author="Hayk-PC" w:date="2024-12-11T02:31:00Z">
                  <w:rPr>
                    <w:rFonts w:ascii="GHEA Grapalat" w:eastAsia="GHEA Grapalat" w:hAnsi="GHEA Grapalat" w:cs="GHEA Grapalat"/>
                    <w:color w:val="000000"/>
                  </w:rPr>
                </w:rPrChange>
              </w:rPr>
              <w:t>Имя</w:t>
            </w:r>
          </w:p>
        </w:tc>
        <w:tc>
          <w:tcPr>
            <w:tcW w:w="6178" w:type="dxa"/>
            <w:vAlign w:val="center"/>
          </w:tcPr>
          <w:p w14:paraId="456A9104" w14:textId="77777777" w:rsidR="00F016A2" w:rsidRPr="00DF1634" w:rsidRDefault="00F016A2" w:rsidP="006D2CDF">
            <w:pPr>
              <w:spacing w:before="240" w:after="240"/>
              <w:rPr>
                <w:rFonts w:ascii="GHEA Grapalat" w:eastAsia="GHEA Grapalat" w:hAnsi="GHEA Grapalat" w:cs="GHEA Grapalat"/>
                <w:rPrChange w:id="3294" w:author="Hayk-PC" w:date="2024-12-11T02:31:00Z">
                  <w:rPr>
                    <w:rFonts w:ascii="GHEA Grapalat" w:eastAsia="GHEA Grapalat" w:hAnsi="GHEA Grapalat" w:cs="GHEA Grapalat"/>
                  </w:rPr>
                </w:rPrChange>
              </w:rPr>
            </w:pPr>
          </w:p>
        </w:tc>
      </w:tr>
      <w:tr w:rsidR="00F016A2" w:rsidRPr="00DF1634" w14:paraId="2E36A5BB" w14:textId="77777777" w:rsidTr="006D2CDF">
        <w:tc>
          <w:tcPr>
            <w:tcW w:w="2836" w:type="dxa"/>
            <w:shd w:val="clear" w:color="auto" w:fill="D9E2F3"/>
            <w:vAlign w:val="center"/>
          </w:tcPr>
          <w:p w14:paraId="4D778FE1" w14:textId="77777777" w:rsidR="00F016A2" w:rsidRPr="00DF163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Change w:id="3295" w:author="Hayk-PC" w:date="2024-12-11T02:31:00Z">
                  <w:rPr>
                    <w:rFonts w:ascii="GHEA Grapalat" w:eastAsia="GHEA Grapalat" w:hAnsi="GHEA Grapalat" w:cs="GHEA Grapalat"/>
                    <w:color w:val="000000"/>
                  </w:rPr>
                </w:rPrChange>
              </w:rPr>
            </w:pPr>
            <w:r w:rsidRPr="00DF1634">
              <w:rPr>
                <w:rFonts w:ascii="GHEA Grapalat" w:eastAsia="GHEA Grapalat" w:hAnsi="GHEA Grapalat" w:cs="GHEA Grapalat"/>
                <w:color w:val="000000"/>
                <w:rPrChange w:id="3296" w:author="Hayk-PC" w:date="2024-12-11T02:31:00Z">
                  <w:rPr>
                    <w:rFonts w:ascii="GHEA Grapalat" w:eastAsia="GHEA Grapalat" w:hAnsi="GHEA Grapalat" w:cs="GHEA Grapalat"/>
                    <w:color w:val="000000"/>
                  </w:rPr>
                </w:rPrChange>
              </w:rPr>
              <w:t>Фамилия</w:t>
            </w:r>
          </w:p>
        </w:tc>
        <w:tc>
          <w:tcPr>
            <w:tcW w:w="6178" w:type="dxa"/>
            <w:vAlign w:val="center"/>
          </w:tcPr>
          <w:p w14:paraId="7ED78C84" w14:textId="77777777" w:rsidR="00F016A2" w:rsidRPr="00DF1634" w:rsidRDefault="00F016A2" w:rsidP="006D2CDF">
            <w:pPr>
              <w:spacing w:before="240" w:after="240"/>
              <w:rPr>
                <w:rFonts w:ascii="GHEA Grapalat" w:eastAsia="GHEA Grapalat" w:hAnsi="GHEA Grapalat" w:cs="GHEA Grapalat"/>
                <w:rPrChange w:id="3297" w:author="Hayk-PC" w:date="2024-12-11T02:31:00Z">
                  <w:rPr>
                    <w:rFonts w:ascii="GHEA Grapalat" w:eastAsia="GHEA Grapalat" w:hAnsi="GHEA Grapalat" w:cs="GHEA Grapalat"/>
                  </w:rPr>
                </w:rPrChange>
              </w:rPr>
            </w:pPr>
          </w:p>
        </w:tc>
      </w:tr>
      <w:tr w:rsidR="00F016A2" w:rsidRPr="00DF1634" w14:paraId="5FB844A4" w14:textId="77777777" w:rsidTr="006D2CDF">
        <w:tc>
          <w:tcPr>
            <w:tcW w:w="2836" w:type="dxa"/>
            <w:shd w:val="clear" w:color="auto" w:fill="D9E2F3"/>
            <w:vAlign w:val="center"/>
          </w:tcPr>
          <w:p w14:paraId="0180C17E" w14:textId="77777777" w:rsidR="00F016A2" w:rsidRPr="00DF163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Change w:id="3298" w:author="Hayk-PC" w:date="2024-12-11T02:31:00Z">
                  <w:rPr>
                    <w:rFonts w:ascii="GHEA Grapalat" w:eastAsia="GHEA Grapalat" w:hAnsi="GHEA Grapalat" w:cs="GHEA Grapalat"/>
                    <w:color w:val="000000"/>
                  </w:rPr>
                </w:rPrChange>
              </w:rPr>
            </w:pPr>
            <w:r w:rsidRPr="00DF1634">
              <w:rPr>
                <w:rFonts w:ascii="GHEA Grapalat" w:eastAsia="GHEA Grapalat" w:hAnsi="GHEA Grapalat" w:cs="GHEA Grapalat"/>
                <w:color w:val="000000"/>
                <w:rPrChange w:id="3299" w:author="Hayk-PC" w:date="2024-12-11T02:31:00Z">
                  <w:rPr>
                    <w:rFonts w:ascii="GHEA Grapalat" w:eastAsia="GHEA Grapalat" w:hAnsi="GHEA Grapalat" w:cs="GHEA Grapalat"/>
                    <w:color w:val="000000"/>
                  </w:rPr>
                </w:rPrChange>
              </w:rPr>
              <w:t>Имя(латинскими буквами)</w:t>
            </w:r>
          </w:p>
        </w:tc>
        <w:tc>
          <w:tcPr>
            <w:tcW w:w="6178" w:type="dxa"/>
            <w:vAlign w:val="center"/>
          </w:tcPr>
          <w:p w14:paraId="438BA7FC" w14:textId="77777777" w:rsidR="00F016A2" w:rsidRPr="00DF1634" w:rsidRDefault="00F016A2" w:rsidP="006D2CDF">
            <w:pPr>
              <w:spacing w:before="240" w:after="240"/>
              <w:rPr>
                <w:rFonts w:ascii="GHEA Grapalat" w:eastAsia="GHEA Grapalat" w:hAnsi="GHEA Grapalat" w:cs="GHEA Grapalat"/>
                <w:rPrChange w:id="3300" w:author="Hayk-PC" w:date="2024-12-11T02:31:00Z">
                  <w:rPr>
                    <w:rFonts w:ascii="GHEA Grapalat" w:eastAsia="GHEA Grapalat" w:hAnsi="GHEA Grapalat" w:cs="GHEA Grapalat"/>
                  </w:rPr>
                </w:rPrChange>
              </w:rPr>
            </w:pPr>
          </w:p>
        </w:tc>
      </w:tr>
      <w:tr w:rsidR="00F016A2" w:rsidRPr="00DF1634" w14:paraId="3E1A9CAB" w14:textId="77777777" w:rsidTr="006D2CDF">
        <w:tc>
          <w:tcPr>
            <w:tcW w:w="2836" w:type="dxa"/>
            <w:shd w:val="clear" w:color="auto" w:fill="D9E2F3"/>
            <w:vAlign w:val="center"/>
          </w:tcPr>
          <w:p w14:paraId="3B2E2191" w14:textId="77777777" w:rsidR="00F016A2" w:rsidRPr="00DF163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Change w:id="3301" w:author="Hayk-PC" w:date="2024-12-11T02:31:00Z">
                  <w:rPr>
                    <w:rFonts w:ascii="GHEA Grapalat" w:eastAsia="GHEA Grapalat" w:hAnsi="GHEA Grapalat" w:cs="GHEA Grapalat"/>
                    <w:color w:val="000000"/>
                  </w:rPr>
                </w:rPrChange>
              </w:rPr>
            </w:pPr>
            <w:r w:rsidRPr="00DF1634">
              <w:rPr>
                <w:rFonts w:ascii="GHEA Grapalat" w:eastAsia="GHEA Grapalat" w:hAnsi="GHEA Grapalat" w:cs="GHEA Grapalat"/>
                <w:color w:val="000000"/>
                <w:rPrChange w:id="3302" w:author="Hayk-PC" w:date="2024-12-11T02:31:00Z">
                  <w:rPr>
                    <w:rFonts w:ascii="GHEA Grapalat" w:eastAsia="GHEA Grapalat" w:hAnsi="GHEA Grapalat" w:cs="GHEA Grapalat"/>
                    <w:color w:val="000000"/>
                  </w:rPr>
                </w:rPrChange>
              </w:rPr>
              <w:t>Фамилия (латинскими буквами)</w:t>
            </w:r>
          </w:p>
        </w:tc>
        <w:tc>
          <w:tcPr>
            <w:tcW w:w="6178" w:type="dxa"/>
            <w:vAlign w:val="center"/>
          </w:tcPr>
          <w:p w14:paraId="73CA9748" w14:textId="77777777" w:rsidR="00F016A2" w:rsidRPr="00DF1634" w:rsidRDefault="00F016A2" w:rsidP="006D2CDF">
            <w:pPr>
              <w:spacing w:before="240" w:after="240"/>
              <w:rPr>
                <w:rFonts w:ascii="GHEA Grapalat" w:eastAsia="GHEA Grapalat" w:hAnsi="GHEA Grapalat" w:cs="GHEA Grapalat"/>
                <w:rPrChange w:id="3303" w:author="Hayk-PC" w:date="2024-12-11T02:31:00Z">
                  <w:rPr>
                    <w:rFonts w:ascii="GHEA Grapalat" w:eastAsia="GHEA Grapalat" w:hAnsi="GHEA Grapalat" w:cs="GHEA Grapalat"/>
                  </w:rPr>
                </w:rPrChange>
              </w:rPr>
            </w:pPr>
          </w:p>
        </w:tc>
      </w:tr>
      <w:tr w:rsidR="00F016A2" w:rsidRPr="00DF1634" w14:paraId="686868C4" w14:textId="77777777" w:rsidTr="006D2CDF">
        <w:tc>
          <w:tcPr>
            <w:tcW w:w="2836" w:type="dxa"/>
            <w:shd w:val="clear" w:color="auto" w:fill="D9E2F3"/>
            <w:vAlign w:val="center"/>
          </w:tcPr>
          <w:p w14:paraId="1DF91B2C" w14:textId="77777777" w:rsidR="00F016A2" w:rsidRPr="00DF163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Change w:id="3304" w:author="Hayk-PC" w:date="2024-12-11T02:31:00Z">
                  <w:rPr>
                    <w:rFonts w:ascii="GHEA Grapalat" w:eastAsia="GHEA Grapalat" w:hAnsi="GHEA Grapalat" w:cs="GHEA Grapalat"/>
                    <w:color w:val="000000"/>
                  </w:rPr>
                </w:rPrChange>
              </w:rPr>
            </w:pPr>
            <w:r w:rsidRPr="00DF1634">
              <w:rPr>
                <w:rFonts w:ascii="GHEA Grapalat" w:eastAsia="GHEA Grapalat" w:hAnsi="GHEA Grapalat" w:cs="GHEA Grapalat"/>
                <w:color w:val="000000"/>
                <w:rPrChange w:id="3305" w:author="Hayk-PC" w:date="2024-12-11T02:31:00Z">
                  <w:rPr>
                    <w:rFonts w:ascii="GHEA Grapalat" w:eastAsia="GHEA Grapalat" w:hAnsi="GHEA Grapalat" w:cs="GHEA Grapalat"/>
                    <w:color w:val="000000"/>
                  </w:rPr>
                </w:rPrChange>
              </w:rPr>
              <w:t>Гражданство</w:t>
            </w:r>
          </w:p>
        </w:tc>
        <w:tc>
          <w:tcPr>
            <w:tcW w:w="6178" w:type="dxa"/>
            <w:vAlign w:val="center"/>
          </w:tcPr>
          <w:p w14:paraId="789432A9" w14:textId="77777777" w:rsidR="00F016A2" w:rsidRPr="00DF1634" w:rsidRDefault="00F016A2" w:rsidP="006D2CDF">
            <w:pPr>
              <w:spacing w:before="240" w:after="240"/>
              <w:rPr>
                <w:rFonts w:ascii="GHEA Grapalat" w:eastAsia="GHEA Grapalat" w:hAnsi="GHEA Grapalat" w:cs="GHEA Grapalat"/>
                <w:rPrChange w:id="3306" w:author="Hayk-PC" w:date="2024-12-11T02:31:00Z">
                  <w:rPr>
                    <w:rFonts w:ascii="GHEA Grapalat" w:eastAsia="GHEA Grapalat" w:hAnsi="GHEA Grapalat" w:cs="GHEA Grapalat"/>
                  </w:rPr>
                </w:rPrChange>
              </w:rPr>
            </w:pPr>
          </w:p>
        </w:tc>
      </w:tr>
      <w:tr w:rsidR="00F016A2" w:rsidRPr="00DF1634" w14:paraId="0CD9891D" w14:textId="77777777" w:rsidTr="006D2CDF">
        <w:tc>
          <w:tcPr>
            <w:tcW w:w="2836" w:type="dxa"/>
            <w:shd w:val="clear" w:color="auto" w:fill="D9E2F3"/>
            <w:vAlign w:val="center"/>
          </w:tcPr>
          <w:p w14:paraId="08880C49" w14:textId="77777777" w:rsidR="00F016A2" w:rsidRPr="00DF163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Change w:id="3307" w:author="Hayk-PC" w:date="2024-12-11T02:31:00Z">
                  <w:rPr>
                    <w:rFonts w:ascii="GHEA Grapalat" w:eastAsia="GHEA Grapalat" w:hAnsi="GHEA Grapalat" w:cs="GHEA Grapalat"/>
                    <w:color w:val="000000"/>
                  </w:rPr>
                </w:rPrChange>
              </w:rPr>
            </w:pPr>
            <w:r w:rsidRPr="00DF1634">
              <w:rPr>
                <w:rFonts w:ascii="GHEA Grapalat" w:eastAsia="GHEA Grapalat" w:hAnsi="GHEA Grapalat" w:cs="GHEA Grapalat"/>
                <w:color w:val="000000"/>
                <w:rPrChange w:id="3308" w:author="Hayk-PC" w:date="2024-12-11T02:31:00Z">
                  <w:rPr>
                    <w:rFonts w:ascii="GHEA Grapalat" w:eastAsia="GHEA Grapalat" w:hAnsi="GHEA Grapalat" w:cs="GHEA Grapalat"/>
                    <w:color w:val="000000"/>
                  </w:rPr>
                </w:rPrChange>
              </w:rPr>
              <w:t>День, месяц, год рождения</w:t>
            </w:r>
          </w:p>
        </w:tc>
        <w:tc>
          <w:tcPr>
            <w:tcW w:w="6178" w:type="dxa"/>
            <w:vAlign w:val="center"/>
          </w:tcPr>
          <w:p w14:paraId="664C0144" w14:textId="77777777" w:rsidR="00F016A2" w:rsidRPr="00DF1634" w:rsidRDefault="00F016A2" w:rsidP="006D2CDF">
            <w:pPr>
              <w:spacing w:before="240" w:after="240"/>
              <w:rPr>
                <w:rFonts w:ascii="GHEA Grapalat" w:eastAsia="GHEA Grapalat" w:hAnsi="GHEA Grapalat" w:cs="GHEA Grapalat"/>
                <w:rPrChange w:id="3309" w:author="Hayk-PC" w:date="2024-12-11T02:31:00Z">
                  <w:rPr>
                    <w:rFonts w:ascii="GHEA Grapalat" w:eastAsia="GHEA Grapalat" w:hAnsi="GHEA Grapalat" w:cs="GHEA Grapalat"/>
                  </w:rPr>
                </w:rPrChange>
              </w:rPr>
            </w:pPr>
          </w:p>
        </w:tc>
      </w:tr>
    </w:tbl>
    <w:p w14:paraId="106DD73C" w14:textId="77777777" w:rsidR="00F016A2" w:rsidRPr="00DF163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Change w:id="3310" w:author="Hayk-PC" w:date="2024-12-11T02:31:00Z">
            <w:rPr>
              <w:rFonts w:ascii="GHEA Grapalat" w:eastAsia="GHEA Grapalat" w:hAnsi="GHEA Grapalat" w:cs="GHEA Grapalat"/>
              <w:i/>
              <w:color w:val="000000"/>
            </w:rPr>
          </w:rPrChange>
        </w:rPr>
      </w:pPr>
      <w:r w:rsidRPr="00DF1634">
        <w:rPr>
          <w:rFonts w:ascii="GHEA Grapalat" w:eastAsia="GHEA Grapalat" w:hAnsi="GHEA Grapalat" w:cs="GHEA Grapalat"/>
          <w:i/>
          <w:color w:val="000000"/>
          <w:rPrChange w:id="3311" w:author="Hayk-PC" w:date="2024-12-11T02:31:00Z">
            <w:rPr>
              <w:rFonts w:ascii="GHEA Grapalat" w:eastAsia="GHEA Grapalat" w:hAnsi="GHEA Grapalat" w:cs="GHEA Grapalat"/>
              <w:i/>
              <w:color w:val="000000"/>
            </w:rPr>
          </w:rPrChange>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DF1634" w14:paraId="6ED3A97C" w14:textId="77777777" w:rsidTr="006D2CDF">
        <w:tc>
          <w:tcPr>
            <w:tcW w:w="2977" w:type="dxa"/>
            <w:shd w:val="clear" w:color="auto" w:fill="D9E2F3"/>
            <w:vAlign w:val="center"/>
          </w:tcPr>
          <w:p w14:paraId="60E6C707" w14:textId="77777777" w:rsidR="00F016A2" w:rsidRPr="00DF163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Change w:id="3312" w:author="Hayk-PC" w:date="2024-12-11T02:31:00Z">
                  <w:rPr>
                    <w:rFonts w:ascii="GHEA Grapalat" w:eastAsia="GHEA Grapalat" w:hAnsi="GHEA Grapalat" w:cs="GHEA Grapalat"/>
                    <w:color w:val="000000"/>
                  </w:rPr>
                </w:rPrChange>
              </w:rPr>
            </w:pPr>
            <w:r w:rsidRPr="00DF1634">
              <w:rPr>
                <w:rFonts w:ascii="GHEA Grapalat" w:eastAsia="GHEA Grapalat" w:hAnsi="GHEA Grapalat" w:cs="GHEA Grapalat"/>
                <w:color w:val="000000"/>
                <w:rPrChange w:id="3313" w:author="Hayk-PC" w:date="2024-12-11T02:31:00Z">
                  <w:rPr>
                    <w:rFonts w:ascii="GHEA Grapalat" w:eastAsia="GHEA Grapalat" w:hAnsi="GHEA Grapalat" w:cs="GHEA Grapalat"/>
                    <w:color w:val="000000"/>
                  </w:rPr>
                </w:rPrChange>
              </w:rPr>
              <w:t>Тип документа</w:t>
            </w:r>
          </w:p>
        </w:tc>
        <w:tc>
          <w:tcPr>
            <w:tcW w:w="6096" w:type="dxa"/>
            <w:vAlign w:val="center"/>
          </w:tcPr>
          <w:p w14:paraId="106E3428" w14:textId="77777777" w:rsidR="00F016A2" w:rsidRPr="00DF1634" w:rsidRDefault="00F016A2" w:rsidP="006D2CDF">
            <w:pPr>
              <w:spacing w:before="240" w:after="240"/>
              <w:rPr>
                <w:rFonts w:ascii="GHEA Grapalat" w:eastAsia="GHEA Grapalat" w:hAnsi="GHEA Grapalat" w:cs="GHEA Grapalat"/>
                <w:rPrChange w:id="3314" w:author="Hayk-PC" w:date="2024-12-11T02:31:00Z">
                  <w:rPr>
                    <w:rFonts w:ascii="GHEA Grapalat" w:eastAsia="GHEA Grapalat" w:hAnsi="GHEA Grapalat" w:cs="GHEA Grapalat"/>
                  </w:rPr>
                </w:rPrChange>
              </w:rPr>
            </w:pPr>
          </w:p>
        </w:tc>
      </w:tr>
      <w:tr w:rsidR="00F016A2" w:rsidRPr="00DF1634" w14:paraId="62ADEE19" w14:textId="77777777" w:rsidTr="006D2CDF">
        <w:tc>
          <w:tcPr>
            <w:tcW w:w="2977" w:type="dxa"/>
            <w:shd w:val="clear" w:color="auto" w:fill="D9E2F3"/>
            <w:vAlign w:val="center"/>
          </w:tcPr>
          <w:p w14:paraId="4919FAC6" w14:textId="77777777" w:rsidR="00F016A2" w:rsidRPr="00DF163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Change w:id="3315" w:author="Hayk-PC" w:date="2024-12-11T02:31:00Z">
                  <w:rPr>
                    <w:rFonts w:ascii="GHEA Grapalat" w:eastAsia="GHEA Grapalat" w:hAnsi="GHEA Grapalat" w:cs="GHEA Grapalat"/>
                    <w:color w:val="000000"/>
                  </w:rPr>
                </w:rPrChange>
              </w:rPr>
            </w:pPr>
            <w:r w:rsidRPr="00DF1634">
              <w:rPr>
                <w:rFonts w:ascii="GHEA Grapalat" w:eastAsia="GHEA Grapalat" w:hAnsi="GHEA Grapalat" w:cs="GHEA Grapalat"/>
                <w:color w:val="000000"/>
                <w:rPrChange w:id="3316" w:author="Hayk-PC" w:date="2024-12-11T02:31:00Z">
                  <w:rPr>
                    <w:rFonts w:ascii="GHEA Grapalat" w:eastAsia="GHEA Grapalat" w:hAnsi="GHEA Grapalat" w:cs="GHEA Grapalat"/>
                    <w:color w:val="000000"/>
                  </w:rPr>
                </w:rPrChange>
              </w:rPr>
              <w:t>Номер документа</w:t>
            </w:r>
          </w:p>
        </w:tc>
        <w:tc>
          <w:tcPr>
            <w:tcW w:w="6096" w:type="dxa"/>
            <w:vAlign w:val="center"/>
          </w:tcPr>
          <w:p w14:paraId="04B65A2C" w14:textId="77777777" w:rsidR="00F016A2" w:rsidRPr="00DF1634" w:rsidRDefault="00F016A2" w:rsidP="006D2CDF">
            <w:pPr>
              <w:spacing w:before="240" w:after="240"/>
              <w:rPr>
                <w:rFonts w:ascii="GHEA Grapalat" w:eastAsia="GHEA Grapalat" w:hAnsi="GHEA Grapalat" w:cs="GHEA Grapalat"/>
                <w:rPrChange w:id="3317" w:author="Hayk-PC" w:date="2024-12-11T02:31:00Z">
                  <w:rPr>
                    <w:rFonts w:ascii="GHEA Grapalat" w:eastAsia="GHEA Grapalat" w:hAnsi="GHEA Grapalat" w:cs="GHEA Grapalat"/>
                  </w:rPr>
                </w:rPrChange>
              </w:rPr>
            </w:pPr>
          </w:p>
        </w:tc>
      </w:tr>
      <w:tr w:rsidR="00F016A2" w:rsidRPr="00DF1634" w14:paraId="7DBD2556" w14:textId="77777777" w:rsidTr="006D2CDF">
        <w:tc>
          <w:tcPr>
            <w:tcW w:w="2977" w:type="dxa"/>
            <w:shd w:val="clear" w:color="auto" w:fill="D9E2F3"/>
            <w:vAlign w:val="center"/>
          </w:tcPr>
          <w:p w14:paraId="4594240D" w14:textId="77777777" w:rsidR="00F016A2" w:rsidRPr="00DF1634" w:rsidRDefault="00F016A2" w:rsidP="006D2CDF">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Change w:id="3318" w:author="Hayk-PC" w:date="2024-12-11T02:31:00Z">
                  <w:rPr>
                    <w:rFonts w:ascii="GHEA Grapalat" w:eastAsia="GHEA Grapalat" w:hAnsi="GHEA Grapalat" w:cs="GHEA Grapalat"/>
                    <w:color w:val="000000"/>
                  </w:rPr>
                </w:rPrChange>
              </w:rPr>
            </w:pPr>
            <w:r w:rsidRPr="00DF1634">
              <w:rPr>
                <w:rFonts w:ascii="GHEA Grapalat" w:eastAsia="GHEA Grapalat" w:hAnsi="GHEA Grapalat" w:cs="GHEA Grapalat"/>
                <w:color w:val="000000"/>
                <w:rPrChange w:id="3319" w:author="Hayk-PC" w:date="2024-12-11T02:31:00Z">
                  <w:rPr>
                    <w:rFonts w:ascii="GHEA Grapalat" w:eastAsia="GHEA Grapalat" w:hAnsi="GHEA Grapalat" w:cs="GHEA Grapalat"/>
                    <w:color w:val="000000"/>
                  </w:rPr>
                </w:rPrChange>
              </w:rPr>
              <w:t>День, месяц, год предоставления</w:t>
            </w:r>
          </w:p>
        </w:tc>
        <w:tc>
          <w:tcPr>
            <w:tcW w:w="6096" w:type="dxa"/>
            <w:vAlign w:val="center"/>
          </w:tcPr>
          <w:p w14:paraId="5F37E0EF" w14:textId="77777777" w:rsidR="00F016A2" w:rsidRPr="00DF1634" w:rsidRDefault="00F016A2" w:rsidP="006D2CDF">
            <w:pPr>
              <w:spacing w:before="240" w:after="240"/>
              <w:rPr>
                <w:rFonts w:ascii="GHEA Grapalat" w:eastAsia="GHEA Grapalat" w:hAnsi="GHEA Grapalat" w:cs="GHEA Grapalat"/>
                <w:rPrChange w:id="3320" w:author="Hayk-PC" w:date="2024-12-11T02:31:00Z">
                  <w:rPr>
                    <w:rFonts w:ascii="GHEA Grapalat" w:eastAsia="GHEA Grapalat" w:hAnsi="GHEA Grapalat" w:cs="GHEA Grapalat"/>
                  </w:rPr>
                </w:rPrChange>
              </w:rPr>
            </w:pPr>
          </w:p>
        </w:tc>
      </w:tr>
      <w:tr w:rsidR="00F016A2" w:rsidRPr="00DF1634" w14:paraId="537688D9" w14:textId="77777777" w:rsidTr="006D2CDF">
        <w:tc>
          <w:tcPr>
            <w:tcW w:w="2977" w:type="dxa"/>
            <w:shd w:val="clear" w:color="auto" w:fill="D9E2F3"/>
            <w:vAlign w:val="center"/>
          </w:tcPr>
          <w:p w14:paraId="5C4E3F63" w14:textId="77777777" w:rsidR="00F016A2" w:rsidRPr="00DF1634" w:rsidRDefault="00F016A2" w:rsidP="006D2CDF">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Change w:id="3321" w:author="Hayk-PC" w:date="2024-12-11T02:31:00Z">
                  <w:rPr>
                    <w:rFonts w:ascii="GHEA Grapalat" w:eastAsia="GHEA Grapalat" w:hAnsi="GHEA Grapalat" w:cs="GHEA Grapalat"/>
                    <w:color w:val="000000"/>
                  </w:rPr>
                </w:rPrChange>
              </w:rPr>
            </w:pPr>
            <w:r w:rsidRPr="00DF1634">
              <w:rPr>
                <w:rFonts w:ascii="GHEA Grapalat" w:eastAsia="GHEA Grapalat" w:hAnsi="GHEA Grapalat" w:cs="GHEA Grapalat"/>
                <w:color w:val="000000"/>
                <w:rPrChange w:id="3322" w:author="Hayk-PC" w:date="2024-12-11T02:31:00Z">
                  <w:rPr>
                    <w:rFonts w:ascii="GHEA Grapalat" w:eastAsia="GHEA Grapalat" w:hAnsi="GHEA Grapalat" w:cs="GHEA Grapalat"/>
                    <w:color w:val="000000"/>
                  </w:rPr>
                </w:rPrChange>
              </w:rPr>
              <w:t>Предоставляющий орган</w:t>
            </w:r>
          </w:p>
        </w:tc>
        <w:tc>
          <w:tcPr>
            <w:tcW w:w="6096" w:type="dxa"/>
            <w:vAlign w:val="center"/>
          </w:tcPr>
          <w:p w14:paraId="40E2AF94" w14:textId="77777777" w:rsidR="00F016A2" w:rsidRPr="00DF1634" w:rsidRDefault="00F016A2" w:rsidP="006D2CDF">
            <w:pPr>
              <w:spacing w:before="240" w:after="240"/>
              <w:rPr>
                <w:rFonts w:ascii="GHEA Grapalat" w:eastAsia="GHEA Grapalat" w:hAnsi="GHEA Grapalat" w:cs="GHEA Grapalat"/>
                <w:rPrChange w:id="3323" w:author="Hayk-PC" w:date="2024-12-11T02:31:00Z">
                  <w:rPr>
                    <w:rFonts w:ascii="GHEA Grapalat" w:eastAsia="GHEA Grapalat" w:hAnsi="GHEA Grapalat" w:cs="GHEA Grapalat"/>
                  </w:rPr>
                </w:rPrChange>
              </w:rPr>
            </w:pPr>
          </w:p>
        </w:tc>
      </w:tr>
      <w:tr w:rsidR="00F016A2" w:rsidRPr="00DF1634" w14:paraId="44621892" w14:textId="77777777" w:rsidTr="006D2CDF">
        <w:tc>
          <w:tcPr>
            <w:tcW w:w="2977" w:type="dxa"/>
            <w:shd w:val="clear" w:color="auto" w:fill="D9E2F3"/>
            <w:vAlign w:val="center"/>
          </w:tcPr>
          <w:p w14:paraId="056CBCA2" w14:textId="77777777" w:rsidR="00F016A2" w:rsidRPr="00DF163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Change w:id="3324" w:author="Hayk-PC" w:date="2024-12-11T02:31:00Z">
                  <w:rPr>
                    <w:rFonts w:ascii="GHEA Grapalat" w:eastAsia="GHEA Grapalat" w:hAnsi="GHEA Grapalat" w:cs="GHEA Grapalat"/>
                    <w:color w:val="000000"/>
                  </w:rPr>
                </w:rPrChange>
              </w:rPr>
            </w:pPr>
            <w:r w:rsidRPr="00DF1634">
              <w:rPr>
                <w:rFonts w:ascii="GHEA Grapalat" w:eastAsia="GHEA Grapalat" w:hAnsi="GHEA Grapalat" w:cs="GHEA Grapalat"/>
                <w:color w:val="000000"/>
                <w:rPrChange w:id="3325" w:author="Hayk-PC" w:date="2024-12-11T02:31:00Z">
                  <w:rPr>
                    <w:rFonts w:ascii="GHEA Grapalat" w:eastAsia="GHEA Grapalat" w:hAnsi="GHEA Grapalat" w:cs="GHEA Grapalat"/>
                    <w:color w:val="000000"/>
                  </w:rPr>
                </w:rPrChange>
              </w:rPr>
              <w:t>НЗОУ или эквивалентный номер</w:t>
            </w:r>
          </w:p>
        </w:tc>
        <w:tc>
          <w:tcPr>
            <w:tcW w:w="6096" w:type="dxa"/>
            <w:vAlign w:val="center"/>
          </w:tcPr>
          <w:p w14:paraId="378D577D" w14:textId="77777777" w:rsidR="00F016A2" w:rsidRPr="00DF1634" w:rsidRDefault="00F016A2" w:rsidP="006D2CDF">
            <w:pPr>
              <w:spacing w:before="240" w:after="240"/>
              <w:rPr>
                <w:rFonts w:ascii="GHEA Grapalat" w:eastAsia="GHEA Grapalat" w:hAnsi="GHEA Grapalat" w:cs="GHEA Grapalat"/>
                <w:rPrChange w:id="3326" w:author="Hayk-PC" w:date="2024-12-11T02:31:00Z">
                  <w:rPr>
                    <w:rFonts w:ascii="GHEA Grapalat" w:eastAsia="GHEA Grapalat" w:hAnsi="GHEA Grapalat" w:cs="GHEA Grapalat"/>
                  </w:rPr>
                </w:rPrChange>
              </w:rPr>
            </w:pPr>
          </w:p>
        </w:tc>
      </w:tr>
    </w:tbl>
    <w:p w14:paraId="025581CB" w14:textId="77777777" w:rsidR="00F016A2" w:rsidRPr="00DF163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Change w:id="3327" w:author="Hayk-PC" w:date="2024-12-11T02:31:00Z">
            <w:rPr>
              <w:rFonts w:ascii="GHEA Grapalat" w:eastAsia="GHEA Grapalat" w:hAnsi="GHEA Grapalat" w:cs="GHEA Grapalat"/>
              <w:i/>
              <w:color w:val="000000"/>
            </w:rPr>
          </w:rPrChange>
        </w:rPr>
      </w:pPr>
      <w:r w:rsidRPr="00DF1634">
        <w:rPr>
          <w:rFonts w:ascii="GHEA Grapalat" w:eastAsia="GHEA Grapalat" w:hAnsi="GHEA Grapalat" w:cs="GHEA Grapalat"/>
          <w:i/>
          <w:color w:val="000000"/>
          <w:rPrChange w:id="3328" w:author="Hayk-PC" w:date="2024-12-11T02:31:00Z">
            <w:rPr>
              <w:rFonts w:ascii="GHEA Grapalat" w:eastAsia="GHEA Grapalat" w:hAnsi="GHEA Grapalat" w:cs="GHEA Grapalat"/>
              <w:i/>
              <w:color w:val="000000"/>
            </w:rPr>
          </w:rPrChange>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DF1634" w14:paraId="6F5DB158" w14:textId="77777777" w:rsidTr="006D2CDF">
        <w:tc>
          <w:tcPr>
            <w:tcW w:w="2943" w:type="dxa"/>
            <w:shd w:val="clear" w:color="auto" w:fill="D9E2F3"/>
            <w:vAlign w:val="center"/>
          </w:tcPr>
          <w:p w14:paraId="2560F9AD" w14:textId="77777777" w:rsidR="00F016A2" w:rsidRPr="00DF163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Change w:id="3329" w:author="Hayk-PC" w:date="2024-12-11T02:31:00Z">
                  <w:rPr>
                    <w:rFonts w:ascii="GHEA Grapalat" w:eastAsia="GHEA Grapalat" w:hAnsi="GHEA Grapalat" w:cs="GHEA Grapalat"/>
                    <w:color w:val="000000"/>
                  </w:rPr>
                </w:rPrChange>
              </w:rPr>
            </w:pPr>
            <w:r w:rsidRPr="00DF1634">
              <w:rPr>
                <w:rFonts w:ascii="GHEA Grapalat" w:eastAsia="GHEA Grapalat" w:hAnsi="GHEA Grapalat" w:cs="GHEA Grapalat"/>
                <w:color w:val="000000"/>
                <w:rPrChange w:id="3330" w:author="Hayk-PC" w:date="2024-12-11T02:31:00Z">
                  <w:rPr>
                    <w:rFonts w:ascii="GHEA Grapalat" w:eastAsia="GHEA Grapalat" w:hAnsi="GHEA Grapalat" w:cs="GHEA Grapalat"/>
                    <w:color w:val="000000"/>
                  </w:rPr>
                </w:rPrChange>
              </w:rPr>
              <w:t>Государство</w:t>
            </w:r>
          </w:p>
        </w:tc>
        <w:tc>
          <w:tcPr>
            <w:tcW w:w="6072" w:type="dxa"/>
            <w:vAlign w:val="center"/>
          </w:tcPr>
          <w:p w14:paraId="14572CC8" w14:textId="77777777" w:rsidR="00F016A2" w:rsidRPr="00DF1634" w:rsidRDefault="00F016A2" w:rsidP="006D2CDF">
            <w:pPr>
              <w:spacing w:before="240" w:after="240"/>
              <w:rPr>
                <w:rFonts w:ascii="GHEA Grapalat" w:eastAsia="GHEA Grapalat" w:hAnsi="GHEA Grapalat" w:cs="GHEA Grapalat"/>
                <w:rPrChange w:id="3331" w:author="Hayk-PC" w:date="2024-12-11T02:31:00Z">
                  <w:rPr>
                    <w:rFonts w:ascii="GHEA Grapalat" w:eastAsia="GHEA Grapalat" w:hAnsi="GHEA Grapalat" w:cs="GHEA Grapalat"/>
                  </w:rPr>
                </w:rPrChange>
              </w:rPr>
            </w:pPr>
          </w:p>
        </w:tc>
      </w:tr>
      <w:tr w:rsidR="00F016A2" w:rsidRPr="00DF1634" w14:paraId="700F7D26" w14:textId="77777777" w:rsidTr="006D2CDF">
        <w:tc>
          <w:tcPr>
            <w:tcW w:w="2943" w:type="dxa"/>
            <w:shd w:val="clear" w:color="auto" w:fill="D9E2F3"/>
            <w:vAlign w:val="center"/>
          </w:tcPr>
          <w:p w14:paraId="7869821D" w14:textId="77777777" w:rsidR="00F016A2" w:rsidRPr="00DF163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Change w:id="3332" w:author="Hayk-PC" w:date="2024-12-11T02:31:00Z">
                  <w:rPr>
                    <w:rFonts w:ascii="GHEA Grapalat" w:eastAsia="GHEA Grapalat" w:hAnsi="GHEA Grapalat" w:cs="GHEA Grapalat"/>
                    <w:color w:val="000000"/>
                  </w:rPr>
                </w:rPrChange>
              </w:rPr>
            </w:pPr>
            <w:r w:rsidRPr="00DF1634">
              <w:rPr>
                <w:rFonts w:ascii="GHEA Grapalat" w:eastAsia="GHEA Grapalat" w:hAnsi="GHEA Grapalat" w:cs="GHEA Grapalat"/>
                <w:color w:val="000000"/>
                <w:rPrChange w:id="3333" w:author="Hayk-PC" w:date="2024-12-11T02:31:00Z">
                  <w:rPr>
                    <w:rFonts w:ascii="GHEA Grapalat" w:eastAsia="GHEA Grapalat" w:hAnsi="GHEA Grapalat" w:cs="GHEA Grapalat"/>
                    <w:color w:val="000000"/>
                  </w:rPr>
                </w:rPrChange>
              </w:rPr>
              <w:t>Муниципалитет</w:t>
            </w:r>
          </w:p>
        </w:tc>
        <w:tc>
          <w:tcPr>
            <w:tcW w:w="6072" w:type="dxa"/>
            <w:vAlign w:val="center"/>
          </w:tcPr>
          <w:p w14:paraId="02B18A33" w14:textId="77777777" w:rsidR="00F016A2" w:rsidRPr="00DF1634" w:rsidRDefault="00F016A2" w:rsidP="006D2CDF">
            <w:pPr>
              <w:spacing w:before="240" w:after="240"/>
              <w:rPr>
                <w:rFonts w:ascii="GHEA Grapalat" w:eastAsia="GHEA Grapalat" w:hAnsi="GHEA Grapalat" w:cs="GHEA Grapalat"/>
                <w:rPrChange w:id="3334" w:author="Hayk-PC" w:date="2024-12-11T02:31:00Z">
                  <w:rPr>
                    <w:rFonts w:ascii="GHEA Grapalat" w:eastAsia="GHEA Grapalat" w:hAnsi="GHEA Grapalat" w:cs="GHEA Grapalat"/>
                  </w:rPr>
                </w:rPrChange>
              </w:rPr>
            </w:pPr>
          </w:p>
        </w:tc>
      </w:tr>
      <w:tr w:rsidR="00F016A2" w:rsidRPr="00DF1634" w14:paraId="4698E64E" w14:textId="77777777" w:rsidTr="006D2CDF">
        <w:tc>
          <w:tcPr>
            <w:tcW w:w="2943" w:type="dxa"/>
            <w:shd w:val="clear" w:color="auto" w:fill="D9E2F3"/>
            <w:vAlign w:val="center"/>
          </w:tcPr>
          <w:p w14:paraId="1D41049C" w14:textId="77777777" w:rsidR="00F016A2" w:rsidRPr="00DF163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Change w:id="3335" w:author="Hayk-PC" w:date="2024-12-11T02:31:00Z">
                  <w:rPr>
                    <w:rFonts w:ascii="GHEA Grapalat" w:eastAsia="GHEA Grapalat" w:hAnsi="GHEA Grapalat" w:cs="GHEA Grapalat"/>
                    <w:color w:val="000000"/>
                  </w:rPr>
                </w:rPrChange>
              </w:rPr>
            </w:pPr>
            <w:r w:rsidRPr="00DF1634">
              <w:rPr>
                <w:rFonts w:ascii="GHEA Grapalat" w:eastAsia="GHEA Grapalat" w:hAnsi="GHEA Grapalat" w:cs="GHEA Grapalat"/>
                <w:color w:val="000000"/>
                <w:rPrChange w:id="3336" w:author="Hayk-PC" w:date="2024-12-11T02:31:00Z">
                  <w:rPr>
                    <w:rFonts w:ascii="GHEA Grapalat" w:eastAsia="GHEA Grapalat" w:hAnsi="GHEA Grapalat" w:cs="GHEA Grapalat"/>
                    <w:color w:val="000000"/>
                  </w:rPr>
                </w:rPrChange>
              </w:rPr>
              <w:t xml:space="preserve">Административно-территориальная </w:t>
            </w:r>
            <w:r w:rsidRPr="00DF1634">
              <w:rPr>
                <w:rFonts w:ascii="GHEA Grapalat" w:eastAsia="GHEA Grapalat" w:hAnsi="GHEA Grapalat" w:cs="GHEA Grapalat"/>
                <w:color w:val="000000"/>
                <w:rPrChange w:id="3337" w:author="Hayk-PC" w:date="2024-12-11T02:31:00Z">
                  <w:rPr>
                    <w:rFonts w:ascii="GHEA Grapalat" w:eastAsia="GHEA Grapalat" w:hAnsi="GHEA Grapalat" w:cs="GHEA Grapalat"/>
                    <w:color w:val="000000"/>
                  </w:rPr>
                </w:rPrChange>
              </w:rPr>
              <w:lastRenderedPageBreak/>
              <w:t>единица</w:t>
            </w:r>
          </w:p>
        </w:tc>
        <w:tc>
          <w:tcPr>
            <w:tcW w:w="6072" w:type="dxa"/>
            <w:vAlign w:val="center"/>
          </w:tcPr>
          <w:p w14:paraId="625A8B25" w14:textId="77777777" w:rsidR="00F016A2" w:rsidRPr="00DF1634" w:rsidRDefault="00F016A2" w:rsidP="006D2CDF">
            <w:pPr>
              <w:spacing w:before="240" w:after="240"/>
              <w:rPr>
                <w:rFonts w:ascii="GHEA Grapalat" w:eastAsia="GHEA Grapalat" w:hAnsi="GHEA Grapalat" w:cs="GHEA Grapalat"/>
                <w:rPrChange w:id="3338" w:author="Hayk-PC" w:date="2024-12-11T02:31:00Z">
                  <w:rPr>
                    <w:rFonts w:ascii="GHEA Grapalat" w:eastAsia="GHEA Grapalat" w:hAnsi="GHEA Grapalat" w:cs="GHEA Grapalat"/>
                  </w:rPr>
                </w:rPrChange>
              </w:rPr>
            </w:pPr>
          </w:p>
        </w:tc>
      </w:tr>
      <w:tr w:rsidR="00F016A2" w:rsidRPr="00DF1634" w14:paraId="09E6667C" w14:textId="77777777" w:rsidTr="006D2CDF">
        <w:tc>
          <w:tcPr>
            <w:tcW w:w="2943" w:type="dxa"/>
            <w:shd w:val="clear" w:color="auto" w:fill="D9E2F3"/>
            <w:vAlign w:val="center"/>
          </w:tcPr>
          <w:p w14:paraId="72C80C55" w14:textId="77777777" w:rsidR="00F016A2" w:rsidRPr="00DF1634" w:rsidRDefault="00F016A2" w:rsidP="006D2CDF">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Change w:id="3339" w:author="Hayk-PC" w:date="2024-12-11T02:31:00Z">
                  <w:rPr>
                    <w:rFonts w:ascii="GHEA Grapalat" w:eastAsia="GHEA Grapalat" w:hAnsi="GHEA Grapalat" w:cs="GHEA Grapalat"/>
                    <w:color w:val="000000"/>
                  </w:rPr>
                </w:rPrChange>
              </w:rPr>
            </w:pPr>
            <w:r w:rsidRPr="00DF1634">
              <w:rPr>
                <w:rFonts w:ascii="GHEA Grapalat" w:eastAsia="GHEA Grapalat" w:hAnsi="GHEA Grapalat" w:cs="GHEA Grapalat"/>
                <w:color w:val="000000"/>
                <w:rPrChange w:id="3340" w:author="Hayk-PC" w:date="2024-12-11T02:31:00Z">
                  <w:rPr>
                    <w:rFonts w:ascii="GHEA Grapalat" w:eastAsia="GHEA Grapalat" w:hAnsi="GHEA Grapalat" w:cs="GHEA Grapalat"/>
                    <w:color w:val="000000"/>
                  </w:rPr>
                </w:rPrChange>
              </w:rPr>
              <w:t>Название улицы, здание (дом), квартира</w:t>
            </w:r>
          </w:p>
        </w:tc>
        <w:tc>
          <w:tcPr>
            <w:tcW w:w="6072" w:type="dxa"/>
            <w:vAlign w:val="center"/>
          </w:tcPr>
          <w:p w14:paraId="7F8E1C73" w14:textId="77777777" w:rsidR="00F016A2" w:rsidRPr="00DF1634" w:rsidRDefault="00F016A2" w:rsidP="006D2CDF">
            <w:pPr>
              <w:spacing w:before="240" w:after="240"/>
              <w:rPr>
                <w:rFonts w:ascii="GHEA Grapalat" w:eastAsia="GHEA Grapalat" w:hAnsi="GHEA Grapalat" w:cs="GHEA Grapalat"/>
                <w:rPrChange w:id="3341" w:author="Hayk-PC" w:date="2024-12-11T02:31:00Z">
                  <w:rPr>
                    <w:rFonts w:ascii="GHEA Grapalat" w:eastAsia="GHEA Grapalat" w:hAnsi="GHEA Grapalat" w:cs="GHEA Grapalat"/>
                  </w:rPr>
                </w:rPrChange>
              </w:rPr>
            </w:pPr>
          </w:p>
        </w:tc>
      </w:tr>
    </w:tbl>
    <w:p w14:paraId="66F65C84" w14:textId="77777777" w:rsidR="00F016A2" w:rsidRPr="00DF163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Change w:id="3342" w:author="Hayk-PC" w:date="2024-12-11T02:31:00Z">
            <w:rPr>
              <w:rFonts w:ascii="GHEA Grapalat" w:eastAsia="GHEA Grapalat" w:hAnsi="GHEA Grapalat" w:cs="GHEA Grapalat"/>
              <w:i/>
              <w:color w:val="000000"/>
            </w:rPr>
          </w:rPrChange>
        </w:rPr>
      </w:pPr>
      <w:r w:rsidRPr="00DF1634">
        <w:rPr>
          <w:rFonts w:ascii="GHEA Grapalat" w:eastAsia="GHEA Grapalat" w:hAnsi="GHEA Grapalat" w:cs="GHEA Grapalat"/>
          <w:i/>
          <w:color w:val="000000"/>
          <w:rPrChange w:id="3343" w:author="Hayk-PC" w:date="2024-12-11T02:31:00Z">
            <w:rPr>
              <w:rFonts w:ascii="GHEA Grapalat" w:eastAsia="GHEA Grapalat" w:hAnsi="GHEA Grapalat" w:cs="GHEA Grapalat"/>
              <w:i/>
              <w:color w:val="000000"/>
            </w:rPr>
          </w:rPrChange>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DF1634" w14:paraId="6CE0AC70" w14:textId="77777777" w:rsidTr="006D2CDF">
        <w:tc>
          <w:tcPr>
            <w:tcW w:w="2837" w:type="dxa"/>
            <w:shd w:val="clear" w:color="auto" w:fill="D9E2F3"/>
            <w:vAlign w:val="center"/>
          </w:tcPr>
          <w:p w14:paraId="14481A02" w14:textId="77777777" w:rsidR="00F016A2" w:rsidRPr="00DF163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Change w:id="3344" w:author="Hayk-PC" w:date="2024-12-11T02:31:00Z">
                  <w:rPr>
                    <w:rFonts w:ascii="GHEA Grapalat" w:eastAsia="GHEA Grapalat" w:hAnsi="GHEA Grapalat" w:cs="GHEA Grapalat"/>
                    <w:color w:val="000000"/>
                  </w:rPr>
                </w:rPrChange>
              </w:rPr>
            </w:pPr>
            <w:r w:rsidRPr="00DF1634">
              <w:rPr>
                <w:rFonts w:ascii="GHEA Grapalat" w:eastAsia="GHEA Grapalat" w:hAnsi="GHEA Grapalat" w:cs="GHEA Grapalat"/>
                <w:color w:val="000000"/>
                <w:rPrChange w:id="3345" w:author="Hayk-PC" w:date="2024-12-11T02:31:00Z">
                  <w:rPr>
                    <w:rFonts w:ascii="GHEA Grapalat" w:eastAsia="GHEA Grapalat" w:hAnsi="GHEA Grapalat" w:cs="GHEA Grapalat"/>
                    <w:color w:val="000000"/>
                  </w:rPr>
                </w:rPrChange>
              </w:rPr>
              <w:t>Государство</w:t>
            </w:r>
          </w:p>
        </w:tc>
        <w:tc>
          <w:tcPr>
            <w:tcW w:w="6178" w:type="dxa"/>
            <w:vAlign w:val="center"/>
          </w:tcPr>
          <w:p w14:paraId="2D1A8157" w14:textId="77777777" w:rsidR="00F016A2" w:rsidRPr="00DF1634" w:rsidRDefault="00F016A2" w:rsidP="006D2CDF">
            <w:pPr>
              <w:spacing w:before="240" w:after="240"/>
              <w:rPr>
                <w:rFonts w:ascii="GHEA Grapalat" w:eastAsia="GHEA Grapalat" w:hAnsi="GHEA Grapalat" w:cs="GHEA Grapalat"/>
                <w:rPrChange w:id="3346" w:author="Hayk-PC" w:date="2024-12-11T02:31:00Z">
                  <w:rPr>
                    <w:rFonts w:ascii="GHEA Grapalat" w:eastAsia="GHEA Grapalat" w:hAnsi="GHEA Grapalat" w:cs="GHEA Grapalat"/>
                  </w:rPr>
                </w:rPrChange>
              </w:rPr>
            </w:pPr>
          </w:p>
        </w:tc>
      </w:tr>
      <w:tr w:rsidR="00F016A2" w:rsidRPr="00DF1634" w14:paraId="124B4790" w14:textId="77777777" w:rsidTr="006D2CDF">
        <w:tc>
          <w:tcPr>
            <w:tcW w:w="2837" w:type="dxa"/>
            <w:shd w:val="clear" w:color="auto" w:fill="D9E2F3"/>
            <w:vAlign w:val="center"/>
          </w:tcPr>
          <w:p w14:paraId="0244299F" w14:textId="77777777" w:rsidR="00F016A2" w:rsidRPr="00DF163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Change w:id="3347" w:author="Hayk-PC" w:date="2024-12-11T02:31:00Z">
                  <w:rPr>
                    <w:rFonts w:ascii="GHEA Grapalat" w:eastAsia="GHEA Grapalat" w:hAnsi="GHEA Grapalat" w:cs="GHEA Grapalat"/>
                    <w:color w:val="000000"/>
                  </w:rPr>
                </w:rPrChange>
              </w:rPr>
            </w:pPr>
            <w:r w:rsidRPr="00DF1634">
              <w:rPr>
                <w:rFonts w:ascii="GHEA Grapalat" w:eastAsia="GHEA Grapalat" w:hAnsi="GHEA Grapalat" w:cs="GHEA Grapalat"/>
                <w:color w:val="000000"/>
                <w:rPrChange w:id="3348" w:author="Hayk-PC" w:date="2024-12-11T02:31:00Z">
                  <w:rPr>
                    <w:rFonts w:ascii="GHEA Grapalat" w:eastAsia="GHEA Grapalat" w:hAnsi="GHEA Grapalat" w:cs="GHEA Grapalat"/>
                    <w:color w:val="000000"/>
                  </w:rPr>
                </w:rPrChange>
              </w:rPr>
              <w:t>Муниципалитет</w:t>
            </w:r>
          </w:p>
        </w:tc>
        <w:tc>
          <w:tcPr>
            <w:tcW w:w="6178" w:type="dxa"/>
            <w:vAlign w:val="center"/>
          </w:tcPr>
          <w:p w14:paraId="0BFD5FA7" w14:textId="77777777" w:rsidR="00F016A2" w:rsidRPr="00DF1634" w:rsidRDefault="00F016A2" w:rsidP="006D2CDF">
            <w:pPr>
              <w:spacing w:before="240" w:after="240"/>
              <w:rPr>
                <w:rFonts w:ascii="GHEA Grapalat" w:eastAsia="GHEA Grapalat" w:hAnsi="GHEA Grapalat" w:cs="GHEA Grapalat"/>
                <w:rPrChange w:id="3349" w:author="Hayk-PC" w:date="2024-12-11T02:31:00Z">
                  <w:rPr>
                    <w:rFonts w:ascii="GHEA Grapalat" w:eastAsia="GHEA Grapalat" w:hAnsi="GHEA Grapalat" w:cs="GHEA Grapalat"/>
                  </w:rPr>
                </w:rPrChange>
              </w:rPr>
            </w:pPr>
          </w:p>
        </w:tc>
      </w:tr>
      <w:tr w:rsidR="00F016A2" w:rsidRPr="00DF1634" w14:paraId="16016CBB" w14:textId="77777777" w:rsidTr="006D2CDF">
        <w:tc>
          <w:tcPr>
            <w:tcW w:w="2837" w:type="dxa"/>
            <w:shd w:val="clear" w:color="auto" w:fill="D9E2F3"/>
            <w:vAlign w:val="center"/>
          </w:tcPr>
          <w:p w14:paraId="6D052B21" w14:textId="77777777" w:rsidR="00F016A2" w:rsidRPr="00DF163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Change w:id="3350" w:author="Hayk-PC" w:date="2024-12-11T02:31:00Z">
                  <w:rPr>
                    <w:rFonts w:ascii="GHEA Grapalat" w:eastAsia="GHEA Grapalat" w:hAnsi="GHEA Grapalat" w:cs="GHEA Grapalat"/>
                    <w:color w:val="000000"/>
                  </w:rPr>
                </w:rPrChange>
              </w:rPr>
            </w:pPr>
            <w:r w:rsidRPr="00DF1634">
              <w:rPr>
                <w:rFonts w:ascii="GHEA Grapalat" w:eastAsia="GHEA Grapalat" w:hAnsi="GHEA Grapalat" w:cs="GHEA Grapalat"/>
                <w:color w:val="000000"/>
                <w:rPrChange w:id="3351" w:author="Hayk-PC" w:date="2024-12-11T02:31:00Z">
                  <w:rPr>
                    <w:rFonts w:ascii="GHEA Grapalat" w:eastAsia="GHEA Grapalat" w:hAnsi="GHEA Grapalat" w:cs="GHEA Grapalat"/>
                    <w:color w:val="000000"/>
                  </w:rPr>
                </w:rPrChange>
              </w:rPr>
              <w:t>Административно-территориальная единица</w:t>
            </w:r>
          </w:p>
        </w:tc>
        <w:tc>
          <w:tcPr>
            <w:tcW w:w="6178" w:type="dxa"/>
            <w:vAlign w:val="center"/>
          </w:tcPr>
          <w:p w14:paraId="7A547B0C" w14:textId="77777777" w:rsidR="00F016A2" w:rsidRPr="00DF1634" w:rsidRDefault="00F016A2" w:rsidP="006D2CDF">
            <w:pPr>
              <w:spacing w:before="240" w:after="240"/>
              <w:rPr>
                <w:rFonts w:ascii="GHEA Grapalat" w:eastAsia="GHEA Grapalat" w:hAnsi="GHEA Grapalat" w:cs="GHEA Grapalat"/>
                <w:rPrChange w:id="3352" w:author="Hayk-PC" w:date="2024-12-11T02:31:00Z">
                  <w:rPr>
                    <w:rFonts w:ascii="GHEA Grapalat" w:eastAsia="GHEA Grapalat" w:hAnsi="GHEA Grapalat" w:cs="GHEA Grapalat"/>
                  </w:rPr>
                </w:rPrChange>
              </w:rPr>
            </w:pPr>
          </w:p>
        </w:tc>
      </w:tr>
      <w:tr w:rsidR="00F016A2" w:rsidRPr="00DF1634" w14:paraId="65AD8727" w14:textId="77777777" w:rsidTr="006D2CDF">
        <w:tc>
          <w:tcPr>
            <w:tcW w:w="2837" w:type="dxa"/>
            <w:shd w:val="clear" w:color="auto" w:fill="D9E2F3"/>
            <w:vAlign w:val="center"/>
          </w:tcPr>
          <w:p w14:paraId="4FB4EEAA" w14:textId="77777777" w:rsidR="00F016A2" w:rsidRPr="00DF163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Change w:id="3353" w:author="Hayk-PC" w:date="2024-12-11T02:31:00Z">
                  <w:rPr>
                    <w:rFonts w:ascii="GHEA Grapalat" w:eastAsia="GHEA Grapalat" w:hAnsi="GHEA Grapalat" w:cs="GHEA Grapalat"/>
                    <w:color w:val="000000"/>
                  </w:rPr>
                </w:rPrChange>
              </w:rPr>
            </w:pPr>
            <w:r w:rsidRPr="00DF1634">
              <w:rPr>
                <w:rFonts w:ascii="GHEA Grapalat" w:eastAsia="GHEA Grapalat" w:hAnsi="GHEA Grapalat" w:cs="GHEA Grapalat"/>
                <w:color w:val="000000"/>
                <w:rPrChange w:id="3354" w:author="Hayk-PC" w:date="2024-12-11T02:31:00Z">
                  <w:rPr>
                    <w:rFonts w:ascii="GHEA Grapalat" w:eastAsia="GHEA Grapalat" w:hAnsi="GHEA Grapalat" w:cs="GHEA Grapalat"/>
                    <w:color w:val="000000"/>
                  </w:rPr>
                </w:rPrChange>
              </w:rPr>
              <w:t>Название улицы, здание (дом), квартира</w:t>
            </w:r>
          </w:p>
        </w:tc>
        <w:tc>
          <w:tcPr>
            <w:tcW w:w="6178" w:type="dxa"/>
            <w:vAlign w:val="center"/>
          </w:tcPr>
          <w:p w14:paraId="6B34DA74" w14:textId="77777777" w:rsidR="00F016A2" w:rsidRPr="00DF1634" w:rsidRDefault="00F016A2" w:rsidP="006D2CDF">
            <w:pPr>
              <w:spacing w:before="240" w:after="240"/>
              <w:rPr>
                <w:rFonts w:ascii="GHEA Grapalat" w:eastAsia="GHEA Grapalat" w:hAnsi="GHEA Grapalat" w:cs="GHEA Grapalat"/>
                <w:rPrChange w:id="3355" w:author="Hayk-PC" w:date="2024-12-11T02:31:00Z">
                  <w:rPr>
                    <w:rFonts w:ascii="GHEA Grapalat" w:eastAsia="GHEA Grapalat" w:hAnsi="GHEA Grapalat" w:cs="GHEA Grapalat"/>
                  </w:rPr>
                </w:rPrChange>
              </w:rPr>
            </w:pPr>
          </w:p>
        </w:tc>
      </w:tr>
    </w:tbl>
    <w:p w14:paraId="4D26DC7A" w14:textId="77777777" w:rsidR="00F016A2" w:rsidRPr="00DF163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Change w:id="3356" w:author="Hayk-PC" w:date="2024-12-11T02:31:00Z">
            <w:rPr>
              <w:rFonts w:ascii="GHEA Grapalat" w:eastAsia="GHEA Grapalat" w:hAnsi="GHEA Grapalat" w:cs="GHEA Grapalat"/>
              <w:i/>
              <w:color w:val="000000"/>
            </w:rPr>
          </w:rPrChange>
        </w:rPr>
      </w:pPr>
      <w:r w:rsidRPr="00DF1634">
        <w:rPr>
          <w:rFonts w:ascii="GHEA Grapalat" w:eastAsia="GHEA Grapalat" w:hAnsi="GHEA Grapalat" w:cs="GHEA Grapalat"/>
          <w:i/>
          <w:color w:val="000000"/>
          <w:rPrChange w:id="3357" w:author="Hayk-PC" w:date="2024-12-11T02:31:00Z">
            <w:rPr>
              <w:rFonts w:ascii="GHEA Grapalat" w:eastAsia="GHEA Grapalat" w:hAnsi="GHEA Grapalat" w:cs="GHEA Grapalat"/>
              <w:i/>
              <w:color w:val="000000"/>
            </w:rPr>
          </w:rPrChange>
        </w:rPr>
        <w:t>Основания являться реальным бенефициаром</w:t>
      </w:r>
      <w:r w:rsidRPr="00DF1634" w:rsidDel="00F76C18">
        <w:rPr>
          <w:rFonts w:ascii="GHEA Grapalat" w:eastAsia="GHEA Grapalat" w:hAnsi="GHEA Grapalat" w:cs="GHEA Grapalat"/>
          <w:i/>
          <w:color w:val="000000"/>
          <w:rPrChange w:id="3358" w:author="Hayk-PC" w:date="2024-12-11T02:31:00Z">
            <w:rPr>
              <w:rFonts w:ascii="GHEA Grapalat" w:eastAsia="GHEA Grapalat" w:hAnsi="GHEA Grapalat" w:cs="GHEA Grapalat"/>
              <w:i/>
              <w:color w:val="000000"/>
            </w:rPr>
          </w:rPrChange>
        </w:rPr>
        <w:t xml:space="preserve"> </w:t>
      </w:r>
      <w:r w:rsidRPr="00DF1634">
        <w:rPr>
          <w:rFonts w:ascii="GHEA Grapalat" w:eastAsia="GHEA Grapalat" w:hAnsi="GHEA Grapalat" w:cs="GHEA Grapalat"/>
          <w:i/>
          <w:color w:val="000000"/>
          <w:rPrChange w:id="3359" w:author="Hayk-PC" w:date="2024-12-11T02:31:00Z">
            <w:rPr>
              <w:rFonts w:ascii="GHEA Grapalat" w:eastAsia="GHEA Grapalat" w:hAnsi="GHEA Grapalat" w:cs="GHEA Grapalat"/>
              <w:i/>
              <w:color w:val="000000"/>
            </w:rPr>
          </w:rPrChange>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DF1634" w14:paraId="7CCD2785" w14:textId="77777777" w:rsidTr="006D2CDF">
        <w:trPr>
          <w:trHeight w:val="924"/>
        </w:trPr>
        <w:tc>
          <w:tcPr>
            <w:tcW w:w="9016" w:type="dxa"/>
            <w:gridSpan w:val="2"/>
            <w:vAlign w:val="center"/>
          </w:tcPr>
          <w:p w14:paraId="66E51114" w14:textId="77777777" w:rsidR="00F016A2" w:rsidRPr="00DF1634" w:rsidRDefault="00C82F2F" w:rsidP="006D2CDF">
            <w:pPr>
              <w:spacing w:before="240" w:after="240"/>
              <w:jc w:val="both"/>
              <w:rPr>
                <w:rFonts w:ascii="GHEA Grapalat" w:eastAsia="GHEA Grapalat" w:hAnsi="GHEA Grapalat" w:cs="GHEA Grapalat"/>
                <w:rPrChange w:id="3360" w:author="Hayk-PC" w:date="2024-12-11T02:31:00Z">
                  <w:rPr>
                    <w:rFonts w:ascii="GHEA Grapalat" w:eastAsia="GHEA Grapalat" w:hAnsi="GHEA Grapalat" w:cs="GHEA Grapalat"/>
                  </w:rPr>
                </w:rPrChange>
              </w:rPr>
            </w:pPr>
            <w:sdt>
              <w:sdtPr>
                <w:rPr>
                  <w:rFonts w:ascii="GHEA Grapalat" w:eastAsia="GHEA Grapalat" w:hAnsi="GHEA Grapalat" w:cs="GHEA Grapalat"/>
                  <w:rPrChange w:id="3361" w:author="Hayk-PC" w:date="2024-12-11T02:31:00Z">
                    <w:rPr>
                      <w:rFonts w:ascii="GHEA Grapalat" w:eastAsia="GHEA Grapalat" w:hAnsi="GHEA Grapalat" w:cs="GHEA Grapalat"/>
                    </w:rPr>
                  </w:rPrChange>
                </w:rPr>
                <w:id w:val="-842393443"/>
                <w14:checkbox>
                  <w14:checked w14:val="0"/>
                  <w14:checkedState w14:val="2612" w14:font="MS Gothic"/>
                  <w14:uncheckedState w14:val="2610" w14:font="MS Gothic"/>
                </w14:checkbox>
              </w:sdtPr>
              <w:sdtContent>
                <w:r w:rsidR="00F016A2" w:rsidRPr="00DF1634">
                  <w:rPr>
                    <w:rFonts w:ascii="Segoe UI Symbol" w:eastAsia="MS Gothic" w:hAnsi="Segoe UI Symbol" w:cs="Segoe UI Symbol"/>
                    <w:rPrChange w:id="3362" w:author="Hayk-PC" w:date="2024-12-11T02:31:00Z">
                      <w:rPr>
                        <w:rFonts w:ascii="Segoe UI Symbol" w:eastAsia="MS Gothic" w:hAnsi="Segoe UI Symbol" w:cs="Segoe UI Symbol"/>
                      </w:rPr>
                    </w:rPrChange>
                  </w:rPr>
                  <w:t>☐</w:t>
                </w:r>
              </w:sdtContent>
            </w:sdt>
            <w:r w:rsidR="00F016A2" w:rsidRPr="00DF1634">
              <w:rPr>
                <w:rFonts w:ascii="GHEA Grapalat" w:eastAsia="GHEA Grapalat" w:hAnsi="GHEA Grapalat" w:cs="GHEA Grapalat"/>
                <w:rPrChange w:id="3363" w:author="Hayk-PC" w:date="2024-12-11T02:31:00Z">
                  <w:rPr>
                    <w:rFonts w:ascii="GHEA Grapalat" w:eastAsia="GHEA Grapalat" w:hAnsi="GHEA Grapalat" w:cs="GHEA Grapalat"/>
                  </w:rPr>
                </w:rPrChange>
              </w:rPr>
              <w:tab/>
            </w:r>
            <w:r w:rsidR="00F016A2" w:rsidRPr="00DF1634">
              <w:rPr>
                <w:rFonts w:ascii="GHEA Grapalat" w:eastAsia="GHEA Grapalat" w:hAnsi="GHEA Grapalat" w:cs="GHEA Grapalat"/>
                <w:lang w:val="hy-AM"/>
                <w:rPrChange w:id="3364" w:author="Hayk-PC" w:date="2024-12-11T02:31:00Z">
                  <w:rPr>
                    <w:rFonts w:ascii="GHEA Grapalat" w:eastAsia="GHEA Grapalat" w:hAnsi="GHEA Grapalat" w:cs="GHEA Grapalat"/>
                    <w:lang w:val="hy-AM"/>
                  </w:rPr>
                </w:rPrChange>
              </w:rPr>
              <w:t>а</w:t>
            </w:r>
            <w:r w:rsidR="00F016A2" w:rsidRPr="00DF1634">
              <w:rPr>
                <w:rFonts w:ascii="GHEA Grapalat" w:eastAsia="GHEA Grapalat" w:hAnsi="GHEA Grapalat" w:cs="GHEA Grapalat"/>
                <w:rPrChange w:id="3365" w:author="Hayk-PC" w:date="2024-12-11T02:31:00Z">
                  <w:rPr>
                    <w:rFonts w:ascii="GHEA Grapalat" w:eastAsia="GHEA Grapalat" w:hAnsi="GHEA Grapalat" w:cs="GHEA Grapalat"/>
                  </w:rPr>
                </w:rPrChange>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DF1634" w14:paraId="7E282C8F" w14:textId="77777777" w:rsidTr="006D2CDF">
        <w:trPr>
          <w:trHeight w:val="684"/>
        </w:trPr>
        <w:tc>
          <w:tcPr>
            <w:tcW w:w="4508" w:type="dxa"/>
            <w:shd w:val="clear" w:color="auto" w:fill="D9E2F3"/>
            <w:vAlign w:val="center"/>
          </w:tcPr>
          <w:p w14:paraId="657211CD" w14:textId="77777777" w:rsidR="00F016A2" w:rsidRPr="00DF163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Change w:id="3366" w:author="Hayk-PC" w:date="2024-12-11T02:31:00Z">
                  <w:rPr>
                    <w:rFonts w:ascii="GHEA Grapalat" w:eastAsia="GHEA Grapalat" w:hAnsi="GHEA Grapalat" w:cs="GHEA Grapalat"/>
                    <w:color w:val="000000"/>
                  </w:rPr>
                </w:rPrChange>
              </w:rPr>
            </w:pPr>
            <w:r w:rsidRPr="00DF1634">
              <w:rPr>
                <w:rFonts w:ascii="GHEA Grapalat" w:eastAsia="GHEA Grapalat" w:hAnsi="GHEA Grapalat" w:cs="GHEA Grapalat"/>
                <w:color w:val="000000"/>
                <w:rPrChange w:id="3367" w:author="Hayk-PC" w:date="2024-12-11T02:31:00Z">
                  <w:rPr>
                    <w:rFonts w:ascii="GHEA Grapalat" w:eastAsia="GHEA Grapalat" w:hAnsi="GHEA Grapalat" w:cs="GHEA Grapalat"/>
                    <w:color w:val="000000"/>
                  </w:rPr>
                </w:rPrChange>
              </w:rPr>
              <w:t>Размер участия</w:t>
            </w:r>
            <w:r w:rsidRPr="00DF1634" w:rsidDel="00C376E4">
              <w:rPr>
                <w:rFonts w:ascii="GHEA Grapalat" w:eastAsia="GHEA Grapalat" w:hAnsi="GHEA Grapalat" w:cs="GHEA Grapalat"/>
                <w:color w:val="000000"/>
                <w:rPrChange w:id="3368" w:author="Hayk-PC" w:date="2024-12-11T02:31:00Z">
                  <w:rPr>
                    <w:rFonts w:ascii="GHEA Grapalat" w:eastAsia="GHEA Grapalat" w:hAnsi="GHEA Grapalat" w:cs="GHEA Grapalat"/>
                    <w:color w:val="000000"/>
                  </w:rPr>
                </w:rPrChange>
              </w:rPr>
              <w:t xml:space="preserve"> </w:t>
            </w:r>
            <w:r w:rsidRPr="00DF1634">
              <w:rPr>
                <w:rFonts w:ascii="GHEA Grapalat" w:eastAsia="GHEA Grapalat" w:hAnsi="GHEA Grapalat" w:cs="GHEA Grapalat"/>
                <w:color w:val="000000"/>
                <w:rPrChange w:id="3369" w:author="Hayk-PC" w:date="2024-12-11T02:31:00Z">
                  <w:rPr>
                    <w:rFonts w:ascii="GHEA Grapalat" w:eastAsia="GHEA Grapalat" w:hAnsi="GHEA Grapalat" w:cs="GHEA Grapalat"/>
                    <w:color w:val="000000"/>
                  </w:rPr>
                </w:rPrChange>
              </w:rPr>
              <w:t>(%)</w:t>
            </w:r>
          </w:p>
        </w:tc>
        <w:tc>
          <w:tcPr>
            <w:tcW w:w="4508" w:type="dxa"/>
            <w:shd w:val="clear" w:color="auto" w:fill="FFFFFF"/>
            <w:vAlign w:val="center"/>
          </w:tcPr>
          <w:p w14:paraId="6421C24F" w14:textId="77777777" w:rsidR="00F016A2" w:rsidRPr="00DF1634" w:rsidRDefault="00F016A2" w:rsidP="006D2CDF">
            <w:pPr>
              <w:spacing w:before="240" w:after="240"/>
              <w:rPr>
                <w:rFonts w:ascii="GHEA Grapalat" w:eastAsia="GHEA Grapalat" w:hAnsi="GHEA Grapalat" w:cs="GHEA Grapalat"/>
                <w:rPrChange w:id="3370" w:author="Hayk-PC" w:date="2024-12-11T02:31:00Z">
                  <w:rPr>
                    <w:rFonts w:ascii="GHEA Grapalat" w:eastAsia="GHEA Grapalat" w:hAnsi="GHEA Grapalat" w:cs="GHEA Grapalat"/>
                  </w:rPr>
                </w:rPrChange>
              </w:rPr>
            </w:pPr>
          </w:p>
        </w:tc>
      </w:tr>
      <w:tr w:rsidR="00F016A2" w:rsidRPr="00DF1634" w14:paraId="6FB9B036" w14:textId="77777777" w:rsidTr="006D2CDF">
        <w:trPr>
          <w:trHeight w:val="1282"/>
        </w:trPr>
        <w:tc>
          <w:tcPr>
            <w:tcW w:w="4508" w:type="dxa"/>
            <w:shd w:val="clear" w:color="auto" w:fill="D9E2F3"/>
            <w:vAlign w:val="center"/>
          </w:tcPr>
          <w:p w14:paraId="66425E50" w14:textId="77777777" w:rsidR="00F016A2" w:rsidRPr="00DF163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Change w:id="3371" w:author="Hayk-PC" w:date="2024-12-11T02:31:00Z">
                  <w:rPr>
                    <w:rFonts w:ascii="GHEA Grapalat" w:eastAsia="GHEA Grapalat" w:hAnsi="GHEA Grapalat" w:cs="GHEA Grapalat"/>
                    <w:color w:val="000000"/>
                  </w:rPr>
                </w:rPrChange>
              </w:rPr>
            </w:pPr>
            <w:r w:rsidRPr="00DF1634">
              <w:rPr>
                <w:rFonts w:ascii="GHEA Grapalat" w:eastAsia="GHEA Grapalat" w:hAnsi="GHEA Grapalat" w:cs="GHEA Grapalat"/>
                <w:color w:val="000000"/>
                <w:rPrChange w:id="3372" w:author="Hayk-PC" w:date="2024-12-11T02:31:00Z">
                  <w:rPr>
                    <w:rFonts w:ascii="GHEA Grapalat" w:eastAsia="GHEA Grapalat" w:hAnsi="GHEA Grapalat" w:cs="GHEA Grapalat"/>
                    <w:color w:val="000000"/>
                  </w:rPr>
                </w:rPrChange>
              </w:rPr>
              <w:t>Вид участия</w:t>
            </w:r>
          </w:p>
        </w:tc>
        <w:tc>
          <w:tcPr>
            <w:tcW w:w="4508" w:type="dxa"/>
            <w:vAlign w:val="center"/>
          </w:tcPr>
          <w:p w14:paraId="1B29005A" w14:textId="77777777" w:rsidR="00F016A2" w:rsidRPr="00DF1634" w:rsidRDefault="00C82F2F" w:rsidP="006D2CDF">
            <w:pPr>
              <w:spacing w:before="240" w:after="240" w:line="259" w:lineRule="auto"/>
              <w:rPr>
                <w:rFonts w:ascii="GHEA Grapalat" w:eastAsia="GHEA Grapalat" w:hAnsi="GHEA Grapalat" w:cs="GHEA Grapalat"/>
                <w:rPrChange w:id="3373" w:author="Hayk-PC" w:date="2024-12-11T02:31:00Z">
                  <w:rPr>
                    <w:rFonts w:ascii="GHEA Grapalat" w:eastAsia="GHEA Grapalat" w:hAnsi="GHEA Grapalat" w:cs="GHEA Grapalat"/>
                  </w:rPr>
                </w:rPrChange>
              </w:rPr>
            </w:pPr>
            <w:sdt>
              <w:sdtPr>
                <w:rPr>
                  <w:rFonts w:ascii="GHEA Grapalat" w:eastAsia="GHEA Grapalat" w:hAnsi="GHEA Grapalat" w:cs="GHEA Grapalat"/>
                  <w:rPrChange w:id="3374" w:author="Hayk-PC" w:date="2024-12-11T02:31:00Z">
                    <w:rPr>
                      <w:rFonts w:ascii="GHEA Grapalat" w:eastAsia="GHEA Grapalat" w:hAnsi="GHEA Grapalat" w:cs="GHEA Grapalat"/>
                    </w:rPr>
                  </w:rPrChange>
                </w:rPr>
                <w:id w:val="-868681999"/>
                <w14:checkbox>
                  <w14:checked w14:val="0"/>
                  <w14:checkedState w14:val="2612" w14:font="MS Gothic"/>
                  <w14:uncheckedState w14:val="2610" w14:font="MS Gothic"/>
                </w14:checkbox>
              </w:sdtPr>
              <w:sdtContent>
                <w:r w:rsidR="00F016A2" w:rsidRPr="00DF1634">
                  <w:rPr>
                    <w:rFonts w:ascii="Segoe UI Symbol" w:eastAsia="MS Gothic" w:hAnsi="Segoe UI Symbol" w:cs="Segoe UI Symbol"/>
                    <w:rPrChange w:id="3375" w:author="Hayk-PC" w:date="2024-12-11T02:31:00Z">
                      <w:rPr>
                        <w:rFonts w:ascii="Segoe UI Symbol" w:eastAsia="MS Gothic" w:hAnsi="Segoe UI Symbol" w:cs="Segoe UI Symbol"/>
                      </w:rPr>
                    </w:rPrChange>
                  </w:rPr>
                  <w:t>☐</w:t>
                </w:r>
              </w:sdtContent>
            </w:sdt>
            <w:r w:rsidR="00F016A2" w:rsidRPr="00DF1634">
              <w:rPr>
                <w:rFonts w:ascii="GHEA Grapalat" w:eastAsia="GHEA Grapalat" w:hAnsi="GHEA Grapalat" w:cs="GHEA Grapalat"/>
                <w:rPrChange w:id="3376" w:author="Hayk-PC" w:date="2024-12-11T02:31:00Z">
                  <w:rPr>
                    <w:rFonts w:ascii="GHEA Grapalat" w:eastAsia="GHEA Grapalat" w:hAnsi="GHEA Grapalat" w:cs="GHEA Grapalat"/>
                  </w:rPr>
                </w:rPrChange>
              </w:rPr>
              <w:tab/>
              <w:t>Прямое участие</w:t>
            </w:r>
          </w:p>
          <w:p w14:paraId="0EFF35A5" w14:textId="77777777" w:rsidR="00F016A2" w:rsidRPr="00DF1634" w:rsidRDefault="00C82F2F" w:rsidP="006D2CDF">
            <w:pPr>
              <w:spacing w:before="240" w:after="240" w:line="259" w:lineRule="auto"/>
              <w:rPr>
                <w:rFonts w:ascii="GHEA Grapalat" w:eastAsia="GHEA Grapalat" w:hAnsi="GHEA Grapalat" w:cs="GHEA Grapalat"/>
                <w:rPrChange w:id="3377" w:author="Hayk-PC" w:date="2024-12-11T02:31:00Z">
                  <w:rPr>
                    <w:rFonts w:ascii="GHEA Grapalat" w:eastAsia="GHEA Grapalat" w:hAnsi="GHEA Grapalat" w:cs="GHEA Grapalat"/>
                  </w:rPr>
                </w:rPrChange>
              </w:rPr>
            </w:pPr>
            <w:sdt>
              <w:sdtPr>
                <w:rPr>
                  <w:rFonts w:ascii="GHEA Grapalat" w:eastAsia="GHEA Grapalat" w:hAnsi="GHEA Grapalat" w:cs="GHEA Grapalat"/>
                  <w:rPrChange w:id="3378" w:author="Hayk-PC" w:date="2024-12-11T02:31:00Z">
                    <w:rPr>
                      <w:rFonts w:ascii="GHEA Grapalat" w:eastAsia="GHEA Grapalat" w:hAnsi="GHEA Grapalat" w:cs="GHEA Grapalat"/>
                    </w:rPr>
                  </w:rPrChange>
                </w:rPr>
                <w:id w:val="1440572912"/>
                <w14:checkbox>
                  <w14:checked w14:val="0"/>
                  <w14:checkedState w14:val="2612" w14:font="MS Gothic"/>
                  <w14:uncheckedState w14:val="2610" w14:font="MS Gothic"/>
                </w14:checkbox>
              </w:sdtPr>
              <w:sdtContent>
                <w:r w:rsidR="00F016A2" w:rsidRPr="00DF1634">
                  <w:rPr>
                    <w:rFonts w:ascii="Segoe UI Symbol" w:eastAsia="MS Gothic" w:hAnsi="Segoe UI Symbol" w:cs="Segoe UI Symbol"/>
                    <w:rPrChange w:id="3379" w:author="Hayk-PC" w:date="2024-12-11T02:31:00Z">
                      <w:rPr>
                        <w:rFonts w:ascii="Segoe UI Symbol" w:eastAsia="MS Gothic" w:hAnsi="Segoe UI Symbol" w:cs="Segoe UI Symbol"/>
                      </w:rPr>
                    </w:rPrChange>
                  </w:rPr>
                  <w:t>☐</w:t>
                </w:r>
              </w:sdtContent>
            </w:sdt>
            <w:r w:rsidR="00F016A2" w:rsidRPr="00DF1634">
              <w:rPr>
                <w:rFonts w:ascii="GHEA Grapalat" w:eastAsia="GHEA Grapalat" w:hAnsi="GHEA Grapalat" w:cs="GHEA Grapalat"/>
                <w:rPrChange w:id="3380" w:author="Hayk-PC" w:date="2024-12-11T02:31:00Z">
                  <w:rPr>
                    <w:rFonts w:ascii="GHEA Grapalat" w:eastAsia="GHEA Grapalat" w:hAnsi="GHEA Grapalat" w:cs="GHEA Grapalat"/>
                  </w:rPr>
                </w:rPrChange>
              </w:rPr>
              <w:tab/>
              <w:t>Косвенное участие</w:t>
            </w:r>
          </w:p>
        </w:tc>
      </w:tr>
      <w:tr w:rsidR="00F016A2" w:rsidRPr="00DF1634" w14:paraId="33D26B6A" w14:textId="77777777" w:rsidTr="006D2CDF">
        <w:tc>
          <w:tcPr>
            <w:tcW w:w="9016" w:type="dxa"/>
            <w:gridSpan w:val="2"/>
            <w:vAlign w:val="center"/>
          </w:tcPr>
          <w:p w14:paraId="41AA0D70" w14:textId="77777777" w:rsidR="00F016A2" w:rsidRPr="00DF1634" w:rsidRDefault="00C82F2F" w:rsidP="006D2CDF">
            <w:pPr>
              <w:spacing w:before="240" w:after="240"/>
              <w:rPr>
                <w:rFonts w:ascii="GHEA Grapalat" w:eastAsia="GHEA Grapalat" w:hAnsi="GHEA Grapalat" w:cs="GHEA Grapalat"/>
                <w:rPrChange w:id="3381" w:author="Hayk-PC" w:date="2024-12-11T02:31:00Z">
                  <w:rPr>
                    <w:rFonts w:ascii="GHEA Grapalat" w:eastAsia="GHEA Grapalat" w:hAnsi="GHEA Grapalat" w:cs="GHEA Grapalat"/>
                  </w:rPr>
                </w:rPrChange>
              </w:rPr>
            </w:pPr>
            <w:sdt>
              <w:sdtPr>
                <w:rPr>
                  <w:rFonts w:ascii="GHEA Grapalat" w:eastAsia="GHEA Grapalat" w:hAnsi="GHEA Grapalat" w:cs="GHEA Grapalat"/>
                  <w:rPrChange w:id="3382" w:author="Hayk-PC" w:date="2024-12-11T02:31:00Z">
                    <w:rPr>
                      <w:rFonts w:ascii="GHEA Grapalat" w:eastAsia="GHEA Grapalat" w:hAnsi="GHEA Grapalat" w:cs="GHEA Grapalat"/>
                    </w:rPr>
                  </w:rPrChange>
                </w:rPr>
                <w:id w:val="-170491207"/>
                <w14:checkbox>
                  <w14:checked w14:val="0"/>
                  <w14:checkedState w14:val="2612" w14:font="MS Gothic"/>
                  <w14:uncheckedState w14:val="2610" w14:font="MS Gothic"/>
                </w14:checkbox>
              </w:sdtPr>
              <w:sdtContent>
                <w:r w:rsidR="00F016A2" w:rsidRPr="00DF1634">
                  <w:rPr>
                    <w:rFonts w:ascii="Segoe UI Symbol" w:eastAsia="MS Gothic" w:hAnsi="Segoe UI Symbol" w:cs="Segoe UI Symbol"/>
                    <w:rPrChange w:id="3383" w:author="Hayk-PC" w:date="2024-12-11T02:31:00Z">
                      <w:rPr>
                        <w:rFonts w:ascii="Segoe UI Symbol" w:eastAsia="MS Gothic" w:hAnsi="Segoe UI Symbol" w:cs="Segoe UI Symbol"/>
                      </w:rPr>
                    </w:rPrChange>
                  </w:rPr>
                  <w:t>☐</w:t>
                </w:r>
              </w:sdtContent>
            </w:sdt>
            <w:r w:rsidR="00F016A2" w:rsidRPr="00DF1634">
              <w:rPr>
                <w:rFonts w:ascii="GHEA Grapalat" w:eastAsia="GHEA Grapalat" w:hAnsi="GHEA Grapalat" w:cs="GHEA Grapalat"/>
                <w:rPrChange w:id="3384" w:author="Hayk-PC" w:date="2024-12-11T02:31:00Z">
                  <w:rPr>
                    <w:rFonts w:ascii="GHEA Grapalat" w:eastAsia="GHEA Grapalat" w:hAnsi="GHEA Grapalat" w:cs="GHEA Grapalat"/>
                  </w:rPr>
                </w:rPrChange>
              </w:rPr>
              <w:tab/>
            </w:r>
            <w:r w:rsidR="00F016A2" w:rsidRPr="00DF1634">
              <w:rPr>
                <w:rFonts w:ascii="GHEA Grapalat" w:eastAsia="GHEA Grapalat" w:hAnsi="GHEA Grapalat" w:cs="GHEA Grapalat"/>
                <w:lang w:val="hy-AM"/>
                <w:rPrChange w:id="3385" w:author="Hayk-PC" w:date="2024-12-11T02:31:00Z">
                  <w:rPr>
                    <w:rFonts w:ascii="GHEA Grapalat" w:eastAsia="GHEA Grapalat" w:hAnsi="GHEA Grapalat" w:cs="GHEA Grapalat"/>
                    <w:lang w:val="hy-AM"/>
                  </w:rPr>
                </w:rPrChange>
              </w:rPr>
              <w:t>б</w:t>
            </w:r>
            <w:r w:rsidR="00F016A2" w:rsidRPr="00DF1634">
              <w:rPr>
                <w:rFonts w:eastAsia="Cambria Math"/>
                <w:rPrChange w:id="3386" w:author="Hayk-PC" w:date="2024-12-11T02:31:00Z">
                  <w:rPr>
                    <w:rFonts w:eastAsia="Cambria Math"/>
                  </w:rPr>
                </w:rPrChange>
              </w:rPr>
              <w:t>․</w:t>
            </w:r>
            <w:r w:rsidR="00F016A2" w:rsidRPr="00DF1634">
              <w:rPr>
                <w:rFonts w:ascii="GHEA Grapalat" w:eastAsia="GHEA Grapalat" w:hAnsi="GHEA Grapalat" w:cs="GHEA Grapalat"/>
                <w:rPrChange w:id="3387" w:author="Hayk-PC" w:date="2024-12-11T02:31:00Z">
                  <w:rPr>
                    <w:rFonts w:ascii="GHEA Grapalat" w:eastAsia="GHEA Grapalat" w:hAnsi="GHEA Grapalat" w:cs="GHEA Grapalat"/>
                  </w:rPr>
                </w:rPrChange>
              </w:rPr>
              <w:t xml:space="preserve"> осуществляет реальный (фактический) контроль за данным юридическим лицом иными средствами</w:t>
            </w:r>
          </w:p>
        </w:tc>
      </w:tr>
      <w:tr w:rsidR="00F016A2" w:rsidRPr="00DF1634" w14:paraId="1299C5B2" w14:textId="77777777" w:rsidTr="006D2CDF">
        <w:tc>
          <w:tcPr>
            <w:tcW w:w="9016" w:type="dxa"/>
            <w:gridSpan w:val="2"/>
            <w:vAlign w:val="center"/>
          </w:tcPr>
          <w:p w14:paraId="2A6F804D" w14:textId="77777777" w:rsidR="00F016A2" w:rsidRPr="00DF1634" w:rsidRDefault="00C82F2F" w:rsidP="006D2CDF">
            <w:pPr>
              <w:spacing w:before="240" w:after="240"/>
              <w:jc w:val="both"/>
              <w:rPr>
                <w:rFonts w:ascii="GHEA Grapalat" w:eastAsia="GHEA Grapalat" w:hAnsi="GHEA Grapalat" w:cs="GHEA Grapalat"/>
                <w:rPrChange w:id="3388" w:author="Hayk-PC" w:date="2024-12-11T02:31:00Z">
                  <w:rPr>
                    <w:rFonts w:ascii="GHEA Grapalat" w:eastAsia="GHEA Grapalat" w:hAnsi="GHEA Grapalat" w:cs="GHEA Grapalat"/>
                  </w:rPr>
                </w:rPrChange>
              </w:rPr>
            </w:pPr>
            <w:sdt>
              <w:sdtPr>
                <w:rPr>
                  <w:rFonts w:ascii="GHEA Grapalat" w:eastAsia="GHEA Grapalat" w:hAnsi="GHEA Grapalat" w:cs="GHEA Grapalat"/>
                  <w:rPrChange w:id="3389" w:author="Hayk-PC" w:date="2024-12-11T02:31:00Z">
                    <w:rPr>
                      <w:rFonts w:ascii="GHEA Grapalat" w:eastAsia="GHEA Grapalat" w:hAnsi="GHEA Grapalat" w:cs="GHEA Grapalat"/>
                    </w:rPr>
                  </w:rPrChange>
                </w:rPr>
                <w:id w:val="-181971841"/>
                <w14:checkbox>
                  <w14:checked w14:val="0"/>
                  <w14:checkedState w14:val="2612" w14:font="MS Gothic"/>
                  <w14:uncheckedState w14:val="2610" w14:font="MS Gothic"/>
                </w14:checkbox>
              </w:sdtPr>
              <w:sdtContent>
                <w:r w:rsidR="00F016A2" w:rsidRPr="00DF1634">
                  <w:rPr>
                    <w:rFonts w:ascii="Segoe UI Symbol" w:eastAsia="MS Gothic" w:hAnsi="Segoe UI Symbol" w:cs="Segoe UI Symbol"/>
                    <w:rPrChange w:id="3390" w:author="Hayk-PC" w:date="2024-12-11T02:31:00Z">
                      <w:rPr>
                        <w:rFonts w:ascii="Segoe UI Symbol" w:eastAsia="MS Gothic" w:hAnsi="Segoe UI Symbol" w:cs="Segoe UI Symbol"/>
                      </w:rPr>
                    </w:rPrChange>
                  </w:rPr>
                  <w:t>☐</w:t>
                </w:r>
              </w:sdtContent>
            </w:sdt>
            <w:r w:rsidR="00F016A2" w:rsidRPr="00DF1634">
              <w:rPr>
                <w:rFonts w:ascii="GHEA Grapalat" w:eastAsia="GHEA Grapalat" w:hAnsi="GHEA Grapalat" w:cs="GHEA Grapalat"/>
                <w:rPrChange w:id="3391" w:author="Hayk-PC" w:date="2024-12-11T02:31:00Z">
                  <w:rPr>
                    <w:rFonts w:ascii="GHEA Grapalat" w:eastAsia="GHEA Grapalat" w:hAnsi="GHEA Grapalat" w:cs="GHEA Grapalat"/>
                  </w:rPr>
                </w:rPrChange>
              </w:rPr>
              <w:tab/>
            </w:r>
            <w:r w:rsidR="00F016A2" w:rsidRPr="00DF1634">
              <w:rPr>
                <w:rFonts w:ascii="GHEA Grapalat" w:eastAsia="GHEA Grapalat" w:hAnsi="GHEA Grapalat" w:cs="GHEA Grapalat"/>
                <w:lang w:val="hy-AM"/>
                <w:rPrChange w:id="3392" w:author="Hayk-PC" w:date="2024-12-11T02:31:00Z">
                  <w:rPr>
                    <w:rFonts w:ascii="GHEA Grapalat" w:eastAsia="GHEA Grapalat" w:hAnsi="GHEA Grapalat" w:cs="GHEA Grapalat"/>
                    <w:lang w:val="hy-AM"/>
                  </w:rPr>
                </w:rPrChange>
              </w:rPr>
              <w:t>в</w:t>
            </w:r>
            <w:r w:rsidR="00F016A2" w:rsidRPr="00DF1634">
              <w:rPr>
                <w:rFonts w:ascii="GHEA Grapalat" w:eastAsia="GHEA Grapalat" w:hAnsi="GHEA Grapalat" w:cs="GHEA Grapalat"/>
                <w:rPrChange w:id="3393" w:author="Hayk-PC" w:date="2024-12-11T02:31:00Z">
                  <w:rPr>
                    <w:rFonts w:ascii="GHEA Grapalat" w:eastAsia="GHEA Grapalat" w:hAnsi="GHEA Grapalat" w:cs="GHEA Grapalat"/>
                  </w:rPr>
                </w:rPrChange>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DF1634">
              <w:rPr>
                <w:rFonts w:ascii="GHEA Grapalat" w:eastAsia="GHEA Grapalat" w:hAnsi="GHEA Grapalat" w:cs="GHEA Grapalat"/>
                <w:lang w:val="hy-AM"/>
                <w:rPrChange w:id="3394" w:author="Hayk-PC" w:date="2024-12-11T02:31:00Z">
                  <w:rPr>
                    <w:rFonts w:ascii="GHEA Grapalat" w:eastAsia="GHEA Grapalat" w:hAnsi="GHEA Grapalat" w:cs="GHEA Grapalat"/>
                    <w:lang w:val="hy-AM"/>
                  </w:rPr>
                </w:rPrChange>
              </w:rPr>
              <w:t>б</w:t>
            </w:r>
            <w:r w:rsidR="00F016A2" w:rsidRPr="00DF1634">
              <w:rPr>
                <w:rFonts w:ascii="GHEA Grapalat" w:eastAsia="GHEA Grapalat" w:hAnsi="GHEA Grapalat" w:cs="GHEA Grapalat"/>
                <w:rPrChange w:id="3395" w:author="Hayk-PC" w:date="2024-12-11T02:31:00Z">
                  <w:rPr>
                    <w:rFonts w:ascii="GHEA Grapalat" w:eastAsia="GHEA Grapalat" w:hAnsi="GHEA Grapalat" w:cs="GHEA Grapalat"/>
                  </w:rPr>
                </w:rPrChange>
              </w:rPr>
              <w:t>"</w:t>
            </w:r>
          </w:p>
        </w:tc>
      </w:tr>
    </w:tbl>
    <w:p w14:paraId="3041E83A" w14:textId="77777777" w:rsidR="00F016A2" w:rsidRPr="00DF163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Change w:id="3396" w:author="Hayk-PC" w:date="2024-12-11T02:31:00Z">
            <w:rPr>
              <w:rFonts w:ascii="GHEA Grapalat" w:eastAsia="GHEA Grapalat" w:hAnsi="GHEA Grapalat" w:cs="GHEA Grapalat"/>
              <w:i/>
              <w:color w:val="000000"/>
            </w:rPr>
          </w:rPrChange>
        </w:rPr>
      </w:pPr>
      <w:r w:rsidRPr="00DF1634">
        <w:rPr>
          <w:rFonts w:ascii="GHEA Grapalat" w:eastAsia="GHEA Grapalat" w:hAnsi="GHEA Grapalat" w:cs="GHEA Grapalat"/>
          <w:i/>
          <w:color w:val="000000"/>
          <w:rPrChange w:id="3397" w:author="Hayk-PC" w:date="2024-12-11T02:31:00Z">
            <w:rPr>
              <w:rFonts w:ascii="GHEA Grapalat" w:eastAsia="GHEA Grapalat" w:hAnsi="GHEA Grapalat" w:cs="GHEA Grapalat"/>
              <w:i/>
              <w:color w:val="000000"/>
            </w:rPr>
          </w:rPrChange>
        </w:rPr>
        <w:lastRenderedPageBreak/>
        <w:t>Основания являться реальным бенефициаром</w:t>
      </w:r>
      <w:r w:rsidRPr="00DF1634" w:rsidDel="00F76C18">
        <w:rPr>
          <w:rFonts w:ascii="GHEA Grapalat" w:eastAsia="GHEA Grapalat" w:hAnsi="GHEA Grapalat" w:cs="GHEA Grapalat"/>
          <w:i/>
          <w:color w:val="000000"/>
          <w:rPrChange w:id="3398" w:author="Hayk-PC" w:date="2024-12-11T02:31:00Z">
            <w:rPr>
              <w:rFonts w:ascii="GHEA Grapalat" w:eastAsia="GHEA Grapalat" w:hAnsi="GHEA Grapalat" w:cs="GHEA Grapalat"/>
              <w:i/>
              <w:color w:val="000000"/>
            </w:rPr>
          </w:rPrChange>
        </w:rPr>
        <w:t xml:space="preserve"> </w:t>
      </w:r>
      <w:r w:rsidRPr="00DF1634">
        <w:rPr>
          <w:rFonts w:ascii="GHEA Grapalat" w:eastAsia="GHEA Grapalat" w:hAnsi="GHEA Grapalat" w:cs="GHEA Grapalat"/>
          <w:i/>
          <w:color w:val="000000"/>
          <w:rPrChange w:id="3399" w:author="Hayk-PC" w:date="2024-12-11T02:31:00Z">
            <w:rPr>
              <w:rFonts w:ascii="GHEA Grapalat" w:eastAsia="GHEA Grapalat" w:hAnsi="GHEA Grapalat" w:cs="GHEA Grapalat"/>
              <w:i/>
              <w:color w:val="000000"/>
            </w:rPr>
          </w:rPrChange>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DF1634" w14:paraId="43C33D27" w14:textId="77777777" w:rsidTr="006D2CDF">
        <w:trPr>
          <w:trHeight w:val="924"/>
        </w:trPr>
        <w:tc>
          <w:tcPr>
            <w:tcW w:w="9016" w:type="dxa"/>
            <w:gridSpan w:val="2"/>
            <w:vAlign w:val="center"/>
          </w:tcPr>
          <w:p w14:paraId="6B76B323" w14:textId="77777777" w:rsidR="00F016A2" w:rsidRPr="00DF1634" w:rsidRDefault="00C82F2F" w:rsidP="006D2CDF">
            <w:pPr>
              <w:spacing w:before="240" w:after="240"/>
              <w:jc w:val="both"/>
              <w:rPr>
                <w:rFonts w:ascii="GHEA Grapalat" w:eastAsia="GHEA Grapalat" w:hAnsi="GHEA Grapalat" w:cs="GHEA Grapalat"/>
                <w:rPrChange w:id="3400" w:author="Hayk-PC" w:date="2024-12-11T02:31:00Z">
                  <w:rPr>
                    <w:rFonts w:ascii="GHEA Grapalat" w:eastAsia="GHEA Grapalat" w:hAnsi="GHEA Grapalat" w:cs="GHEA Grapalat"/>
                  </w:rPr>
                </w:rPrChange>
              </w:rPr>
            </w:pPr>
            <w:sdt>
              <w:sdtPr>
                <w:rPr>
                  <w:rFonts w:ascii="GHEA Grapalat" w:eastAsia="GHEA Grapalat" w:hAnsi="GHEA Grapalat" w:cs="GHEA Grapalat"/>
                  <w:rPrChange w:id="3401" w:author="Hayk-PC" w:date="2024-12-11T02:31:00Z">
                    <w:rPr>
                      <w:rFonts w:ascii="GHEA Grapalat" w:eastAsia="GHEA Grapalat" w:hAnsi="GHEA Grapalat" w:cs="GHEA Grapalat"/>
                    </w:rPr>
                  </w:rPrChange>
                </w:rPr>
                <w:id w:val="1897461338"/>
                <w14:checkbox>
                  <w14:checked w14:val="0"/>
                  <w14:checkedState w14:val="2612" w14:font="MS Gothic"/>
                  <w14:uncheckedState w14:val="2610" w14:font="MS Gothic"/>
                </w14:checkbox>
              </w:sdtPr>
              <w:sdtContent>
                <w:r w:rsidR="00F016A2" w:rsidRPr="00DF1634">
                  <w:rPr>
                    <w:rFonts w:ascii="Segoe UI Symbol" w:eastAsia="MS Gothic" w:hAnsi="Segoe UI Symbol" w:cs="Segoe UI Symbol"/>
                    <w:rPrChange w:id="3402" w:author="Hayk-PC" w:date="2024-12-11T02:31:00Z">
                      <w:rPr>
                        <w:rFonts w:ascii="Segoe UI Symbol" w:eastAsia="MS Gothic" w:hAnsi="Segoe UI Symbol" w:cs="Segoe UI Symbol"/>
                      </w:rPr>
                    </w:rPrChange>
                  </w:rPr>
                  <w:t>☐</w:t>
                </w:r>
              </w:sdtContent>
            </w:sdt>
            <w:r w:rsidR="00F016A2" w:rsidRPr="00DF1634">
              <w:rPr>
                <w:rFonts w:ascii="GHEA Grapalat" w:eastAsia="GHEA Grapalat" w:hAnsi="GHEA Grapalat" w:cs="GHEA Grapalat"/>
                <w:rPrChange w:id="3403" w:author="Hayk-PC" w:date="2024-12-11T02:31:00Z">
                  <w:rPr>
                    <w:rFonts w:ascii="GHEA Grapalat" w:eastAsia="GHEA Grapalat" w:hAnsi="GHEA Grapalat" w:cs="GHEA Grapalat"/>
                  </w:rPr>
                </w:rPrChange>
              </w:rPr>
              <w:tab/>
            </w:r>
            <w:r w:rsidR="00F016A2" w:rsidRPr="00DF1634">
              <w:rPr>
                <w:rFonts w:ascii="GHEA Grapalat" w:eastAsia="GHEA Grapalat" w:hAnsi="GHEA Grapalat" w:cs="GHEA Grapalat"/>
                <w:lang w:val="hy-AM"/>
                <w:rPrChange w:id="3404" w:author="Hayk-PC" w:date="2024-12-11T02:31:00Z">
                  <w:rPr>
                    <w:rFonts w:ascii="GHEA Grapalat" w:eastAsia="GHEA Grapalat" w:hAnsi="GHEA Grapalat" w:cs="GHEA Grapalat"/>
                    <w:lang w:val="hy-AM"/>
                  </w:rPr>
                </w:rPrChange>
              </w:rPr>
              <w:t>а</w:t>
            </w:r>
            <w:r w:rsidR="00F016A2" w:rsidRPr="00DF1634">
              <w:rPr>
                <w:rFonts w:eastAsia="Cambria Math"/>
                <w:rPrChange w:id="3405" w:author="Hayk-PC" w:date="2024-12-11T02:31:00Z">
                  <w:rPr>
                    <w:rFonts w:eastAsia="Cambria Math"/>
                  </w:rPr>
                </w:rPrChange>
              </w:rPr>
              <w:t>․</w:t>
            </w:r>
            <w:r w:rsidR="00F016A2" w:rsidRPr="00DF1634">
              <w:rPr>
                <w:rFonts w:ascii="GHEA Grapalat" w:eastAsia="Cambria Math" w:hAnsi="GHEA Grapalat" w:cs="Cambria Math"/>
                <w:rPrChange w:id="3406" w:author="Hayk-PC" w:date="2024-12-11T02:31:00Z">
                  <w:rPr>
                    <w:rFonts w:ascii="GHEA Grapalat" w:eastAsia="Cambria Math" w:hAnsi="GHEA Grapalat" w:cs="Cambria Math"/>
                  </w:rPr>
                </w:rPrChange>
              </w:rPr>
              <w:t xml:space="preserve"> </w:t>
            </w:r>
            <w:r w:rsidR="00F016A2" w:rsidRPr="00DF1634">
              <w:rPr>
                <w:rFonts w:ascii="GHEA Grapalat" w:eastAsia="GHEA Grapalat" w:hAnsi="GHEA Grapalat" w:cs="GHEA Grapalat"/>
                <w:rPrChange w:id="3407" w:author="Hayk-PC" w:date="2024-12-11T02:31:00Z">
                  <w:rPr>
                    <w:rFonts w:ascii="GHEA Grapalat" w:eastAsia="GHEA Grapalat" w:hAnsi="GHEA Grapalat" w:cs="GHEA Grapalat"/>
                  </w:rPr>
                </w:rPrChange>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DF1634" w14:paraId="36FA5D40" w14:textId="77777777" w:rsidTr="006D2CDF">
        <w:trPr>
          <w:trHeight w:val="684"/>
        </w:trPr>
        <w:tc>
          <w:tcPr>
            <w:tcW w:w="4508" w:type="dxa"/>
            <w:shd w:val="clear" w:color="auto" w:fill="D9E2F3"/>
            <w:vAlign w:val="center"/>
          </w:tcPr>
          <w:p w14:paraId="340DC953" w14:textId="77777777" w:rsidR="00F016A2" w:rsidRPr="00DF163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Change w:id="3408" w:author="Hayk-PC" w:date="2024-12-11T02:31:00Z">
                  <w:rPr>
                    <w:rFonts w:ascii="GHEA Grapalat" w:eastAsia="GHEA Grapalat" w:hAnsi="GHEA Grapalat" w:cs="GHEA Grapalat"/>
                    <w:color w:val="000000"/>
                  </w:rPr>
                </w:rPrChange>
              </w:rPr>
            </w:pPr>
            <w:r w:rsidRPr="00DF1634">
              <w:rPr>
                <w:rFonts w:ascii="GHEA Grapalat" w:eastAsia="GHEA Grapalat" w:hAnsi="GHEA Grapalat" w:cs="GHEA Grapalat"/>
                <w:color w:val="000000"/>
                <w:rPrChange w:id="3409" w:author="Hayk-PC" w:date="2024-12-11T02:31:00Z">
                  <w:rPr>
                    <w:rFonts w:ascii="GHEA Grapalat" w:eastAsia="GHEA Grapalat" w:hAnsi="GHEA Grapalat" w:cs="GHEA Grapalat"/>
                    <w:color w:val="000000"/>
                  </w:rPr>
                </w:rPrChange>
              </w:rPr>
              <w:t>Размер участия (%)</w:t>
            </w:r>
          </w:p>
        </w:tc>
        <w:tc>
          <w:tcPr>
            <w:tcW w:w="4508" w:type="dxa"/>
            <w:shd w:val="clear" w:color="auto" w:fill="auto"/>
            <w:vAlign w:val="center"/>
          </w:tcPr>
          <w:p w14:paraId="0FF14BEC" w14:textId="77777777" w:rsidR="00F016A2" w:rsidRPr="00DF1634" w:rsidRDefault="00F016A2" w:rsidP="006D2CDF">
            <w:pPr>
              <w:spacing w:before="240" w:after="240"/>
              <w:rPr>
                <w:rFonts w:ascii="GHEA Grapalat" w:eastAsia="GHEA Grapalat" w:hAnsi="GHEA Grapalat" w:cs="GHEA Grapalat"/>
                <w:rPrChange w:id="3410" w:author="Hayk-PC" w:date="2024-12-11T02:31:00Z">
                  <w:rPr>
                    <w:rFonts w:ascii="GHEA Grapalat" w:eastAsia="GHEA Grapalat" w:hAnsi="GHEA Grapalat" w:cs="GHEA Grapalat"/>
                  </w:rPr>
                </w:rPrChange>
              </w:rPr>
            </w:pPr>
          </w:p>
        </w:tc>
      </w:tr>
      <w:tr w:rsidR="00F016A2" w:rsidRPr="00DF1634" w14:paraId="6C07E6FD" w14:textId="77777777" w:rsidTr="006D2CDF">
        <w:trPr>
          <w:trHeight w:val="1282"/>
        </w:trPr>
        <w:tc>
          <w:tcPr>
            <w:tcW w:w="4508" w:type="dxa"/>
            <w:shd w:val="clear" w:color="auto" w:fill="D9E2F3"/>
            <w:vAlign w:val="center"/>
          </w:tcPr>
          <w:p w14:paraId="3DD822C9" w14:textId="77777777" w:rsidR="00F016A2" w:rsidRPr="00DF163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Change w:id="3411" w:author="Hayk-PC" w:date="2024-12-11T02:31:00Z">
                  <w:rPr>
                    <w:rFonts w:ascii="GHEA Grapalat" w:eastAsia="GHEA Grapalat" w:hAnsi="GHEA Grapalat" w:cs="GHEA Grapalat"/>
                    <w:color w:val="000000"/>
                  </w:rPr>
                </w:rPrChange>
              </w:rPr>
            </w:pPr>
            <w:r w:rsidRPr="00DF1634">
              <w:rPr>
                <w:rFonts w:ascii="GHEA Grapalat" w:eastAsia="GHEA Grapalat" w:hAnsi="GHEA Grapalat" w:cs="GHEA Grapalat"/>
                <w:color w:val="000000"/>
                <w:rPrChange w:id="3412" w:author="Hayk-PC" w:date="2024-12-11T02:31:00Z">
                  <w:rPr>
                    <w:rFonts w:ascii="GHEA Grapalat" w:eastAsia="GHEA Grapalat" w:hAnsi="GHEA Grapalat" w:cs="GHEA Grapalat"/>
                    <w:color w:val="000000"/>
                  </w:rPr>
                </w:rPrChange>
              </w:rPr>
              <w:t>Вид участия</w:t>
            </w:r>
          </w:p>
        </w:tc>
        <w:tc>
          <w:tcPr>
            <w:tcW w:w="4508" w:type="dxa"/>
            <w:vAlign w:val="center"/>
          </w:tcPr>
          <w:p w14:paraId="27BB5E40" w14:textId="77777777" w:rsidR="00F016A2" w:rsidRPr="00DF1634" w:rsidRDefault="00C82F2F" w:rsidP="006D2CDF">
            <w:pPr>
              <w:spacing w:before="240" w:after="240" w:line="259" w:lineRule="auto"/>
              <w:rPr>
                <w:rFonts w:ascii="GHEA Grapalat" w:eastAsia="GHEA Grapalat" w:hAnsi="GHEA Grapalat" w:cs="GHEA Grapalat"/>
                <w:rPrChange w:id="3413" w:author="Hayk-PC" w:date="2024-12-11T02:31:00Z">
                  <w:rPr>
                    <w:rFonts w:ascii="GHEA Grapalat" w:eastAsia="GHEA Grapalat" w:hAnsi="GHEA Grapalat" w:cs="GHEA Grapalat"/>
                  </w:rPr>
                </w:rPrChange>
              </w:rPr>
            </w:pPr>
            <w:sdt>
              <w:sdtPr>
                <w:rPr>
                  <w:rFonts w:ascii="GHEA Grapalat" w:eastAsia="GHEA Grapalat" w:hAnsi="GHEA Grapalat" w:cs="GHEA Grapalat"/>
                  <w:rPrChange w:id="3414" w:author="Hayk-PC" w:date="2024-12-11T02:31:00Z">
                    <w:rPr>
                      <w:rFonts w:ascii="GHEA Grapalat" w:eastAsia="GHEA Grapalat" w:hAnsi="GHEA Grapalat" w:cs="GHEA Grapalat"/>
                    </w:rPr>
                  </w:rPrChange>
                </w:rPr>
                <w:id w:val="370194158"/>
                <w14:checkbox>
                  <w14:checked w14:val="0"/>
                  <w14:checkedState w14:val="2612" w14:font="MS Gothic"/>
                  <w14:uncheckedState w14:val="2610" w14:font="MS Gothic"/>
                </w14:checkbox>
              </w:sdtPr>
              <w:sdtContent>
                <w:r w:rsidR="00F016A2" w:rsidRPr="00DF1634">
                  <w:rPr>
                    <w:rFonts w:ascii="Segoe UI Symbol" w:eastAsia="MS Gothic" w:hAnsi="Segoe UI Symbol" w:cs="Segoe UI Symbol"/>
                    <w:rPrChange w:id="3415" w:author="Hayk-PC" w:date="2024-12-11T02:31:00Z">
                      <w:rPr>
                        <w:rFonts w:ascii="Segoe UI Symbol" w:eastAsia="MS Gothic" w:hAnsi="Segoe UI Symbol" w:cs="Segoe UI Symbol"/>
                      </w:rPr>
                    </w:rPrChange>
                  </w:rPr>
                  <w:t>☐</w:t>
                </w:r>
              </w:sdtContent>
            </w:sdt>
            <w:r w:rsidR="00F016A2" w:rsidRPr="00DF1634">
              <w:rPr>
                <w:rFonts w:ascii="GHEA Grapalat" w:eastAsia="GHEA Grapalat" w:hAnsi="GHEA Grapalat" w:cs="GHEA Grapalat"/>
                <w:rPrChange w:id="3416" w:author="Hayk-PC" w:date="2024-12-11T02:31:00Z">
                  <w:rPr>
                    <w:rFonts w:ascii="GHEA Grapalat" w:eastAsia="GHEA Grapalat" w:hAnsi="GHEA Grapalat" w:cs="GHEA Grapalat"/>
                  </w:rPr>
                </w:rPrChange>
              </w:rPr>
              <w:tab/>
              <w:t>Прямое участие</w:t>
            </w:r>
          </w:p>
          <w:p w14:paraId="5A1B7FEF" w14:textId="77777777" w:rsidR="00F016A2" w:rsidRPr="00DF1634" w:rsidRDefault="00C82F2F" w:rsidP="006D2CDF">
            <w:pPr>
              <w:spacing w:before="240" w:after="240" w:line="259" w:lineRule="auto"/>
              <w:rPr>
                <w:rFonts w:ascii="GHEA Grapalat" w:eastAsia="GHEA Grapalat" w:hAnsi="GHEA Grapalat" w:cs="GHEA Grapalat"/>
                <w:rPrChange w:id="3417" w:author="Hayk-PC" w:date="2024-12-11T02:31:00Z">
                  <w:rPr>
                    <w:rFonts w:ascii="GHEA Grapalat" w:eastAsia="GHEA Grapalat" w:hAnsi="GHEA Grapalat" w:cs="GHEA Grapalat"/>
                  </w:rPr>
                </w:rPrChange>
              </w:rPr>
            </w:pPr>
            <w:sdt>
              <w:sdtPr>
                <w:rPr>
                  <w:rFonts w:ascii="GHEA Grapalat" w:eastAsia="GHEA Grapalat" w:hAnsi="GHEA Grapalat" w:cs="GHEA Grapalat"/>
                  <w:rPrChange w:id="3418" w:author="Hayk-PC" w:date="2024-12-11T02:31:00Z">
                    <w:rPr>
                      <w:rFonts w:ascii="GHEA Grapalat" w:eastAsia="GHEA Grapalat" w:hAnsi="GHEA Grapalat" w:cs="GHEA Grapalat"/>
                    </w:rPr>
                  </w:rPrChange>
                </w:rPr>
                <w:id w:val="1358386919"/>
                <w14:checkbox>
                  <w14:checked w14:val="0"/>
                  <w14:checkedState w14:val="2612" w14:font="MS Gothic"/>
                  <w14:uncheckedState w14:val="2610" w14:font="MS Gothic"/>
                </w14:checkbox>
              </w:sdtPr>
              <w:sdtContent>
                <w:r w:rsidR="00F016A2" w:rsidRPr="00DF1634">
                  <w:rPr>
                    <w:rFonts w:ascii="Segoe UI Symbol" w:eastAsia="MS Gothic" w:hAnsi="Segoe UI Symbol" w:cs="Segoe UI Symbol"/>
                    <w:rPrChange w:id="3419" w:author="Hayk-PC" w:date="2024-12-11T02:31:00Z">
                      <w:rPr>
                        <w:rFonts w:ascii="Segoe UI Symbol" w:eastAsia="MS Gothic" w:hAnsi="Segoe UI Symbol" w:cs="Segoe UI Symbol"/>
                      </w:rPr>
                    </w:rPrChange>
                  </w:rPr>
                  <w:t>☐</w:t>
                </w:r>
              </w:sdtContent>
            </w:sdt>
            <w:r w:rsidR="00F016A2" w:rsidRPr="00DF1634">
              <w:rPr>
                <w:rFonts w:ascii="GHEA Grapalat" w:eastAsia="GHEA Grapalat" w:hAnsi="GHEA Grapalat" w:cs="GHEA Grapalat"/>
                <w:rPrChange w:id="3420" w:author="Hayk-PC" w:date="2024-12-11T02:31:00Z">
                  <w:rPr>
                    <w:rFonts w:ascii="GHEA Grapalat" w:eastAsia="GHEA Grapalat" w:hAnsi="GHEA Grapalat" w:cs="GHEA Grapalat"/>
                  </w:rPr>
                </w:rPrChange>
              </w:rPr>
              <w:tab/>
              <w:t>Косвенное участие</w:t>
            </w:r>
          </w:p>
        </w:tc>
      </w:tr>
      <w:tr w:rsidR="00F016A2" w:rsidRPr="00DF1634" w14:paraId="47995865" w14:textId="77777777" w:rsidTr="006D2CDF">
        <w:tc>
          <w:tcPr>
            <w:tcW w:w="9016" w:type="dxa"/>
            <w:gridSpan w:val="2"/>
            <w:vAlign w:val="center"/>
          </w:tcPr>
          <w:p w14:paraId="063558B9" w14:textId="77777777" w:rsidR="00F016A2" w:rsidRPr="00DF1634" w:rsidRDefault="00C82F2F" w:rsidP="006D2CDF">
            <w:pPr>
              <w:spacing w:before="240" w:after="240"/>
              <w:rPr>
                <w:rFonts w:ascii="GHEA Grapalat" w:eastAsia="GHEA Grapalat" w:hAnsi="GHEA Grapalat" w:cs="GHEA Grapalat"/>
                <w:rPrChange w:id="3421" w:author="Hayk-PC" w:date="2024-12-11T02:31:00Z">
                  <w:rPr>
                    <w:rFonts w:ascii="GHEA Grapalat" w:eastAsia="GHEA Grapalat" w:hAnsi="GHEA Grapalat" w:cs="GHEA Grapalat"/>
                  </w:rPr>
                </w:rPrChange>
              </w:rPr>
            </w:pPr>
            <w:sdt>
              <w:sdtPr>
                <w:rPr>
                  <w:rFonts w:ascii="GHEA Grapalat" w:eastAsia="GHEA Grapalat" w:hAnsi="GHEA Grapalat" w:cs="GHEA Grapalat"/>
                  <w:rPrChange w:id="3422" w:author="Hayk-PC" w:date="2024-12-11T02:31:00Z">
                    <w:rPr>
                      <w:rFonts w:ascii="GHEA Grapalat" w:eastAsia="GHEA Grapalat" w:hAnsi="GHEA Grapalat" w:cs="GHEA Grapalat"/>
                    </w:rPr>
                  </w:rPrChange>
                </w:rPr>
                <w:id w:val="-1350172285"/>
                <w14:checkbox>
                  <w14:checked w14:val="0"/>
                  <w14:checkedState w14:val="2612" w14:font="MS Gothic"/>
                  <w14:uncheckedState w14:val="2610" w14:font="MS Gothic"/>
                </w14:checkbox>
              </w:sdtPr>
              <w:sdtContent>
                <w:r w:rsidR="00F016A2" w:rsidRPr="00DF1634">
                  <w:rPr>
                    <w:rFonts w:ascii="Segoe UI Symbol" w:eastAsia="MS Gothic" w:hAnsi="Segoe UI Symbol" w:cs="Segoe UI Symbol"/>
                    <w:rPrChange w:id="3423" w:author="Hayk-PC" w:date="2024-12-11T02:31:00Z">
                      <w:rPr>
                        <w:rFonts w:ascii="Segoe UI Symbol" w:eastAsia="MS Gothic" w:hAnsi="Segoe UI Symbol" w:cs="Segoe UI Symbol"/>
                      </w:rPr>
                    </w:rPrChange>
                  </w:rPr>
                  <w:t>☐</w:t>
                </w:r>
              </w:sdtContent>
            </w:sdt>
            <w:r w:rsidR="00F016A2" w:rsidRPr="00DF1634">
              <w:rPr>
                <w:rFonts w:ascii="GHEA Grapalat" w:eastAsia="GHEA Grapalat" w:hAnsi="GHEA Grapalat" w:cs="GHEA Grapalat"/>
                <w:rPrChange w:id="3424" w:author="Hayk-PC" w:date="2024-12-11T02:31:00Z">
                  <w:rPr>
                    <w:rFonts w:ascii="GHEA Grapalat" w:eastAsia="GHEA Grapalat" w:hAnsi="GHEA Grapalat" w:cs="GHEA Grapalat"/>
                  </w:rPr>
                </w:rPrChange>
              </w:rPr>
              <w:tab/>
            </w:r>
            <w:r w:rsidR="00F016A2" w:rsidRPr="00DF1634">
              <w:rPr>
                <w:rFonts w:ascii="GHEA Grapalat" w:eastAsia="GHEA Grapalat" w:hAnsi="GHEA Grapalat" w:cs="GHEA Grapalat"/>
                <w:lang w:val="hy-AM"/>
                <w:rPrChange w:id="3425" w:author="Hayk-PC" w:date="2024-12-11T02:31:00Z">
                  <w:rPr>
                    <w:rFonts w:ascii="GHEA Grapalat" w:eastAsia="GHEA Grapalat" w:hAnsi="GHEA Grapalat" w:cs="GHEA Grapalat"/>
                    <w:lang w:val="hy-AM"/>
                  </w:rPr>
                </w:rPrChange>
              </w:rPr>
              <w:t>б</w:t>
            </w:r>
            <w:r w:rsidR="00F016A2" w:rsidRPr="00DF1634">
              <w:rPr>
                <w:rFonts w:eastAsia="Cambria Math"/>
                <w:rPrChange w:id="3426" w:author="Hayk-PC" w:date="2024-12-11T02:31:00Z">
                  <w:rPr>
                    <w:rFonts w:eastAsia="Cambria Math"/>
                  </w:rPr>
                </w:rPrChange>
              </w:rPr>
              <w:t>․</w:t>
            </w:r>
            <w:r w:rsidR="00F016A2" w:rsidRPr="00DF1634">
              <w:rPr>
                <w:rFonts w:ascii="GHEA Grapalat" w:eastAsia="Cambria Math" w:hAnsi="GHEA Grapalat" w:cs="Cambria Math"/>
                <w:rPrChange w:id="3427" w:author="Hayk-PC" w:date="2024-12-11T02:31:00Z">
                  <w:rPr>
                    <w:rFonts w:ascii="GHEA Grapalat" w:eastAsia="Cambria Math" w:hAnsi="GHEA Grapalat" w:cs="Cambria Math"/>
                  </w:rPr>
                </w:rPrChange>
              </w:rPr>
              <w:t xml:space="preserve"> </w:t>
            </w:r>
            <w:r w:rsidR="00F016A2" w:rsidRPr="00DF1634">
              <w:rPr>
                <w:rFonts w:ascii="GHEA Grapalat" w:eastAsia="GHEA Grapalat" w:hAnsi="GHEA Grapalat" w:cs="GHEA Grapalat"/>
                <w:rPrChange w:id="3428" w:author="Hayk-PC" w:date="2024-12-11T02:31:00Z">
                  <w:rPr>
                    <w:rFonts w:ascii="GHEA Grapalat" w:eastAsia="GHEA Grapalat" w:hAnsi="GHEA Grapalat" w:cs="GHEA Grapalat"/>
                  </w:rPr>
                </w:rPrChange>
              </w:rPr>
              <w:t xml:space="preserve">имеет право назначать или </w:t>
            </w:r>
            <w:r w:rsidR="00F016A2" w:rsidRPr="00DF1634">
              <w:rPr>
                <w:rFonts w:ascii="GHEA Grapalat" w:eastAsia="GHEA Grapalat" w:hAnsi="GHEA Grapalat" w:cs="GHEA Grapalat"/>
                <w:lang w:eastAsia="hy-AM"/>
                <w:rPrChange w:id="3429" w:author="Hayk-PC" w:date="2024-12-11T02:31:00Z">
                  <w:rPr>
                    <w:rFonts w:ascii="GHEA Grapalat" w:eastAsia="GHEA Grapalat" w:hAnsi="GHEA Grapalat" w:cs="GHEA Grapalat"/>
                    <w:lang w:eastAsia="hy-AM"/>
                  </w:rPr>
                </w:rPrChange>
              </w:rPr>
              <w:t>освобождать</w:t>
            </w:r>
            <w:r w:rsidR="00F016A2" w:rsidRPr="00DF1634">
              <w:rPr>
                <w:rFonts w:ascii="GHEA Grapalat" w:eastAsia="GHEA Grapalat" w:hAnsi="GHEA Grapalat" w:cs="GHEA Grapalat"/>
                <w:rPrChange w:id="3430" w:author="Hayk-PC" w:date="2024-12-11T02:31:00Z">
                  <w:rPr>
                    <w:rFonts w:ascii="GHEA Grapalat" w:eastAsia="GHEA Grapalat" w:hAnsi="GHEA Grapalat" w:cs="GHEA Grapalat"/>
                  </w:rPr>
                </w:rPrChange>
              </w:rPr>
              <w:t xml:space="preserve"> большинство членов органов управления юридического лица</w:t>
            </w:r>
          </w:p>
        </w:tc>
      </w:tr>
      <w:tr w:rsidR="00F016A2" w:rsidRPr="00DF1634" w14:paraId="310EF735" w14:textId="77777777" w:rsidTr="006D2CDF">
        <w:tc>
          <w:tcPr>
            <w:tcW w:w="9016" w:type="dxa"/>
            <w:gridSpan w:val="2"/>
            <w:vAlign w:val="center"/>
          </w:tcPr>
          <w:p w14:paraId="60E0F474" w14:textId="77777777" w:rsidR="00F016A2" w:rsidRPr="00DF1634" w:rsidRDefault="00C82F2F" w:rsidP="006D2CDF">
            <w:pPr>
              <w:spacing w:before="240" w:after="240"/>
              <w:rPr>
                <w:rFonts w:ascii="GHEA Grapalat" w:eastAsia="GHEA Grapalat" w:hAnsi="GHEA Grapalat" w:cs="GHEA Grapalat"/>
                <w:rPrChange w:id="3431" w:author="Hayk-PC" w:date="2024-12-11T02:31:00Z">
                  <w:rPr>
                    <w:rFonts w:ascii="GHEA Grapalat" w:eastAsia="GHEA Grapalat" w:hAnsi="GHEA Grapalat" w:cs="GHEA Grapalat"/>
                  </w:rPr>
                </w:rPrChange>
              </w:rPr>
            </w:pPr>
            <w:sdt>
              <w:sdtPr>
                <w:rPr>
                  <w:rFonts w:ascii="GHEA Grapalat" w:eastAsia="GHEA Grapalat" w:hAnsi="GHEA Grapalat" w:cs="GHEA Grapalat"/>
                  <w:rPrChange w:id="3432" w:author="Hayk-PC" w:date="2024-12-11T02:31:00Z">
                    <w:rPr>
                      <w:rFonts w:ascii="GHEA Grapalat" w:eastAsia="GHEA Grapalat" w:hAnsi="GHEA Grapalat" w:cs="GHEA Grapalat"/>
                    </w:rPr>
                  </w:rPrChange>
                </w:rPr>
                <w:id w:val="-1722589211"/>
                <w14:checkbox>
                  <w14:checked w14:val="0"/>
                  <w14:checkedState w14:val="2612" w14:font="MS Gothic"/>
                  <w14:uncheckedState w14:val="2610" w14:font="MS Gothic"/>
                </w14:checkbox>
              </w:sdtPr>
              <w:sdtContent>
                <w:r w:rsidR="00F016A2" w:rsidRPr="00DF1634">
                  <w:rPr>
                    <w:rFonts w:ascii="Segoe UI Symbol" w:eastAsia="MS Gothic" w:hAnsi="Segoe UI Symbol" w:cs="Segoe UI Symbol"/>
                    <w:rPrChange w:id="3433" w:author="Hayk-PC" w:date="2024-12-11T02:31:00Z">
                      <w:rPr>
                        <w:rFonts w:ascii="Segoe UI Symbol" w:eastAsia="MS Gothic" w:hAnsi="Segoe UI Symbol" w:cs="Segoe UI Symbol"/>
                      </w:rPr>
                    </w:rPrChange>
                  </w:rPr>
                  <w:t>☐</w:t>
                </w:r>
              </w:sdtContent>
            </w:sdt>
            <w:r w:rsidR="00F016A2" w:rsidRPr="00DF1634">
              <w:rPr>
                <w:rFonts w:ascii="GHEA Grapalat" w:eastAsia="GHEA Grapalat" w:hAnsi="GHEA Grapalat" w:cs="GHEA Grapalat"/>
                <w:rPrChange w:id="3434" w:author="Hayk-PC" w:date="2024-12-11T02:31:00Z">
                  <w:rPr>
                    <w:rFonts w:ascii="GHEA Grapalat" w:eastAsia="GHEA Grapalat" w:hAnsi="GHEA Grapalat" w:cs="GHEA Grapalat"/>
                  </w:rPr>
                </w:rPrChange>
              </w:rPr>
              <w:tab/>
            </w:r>
            <w:r w:rsidR="00F016A2" w:rsidRPr="00DF1634">
              <w:rPr>
                <w:rFonts w:ascii="GHEA Grapalat" w:eastAsia="GHEA Grapalat" w:hAnsi="GHEA Grapalat" w:cs="GHEA Grapalat"/>
                <w:lang w:val="hy-AM"/>
                <w:rPrChange w:id="3435" w:author="Hayk-PC" w:date="2024-12-11T02:31:00Z">
                  <w:rPr>
                    <w:rFonts w:ascii="GHEA Grapalat" w:eastAsia="GHEA Grapalat" w:hAnsi="GHEA Grapalat" w:cs="GHEA Grapalat"/>
                    <w:lang w:val="hy-AM"/>
                  </w:rPr>
                </w:rPrChange>
              </w:rPr>
              <w:t>в</w:t>
            </w:r>
            <w:r w:rsidR="00F016A2" w:rsidRPr="00DF1634">
              <w:rPr>
                <w:rFonts w:eastAsia="Cambria Math"/>
                <w:rPrChange w:id="3436" w:author="Hayk-PC" w:date="2024-12-11T02:31:00Z">
                  <w:rPr>
                    <w:rFonts w:eastAsia="Cambria Math"/>
                  </w:rPr>
                </w:rPrChange>
              </w:rPr>
              <w:t>․</w:t>
            </w:r>
            <w:r w:rsidR="00F016A2" w:rsidRPr="00DF1634">
              <w:rPr>
                <w:rFonts w:ascii="GHEA Grapalat" w:eastAsia="Cambria Math" w:hAnsi="GHEA Grapalat" w:cs="Cambria Math"/>
                <w:rPrChange w:id="3437" w:author="Hayk-PC" w:date="2024-12-11T02:31:00Z">
                  <w:rPr>
                    <w:rFonts w:ascii="GHEA Grapalat" w:eastAsia="Cambria Math" w:hAnsi="GHEA Grapalat" w:cs="Cambria Math"/>
                  </w:rPr>
                </w:rPrChange>
              </w:rPr>
              <w:t xml:space="preserve"> </w:t>
            </w:r>
            <w:r w:rsidR="00F016A2" w:rsidRPr="00DF1634">
              <w:rPr>
                <w:rFonts w:ascii="GHEA Grapalat" w:eastAsia="GHEA Grapalat" w:hAnsi="GHEA Grapalat" w:cs="GHEA Grapalat"/>
                <w:rPrChange w:id="3438" w:author="Hayk-PC" w:date="2024-12-11T02:31:00Z">
                  <w:rPr>
                    <w:rFonts w:ascii="GHEA Grapalat" w:eastAsia="GHEA Grapalat" w:hAnsi="GHEA Grapalat" w:cs="GHEA Grapalat"/>
                  </w:rPr>
                </w:rPrChange>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DF1634" w14:paraId="6267F20D" w14:textId="77777777" w:rsidTr="006D2CDF">
        <w:tc>
          <w:tcPr>
            <w:tcW w:w="9016" w:type="dxa"/>
            <w:gridSpan w:val="2"/>
            <w:vAlign w:val="center"/>
          </w:tcPr>
          <w:p w14:paraId="262E89C4" w14:textId="77777777" w:rsidR="00F016A2" w:rsidRPr="00DF1634" w:rsidRDefault="00C82F2F" w:rsidP="006D2CDF">
            <w:pPr>
              <w:spacing w:before="240" w:after="240"/>
              <w:rPr>
                <w:rFonts w:ascii="GHEA Grapalat" w:eastAsia="GHEA Grapalat" w:hAnsi="GHEA Grapalat" w:cs="GHEA Grapalat"/>
                <w:rPrChange w:id="3439" w:author="Hayk-PC" w:date="2024-12-11T02:31:00Z">
                  <w:rPr>
                    <w:rFonts w:ascii="GHEA Grapalat" w:eastAsia="GHEA Grapalat" w:hAnsi="GHEA Grapalat" w:cs="GHEA Grapalat"/>
                  </w:rPr>
                </w:rPrChange>
              </w:rPr>
            </w:pPr>
            <w:sdt>
              <w:sdtPr>
                <w:rPr>
                  <w:rFonts w:ascii="GHEA Grapalat" w:eastAsia="GHEA Grapalat" w:hAnsi="GHEA Grapalat" w:cs="GHEA Grapalat"/>
                  <w:rPrChange w:id="3440" w:author="Hayk-PC" w:date="2024-12-11T02:31:00Z">
                    <w:rPr>
                      <w:rFonts w:ascii="GHEA Grapalat" w:eastAsia="GHEA Grapalat" w:hAnsi="GHEA Grapalat" w:cs="GHEA Grapalat"/>
                    </w:rPr>
                  </w:rPrChange>
                </w:rPr>
                <w:id w:val="-1583753897"/>
                <w14:checkbox>
                  <w14:checked w14:val="0"/>
                  <w14:checkedState w14:val="2612" w14:font="MS Gothic"/>
                  <w14:uncheckedState w14:val="2610" w14:font="MS Gothic"/>
                </w14:checkbox>
              </w:sdtPr>
              <w:sdtContent>
                <w:r w:rsidR="00F016A2" w:rsidRPr="00DF1634">
                  <w:rPr>
                    <w:rFonts w:ascii="Segoe UI Symbol" w:eastAsia="MS Gothic" w:hAnsi="Segoe UI Symbol" w:cs="Segoe UI Symbol"/>
                    <w:rPrChange w:id="3441" w:author="Hayk-PC" w:date="2024-12-11T02:31:00Z">
                      <w:rPr>
                        <w:rFonts w:ascii="Segoe UI Symbol" w:eastAsia="MS Gothic" w:hAnsi="Segoe UI Symbol" w:cs="Segoe UI Symbol"/>
                      </w:rPr>
                    </w:rPrChange>
                  </w:rPr>
                  <w:t>☐</w:t>
                </w:r>
              </w:sdtContent>
            </w:sdt>
            <w:r w:rsidR="00F016A2" w:rsidRPr="00DF1634">
              <w:rPr>
                <w:rFonts w:ascii="GHEA Grapalat" w:eastAsia="GHEA Grapalat" w:hAnsi="GHEA Grapalat" w:cs="GHEA Grapalat"/>
                <w:rPrChange w:id="3442" w:author="Hayk-PC" w:date="2024-12-11T02:31:00Z">
                  <w:rPr>
                    <w:rFonts w:ascii="GHEA Grapalat" w:eastAsia="GHEA Grapalat" w:hAnsi="GHEA Grapalat" w:cs="GHEA Grapalat"/>
                  </w:rPr>
                </w:rPrChange>
              </w:rPr>
              <w:tab/>
            </w:r>
            <w:r w:rsidR="00F016A2" w:rsidRPr="00DF1634">
              <w:rPr>
                <w:rFonts w:ascii="GHEA Grapalat" w:eastAsia="GHEA Grapalat" w:hAnsi="GHEA Grapalat" w:cs="GHEA Grapalat"/>
                <w:lang w:val="hy-AM"/>
                <w:rPrChange w:id="3443" w:author="Hayk-PC" w:date="2024-12-11T02:31:00Z">
                  <w:rPr>
                    <w:rFonts w:ascii="GHEA Grapalat" w:eastAsia="GHEA Grapalat" w:hAnsi="GHEA Grapalat" w:cs="GHEA Grapalat"/>
                    <w:lang w:val="hy-AM"/>
                  </w:rPr>
                </w:rPrChange>
              </w:rPr>
              <w:t>г</w:t>
            </w:r>
            <w:r w:rsidR="00F016A2" w:rsidRPr="00DF1634">
              <w:rPr>
                <w:rFonts w:eastAsia="Cambria Math"/>
                <w:rPrChange w:id="3444" w:author="Hayk-PC" w:date="2024-12-11T02:31:00Z">
                  <w:rPr>
                    <w:rFonts w:eastAsia="Cambria Math"/>
                  </w:rPr>
                </w:rPrChange>
              </w:rPr>
              <w:t>․</w:t>
            </w:r>
            <w:r w:rsidR="00F016A2" w:rsidRPr="00DF1634">
              <w:rPr>
                <w:rFonts w:ascii="GHEA Grapalat" w:eastAsia="Cambria Math" w:hAnsi="GHEA Grapalat" w:cs="Cambria Math"/>
                <w:rPrChange w:id="3445" w:author="Hayk-PC" w:date="2024-12-11T02:31:00Z">
                  <w:rPr>
                    <w:rFonts w:ascii="GHEA Grapalat" w:eastAsia="Cambria Math" w:hAnsi="GHEA Grapalat" w:cs="Cambria Math"/>
                  </w:rPr>
                </w:rPrChange>
              </w:rPr>
              <w:t xml:space="preserve"> </w:t>
            </w:r>
            <w:r w:rsidR="00F016A2" w:rsidRPr="00DF1634">
              <w:rPr>
                <w:rFonts w:ascii="GHEA Grapalat" w:eastAsia="GHEA Grapalat" w:hAnsi="GHEA Grapalat" w:cs="GHEA Grapalat"/>
                <w:rPrChange w:id="3446" w:author="Hayk-PC" w:date="2024-12-11T02:31:00Z">
                  <w:rPr>
                    <w:rFonts w:ascii="GHEA Grapalat" w:eastAsia="GHEA Grapalat" w:hAnsi="GHEA Grapalat" w:cs="GHEA Grapalat"/>
                  </w:rPr>
                </w:rPrChange>
              </w:rPr>
              <w:t>осуществляет реальный (фактический) контроль за юридическим лицом иными средствами</w:t>
            </w:r>
          </w:p>
        </w:tc>
      </w:tr>
      <w:tr w:rsidR="00F016A2" w:rsidRPr="00DF1634" w14:paraId="353BF401" w14:textId="77777777" w:rsidTr="006D2CDF">
        <w:tc>
          <w:tcPr>
            <w:tcW w:w="9016" w:type="dxa"/>
            <w:gridSpan w:val="2"/>
            <w:vAlign w:val="center"/>
          </w:tcPr>
          <w:p w14:paraId="48BDD25C" w14:textId="77777777" w:rsidR="00F016A2" w:rsidRPr="00DF1634" w:rsidRDefault="00C82F2F" w:rsidP="006D2CDF">
            <w:pPr>
              <w:spacing w:before="240" w:after="240"/>
              <w:rPr>
                <w:rFonts w:ascii="GHEA Grapalat" w:eastAsia="GHEA Grapalat" w:hAnsi="GHEA Grapalat" w:cs="GHEA Grapalat"/>
                <w:rPrChange w:id="3447" w:author="Hayk-PC" w:date="2024-12-11T02:31:00Z">
                  <w:rPr>
                    <w:rFonts w:ascii="GHEA Grapalat" w:eastAsia="GHEA Grapalat" w:hAnsi="GHEA Grapalat" w:cs="GHEA Grapalat"/>
                  </w:rPr>
                </w:rPrChange>
              </w:rPr>
            </w:pPr>
            <w:sdt>
              <w:sdtPr>
                <w:rPr>
                  <w:rFonts w:ascii="GHEA Grapalat" w:eastAsia="GHEA Grapalat" w:hAnsi="GHEA Grapalat" w:cs="GHEA Grapalat"/>
                  <w:rPrChange w:id="3448" w:author="Hayk-PC" w:date="2024-12-11T02:31:00Z">
                    <w:rPr>
                      <w:rFonts w:ascii="GHEA Grapalat" w:eastAsia="GHEA Grapalat" w:hAnsi="GHEA Grapalat" w:cs="GHEA Grapalat"/>
                    </w:rPr>
                  </w:rPrChange>
                </w:rPr>
                <w:id w:val="-1042667163"/>
                <w14:checkbox>
                  <w14:checked w14:val="0"/>
                  <w14:checkedState w14:val="2612" w14:font="MS Gothic"/>
                  <w14:uncheckedState w14:val="2610" w14:font="MS Gothic"/>
                </w14:checkbox>
              </w:sdtPr>
              <w:sdtContent>
                <w:r w:rsidR="00F016A2" w:rsidRPr="00DF1634">
                  <w:rPr>
                    <w:rFonts w:ascii="Segoe UI Symbol" w:eastAsia="MS Gothic" w:hAnsi="Segoe UI Symbol" w:cs="Segoe UI Symbol"/>
                    <w:rPrChange w:id="3449" w:author="Hayk-PC" w:date="2024-12-11T02:31:00Z">
                      <w:rPr>
                        <w:rFonts w:ascii="Segoe UI Symbol" w:eastAsia="MS Gothic" w:hAnsi="Segoe UI Symbol" w:cs="Segoe UI Symbol"/>
                      </w:rPr>
                    </w:rPrChange>
                  </w:rPr>
                  <w:t>☐</w:t>
                </w:r>
              </w:sdtContent>
            </w:sdt>
            <w:r w:rsidR="00F016A2" w:rsidRPr="00DF1634">
              <w:rPr>
                <w:rFonts w:ascii="GHEA Grapalat" w:eastAsia="GHEA Grapalat" w:hAnsi="GHEA Grapalat" w:cs="GHEA Grapalat"/>
                <w:rPrChange w:id="3450" w:author="Hayk-PC" w:date="2024-12-11T02:31:00Z">
                  <w:rPr>
                    <w:rFonts w:ascii="GHEA Grapalat" w:eastAsia="GHEA Grapalat" w:hAnsi="GHEA Grapalat" w:cs="GHEA Grapalat"/>
                  </w:rPr>
                </w:rPrChange>
              </w:rPr>
              <w:tab/>
            </w:r>
            <w:r w:rsidR="00F016A2" w:rsidRPr="00DF1634">
              <w:rPr>
                <w:rFonts w:ascii="GHEA Grapalat" w:eastAsia="GHEA Grapalat" w:hAnsi="GHEA Grapalat" w:cs="GHEA Grapalat"/>
                <w:lang w:val="hy-AM"/>
                <w:rPrChange w:id="3451" w:author="Hayk-PC" w:date="2024-12-11T02:31:00Z">
                  <w:rPr>
                    <w:rFonts w:ascii="GHEA Grapalat" w:eastAsia="GHEA Grapalat" w:hAnsi="GHEA Grapalat" w:cs="GHEA Grapalat"/>
                    <w:lang w:val="hy-AM"/>
                  </w:rPr>
                </w:rPrChange>
              </w:rPr>
              <w:t>д</w:t>
            </w:r>
            <w:r w:rsidR="00F016A2" w:rsidRPr="00DF1634">
              <w:rPr>
                <w:rFonts w:eastAsia="Cambria Math"/>
                <w:rPrChange w:id="3452" w:author="Hayk-PC" w:date="2024-12-11T02:31:00Z">
                  <w:rPr>
                    <w:rFonts w:eastAsia="Cambria Math"/>
                  </w:rPr>
                </w:rPrChange>
              </w:rPr>
              <w:t>․</w:t>
            </w:r>
            <w:r w:rsidR="00F016A2" w:rsidRPr="00DF1634">
              <w:rPr>
                <w:rFonts w:ascii="GHEA Grapalat" w:eastAsia="Cambria Math" w:hAnsi="GHEA Grapalat" w:cs="Cambria Math"/>
                <w:rPrChange w:id="3453" w:author="Hayk-PC" w:date="2024-12-11T02:31:00Z">
                  <w:rPr>
                    <w:rFonts w:ascii="GHEA Grapalat" w:eastAsia="Cambria Math" w:hAnsi="GHEA Grapalat" w:cs="Cambria Math"/>
                  </w:rPr>
                </w:rPrChange>
              </w:rPr>
              <w:t xml:space="preserve"> </w:t>
            </w:r>
            <w:r w:rsidR="00F016A2" w:rsidRPr="00DF1634">
              <w:rPr>
                <w:rFonts w:ascii="GHEA Grapalat" w:eastAsia="GHEA Grapalat" w:hAnsi="GHEA Grapalat" w:cs="GHEA Grapalat"/>
                <w:rPrChange w:id="3454" w:author="Hayk-PC" w:date="2024-12-11T02:31:00Z">
                  <w:rPr>
                    <w:rFonts w:ascii="GHEA Grapalat" w:eastAsia="GHEA Grapalat" w:hAnsi="GHEA Grapalat" w:cs="GHEA Grapalat"/>
                  </w:rPr>
                </w:rPrChange>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580CA95F" w14:textId="77777777" w:rsidR="00F016A2" w:rsidRPr="00DF163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Change w:id="3455" w:author="Hayk-PC" w:date="2024-12-11T02:31:00Z">
            <w:rPr>
              <w:rFonts w:ascii="GHEA Grapalat" w:eastAsia="GHEA Grapalat" w:hAnsi="GHEA Grapalat" w:cs="GHEA Grapalat"/>
              <w:i/>
              <w:color w:val="000000"/>
            </w:rPr>
          </w:rPrChange>
        </w:rPr>
      </w:pPr>
      <w:r w:rsidRPr="00DF1634">
        <w:rPr>
          <w:rFonts w:ascii="GHEA Grapalat" w:eastAsia="GHEA Grapalat" w:hAnsi="GHEA Grapalat" w:cs="GHEA Grapalat"/>
          <w:i/>
          <w:color w:val="000000"/>
          <w:rPrChange w:id="3456" w:author="Hayk-PC" w:date="2024-12-11T02:31:00Z">
            <w:rPr>
              <w:rFonts w:ascii="GHEA Grapalat" w:eastAsia="GHEA Grapalat" w:hAnsi="GHEA Grapalat" w:cs="GHEA Grapalat"/>
              <w:i/>
              <w:color w:val="000000"/>
            </w:rPr>
          </w:rPrChange>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DF1634" w14:paraId="1922AEC2" w14:textId="77777777" w:rsidTr="006D2CDF">
        <w:tc>
          <w:tcPr>
            <w:tcW w:w="2837" w:type="dxa"/>
            <w:shd w:val="clear" w:color="auto" w:fill="D9E2F3"/>
            <w:vAlign w:val="center"/>
          </w:tcPr>
          <w:p w14:paraId="78CA87A3" w14:textId="77777777" w:rsidR="00F016A2" w:rsidRPr="00DF163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Change w:id="3457" w:author="Hayk-PC" w:date="2024-12-11T02:31:00Z">
                  <w:rPr>
                    <w:rFonts w:ascii="GHEA Grapalat" w:eastAsia="GHEA Grapalat" w:hAnsi="GHEA Grapalat" w:cs="GHEA Grapalat"/>
                    <w:color w:val="000000"/>
                  </w:rPr>
                </w:rPrChange>
              </w:rPr>
            </w:pPr>
            <w:r w:rsidRPr="00DF1634">
              <w:rPr>
                <w:rFonts w:ascii="GHEA Grapalat" w:eastAsia="GHEA Grapalat" w:hAnsi="GHEA Grapalat" w:cs="GHEA Grapalat"/>
                <w:color w:val="000000"/>
                <w:rPrChange w:id="3458" w:author="Hayk-PC" w:date="2024-12-11T02:31:00Z">
                  <w:rPr>
                    <w:rFonts w:ascii="GHEA Grapalat" w:eastAsia="GHEA Grapalat" w:hAnsi="GHEA Grapalat" w:cs="GHEA Grapalat"/>
                    <w:color w:val="000000"/>
                  </w:rPr>
                </w:rPrChange>
              </w:rPr>
              <w:t>День, месяц, год становления реальным бенефициаром</w:t>
            </w:r>
          </w:p>
        </w:tc>
        <w:tc>
          <w:tcPr>
            <w:tcW w:w="6180" w:type="dxa"/>
            <w:vAlign w:val="center"/>
          </w:tcPr>
          <w:p w14:paraId="0CC26829" w14:textId="77777777" w:rsidR="00F016A2" w:rsidRPr="00DF1634" w:rsidRDefault="00F016A2" w:rsidP="006D2CDF">
            <w:pPr>
              <w:spacing w:before="240" w:after="240"/>
              <w:rPr>
                <w:rFonts w:ascii="GHEA Grapalat" w:eastAsia="GHEA Grapalat" w:hAnsi="GHEA Grapalat" w:cs="GHEA Grapalat"/>
                <w:rPrChange w:id="3459" w:author="Hayk-PC" w:date="2024-12-11T02:31:00Z">
                  <w:rPr>
                    <w:rFonts w:ascii="GHEA Grapalat" w:eastAsia="GHEA Grapalat" w:hAnsi="GHEA Grapalat" w:cs="GHEA Grapalat"/>
                  </w:rPr>
                </w:rPrChange>
              </w:rPr>
            </w:pPr>
          </w:p>
        </w:tc>
      </w:tr>
      <w:tr w:rsidR="00F016A2" w:rsidRPr="00DF1634" w14:paraId="3020FC1B" w14:textId="77777777" w:rsidTr="006D2CDF">
        <w:tc>
          <w:tcPr>
            <w:tcW w:w="2837" w:type="dxa"/>
            <w:shd w:val="clear" w:color="auto" w:fill="D9E2F3"/>
            <w:vAlign w:val="center"/>
          </w:tcPr>
          <w:p w14:paraId="6297155A" w14:textId="77777777" w:rsidR="00F016A2" w:rsidRPr="00DF163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Change w:id="3460" w:author="Hayk-PC" w:date="2024-12-11T02:31:00Z">
                  <w:rPr>
                    <w:rFonts w:ascii="GHEA Grapalat" w:eastAsia="GHEA Grapalat" w:hAnsi="GHEA Grapalat" w:cs="GHEA Grapalat"/>
                    <w:color w:val="000000"/>
                  </w:rPr>
                </w:rPrChange>
              </w:rPr>
            </w:pPr>
            <w:r w:rsidRPr="00DF1634">
              <w:rPr>
                <w:rFonts w:ascii="GHEA Grapalat" w:eastAsia="GHEA Grapalat" w:hAnsi="GHEA Grapalat" w:cs="GHEA Grapalat"/>
                <w:color w:val="000000"/>
                <w:rPrChange w:id="3461" w:author="Hayk-PC" w:date="2024-12-11T02:31:00Z">
                  <w:rPr>
                    <w:rFonts w:ascii="GHEA Grapalat" w:eastAsia="GHEA Grapalat" w:hAnsi="GHEA Grapalat" w:cs="GHEA Grapalat"/>
                    <w:color w:val="000000"/>
                  </w:rPr>
                </w:rPrChange>
              </w:rPr>
              <w:t>Осуществление контроля за организацией</w:t>
            </w:r>
          </w:p>
        </w:tc>
        <w:tc>
          <w:tcPr>
            <w:tcW w:w="6180" w:type="dxa"/>
            <w:vAlign w:val="center"/>
          </w:tcPr>
          <w:p w14:paraId="591B0578" w14:textId="77777777" w:rsidR="00F016A2" w:rsidRPr="00DF1634" w:rsidRDefault="00C82F2F" w:rsidP="006D2CDF">
            <w:pPr>
              <w:spacing w:before="240" w:after="240" w:line="259" w:lineRule="auto"/>
              <w:rPr>
                <w:rFonts w:ascii="GHEA Grapalat" w:eastAsia="GHEA Grapalat" w:hAnsi="GHEA Grapalat" w:cs="GHEA Grapalat"/>
                <w:rPrChange w:id="3462" w:author="Hayk-PC" w:date="2024-12-11T02:31:00Z">
                  <w:rPr>
                    <w:rFonts w:ascii="GHEA Grapalat" w:eastAsia="GHEA Grapalat" w:hAnsi="GHEA Grapalat" w:cs="GHEA Grapalat"/>
                  </w:rPr>
                </w:rPrChange>
              </w:rPr>
            </w:pPr>
            <w:sdt>
              <w:sdtPr>
                <w:rPr>
                  <w:rFonts w:ascii="GHEA Grapalat" w:eastAsia="GHEA Grapalat" w:hAnsi="GHEA Grapalat" w:cs="GHEA Grapalat"/>
                  <w:rPrChange w:id="3463" w:author="Hayk-PC" w:date="2024-12-11T02:31:00Z">
                    <w:rPr>
                      <w:rFonts w:ascii="GHEA Grapalat" w:eastAsia="GHEA Grapalat" w:hAnsi="GHEA Grapalat" w:cs="GHEA Grapalat"/>
                    </w:rPr>
                  </w:rPrChange>
                </w:rPr>
                <w:id w:val="1769041764"/>
                <w14:checkbox>
                  <w14:checked w14:val="0"/>
                  <w14:checkedState w14:val="2612" w14:font="MS Gothic"/>
                  <w14:uncheckedState w14:val="2610" w14:font="MS Gothic"/>
                </w14:checkbox>
              </w:sdtPr>
              <w:sdtContent>
                <w:r w:rsidR="00F016A2" w:rsidRPr="00DF1634">
                  <w:rPr>
                    <w:rFonts w:ascii="Segoe UI Symbol" w:eastAsia="MS Gothic" w:hAnsi="Segoe UI Symbol" w:cs="Segoe UI Symbol"/>
                    <w:rPrChange w:id="3464" w:author="Hayk-PC" w:date="2024-12-11T02:31:00Z">
                      <w:rPr>
                        <w:rFonts w:ascii="Segoe UI Symbol" w:eastAsia="MS Gothic" w:hAnsi="Segoe UI Symbol" w:cs="Segoe UI Symbol"/>
                      </w:rPr>
                    </w:rPrChange>
                  </w:rPr>
                  <w:t>☐</w:t>
                </w:r>
              </w:sdtContent>
            </w:sdt>
            <w:r w:rsidR="00F016A2" w:rsidRPr="00DF1634">
              <w:rPr>
                <w:rFonts w:ascii="GHEA Grapalat" w:eastAsia="GHEA Grapalat" w:hAnsi="GHEA Grapalat" w:cs="GHEA Grapalat"/>
                <w:rPrChange w:id="3465" w:author="Hayk-PC" w:date="2024-12-11T02:31:00Z">
                  <w:rPr>
                    <w:rFonts w:ascii="GHEA Grapalat" w:eastAsia="GHEA Grapalat" w:hAnsi="GHEA Grapalat" w:cs="GHEA Grapalat"/>
                  </w:rPr>
                </w:rPrChange>
              </w:rPr>
              <w:tab/>
              <w:t>Отдельно</w:t>
            </w:r>
          </w:p>
          <w:p w14:paraId="7CADBC62" w14:textId="77777777" w:rsidR="00F016A2" w:rsidRPr="00DF1634" w:rsidRDefault="00C82F2F" w:rsidP="006D2CDF">
            <w:pPr>
              <w:rPr>
                <w:rFonts w:ascii="GHEA Grapalat" w:eastAsia="GHEA Grapalat" w:hAnsi="GHEA Grapalat" w:cs="GHEA Grapalat"/>
                <w:rPrChange w:id="3466" w:author="Hayk-PC" w:date="2024-12-11T02:31:00Z">
                  <w:rPr>
                    <w:rFonts w:ascii="GHEA Grapalat" w:eastAsia="GHEA Grapalat" w:hAnsi="GHEA Grapalat" w:cs="GHEA Grapalat"/>
                  </w:rPr>
                </w:rPrChange>
              </w:rPr>
            </w:pPr>
            <w:sdt>
              <w:sdtPr>
                <w:rPr>
                  <w:rFonts w:ascii="GHEA Grapalat" w:eastAsia="GHEA Grapalat" w:hAnsi="GHEA Grapalat" w:cs="GHEA Grapalat"/>
                  <w:rPrChange w:id="3467" w:author="Hayk-PC" w:date="2024-12-11T02:31:00Z">
                    <w:rPr>
                      <w:rFonts w:ascii="GHEA Grapalat" w:eastAsia="GHEA Grapalat" w:hAnsi="GHEA Grapalat" w:cs="GHEA Grapalat"/>
                    </w:rPr>
                  </w:rPrChange>
                </w:rPr>
                <w:id w:val="454287896"/>
                <w14:checkbox>
                  <w14:checked w14:val="0"/>
                  <w14:checkedState w14:val="2612" w14:font="MS Gothic"/>
                  <w14:uncheckedState w14:val="2610" w14:font="MS Gothic"/>
                </w14:checkbox>
              </w:sdtPr>
              <w:sdtContent>
                <w:r w:rsidR="00F016A2" w:rsidRPr="00DF1634">
                  <w:rPr>
                    <w:rFonts w:ascii="Segoe UI Symbol" w:eastAsia="MS Gothic" w:hAnsi="Segoe UI Symbol" w:cs="Segoe UI Symbol"/>
                    <w:rPrChange w:id="3468" w:author="Hayk-PC" w:date="2024-12-11T02:31:00Z">
                      <w:rPr>
                        <w:rFonts w:ascii="Segoe UI Symbol" w:eastAsia="MS Gothic" w:hAnsi="Segoe UI Symbol" w:cs="Segoe UI Symbol"/>
                      </w:rPr>
                    </w:rPrChange>
                  </w:rPr>
                  <w:t>☐</w:t>
                </w:r>
              </w:sdtContent>
            </w:sdt>
            <w:r w:rsidR="00F016A2" w:rsidRPr="00DF1634">
              <w:rPr>
                <w:rFonts w:ascii="GHEA Grapalat" w:eastAsia="GHEA Grapalat" w:hAnsi="GHEA Grapalat" w:cs="GHEA Grapalat"/>
                <w:rPrChange w:id="3469" w:author="Hayk-PC" w:date="2024-12-11T02:31:00Z">
                  <w:rPr>
                    <w:rFonts w:ascii="GHEA Grapalat" w:eastAsia="GHEA Grapalat" w:hAnsi="GHEA Grapalat" w:cs="GHEA Grapalat"/>
                  </w:rPr>
                </w:rPrChange>
              </w:rPr>
              <w:tab/>
              <w:t>Совместно с аффилированными лицами</w:t>
            </w:r>
          </w:p>
        </w:tc>
      </w:tr>
      <w:tr w:rsidR="00F016A2" w:rsidRPr="00DF1634" w14:paraId="7F27314B" w14:textId="77777777" w:rsidTr="006D2CDF">
        <w:tc>
          <w:tcPr>
            <w:tcW w:w="2837" w:type="dxa"/>
            <w:shd w:val="clear" w:color="auto" w:fill="D9E2F3"/>
            <w:vAlign w:val="center"/>
          </w:tcPr>
          <w:p w14:paraId="7C745F10" w14:textId="77777777" w:rsidR="00F016A2" w:rsidRPr="00DF163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Change w:id="3470" w:author="Hayk-PC" w:date="2024-12-11T02:31:00Z">
                  <w:rPr>
                    <w:rFonts w:ascii="GHEA Grapalat" w:eastAsia="GHEA Grapalat" w:hAnsi="GHEA Grapalat" w:cs="GHEA Grapalat"/>
                    <w:color w:val="000000"/>
                  </w:rPr>
                </w:rPrChange>
              </w:rPr>
            </w:pPr>
            <w:r w:rsidRPr="00DF1634">
              <w:rPr>
                <w:rFonts w:ascii="GHEA Grapalat" w:eastAsia="GHEA Grapalat" w:hAnsi="GHEA Grapalat" w:cs="GHEA Grapalat"/>
                <w:color w:val="000000"/>
                <w:rPrChange w:id="3471" w:author="Hayk-PC" w:date="2024-12-11T02:31:00Z">
                  <w:rPr>
                    <w:rFonts w:ascii="GHEA Grapalat" w:eastAsia="GHEA Grapalat" w:hAnsi="GHEA Grapalat" w:cs="GHEA Grapalat"/>
                    <w:color w:val="000000"/>
                  </w:rPr>
                </w:rPrChange>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176FDF0D" w14:textId="77777777" w:rsidR="00F016A2" w:rsidRPr="00DF1634" w:rsidRDefault="00C82F2F" w:rsidP="006D2CDF">
            <w:pPr>
              <w:spacing w:before="240" w:after="240" w:line="259" w:lineRule="auto"/>
              <w:rPr>
                <w:rFonts w:ascii="GHEA Grapalat" w:eastAsia="GHEA Grapalat" w:hAnsi="GHEA Grapalat" w:cs="GHEA Grapalat"/>
                <w:rPrChange w:id="3472" w:author="Hayk-PC" w:date="2024-12-11T02:31:00Z">
                  <w:rPr>
                    <w:rFonts w:ascii="GHEA Grapalat" w:eastAsia="GHEA Grapalat" w:hAnsi="GHEA Grapalat" w:cs="GHEA Grapalat"/>
                  </w:rPr>
                </w:rPrChange>
              </w:rPr>
            </w:pPr>
            <w:sdt>
              <w:sdtPr>
                <w:rPr>
                  <w:rFonts w:ascii="GHEA Grapalat" w:eastAsia="GHEA Grapalat" w:hAnsi="GHEA Grapalat" w:cs="GHEA Grapalat"/>
                  <w:rPrChange w:id="3473" w:author="Hayk-PC" w:date="2024-12-11T02:31:00Z">
                    <w:rPr>
                      <w:rFonts w:ascii="GHEA Grapalat" w:eastAsia="GHEA Grapalat" w:hAnsi="GHEA Grapalat" w:cs="GHEA Grapalat"/>
                    </w:rPr>
                  </w:rPrChange>
                </w:rPr>
                <w:id w:val="447587436"/>
                <w14:checkbox>
                  <w14:checked w14:val="0"/>
                  <w14:checkedState w14:val="2612" w14:font="MS Gothic"/>
                  <w14:uncheckedState w14:val="2610" w14:font="MS Gothic"/>
                </w14:checkbox>
              </w:sdtPr>
              <w:sdtContent>
                <w:r w:rsidR="00F016A2" w:rsidRPr="00DF1634">
                  <w:rPr>
                    <w:rFonts w:ascii="Segoe UI Symbol" w:eastAsia="MS Gothic" w:hAnsi="Segoe UI Symbol" w:cs="Segoe UI Symbol"/>
                    <w:rPrChange w:id="3474" w:author="Hayk-PC" w:date="2024-12-11T02:31:00Z">
                      <w:rPr>
                        <w:rFonts w:ascii="Segoe UI Symbol" w:eastAsia="MS Gothic" w:hAnsi="Segoe UI Symbol" w:cs="Segoe UI Symbol"/>
                      </w:rPr>
                    </w:rPrChange>
                  </w:rPr>
                  <w:t>☐</w:t>
                </w:r>
              </w:sdtContent>
            </w:sdt>
            <w:r w:rsidR="00F016A2" w:rsidRPr="00DF1634">
              <w:rPr>
                <w:rFonts w:ascii="GHEA Grapalat" w:eastAsia="GHEA Grapalat" w:hAnsi="GHEA Grapalat" w:cs="GHEA Grapalat"/>
                <w:rPrChange w:id="3475" w:author="Hayk-PC" w:date="2024-12-11T02:31:00Z">
                  <w:rPr>
                    <w:rFonts w:ascii="GHEA Grapalat" w:eastAsia="GHEA Grapalat" w:hAnsi="GHEA Grapalat" w:cs="GHEA Grapalat"/>
                  </w:rPr>
                </w:rPrChange>
              </w:rPr>
              <w:tab/>
              <w:t>Да</w:t>
            </w:r>
          </w:p>
          <w:p w14:paraId="39CCC17A" w14:textId="77777777" w:rsidR="00F016A2" w:rsidRPr="00DF1634" w:rsidRDefault="00C82F2F" w:rsidP="006D2CDF">
            <w:pPr>
              <w:spacing w:before="240" w:after="240" w:line="259" w:lineRule="auto"/>
              <w:rPr>
                <w:rFonts w:ascii="GHEA Grapalat" w:eastAsia="GHEA Grapalat" w:hAnsi="GHEA Grapalat" w:cs="GHEA Grapalat"/>
                <w:rPrChange w:id="3476" w:author="Hayk-PC" w:date="2024-12-11T02:31:00Z">
                  <w:rPr>
                    <w:rFonts w:ascii="GHEA Grapalat" w:eastAsia="GHEA Grapalat" w:hAnsi="GHEA Grapalat" w:cs="GHEA Grapalat"/>
                  </w:rPr>
                </w:rPrChange>
              </w:rPr>
            </w:pPr>
            <w:sdt>
              <w:sdtPr>
                <w:rPr>
                  <w:rFonts w:ascii="GHEA Grapalat" w:eastAsia="GHEA Grapalat" w:hAnsi="GHEA Grapalat" w:cs="GHEA Grapalat"/>
                  <w:rPrChange w:id="3477" w:author="Hayk-PC" w:date="2024-12-11T02:31:00Z">
                    <w:rPr>
                      <w:rFonts w:ascii="GHEA Grapalat" w:eastAsia="GHEA Grapalat" w:hAnsi="GHEA Grapalat" w:cs="GHEA Grapalat"/>
                    </w:rPr>
                  </w:rPrChange>
                </w:rPr>
                <w:id w:val="-1236392488"/>
                <w14:checkbox>
                  <w14:checked w14:val="0"/>
                  <w14:checkedState w14:val="2612" w14:font="MS Gothic"/>
                  <w14:uncheckedState w14:val="2610" w14:font="MS Gothic"/>
                </w14:checkbox>
              </w:sdtPr>
              <w:sdtContent>
                <w:r w:rsidR="00F016A2" w:rsidRPr="00DF1634">
                  <w:rPr>
                    <w:rFonts w:ascii="Segoe UI Symbol" w:eastAsia="MS Gothic" w:hAnsi="Segoe UI Symbol" w:cs="Segoe UI Symbol"/>
                    <w:rPrChange w:id="3478" w:author="Hayk-PC" w:date="2024-12-11T02:31:00Z">
                      <w:rPr>
                        <w:rFonts w:ascii="Segoe UI Symbol" w:eastAsia="MS Gothic" w:hAnsi="Segoe UI Symbol" w:cs="Segoe UI Symbol"/>
                      </w:rPr>
                    </w:rPrChange>
                  </w:rPr>
                  <w:t>☐</w:t>
                </w:r>
              </w:sdtContent>
            </w:sdt>
            <w:r w:rsidR="00F016A2" w:rsidRPr="00DF1634">
              <w:rPr>
                <w:rFonts w:ascii="GHEA Grapalat" w:eastAsia="GHEA Grapalat" w:hAnsi="GHEA Grapalat" w:cs="GHEA Grapalat"/>
                <w:rPrChange w:id="3479" w:author="Hayk-PC" w:date="2024-12-11T02:31:00Z">
                  <w:rPr>
                    <w:rFonts w:ascii="GHEA Grapalat" w:eastAsia="GHEA Grapalat" w:hAnsi="GHEA Grapalat" w:cs="GHEA Grapalat"/>
                  </w:rPr>
                </w:rPrChange>
              </w:rPr>
              <w:tab/>
              <w:t>Нет</w:t>
            </w:r>
          </w:p>
        </w:tc>
      </w:tr>
    </w:tbl>
    <w:p w14:paraId="1D9B117E" w14:textId="77777777" w:rsidR="00F016A2" w:rsidRPr="00DF163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Change w:id="3480" w:author="Hayk-PC" w:date="2024-12-11T02:31:00Z">
            <w:rPr>
              <w:rFonts w:ascii="GHEA Grapalat" w:eastAsia="GHEA Grapalat" w:hAnsi="GHEA Grapalat" w:cs="GHEA Grapalat"/>
              <w:i/>
              <w:color w:val="000000"/>
            </w:rPr>
          </w:rPrChange>
        </w:rPr>
      </w:pPr>
      <w:r w:rsidRPr="00DF1634">
        <w:rPr>
          <w:rFonts w:ascii="GHEA Grapalat" w:eastAsia="GHEA Grapalat" w:hAnsi="GHEA Grapalat" w:cs="GHEA Grapalat"/>
          <w:i/>
          <w:color w:val="000000"/>
          <w:rPrChange w:id="3481" w:author="Hayk-PC" w:date="2024-12-11T02:31:00Z">
            <w:rPr>
              <w:rFonts w:ascii="GHEA Grapalat" w:eastAsia="GHEA Grapalat" w:hAnsi="GHEA Grapalat" w:cs="GHEA Grapalat"/>
              <w:i/>
              <w:color w:val="000000"/>
            </w:rPr>
          </w:rPrChange>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DF1634" w14:paraId="2F7324CC" w14:textId="77777777" w:rsidTr="006D2CDF">
        <w:tc>
          <w:tcPr>
            <w:tcW w:w="2837" w:type="dxa"/>
            <w:shd w:val="clear" w:color="auto" w:fill="D9E2F3"/>
            <w:vAlign w:val="center"/>
          </w:tcPr>
          <w:p w14:paraId="60FAE35E" w14:textId="77777777" w:rsidR="00F016A2" w:rsidRPr="00DF163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Change w:id="3482" w:author="Hayk-PC" w:date="2024-12-11T02:31:00Z">
                  <w:rPr>
                    <w:rFonts w:ascii="GHEA Grapalat" w:eastAsia="GHEA Grapalat" w:hAnsi="GHEA Grapalat" w:cs="GHEA Grapalat"/>
                    <w:color w:val="000000"/>
                  </w:rPr>
                </w:rPrChange>
              </w:rPr>
            </w:pPr>
            <w:r w:rsidRPr="00DF1634">
              <w:rPr>
                <w:rFonts w:ascii="GHEA Grapalat" w:eastAsia="GHEA Grapalat" w:hAnsi="GHEA Grapalat" w:cs="GHEA Grapalat"/>
                <w:color w:val="000000"/>
                <w:rPrChange w:id="3483" w:author="Hayk-PC" w:date="2024-12-11T02:31:00Z">
                  <w:rPr>
                    <w:rFonts w:ascii="GHEA Grapalat" w:eastAsia="GHEA Grapalat" w:hAnsi="GHEA Grapalat" w:cs="GHEA Grapalat"/>
                    <w:color w:val="000000"/>
                  </w:rPr>
                </w:rPrChange>
              </w:rPr>
              <w:t>Адрес  электронной почты</w:t>
            </w:r>
          </w:p>
        </w:tc>
        <w:tc>
          <w:tcPr>
            <w:tcW w:w="6180" w:type="dxa"/>
            <w:vAlign w:val="center"/>
          </w:tcPr>
          <w:p w14:paraId="13F169C3" w14:textId="77777777" w:rsidR="00F016A2" w:rsidRPr="00DF1634" w:rsidRDefault="00F016A2" w:rsidP="006D2CDF">
            <w:pPr>
              <w:spacing w:before="240" w:after="240"/>
              <w:rPr>
                <w:rFonts w:ascii="GHEA Grapalat" w:eastAsia="GHEA Grapalat" w:hAnsi="GHEA Grapalat" w:cs="GHEA Grapalat"/>
                <w:rPrChange w:id="3484" w:author="Hayk-PC" w:date="2024-12-11T02:31:00Z">
                  <w:rPr>
                    <w:rFonts w:ascii="GHEA Grapalat" w:eastAsia="GHEA Grapalat" w:hAnsi="GHEA Grapalat" w:cs="GHEA Grapalat"/>
                  </w:rPr>
                </w:rPrChange>
              </w:rPr>
            </w:pPr>
          </w:p>
        </w:tc>
      </w:tr>
      <w:tr w:rsidR="00F016A2" w:rsidRPr="00DF1634" w14:paraId="14384EFB" w14:textId="77777777" w:rsidTr="006D2CDF">
        <w:tc>
          <w:tcPr>
            <w:tcW w:w="2837" w:type="dxa"/>
            <w:shd w:val="clear" w:color="auto" w:fill="D9E2F3"/>
            <w:vAlign w:val="center"/>
          </w:tcPr>
          <w:p w14:paraId="6F578078" w14:textId="77777777" w:rsidR="00F016A2" w:rsidRPr="00DF163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Change w:id="3485" w:author="Hayk-PC" w:date="2024-12-11T02:31:00Z">
                  <w:rPr>
                    <w:rFonts w:ascii="GHEA Grapalat" w:eastAsia="GHEA Grapalat" w:hAnsi="GHEA Grapalat" w:cs="GHEA Grapalat"/>
                    <w:color w:val="000000"/>
                  </w:rPr>
                </w:rPrChange>
              </w:rPr>
            </w:pPr>
            <w:r w:rsidRPr="00DF1634">
              <w:rPr>
                <w:rFonts w:ascii="GHEA Grapalat" w:eastAsia="GHEA Grapalat" w:hAnsi="GHEA Grapalat" w:cs="GHEA Grapalat"/>
                <w:color w:val="000000"/>
                <w:rPrChange w:id="3486" w:author="Hayk-PC" w:date="2024-12-11T02:31:00Z">
                  <w:rPr>
                    <w:rFonts w:ascii="GHEA Grapalat" w:eastAsia="GHEA Grapalat" w:hAnsi="GHEA Grapalat" w:cs="GHEA Grapalat"/>
                    <w:color w:val="000000"/>
                  </w:rPr>
                </w:rPrChange>
              </w:rPr>
              <w:t>Номер телефона</w:t>
            </w:r>
          </w:p>
        </w:tc>
        <w:tc>
          <w:tcPr>
            <w:tcW w:w="6180" w:type="dxa"/>
            <w:vAlign w:val="center"/>
          </w:tcPr>
          <w:p w14:paraId="0AE87E0C" w14:textId="77777777" w:rsidR="00F016A2" w:rsidRPr="00DF1634" w:rsidRDefault="00F016A2" w:rsidP="006D2CDF">
            <w:pPr>
              <w:spacing w:before="240" w:after="240"/>
              <w:rPr>
                <w:rFonts w:ascii="GHEA Grapalat" w:eastAsia="GHEA Grapalat" w:hAnsi="GHEA Grapalat" w:cs="GHEA Grapalat"/>
                <w:rPrChange w:id="3487" w:author="Hayk-PC" w:date="2024-12-11T02:31:00Z">
                  <w:rPr>
                    <w:rFonts w:ascii="GHEA Grapalat" w:eastAsia="GHEA Grapalat" w:hAnsi="GHEA Grapalat" w:cs="GHEA Grapalat"/>
                  </w:rPr>
                </w:rPrChange>
              </w:rPr>
            </w:pPr>
          </w:p>
        </w:tc>
      </w:tr>
    </w:tbl>
    <w:p w14:paraId="4F3AA4A3" w14:textId="77777777" w:rsidR="00F016A2" w:rsidRPr="00DF1634" w:rsidRDefault="00F016A2" w:rsidP="00F016A2">
      <w:pPr>
        <w:pBdr>
          <w:top w:val="nil"/>
          <w:left w:val="nil"/>
          <w:bottom w:val="nil"/>
          <w:right w:val="nil"/>
          <w:between w:val="nil"/>
        </w:pBdr>
        <w:ind w:left="792"/>
        <w:rPr>
          <w:rFonts w:ascii="GHEA Grapalat" w:eastAsia="GHEA Grapalat" w:hAnsi="GHEA Grapalat" w:cs="GHEA Grapalat"/>
          <w:i/>
          <w:color w:val="000000"/>
          <w:rPrChange w:id="3488" w:author="Hayk-PC" w:date="2024-12-11T02:31:00Z">
            <w:rPr>
              <w:rFonts w:ascii="GHEA Grapalat" w:eastAsia="GHEA Grapalat" w:hAnsi="GHEA Grapalat" w:cs="GHEA Grapalat"/>
              <w:i/>
              <w:color w:val="000000"/>
            </w:rPr>
          </w:rPrChange>
        </w:rPr>
      </w:pPr>
      <w:r w:rsidRPr="00DF1634">
        <w:rPr>
          <w:rFonts w:ascii="GHEA Grapalat" w:hAnsi="GHEA Grapalat"/>
          <w:rPrChange w:id="3489" w:author="Hayk-PC" w:date="2024-12-11T02:31:00Z">
            <w:rPr>
              <w:rFonts w:ascii="GHEA Grapalat" w:hAnsi="GHEA Grapalat"/>
            </w:rPr>
          </w:rPrChange>
        </w:rPr>
        <w:br w:type="page"/>
      </w:r>
    </w:p>
    <w:p w14:paraId="17CAD690" w14:textId="77777777" w:rsidR="00F016A2" w:rsidRPr="00DF163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Change w:id="3490" w:author="Hayk-PC" w:date="2024-12-11T02:31:00Z">
            <w:rPr>
              <w:rFonts w:ascii="GHEA Grapalat" w:eastAsia="GHEA Grapalat" w:hAnsi="GHEA Grapalat" w:cs="GHEA Grapalat"/>
              <w:b/>
              <w:color w:val="000000"/>
            </w:rPr>
          </w:rPrChange>
        </w:rPr>
      </w:pPr>
      <w:r w:rsidRPr="00DF1634">
        <w:rPr>
          <w:rFonts w:ascii="GHEA Grapalat" w:eastAsia="GHEA Grapalat" w:hAnsi="GHEA Grapalat" w:cs="GHEA Grapalat"/>
          <w:b/>
          <w:color w:val="000000"/>
          <w:rPrChange w:id="3491" w:author="Hayk-PC" w:date="2024-12-11T02:31:00Z">
            <w:rPr>
              <w:rFonts w:ascii="GHEA Grapalat" w:eastAsia="GHEA Grapalat" w:hAnsi="GHEA Grapalat" w:cs="GHEA Grapalat"/>
              <w:b/>
              <w:color w:val="000000"/>
            </w:rPr>
          </w:rPrChange>
        </w:rPr>
        <w:lastRenderedPageBreak/>
        <w:t>Промежуточные юридические лица</w:t>
      </w:r>
    </w:p>
    <w:p w14:paraId="5B960184" w14:textId="77777777" w:rsidR="00F016A2" w:rsidRPr="00DF163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Change w:id="3492" w:author="Hayk-PC" w:date="2024-12-11T02:31:00Z">
            <w:rPr>
              <w:rFonts w:ascii="GHEA Grapalat" w:eastAsia="GHEA Grapalat" w:hAnsi="GHEA Grapalat" w:cs="GHEA Grapalat"/>
              <w:i/>
              <w:color w:val="000000"/>
            </w:rPr>
          </w:rPrChange>
        </w:rPr>
      </w:pPr>
      <w:r w:rsidRPr="00DF1634">
        <w:rPr>
          <w:rFonts w:ascii="GHEA Grapalat" w:eastAsia="GHEA Grapalat" w:hAnsi="GHEA Grapalat" w:cs="GHEA Grapalat"/>
          <w:i/>
          <w:color w:val="000000"/>
          <w:rPrChange w:id="3493" w:author="Hayk-PC" w:date="2024-12-11T02:31:00Z">
            <w:rPr>
              <w:rFonts w:ascii="GHEA Grapalat" w:eastAsia="GHEA Grapalat" w:hAnsi="GHEA Grapalat" w:cs="GHEA Grapalat"/>
              <w:i/>
              <w:color w:val="000000"/>
            </w:rPr>
          </w:rPrChange>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DF1634" w14:paraId="56214CFD" w14:textId="77777777" w:rsidTr="006D2CDF">
        <w:tc>
          <w:tcPr>
            <w:tcW w:w="2835" w:type="dxa"/>
            <w:shd w:val="clear" w:color="auto" w:fill="D9E2F3"/>
            <w:vAlign w:val="center"/>
          </w:tcPr>
          <w:p w14:paraId="24C50F6E" w14:textId="77777777" w:rsidR="00F016A2" w:rsidRPr="00DF163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Change w:id="3494" w:author="Hayk-PC" w:date="2024-12-11T02:31:00Z">
                  <w:rPr>
                    <w:rFonts w:ascii="GHEA Grapalat" w:eastAsia="GHEA Grapalat" w:hAnsi="GHEA Grapalat" w:cs="GHEA Grapalat"/>
                    <w:color w:val="000000"/>
                  </w:rPr>
                </w:rPrChange>
              </w:rPr>
            </w:pPr>
            <w:r w:rsidRPr="00DF1634">
              <w:rPr>
                <w:rFonts w:ascii="GHEA Grapalat" w:eastAsia="GHEA Grapalat" w:hAnsi="GHEA Grapalat" w:cs="GHEA Grapalat"/>
                <w:color w:val="000000"/>
                <w:rPrChange w:id="3495" w:author="Hayk-PC" w:date="2024-12-11T02:31:00Z">
                  <w:rPr>
                    <w:rFonts w:ascii="GHEA Grapalat" w:eastAsia="GHEA Grapalat" w:hAnsi="GHEA Grapalat" w:cs="GHEA Grapalat"/>
                    <w:color w:val="000000"/>
                  </w:rPr>
                </w:rPrChange>
              </w:rPr>
              <w:t>Наименование</w:t>
            </w:r>
          </w:p>
        </w:tc>
        <w:tc>
          <w:tcPr>
            <w:tcW w:w="6180" w:type="dxa"/>
            <w:vAlign w:val="center"/>
          </w:tcPr>
          <w:p w14:paraId="36EDA6B5" w14:textId="77777777" w:rsidR="00F016A2" w:rsidRPr="00DF1634" w:rsidRDefault="00F016A2" w:rsidP="006D2CDF">
            <w:pPr>
              <w:spacing w:before="240" w:after="240"/>
              <w:rPr>
                <w:rFonts w:ascii="GHEA Grapalat" w:eastAsia="GHEA Grapalat" w:hAnsi="GHEA Grapalat" w:cs="GHEA Grapalat"/>
                <w:rPrChange w:id="3496" w:author="Hayk-PC" w:date="2024-12-11T02:31:00Z">
                  <w:rPr>
                    <w:rFonts w:ascii="GHEA Grapalat" w:eastAsia="GHEA Grapalat" w:hAnsi="GHEA Grapalat" w:cs="GHEA Grapalat"/>
                  </w:rPr>
                </w:rPrChange>
              </w:rPr>
            </w:pPr>
          </w:p>
        </w:tc>
      </w:tr>
      <w:tr w:rsidR="00F016A2" w:rsidRPr="00DF1634" w14:paraId="1480F02C" w14:textId="77777777" w:rsidTr="006D2CDF">
        <w:tc>
          <w:tcPr>
            <w:tcW w:w="2835" w:type="dxa"/>
            <w:shd w:val="clear" w:color="auto" w:fill="D9E2F3"/>
            <w:vAlign w:val="center"/>
          </w:tcPr>
          <w:p w14:paraId="56935A94" w14:textId="77777777" w:rsidR="00F016A2" w:rsidRPr="00DF163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Change w:id="3497" w:author="Hayk-PC" w:date="2024-12-11T02:31:00Z">
                  <w:rPr>
                    <w:rFonts w:ascii="GHEA Grapalat" w:eastAsia="GHEA Grapalat" w:hAnsi="GHEA Grapalat" w:cs="GHEA Grapalat"/>
                    <w:color w:val="000000"/>
                  </w:rPr>
                </w:rPrChange>
              </w:rPr>
            </w:pPr>
            <w:r w:rsidRPr="00DF1634">
              <w:rPr>
                <w:rFonts w:ascii="GHEA Grapalat" w:eastAsia="GHEA Grapalat" w:hAnsi="GHEA Grapalat" w:cs="GHEA Grapalat"/>
                <w:color w:val="000000"/>
                <w:rPrChange w:id="3498" w:author="Hayk-PC" w:date="2024-12-11T02:31:00Z">
                  <w:rPr>
                    <w:rFonts w:ascii="GHEA Grapalat" w:eastAsia="GHEA Grapalat" w:hAnsi="GHEA Grapalat" w:cs="GHEA Grapalat"/>
                    <w:color w:val="000000"/>
                  </w:rPr>
                </w:rPrChange>
              </w:rPr>
              <w:t>Наименование латинскими буквами</w:t>
            </w:r>
          </w:p>
        </w:tc>
        <w:tc>
          <w:tcPr>
            <w:tcW w:w="6180" w:type="dxa"/>
            <w:vAlign w:val="center"/>
          </w:tcPr>
          <w:p w14:paraId="6E06C358" w14:textId="77777777" w:rsidR="00F016A2" w:rsidRPr="00DF1634" w:rsidRDefault="00F016A2" w:rsidP="006D2CDF">
            <w:pPr>
              <w:spacing w:before="240" w:after="240"/>
              <w:rPr>
                <w:rFonts w:ascii="GHEA Grapalat" w:eastAsia="GHEA Grapalat" w:hAnsi="GHEA Grapalat" w:cs="GHEA Grapalat"/>
                <w:rPrChange w:id="3499" w:author="Hayk-PC" w:date="2024-12-11T02:31:00Z">
                  <w:rPr>
                    <w:rFonts w:ascii="GHEA Grapalat" w:eastAsia="GHEA Grapalat" w:hAnsi="GHEA Grapalat" w:cs="GHEA Grapalat"/>
                  </w:rPr>
                </w:rPrChange>
              </w:rPr>
            </w:pPr>
          </w:p>
        </w:tc>
      </w:tr>
      <w:tr w:rsidR="00F016A2" w:rsidRPr="00DF1634" w14:paraId="0F0C9137" w14:textId="77777777" w:rsidTr="006D2CDF">
        <w:tc>
          <w:tcPr>
            <w:tcW w:w="2835" w:type="dxa"/>
            <w:shd w:val="clear" w:color="auto" w:fill="D9E2F3"/>
            <w:vAlign w:val="center"/>
          </w:tcPr>
          <w:p w14:paraId="318A7C5C" w14:textId="77777777" w:rsidR="00F016A2" w:rsidRPr="00DF163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Change w:id="3500" w:author="Hayk-PC" w:date="2024-12-11T02:31:00Z">
                  <w:rPr>
                    <w:rFonts w:ascii="GHEA Grapalat" w:eastAsia="GHEA Grapalat" w:hAnsi="GHEA Grapalat" w:cs="GHEA Grapalat"/>
                    <w:color w:val="000000"/>
                  </w:rPr>
                </w:rPrChange>
              </w:rPr>
            </w:pPr>
            <w:r w:rsidRPr="00DF1634">
              <w:rPr>
                <w:rFonts w:ascii="GHEA Grapalat" w:eastAsia="GHEA Grapalat" w:hAnsi="GHEA Grapalat" w:cs="GHEA Grapalat"/>
                <w:color w:val="000000"/>
                <w:rPrChange w:id="3501" w:author="Hayk-PC" w:date="2024-12-11T02:31:00Z">
                  <w:rPr>
                    <w:rFonts w:ascii="GHEA Grapalat" w:eastAsia="GHEA Grapalat" w:hAnsi="GHEA Grapalat" w:cs="GHEA Grapalat"/>
                    <w:color w:val="000000"/>
                  </w:rPr>
                </w:rPrChange>
              </w:rPr>
              <w:t>Номер государственной регистрации</w:t>
            </w:r>
          </w:p>
        </w:tc>
        <w:tc>
          <w:tcPr>
            <w:tcW w:w="6180" w:type="dxa"/>
            <w:vAlign w:val="center"/>
          </w:tcPr>
          <w:p w14:paraId="28D1ADFD" w14:textId="77777777" w:rsidR="00F016A2" w:rsidRPr="00DF1634" w:rsidRDefault="00F016A2" w:rsidP="006D2CDF">
            <w:pPr>
              <w:spacing w:before="240" w:after="240"/>
              <w:rPr>
                <w:rFonts w:ascii="GHEA Grapalat" w:eastAsia="GHEA Grapalat" w:hAnsi="GHEA Grapalat" w:cs="GHEA Grapalat"/>
                <w:rPrChange w:id="3502" w:author="Hayk-PC" w:date="2024-12-11T02:31:00Z">
                  <w:rPr>
                    <w:rFonts w:ascii="GHEA Grapalat" w:eastAsia="GHEA Grapalat" w:hAnsi="GHEA Grapalat" w:cs="GHEA Grapalat"/>
                  </w:rPr>
                </w:rPrChange>
              </w:rPr>
            </w:pPr>
          </w:p>
        </w:tc>
      </w:tr>
      <w:tr w:rsidR="00F016A2" w:rsidRPr="00DF1634" w14:paraId="323A0C33" w14:textId="77777777" w:rsidTr="006D2CDF">
        <w:tc>
          <w:tcPr>
            <w:tcW w:w="2835" w:type="dxa"/>
            <w:shd w:val="clear" w:color="auto" w:fill="D9E2F3"/>
            <w:vAlign w:val="center"/>
          </w:tcPr>
          <w:p w14:paraId="702B9756" w14:textId="77777777" w:rsidR="00F016A2" w:rsidRPr="00DF163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Change w:id="3503" w:author="Hayk-PC" w:date="2024-12-11T02:31:00Z">
                  <w:rPr>
                    <w:rFonts w:ascii="GHEA Grapalat" w:eastAsia="GHEA Grapalat" w:hAnsi="GHEA Grapalat" w:cs="GHEA Grapalat"/>
                    <w:color w:val="000000"/>
                  </w:rPr>
                </w:rPrChange>
              </w:rPr>
            </w:pPr>
            <w:r w:rsidRPr="00DF1634">
              <w:rPr>
                <w:rFonts w:ascii="GHEA Grapalat" w:eastAsia="GHEA Grapalat" w:hAnsi="GHEA Grapalat" w:cs="GHEA Grapalat"/>
                <w:color w:val="000000"/>
                <w:rPrChange w:id="3504" w:author="Hayk-PC" w:date="2024-12-11T02:31:00Z">
                  <w:rPr>
                    <w:rFonts w:ascii="GHEA Grapalat" w:eastAsia="GHEA Grapalat" w:hAnsi="GHEA Grapalat" w:cs="GHEA Grapalat"/>
                    <w:color w:val="000000"/>
                  </w:rPr>
                </w:rPrChange>
              </w:rPr>
              <w:t>День, месяц, год регистрации</w:t>
            </w:r>
          </w:p>
        </w:tc>
        <w:tc>
          <w:tcPr>
            <w:tcW w:w="6180" w:type="dxa"/>
            <w:vAlign w:val="center"/>
          </w:tcPr>
          <w:p w14:paraId="5359AC76" w14:textId="77777777" w:rsidR="00F016A2" w:rsidRPr="00DF1634" w:rsidRDefault="00F016A2" w:rsidP="006D2CDF">
            <w:pPr>
              <w:spacing w:before="240" w:after="240"/>
              <w:rPr>
                <w:rFonts w:ascii="GHEA Grapalat" w:eastAsia="GHEA Grapalat" w:hAnsi="GHEA Grapalat" w:cs="GHEA Grapalat"/>
                <w:rPrChange w:id="3505" w:author="Hayk-PC" w:date="2024-12-11T02:31:00Z">
                  <w:rPr>
                    <w:rFonts w:ascii="GHEA Grapalat" w:eastAsia="GHEA Grapalat" w:hAnsi="GHEA Grapalat" w:cs="GHEA Grapalat"/>
                  </w:rPr>
                </w:rPrChange>
              </w:rPr>
            </w:pPr>
          </w:p>
        </w:tc>
      </w:tr>
      <w:tr w:rsidR="00F016A2" w:rsidRPr="00DF1634" w14:paraId="4BFB0F7D" w14:textId="77777777" w:rsidTr="006D2CDF">
        <w:tc>
          <w:tcPr>
            <w:tcW w:w="2835" w:type="dxa"/>
            <w:shd w:val="clear" w:color="auto" w:fill="D9E2F3"/>
            <w:vAlign w:val="center"/>
          </w:tcPr>
          <w:p w14:paraId="77F2D87D" w14:textId="77777777" w:rsidR="00F016A2" w:rsidRPr="00DF163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Change w:id="3506" w:author="Hayk-PC" w:date="2024-12-11T02:31:00Z">
                  <w:rPr>
                    <w:rFonts w:ascii="GHEA Grapalat" w:eastAsia="GHEA Grapalat" w:hAnsi="GHEA Grapalat" w:cs="GHEA Grapalat"/>
                    <w:color w:val="000000"/>
                  </w:rPr>
                </w:rPrChange>
              </w:rPr>
            </w:pPr>
            <w:r w:rsidRPr="00DF1634">
              <w:rPr>
                <w:rFonts w:ascii="GHEA Grapalat" w:eastAsia="GHEA Grapalat" w:hAnsi="GHEA Grapalat" w:cs="GHEA Grapalat"/>
                <w:color w:val="000000"/>
                <w:rPrChange w:id="3507" w:author="Hayk-PC" w:date="2024-12-11T02:31:00Z">
                  <w:rPr>
                    <w:rFonts w:ascii="GHEA Grapalat" w:eastAsia="GHEA Grapalat" w:hAnsi="GHEA Grapalat" w:cs="GHEA Grapalat"/>
                    <w:color w:val="000000"/>
                  </w:rPr>
                </w:rPrChange>
              </w:rPr>
              <w:t>Адрес регистрации</w:t>
            </w:r>
          </w:p>
        </w:tc>
        <w:tc>
          <w:tcPr>
            <w:tcW w:w="6180" w:type="dxa"/>
            <w:vAlign w:val="center"/>
          </w:tcPr>
          <w:p w14:paraId="3A683D0E" w14:textId="77777777" w:rsidR="00F016A2" w:rsidRPr="00DF1634" w:rsidRDefault="00F016A2" w:rsidP="006D2CDF">
            <w:pPr>
              <w:spacing w:before="240" w:after="240"/>
              <w:rPr>
                <w:rFonts w:ascii="GHEA Grapalat" w:eastAsia="GHEA Grapalat" w:hAnsi="GHEA Grapalat" w:cs="GHEA Grapalat"/>
                <w:rPrChange w:id="3508" w:author="Hayk-PC" w:date="2024-12-11T02:31:00Z">
                  <w:rPr>
                    <w:rFonts w:ascii="GHEA Grapalat" w:eastAsia="GHEA Grapalat" w:hAnsi="GHEA Grapalat" w:cs="GHEA Grapalat"/>
                  </w:rPr>
                </w:rPrChange>
              </w:rPr>
            </w:pPr>
          </w:p>
        </w:tc>
      </w:tr>
      <w:tr w:rsidR="00F016A2" w:rsidRPr="00DF1634" w14:paraId="7CC0EDA4" w14:textId="77777777" w:rsidTr="006D2CDF">
        <w:tc>
          <w:tcPr>
            <w:tcW w:w="2835" w:type="dxa"/>
            <w:shd w:val="clear" w:color="auto" w:fill="D9E2F3"/>
            <w:vAlign w:val="center"/>
          </w:tcPr>
          <w:p w14:paraId="798DFA3C" w14:textId="77777777" w:rsidR="00F016A2" w:rsidRPr="00DF163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Change w:id="3509" w:author="Hayk-PC" w:date="2024-12-11T02:31:00Z">
                  <w:rPr>
                    <w:rFonts w:ascii="GHEA Grapalat" w:eastAsia="GHEA Grapalat" w:hAnsi="GHEA Grapalat" w:cs="GHEA Grapalat"/>
                    <w:color w:val="000000"/>
                  </w:rPr>
                </w:rPrChange>
              </w:rPr>
            </w:pPr>
            <w:r w:rsidRPr="00DF1634">
              <w:rPr>
                <w:rFonts w:ascii="GHEA Grapalat" w:eastAsia="GHEA Grapalat" w:hAnsi="GHEA Grapalat" w:cs="GHEA Grapalat"/>
                <w:color w:val="000000"/>
                <w:rPrChange w:id="3510" w:author="Hayk-PC" w:date="2024-12-11T02:31:00Z">
                  <w:rPr>
                    <w:rFonts w:ascii="GHEA Grapalat" w:eastAsia="GHEA Grapalat" w:hAnsi="GHEA Grapalat" w:cs="GHEA Grapalat"/>
                    <w:color w:val="000000"/>
                  </w:rPr>
                </w:rPrChange>
              </w:rPr>
              <w:t>Государство регистрации</w:t>
            </w:r>
          </w:p>
        </w:tc>
        <w:tc>
          <w:tcPr>
            <w:tcW w:w="6180" w:type="dxa"/>
            <w:vAlign w:val="center"/>
          </w:tcPr>
          <w:p w14:paraId="56C5C91B" w14:textId="77777777" w:rsidR="00F016A2" w:rsidRPr="00DF1634" w:rsidRDefault="00F016A2" w:rsidP="006D2CDF">
            <w:pPr>
              <w:spacing w:before="240" w:after="240"/>
              <w:rPr>
                <w:rFonts w:ascii="GHEA Grapalat" w:eastAsia="GHEA Grapalat" w:hAnsi="GHEA Grapalat" w:cs="GHEA Grapalat"/>
                <w:rPrChange w:id="3511" w:author="Hayk-PC" w:date="2024-12-11T02:31:00Z">
                  <w:rPr>
                    <w:rFonts w:ascii="GHEA Grapalat" w:eastAsia="GHEA Grapalat" w:hAnsi="GHEA Grapalat" w:cs="GHEA Grapalat"/>
                  </w:rPr>
                </w:rPrChange>
              </w:rPr>
            </w:pPr>
          </w:p>
        </w:tc>
      </w:tr>
      <w:tr w:rsidR="00F016A2" w:rsidRPr="00DF1634" w14:paraId="3007C8B2" w14:textId="77777777" w:rsidTr="006D2CDF">
        <w:tc>
          <w:tcPr>
            <w:tcW w:w="2835" w:type="dxa"/>
            <w:shd w:val="clear" w:color="auto" w:fill="D9E2F3"/>
            <w:vAlign w:val="center"/>
          </w:tcPr>
          <w:p w14:paraId="1069AECF" w14:textId="77777777" w:rsidR="00F016A2" w:rsidRPr="00DF163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Change w:id="3512" w:author="Hayk-PC" w:date="2024-12-11T02:31:00Z">
                  <w:rPr>
                    <w:rFonts w:ascii="GHEA Grapalat" w:eastAsia="GHEA Grapalat" w:hAnsi="GHEA Grapalat" w:cs="GHEA Grapalat"/>
                    <w:color w:val="000000"/>
                  </w:rPr>
                </w:rPrChange>
              </w:rPr>
            </w:pPr>
            <w:r w:rsidRPr="00DF1634">
              <w:rPr>
                <w:rFonts w:ascii="GHEA Grapalat" w:eastAsia="GHEA Grapalat" w:hAnsi="GHEA Grapalat" w:cs="GHEA Grapalat"/>
                <w:color w:val="000000"/>
                <w:rPrChange w:id="3513" w:author="Hayk-PC" w:date="2024-12-11T02:31:00Z">
                  <w:rPr>
                    <w:rFonts w:ascii="GHEA Grapalat" w:eastAsia="GHEA Grapalat" w:hAnsi="GHEA Grapalat" w:cs="GHEA Grapalat"/>
                    <w:color w:val="000000"/>
                  </w:rPr>
                </w:rPrChange>
              </w:rPr>
              <w:t>Имя и фамилия руководителя исполнительного органа</w:t>
            </w:r>
          </w:p>
        </w:tc>
        <w:tc>
          <w:tcPr>
            <w:tcW w:w="6180" w:type="dxa"/>
            <w:vAlign w:val="center"/>
          </w:tcPr>
          <w:p w14:paraId="4163E2FD" w14:textId="77777777" w:rsidR="00F016A2" w:rsidRPr="00DF1634" w:rsidRDefault="00F016A2" w:rsidP="006D2CDF">
            <w:pPr>
              <w:spacing w:before="240" w:after="240"/>
              <w:rPr>
                <w:rFonts w:ascii="GHEA Grapalat" w:eastAsia="GHEA Grapalat" w:hAnsi="GHEA Grapalat" w:cs="GHEA Grapalat"/>
                <w:rPrChange w:id="3514" w:author="Hayk-PC" w:date="2024-12-11T02:31:00Z">
                  <w:rPr>
                    <w:rFonts w:ascii="GHEA Grapalat" w:eastAsia="GHEA Grapalat" w:hAnsi="GHEA Grapalat" w:cs="GHEA Grapalat"/>
                  </w:rPr>
                </w:rPrChange>
              </w:rPr>
            </w:pPr>
          </w:p>
        </w:tc>
      </w:tr>
    </w:tbl>
    <w:p w14:paraId="35AB24C3" w14:textId="77777777" w:rsidR="00F016A2" w:rsidRPr="00DF163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Change w:id="3515" w:author="Hayk-PC" w:date="2024-12-11T02:31:00Z">
            <w:rPr>
              <w:rFonts w:ascii="GHEA Grapalat" w:eastAsia="GHEA Grapalat" w:hAnsi="GHEA Grapalat" w:cs="GHEA Grapalat"/>
              <w:i/>
              <w:color w:val="000000"/>
            </w:rPr>
          </w:rPrChange>
        </w:rPr>
      </w:pPr>
      <w:r w:rsidRPr="00DF1634">
        <w:rPr>
          <w:rFonts w:ascii="GHEA Grapalat" w:eastAsia="GHEA Grapalat" w:hAnsi="GHEA Grapalat" w:cs="GHEA Grapalat"/>
          <w:i/>
          <w:color w:val="000000"/>
          <w:rPrChange w:id="3516" w:author="Hayk-PC" w:date="2024-12-11T02:31:00Z">
            <w:rPr>
              <w:rFonts w:ascii="GHEA Grapalat" w:eastAsia="GHEA Grapalat" w:hAnsi="GHEA Grapalat" w:cs="GHEA Grapalat"/>
              <w:i/>
              <w:color w:val="000000"/>
            </w:rPr>
          </w:rPrChange>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DF1634" w14:paraId="526C31C3" w14:textId="77777777" w:rsidTr="006D2CDF">
        <w:trPr>
          <w:trHeight w:val="853"/>
        </w:trPr>
        <w:tc>
          <w:tcPr>
            <w:tcW w:w="2835" w:type="dxa"/>
            <w:vMerge w:val="restart"/>
            <w:shd w:val="clear" w:color="auto" w:fill="D9E2F3"/>
            <w:vAlign w:val="center"/>
          </w:tcPr>
          <w:p w14:paraId="01AE2D5A" w14:textId="77777777" w:rsidR="00F016A2" w:rsidRPr="00DF163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Change w:id="3517" w:author="Hayk-PC" w:date="2024-12-11T02:31:00Z">
                  <w:rPr>
                    <w:rFonts w:ascii="GHEA Grapalat" w:eastAsia="GHEA Grapalat" w:hAnsi="GHEA Grapalat" w:cs="GHEA Grapalat"/>
                    <w:color w:val="000000"/>
                  </w:rPr>
                </w:rPrChange>
              </w:rPr>
            </w:pPr>
            <w:r w:rsidRPr="00DF1634">
              <w:rPr>
                <w:rFonts w:ascii="GHEA Grapalat" w:eastAsia="GHEA Grapalat" w:hAnsi="GHEA Grapalat" w:cs="GHEA Grapalat"/>
                <w:color w:val="000000"/>
                <w:rPrChange w:id="3518" w:author="Hayk-PC" w:date="2024-12-11T02:31:00Z">
                  <w:rPr>
                    <w:rFonts w:ascii="GHEA Grapalat" w:eastAsia="GHEA Grapalat" w:hAnsi="GHEA Grapalat" w:cs="GHEA Grapalat"/>
                    <w:color w:val="000000"/>
                  </w:rPr>
                </w:rPrChange>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120E8760" w14:textId="77777777" w:rsidR="00F016A2" w:rsidRPr="00DF1634" w:rsidRDefault="00F016A2" w:rsidP="006D2CDF">
            <w:pPr>
              <w:spacing w:before="240" w:after="240"/>
              <w:rPr>
                <w:rFonts w:ascii="GHEA Grapalat" w:eastAsia="GHEA Grapalat" w:hAnsi="GHEA Grapalat" w:cs="GHEA Grapalat"/>
                <w:rPrChange w:id="3519" w:author="Hayk-PC" w:date="2024-12-11T02:31:00Z">
                  <w:rPr>
                    <w:rFonts w:ascii="GHEA Grapalat" w:eastAsia="GHEA Grapalat" w:hAnsi="GHEA Grapalat" w:cs="GHEA Grapalat"/>
                  </w:rPr>
                </w:rPrChange>
              </w:rPr>
            </w:pPr>
          </w:p>
        </w:tc>
      </w:tr>
      <w:tr w:rsidR="00F016A2" w:rsidRPr="00DF1634" w14:paraId="323FCB33" w14:textId="77777777" w:rsidTr="006D2CDF">
        <w:trPr>
          <w:trHeight w:val="850"/>
        </w:trPr>
        <w:tc>
          <w:tcPr>
            <w:tcW w:w="2835" w:type="dxa"/>
            <w:vMerge/>
            <w:shd w:val="clear" w:color="auto" w:fill="D9E2F3"/>
            <w:vAlign w:val="center"/>
          </w:tcPr>
          <w:p w14:paraId="1BBDE60D" w14:textId="77777777" w:rsidR="00F016A2" w:rsidRPr="00DF163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Change w:id="3520" w:author="Hayk-PC" w:date="2024-12-11T02:31:00Z">
                  <w:rPr>
                    <w:rFonts w:ascii="GHEA Grapalat" w:eastAsia="GHEA Grapalat" w:hAnsi="GHEA Grapalat" w:cs="GHEA Grapalat"/>
                    <w:color w:val="000000"/>
                  </w:rPr>
                </w:rPrChange>
              </w:rPr>
            </w:pPr>
          </w:p>
        </w:tc>
        <w:tc>
          <w:tcPr>
            <w:tcW w:w="6180" w:type="dxa"/>
          </w:tcPr>
          <w:p w14:paraId="5F2F3CE3" w14:textId="77777777" w:rsidR="00F016A2" w:rsidRPr="00DF1634" w:rsidRDefault="00F016A2" w:rsidP="006D2CDF">
            <w:pPr>
              <w:spacing w:before="240" w:after="240"/>
              <w:rPr>
                <w:rFonts w:ascii="GHEA Grapalat" w:eastAsia="GHEA Grapalat" w:hAnsi="GHEA Grapalat" w:cs="GHEA Grapalat"/>
                <w:rPrChange w:id="3521" w:author="Hayk-PC" w:date="2024-12-11T02:31:00Z">
                  <w:rPr>
                    <w:rFonts w:ascii="GHEA Grapalat" w:eastAsia="GHEA Grapalat" w:hAnsi="GHEA Grapalat" w:cs="GHEA Grapalat"/>
                  </w:rPr>
                </w:rPrChange>
              </w:rPr>
            </w:pPr>
          </w:p>
        </w:tc>
      </w:tr>
      <w:tr w:rsidR="00F016A2" w:rsidRPr="00DF1634" w14:paraId="3CA00823" w14:textId="77777777" w:rsidTr="006D2CDF">
        <w:trPr>
          <w:trHeight w:val="850"/>
        </w:trPr>
        <w:tc>
          <w:tcPr>
            <w:tcW w:w="2835" w:type="dxa"/>
            <w:vMerge/>
            <w:shd w:val="clear" w:color="auto" w:fill="D9E2F3"/>
            <w:vAlign w:val="center"/>
          </w:tcPr>
          <w:p w14:paraId="54632B3C" w14:textId="77777777" w:rsidR="00F016A2" w:rsidRPr="00DF163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Change w:id="3522" w:author="Hayk-PC" w:date="2024-12-11T02:31:00Z">
                  <w:rPr>
                    <w:rFonts w:ascii="GHEA Grapalat" w:eastAsia="GHEA Grapalat" w:hAnsi="GHEA Grapalat" w:cs="GHEA Grapalat"/>
                    <w:color w:val="000000"/>
                  </w:rPr>
                </w:rPrChange>
              </w:rPr>
            </w:pPr>
          </w:p>
        </w:tc>
        <w:tc>
          <w:tcPr>
            <w:tcW w:w="6180" w:type="dxa"/>
          </w:tcPr>
          <w:p w14:paraId="7B7E701D" w14:textId="77777777" w:rsidR="00F016A2" w:rsidRPr="00DF1634" w:rsidRDefault="00F016A2" w:rsidP="006D2CDF">
            <w:pPr>
              <w:spacing w:before="240" w:after="240"/>
              <w:rPr>
                <w:rFonts w:ascii="GHEA Grapalat" w:eastAsia="GHEA Grapalat" w:hAnsi="GHEA Grapalat" w:cs="GHEA Grapalat"/>
                <w:rPrChange w:id="3523" w:author="Hayk-PC" w:date="2024-12-11T02:31:00Z">
                  <w:rPr>
                    <w:rFonts w:ascii="GHEA Grapalat" w:eastAsia="GHEA Grapalat" w:hAnsi="GHEA Grapalat" w:cs="GHEA Grapalat"/>
                  </w:rPr>
                </w:rPrChange>
              </w:rPr>
            </w:pPr>
          </w:p>
        </w:tc>
      </w:tr>
      <w:tr w:rsidR="00F016A2" w:rsidRPr="00DF1634" w14:paraId="6FCBF78F" w14:textId="77777777" w:rsidTr="006D2CDF">
        <w:trPr>
          <w:trHeight w:val="850"/>
        </w:trPr>
        <w:tc>
          <w:tcPr>
            <w:tcW w:w="2835" w:type="dxa"/>
            <w:vMerge/>
            <w:shd w:val="clear" w:color="auto" w:fill="D9E2F3"/>
            <w:vAlign w:val="center"/>
          </w:tcPr>
          <w:p w14:paraId="62650D71" w14:textId="77777777" w:rsidR="00F016A2" w:rsidRPr="00DF163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Change w:id="3524" w:author="Hayk-PC" w:date="2024-12-11T02:31:00Z">
                  <w:rPr>
                    <w:rFonts w:ascii="GHEA Grapalat" w:eastAsia="GHEA Grapalat" w:hAnsi="GHEA Grapalat" w:cs="GHEA Grapalat"/>
                    <w:color w:val="000000"/>
                  </w:rPr>
                </w:rPrChange>
              </w:rPr>
            </w:pPr>
          </w:p>
        </w:tc>
        <w:tc>
          <w:tcPr>
            <w:tcW w:w="6180" w:type="dxa"/>
          </w:tcPr>
          <w:p w14:paraId="59C18303" w14:textId="77777777" w:rsidR="00F016A2" w:rsidRPr="00DF1634" w:rsidRDefault="00F016A2" w:rsidP="006D2CDF">
            <w:pPr>
              <w:spacing w:before="240" w:after="240"/>
              <w:rPr>
                <w:rFonts w:ascii="GHEA Grapalat" w:eastAsia="GHEA Grapalat" w:hAnsi="GHEA Grapalat" w:cs="GHEA Grapalat"/>
                <w:rPrChange w:id="3525" w:author="Hayk-PC" w:date="2024-12-11T02:31:00Z">
                  <w:rPr>
                    <w:rFonts w:ascii="GHEA Grapalat" w:eastAsia="GHEA Grapalat" w:hAnsi="GHEA Grapalat" w:cs="GHEA Grapalat"/>
                  </w:rPr>
                </w:rPrChange>
              </w:rPr>
            </w:pPr>
          </w:p>
        </w:tc>
      </w:tr>
      <w:tr w:rsidR="00F016A2" w:rsidRPr="00DF1634" w14:paraId="347EB473" w14:textId="77777777" w:rsidTr="006D2CDF">
        <w:trPr>
          <w:trHeight w:val="850"/>
        </w:trPr>
        <w:tc>
          <w:tcPr>
            <w:tcW w:w="2835" w:type="dxa"/>
            <w:vMerge/>
            <w:shd w:val="clear" w:color="auto" w:fill="D9E2F3"/>
            <w:vAlign w:val="center"/>
          </w:tcPr>
          <w:p w14:paraId="7EE5113F" w14:textId="77777777" w:rsidR="00F016A2" w:rsidRPr="00DF163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Change w:id="3526" w:author="Hayk-PC" w:date="2024-12-11T02:31:00Z">
                  <w:rPr>
                    <w:rFonts w:ascii="GHEA Grapalat" w:eastAsia="GHEA Grapalat" w:hAnsi="GHEA Grapalat" w:cs="GHEA Grapalat"/>
                    <w:color w:val="000000"/>
                  </w:rPr>
                </w:rPrChange>
              </w:rPr>
            </w:pPr>
          </w:p>
        </w:tc>
        <w:tc>
          <w:tcPr>
            <w:tcW w:w="6180" w:type="dxa"/>
          </w:tcPr>
          <w:p w14:paraId="34D39819" w14:textId="77777777" w:rsidR="00F016A2" w:rsidRPr="00DF1634" w:rsidRDefault="00F016A2" w:rsidP="006D2CDF">
            <w:pPr>
              <w:spacing w:before="240" w:after="240"/>
              <w:rPr>
                <w:rFonts w:ascii="GHEA Grapalat" w:eastAsia="GHEA Grapalat" w:hAnsi="GHEA Grapalat" w:cs="GHEA Grapalat"/>
                <w:rPrChange w:id="3527" w:author="Hayk-PC" w:date="2024-12-11T02:31:00Z">
                  <w:rPr>
                    <w:rFonts w:ascii="GHEA Grapalat" w:eastAsia="GHEA Grapalat" w:hAnsi="GHEA Grapalat" w:cs="GHEA Grapalat"/>
                  </w:rPr>
                </w:rPrChange>
              </w:rPr>
            </w:pPr>
          </w:p>
        </w:tc>
      </w:tr>
    </w:tbl>
    <w:p w14:paraId="7BDD708C" w14:textId="77777777" w:rsidR="00F016A2" w:rsidRPr="00DF163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Change w:id="3528" w:author="Hayk-PC" w:date="2024-12-11T02:31:00Z">
            <w:rPr>
              <w:rFonts w:ascii="GHEA Grapalat" w:eastAsia="GHEA Grapalat" w:hAnsi="GHEA Grapalat" w:cs="GHEA Grapalat"/>
              <w:i/>
            </w:rPr>
          </w:rPrChange>
        </w:rPr>
      </w:pPr>
      <w:r w:rsidRPr="00DF1634">
        <w:rPr>
          <w:rFonts w:ascii="GHEA Grapalat" w:eastAsia="GHEA Grapalat" w:hAnsi="GHEA Grapalat" w:cs="GHEA Grapalat"/>
          <w:i/>
          <w:rPrChange w:id="3529" w:author="Hayk-PC" w:date="2024-12-11T02:31:00Z">
            <w:rPr>
              <w:rFonts w:ascii="GHEA Grapalat" w:eastAsia="GHEA Grapalat" w:hAnsi="GHEA Grapalat" w:cs="GHEA Grapalat"/>
              <w:i/>
            </w:rPr>
          </w:rPrChange>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DF1634" w14:paraId="5EAF0318" w14:textId="77777777" w:rsidTr="006D2CDF">
        <w:tc>
          <w:tcPr>
            <w:tcW w:w="2835" w:type="dxa"/>
            <w:shd w:val="clear" w:color="auto" w:fill="D9E2F3"/>
            <w:vAlign w:val="center"/>
          </w:tcPr>
          <w:p w14:paraId="7933A3B7" w14:textId="77777777" w:rsidR="00F016A2" w:rsidRPr="00DF163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Change w:id="3530" w:author="Hayk-PC" w:date="2024-12-11T02:31:00Z">
                  <w:rPr>
                    <w:rFonts w:ascii="GHEA Grapalat" w:eastAsia="GHEA Grapalat" w:hAnsi="GHEA Grapalat" w:cs="GHEA Grapalat"/>
                    <w:color w:val="000000"/>
                  </w:rPr>
                </w:rPrChange>
              </w:rPr>
            </w:pPr>
            <w:r w:rsidRPr="00DF1634">
              <w:rPr>
                <w:rFonts w:ascii="GHEA Grapalat" w:eastAsia="GHEA Grapalat" w:hAnsi="GHEA Grapalat" w:cs="GHEA Grapalat"/>
                <w:color w:val="000000"/>
                <w:rPrChange w:id="3531" w:author="Hayk-PC" w:date="2024-12-11T02:31:00Z">
                  <w:rPr>
                    <w:rFonts w:ascii="GHEA Grapalat" w:eastAsia="GHEA Grapalat" w:hAnsi="GHEA Grapalat" w:cs="GHEA Grapalat"/>
                    <w:color w:val="000000"/>
                  </w:rPr>
                </w:rPrChange>
              </w:rPr>
              <w:lastRenderedPageBreak/>
              <w:t>Наименование фондовой биржи</w:t>
            </w:r>
          </w:p>
        </w:tc>
        <w:tc>
          <w:tcPr>
            <w:tcW w:w="6180" w:type="dxa"/>
            <w:vAlign w:val="center"/>
          </w:tcPr>
          <w:p w14:paraId="4D1CA33C" w14:textId="77777777" w:rsidR="00F016A2" w:rsidRPr="00DF1634" w:rsidRDefault="00F016A2" w:rsidP="006D2CDF">
            <w:pPr>
              <w:spacing w:before="240" w:after="240"/>
              <w:rPr>
                <w:rFonts w:ascii="GHEA Grapalat" w:eastAsia="GHEA Grapalat" w:hAnsi="GHEA Grapalat" w:cs="GHEA Grapalat"/>
                <w:rPrChange w:id="3532" w:author="Hayk-PC" w:date="2024-12-11T02:31:00Z">
                  <w:rPr>
                    <w:rFonts w:ascii="GHEA Grapalat" w:eastAsia="GHEA Grapalat" w:hAnsi="GHEA Grapalat" w:cs="GHEA Grapalat"/>
                  </w:rPr>
                </w:rPrChange>
              </w:rPr>
            </w:pPr>
          </w:p>
        </w:tc>
      </w:tr>
      <w:tr w:rsidR="00F016A2" w:rsidRPr="00DF1634" w14:paraId="2B789DA2" w14:textId="77777777" w:rsidTr="006D2CDF">
        <w:tc>
          <w:tcPr>
            <w:tcW w:w="2835" w:type="dxa"/>
            <w:shd w:val="clear" w:color="auto" w:fill="D9E2F3"/>
            <w:vAlign w:val="center"/>
          </w:tcPr>
          <w:p w14:paraId="7B16A8CD" w14:textId="77777777" w:rsidR="00F016A2" w:rsidRPr="00DF163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Change w:id="3533" w:author="Hayk-PC" w:date="2024-12-11T02:31:00Z">
                  <w:rPr>
                    <w:rFonts w:ascii="GHEA Grapalat" w:eastAsia="GHEA Grapalat" w:hAnsi="GHEA Grapalat" w:cs="GHEA Grapalat"/>
                    <w:color w:val="000000"/>
                  </w:rPr>
                </w:rPrChange>
              </w:rPr>
            </w:pPr>
            <w:r w:rsidRPr="00DF1634">
              <w:rPr>
                <w:rFonts w:ascii="GHEA Grapalat" w:eastAsia="GHEA Grapalat" w:hAnsi="GHEA Grapalat" w:cs="GHEA Grapalat"/>
                <w:color w:val="000000"/>
                <w:rPrChange w:id="3534" w:author="Hayk-PC" w:date="2024-12-11T02:31:00Z">
                  <w:rPr>
                    <w:rFonts w:ascii="GHEA Grapalat" w:eastAsia="GHEA Grapalat" w:hAnsi="GHEA Grapalat" w:cs="GHEA Grapalat"/>
                    <w:color w:val="000000"/>
                  </w:rPr>
                </w:rPrChange>
              </w:rPr>
              <w:t>Ссылка на документы, наличествующие на бирже</w:t>
            </w:r>
          </w:p>
        </w:tc>
        <w:tc>
          <w:tcPr>
            <w:tcW w:w="6180" w:type="dxa"/>
            <w:vAlign w:val="center"/>
          </w:tcPr>
          <w:p w14:paraId="2F56AEB2" w14:textId="77777777" w:rsidR="00F016A2" w:rsidRPr="00DF1634" w:rsidRDefault="00F016A2" w:rsidP="006D2CDF">
            <w:pPr>
              <w:spacing w:before="240" w:after="240"/>
              <w:rPr>
                <w:rFonts w:ascii="GHEA Grapalat" w:eastAsia="GHEA Grapalat" w:hAnsi="GHEA Grapalat" w:cs="GHEA Grapalat"/>
                <w:rPrChange w:id="3535" w:author="Hayk-PC" w:date="2024-12-11T02:31:00Z">
                  <w:rPr>
                    <w:rFonts w:ascii="GHEA Grapalat" w:eastAsia="GHEA Grapalat" w:hAnsi="GHEA Grapalat" w:cs="GHEA Grapalat"/>
                  </w:rPr>
                </w:rPrChange>
              </w:rPr>
            </w:pPr>
          </w:p>
        </w:tc>
      </w:tr>
    </w:tbl>
    <w:p w14:paraId="4D4427D1" w14:textId="77777777" w:rsidR="00F016A2" w:rsidRPr="00DF1634" w:rsidRDefault="00F016A2" w:rsidP="00F016A2">
      <w:pPr>
        <w:pBdr>
          <w:top w:val="nil"/>
          <w:left w:val="nil"/>
          <w:bottom w:val="nil"/>
          <w:right w:val="nil"/>
          <w:between w:val="nil"/>
        </w:pBdr>
        <w:spacing w:before="240"/>
        <w:rPr>
          <w:rFonts w:ascii="GHEA Grapalat" w:eastAsia="GHEA Grapalat" w:hAnsi="GHEA Grapalat" w:cs="GHEA Grapalat"/>
          <w:i/>
          <w:rPrChange w:id="3536" w:author="Hayk-PC" w:date="2024-12-11T02:31:00Z">
            <w:rPr>
              <w:rFonts w:ascii="GHEA Grapalat" w:eastAsia="GHEA Grapalat" w:hAnsi="GHEA Grapalat" w:cs="GHEA Grapalat"/>
              <w:i/>
            </w:rPr>
          </w:rPrChange>
        </w:rPr>
      </w:pPr>
      <w:r w:rsidRPr="00DF1634">
        <w:rPr>
          <w:rFonts w:ascii="GHEA Grapalat" w:eastAsia="GHEA Grapalat" w:hAnsi="GHEA Grapalat" w:cs="GHEA Grapalat"/>
          <w:i/>
          <w:rPrChange w:id="3537" w:author="Hayk-PC" w:date="2024-12-11T02:31:00Z">
            <w:rPr>
              <w:rFonts w:ascii="GHEA Grapalat" w:eastAsia="GHEA Grapalat" w:hAnsi="GHEA Grapalat" w:cs="GHEA Grapalat"/>
              <w:i/>
            </w:rPr>
          </w:rPrChange>
        </w:rPr>
        <w:br w:type="page"/>
      </w:r>
    </w:p>
    <w:p w14:paraId="4AB86035" w14:textId="77777777" w:rsidR="00F016A2" w:rsidRPr="00DF1634" w:rsidRDefault="00F016A2" w:rsidP="00E61782">
      <w:pPr>
        <w:pStyle w:val="ListParagraph"/>
        <w:numPr>
          <w:ilvl w:val="0"/>
          <w:numId w:val="25"/>
        </w:numPr>
        <w:pBdr>
          <w:top w:val="nil"/>
          <w:left w:val="nil"/>
          <w:bottom w:val="nil"/>
          <w:right w:val="nil"/>
          <w:between w:val="nil"/>
        </w:pBdr>
        <w:rPr>
          <w:rFonts w:ascii="GHEA Grapalat" w:eastAsia="GHEA Grapalat" w:hAnsi="GHEA Grapalat" w:cs="GHEA Grapalat"/>
          <w:b/>
          <w:color w:val="000000"/>
          <w:rPrChange w:id="3538" w:author="Hayk-PC" w:date="2024-12-11T02:31:00Z">
            <w:rPr>
              <w:rFonts w:ascii="GHEA Grapalat" w:eastAsia="GHEA Grapalat" w:hAnsi="GHEA Grapalat" w:cs="GHEA Grapalat"/>
              <w:b/>
              <w:color w:val="000000"/>
            </w:rPr>
          </w:rPrChange>
        </w:rPr>
      </w:pPr>
      <w:r w:rsidRPr="00DF1634">
        <w:rPr>
          <w:rFonts w:ascii="GHEA Grapalat" w:eastAsia="GHEA Grapalat" w:hAnsi="GHEA Grapalat" w:cs="GHEA Grapalat"/>
          <w:b/>
          <w:color w:val="000000"/>
          <w:rPrChange w:id="3539" w:author="Hayk-PC" w:date="2024-12-11T02:31:00Z">
            <w:rPr>
              <w:rFonts w:ascii="GHEA Grapalat" w:eastAsia="GHEA Grapalat" w:hAnsi="GHEA Grapalat" w:cs="GHEA Grapalat"/>
              <w:b/>
              <w:color w:val="000000"/>
            </w:rPr>
          </w:rPrChange>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F016A2" w:rsidRPr="00DF1634" w14:paraId="6F837EFC" w14:textId="77777777" w:rsidTr="006D2CDF">
        <w:tc>
          <w:tcPr>
            <w:tcW w:w="9016" w:type="dxa"/>
            <w:shd w:val="clear" w:color="auto" w:fill="DBE5F1" w:themeFill="accent1" w:themeFillTint="33"/>
          </w:tcPr>
          <w:p w14:paraId="1E4F9E95" w14:textId="77777777" w:rsidR="00F016A2" w:rsidRPr="00DF1634" w:rsidRDefault="00F016A2" w:rsidP="006D2CDF">
            <w:pPr>
              <w:spacing w:before="240" w:after="160" w:line="259" w:lineRule="auto"/>
              <w:rPr>
                <w:rFonts w:ascii="GHEA Grapalat" w:eastAsia="GHEA Grapalat" w:hAnsi="GHEA Grapalat" w:cs="GHEA Grapalat"/>
                <w:i/>
                <w:color w:val="000000"/>
                <w:rPrChange w:id="3540" w:author="Hayk-PC" w:date="2024-12-11T02:31:00Z">
                  <w:rPr>
                    <w:rFonts w:ascii="GHEA Grapalat" w:eastAsia="GHEA Grapalat" w:hAnsi="GHEA Grapalat" w:cs="GHEA Grapalat"/>
                    <w:i/>
                    <w:color w:val="000000"/>
                  </w:rPr>
                </w:rPrChange>
              </w:rPr>
            </w:pPr>
            <w:r w:rsidRPr="00DF1634">
              <w:rPr>
                <w:rFonts w:ascii="GHEA Grapalat" w:eastAsia="GHEA Grapalat" w:hAnsi="GHEA Grapalat" w:cs="GHEA Grapalat"/>
                <w:i/>
                <w:color w:val="000000"/>
                <w:rPrChange w:id="3541" w:author="Hayk-PC" w:date="2024-12-11T02:31:00Z">
                  <w:rPr>
                    <w:rFonts w:ascii="GHEA Grapalat" w:eastAsia="GHEA Grapalat" w:hAnsi="GHEA Grapalat" w:cs="GHEA Grapalat"/>
                    <w:i/>
                    <w:color w:val="000000"/>
                  </w:rPr>
                </w:rPrChange>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DF1634" w14:paraId="2966015C" w14:textId="77777777" w:rsidTr="006D2CDF">
        <w:trPr>
          <w:trHeight w:val="10187"/>
        </w:trPr>
        <w:tc>
          <w:tcPr>
            <w:tcW w:w="9016" w:type="dxa"/>
          </w:tcPr>
          <w:p w14:paraId="22AB86FB" w14:textId="77777777" w:rsidR="00F016A2" w:rsidRPr="00DF1634" w:rsidRDefault="00F016A2" w:rsidP="006D2CDF">
            <w:pPr>
              <w:rPr>
                <w:rFonts w:ascii="GHEA Grapalat" w:eastAsia="GHEA Grapalat" w:hAnsi="GHEA Grapalat" w:cs="GHEA Grapalat"/>
                <w:b/>
                <w:color w:val="000000"/>
                <w:rPrChange w:id="3542" w:author="Hayk-PC" w:date="2024-12-11T02:31:00Z">
                  <w:rPr>
                    <w:rFonts w:ascii="GHEA Grapalat" w:eastAsia="GHEA Grapalat" w:hAnsi="GHEA Grapalat" w:cs="GHEA Grapalat"/>
                    <w:b/>
                    <w:color w:val="000000"/>
                  </w:rPr>
                </w:rPrChange>
              </w:rPr>
            </w:pPr>
          </w:p>
        </w:tc>
      </w:tr>
    </w:tbl>
    <w:p w14:paraId="494EE669" w14:textId="77777777" w:rsidR="00F016A2" w:rsidRPr="00DF1634" w:rsidRDefault="00F016A2" w:rsidP="00F016A2">
      <w:pPr>
        <w:pBdr>
          <w:top w:val="nil"/>
          <w:left w:val="nil"/>
          <w:bottom w:val="nil"/>
          <w:right w:val="nil"/>
          <w:between w:val="nil"/>
        </w:pBdr>
        <w:rPr>
          <w:rFonts w:ascii="GHEA Grapalat" w:eastAsia="GHEA Grapalat" w:hAnsi="GHEA Grapalat" w:cs="GHEA Grapalat"/>
          <w:b/>
          <w:color w:val="000000"/>
          <w:rPrChange w:id="3543" w:author="Hayk-PC" w:date="2024-12-11T02:31:00Z">
            <w:rPr>
              <w:rFonts w:ascii="GHEA Grapalat" w:eastAsia="GHEA Grapalat" w:hAnsi="GHEA Grapalat" w:cs="GHEA Grapalat"/>
              <w:b/>
              <w:color w:val="000000"/>
            </w:rPr>
          </w:rPrChange>
        </w:rPr>
      </w:pPr>
    </w:p>
    <w:p w14:paraId="72EA28A0" w14:textId="77777777" w:rsidR="00F016A2" w:rsidRPr="00DF1634" w:rsidRDefault="00F016A2" w:rsidP="00F016A2">
      <w:pPr>
        <w:rPr>
          <w:rFonts w:ascii="GHEA Grapalat" w:hAnsi="GHEA Grapalat"/>
          <w:b/>
          <w:rPrChange w:id="3544" w:author="Hayk-PC" w:date="2024-12-11T02:31:00Z">
            <w:rPr>
              <w:rFonts w:ascii="GHEA Grapalat" w:hAnsi="GHEA Grapalat"/>
              <w:b/>
            </w:rPr>
          </w:rPrChange>
        </w:rPr>
      </w:pPr>
    </w:p>
    <w:p w14:paraId="1C258434" w14:textId="77777777" w:rsidR="00F016A2" w:rsidRPr="00DF1634" w:rsidRDefault="00F016A2" w:rsidP="00F016A2">
      <w:pPr>
        <w:rPr>
          <w:ins w:id="3545" w:author="Inesa Kocharyan" w:date="2021-09-01T11:45:00Z"/>
          <w:rFonts w:ascii="GHEA Grapalat" w:hAnsi="GHEA Grapalat"/>
          <w:b/>
          <w:rPrChange w:id="3546" w:author="Hayk-PC" w:date="2024-12-11T02:31:00Z">
            <w:rPr>
              <w:ins w:id="3547" w:author="Inesa Kocharyan" w:date="2021-09-01T11:45:00Z"/>
              <w:rFonts w:ascii="GHEA Grapalat" w:hAnsi="GHEA Grapalat"/>
              <w:b/>
            </w:rPr>
          </w:rPrChange>
        </w:rPr>
      </w:pPr>
    </w:p>
    <w:p w14:paraId="664D7EF4" w14:textId="77777777" w:rsidR="00F016A2" w:rsidRPr="00DF1634" w:rsidRDefault="00F016A2" w:rsidP="00F016A2">
      <w:pPr>
        <w:rPr>
          <w:rFonts w:ascii="GHEA Grapalat" w:hAnsi="GHEA Grapalat"/>
          <w:b/>
          <w:rPrChange w:id="3548" w:author="Hayk-PC" w:date="2024-12-11T02:31:00Z">
            <w:rPr>
              <w:rFonts w:ascii="GHEA Grapalat" w:hAnsi="GHEA Grapalat"/>
              <w:b/>
            </w:rPr>
          </w:rPrChange>
        </w:rPr>
      </w:pPr>
      <w:r w:rsidRPr="00DF1634">
        <w:rPr>
          <w:rFonts w:ascii="GHEA Grapalat" w:hAnsi="GHEA Grapalat"/>
          <w:b/>
          <w:rPrChange w:id="3549" w:author="Hayk-PC" w:date="2024-12-11T02:31:00Z">
            <w:rPr>
              <w:rFonts w:ascii="GHEA Grapalat" w:hAnsi="GHEA Grapalat"/>
              <w:b/>
            </w:rPr>
          </w:rPrChange>
        </w:rPr>
        <w:br w:type="page"/>
      </w:r>
    </w:p>
    <w:p w14:paraId="460C3C18" w14:textId="77777777" w:rsidR="00F016A2" w:rsidRPr="00DF1634" w:rsidRDefault="00F016A2" w:rsidP="00F016A2">
      <w:pPr>
        <w:spacing w:line="360" w:lineRule="auto"/>
        <w:contextualSpacing/>
        <w:jc w:val="center"/>
        <w:rPr>
          <w:rFonts w:ascii="GHEA Grapalat" w:hAnsi="GHEA Grapalat"/>
          <w:b/>
          <w:lang w:val="hy-AM"/>
          <w:rPrChange w:id="3550" w:author="Hayk-PC" w:date="2024-12-11T02:31:00Z">
            <w:rPr>
              <w:rFonts w:ascii="GHEA Grapalat" w:hAnsi="GHEA Grapalat"/>
              <w:b/>
              <w:lang w:val="hy-AM"/>
            </w:rPr>
          </w:rPrChange>
        </w:rPr>
      </w:pPr>
      <w:r w:rsidRPr="00DF1634">
        <w:rPr>
          <w:rFonts w:ascii="GHEA Grapalat" w:hAnsi="GHEA Grapalat"/>
          <w:b/>
          <w:rPrChange w:id="3551" w:author="Hayk-PC" w:date="2024-12-11T02:31:00Z">
            <w:rPr>
              <w:rFonts w:ascii="GHEA Grapalat" w:hAnsi="GHEA Grapalat"/>
              <w:b/>
            </w:rPr>
          </w:rPrChange>
        </w:rPr>
        <w:lastRenderedPageBreak/>
        <w:t>Порядок заполнения декларации</w:t>
      </w:r>
    </w:p>
    <w:p w14:paraId="5E6A3C4F" w14:textId="77777777" w:rsidR="00F016A2" w:rsidRPr="00DF1634" w:rsidRDefault="00F016A2" w:rsidP="00F016A2">
      <w:pPr>
        <w:pStyle w:val="ListParagraph"/>
        <w:numPr>
          <w:ilvl w:val="0"/>
          <w:numId w:val="26"/>
        </w:numPr>
        <w:spacing w:after="200" w:line="360" w:lineRule="auto"/>
        <w:ind w:left="0"/>
        <w:contextualSpacing/>
        <w:jc w:val="both"/>
        <w:rPr>
          <w:rFonts w:ascii="GHEA Grapalat" w:hAnsi="GHEA Grapalat"/>
          <w:rPrChange w:id="3552" w:author="Hayk-PC" w:date="2024-12-11T02:31:00Z">
            <w:rPr>
              <w:rFonts w:ascii="GHEA Grapalat" w:hAnsi="GHEA Grapalat"/>
            </w:rPr>
          </w:rPrChange>
        </w:rPr>
      </w:pPr>
      <w:r w:rsidRPr="00DF1634">
        <w:rPr>
          <w:rFonts w:ascii="GHEA Grapalat" w:hAnsi="GHEA Grapalat"/>
          <w:rPrChange w:id="3553" w:author="Hayk-PC" w:date="2024-12-11T02:31:00Z">
            <w:rPr>
              <w:rFonts w:ascii="GHEA Grapalat" w:hAnsi="GHEA Grapalat"/>
            </w:rPr>
          </w:rPrChange>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2C988981" w14:textId="77777777" w:rsidR="00F016A2" w:rsidRPr="00DF1634" w:rsidRDefault="00F016A2" w:rsidP="00F016A2">
      <w:pPr>
        <w:pStyle w:val="ListParagraph"/>
        <w:numPr>
          <w:ilvl w:val="0"/>
          <w:numId w:val="27"/>
        </w:numPr>
        <w:spacing w:after="200" w:line="360" w:lineRule="auto"/>
        <w:ind w:left="0" w:firstLine="142"/>
        <w:contextualSpacing/>
        <w:jc w:val="both"/>
        <w:rPr>
          <w:rFonts w:ascii="GHEA Grapalat" w:hAnsi="GHEA Grapalat"/>
          <w:rPrChange w:id="3554" w:author="Hayk-PC" w:date="2024-12-11T02:31:00Z">
            <w:rPr>
              <w:rFonts w:ascii="GHEA Grapalat" w:hAnsi="GHEA Grapalat"/>
            </w:rPr>
          </w:rPrChange>
        </w:rPr>
      </w:pPr>
      <w:r w:rsidRPr="00DF1634">
        <w:rPr>
          <w:rFonts w:ascii="GHEA Grapalat" w:hAnsi="GHEA Grapalat"/>
          <w:rPrChange w:id="3555" w:author="Hayk-PC" w:date="2024-12-11T02:31:00Z">
            <w:rPr>
              <w:rFonts w:ascii="GHEA Grapalat" w:hAnsi="GHEA Grapalat"/>
            </w:rPr>
          </w:rPrChange>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72DFD56E" w14:textId="77777777" w:rsidR="00F016A2" w:rsidRPr="00DF1634" w:rsidRDefault="00F016A2" w:rsidP="00F016A2">
      <w:pPr>
        <w:pStyle w:val="ListParagraph"/>
        <w:numPr>
          <w:ilvl w:val="0"/>
          <w:numId w:val="27"/>
        </w:numPr>
        <w:spacing w:after="200" w:line="360" w:lineRule="auto"/>
        <w:contextualSpacing/>
        <w:jc w:val="both"/>
        <w:rPr>
          <w:rFonts w:ascii="GHEA Grapalat" w:hAnsi="GHEA Grapalat"/>
          <w:rPrChange w:id="3556" w:author="Hayk-PC" w:date="2024-12-11T02:31:00Z">
            <w:rPr>
              <w:rFonts w:ascii="GHEA Grapalat" w:hAnsi="GHEA Grapalat"/>
            </w:rPr>
          </w:rPrChange>
        </w:rPr>
      </w:pPr>
      <w:r w:rsidRPr="00DF1634">
        <w:rPr>
          <w:rFonts w:ascii="GHEA Grapalat" w:hAnsi="GHEA Grapalat"/>
          <w:rPrChange w:id="3557" w:author="Hayk-PC" w:date="2024-12-11T02:31:00Z">
            <w:rPr>
              <w:rFonts w:ascii="GHEA Grapalat" w:hAnsi="GHEA Grapalat"/>
            </w:rPr>
          </w:rPrChange>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100BC650" w14:textId="77777777" w:rsidR="00F016A2" w:rsidRPr="00DF1634" w:rsidRDefault="00F016A2" w:rsidP="00F016A2">
      <w:pPr>
        <w:pStyle w:val="ListParagraph"/>
        <w:numPr>
          <w:ilvl w:val="0"/>
          <w:numId w:val="27"/>
        </w:numPr>
        <w:spacing w:after="200" w:line="360" w:lineRule="auto"/>
        <w:ind w:left="0" w:firstLine="0"/>
        <w:contextualSpacing/>
        <w:jc w:val="both"/>
        <w:rPr>
          <w:rFonts w:ascii="GHEA Grapalat" w:hAnsi="GHEA Grapalat"/>
          <w:rPrChange w:id="3558" w:author="Hayk-PC" w:date="2024-12-11T02:31:00Z">
            <w:rPr>
              <w:rFonts w:ascii="GHEA Grapalat" w:hAnsi="GHEA Grapalat"/>
            </w:rPr>
          </w:rPrChange>
        </w:rPr>
      </w:pPr>
      <w:r w:rsidRPr="00DF1634">
        <w:rPr>
          <w:rFonts w:ascii="GHEA Grapalat" w:hAnsi="GHEA Grapalat"/>
          <w:rPrChange w:id="3559" w:author="Hayk-PC" w:date="2024-12-11T02:31:00Z">
            <w:rPr>
              <w:rFonts w:ascii="GHEA Grapalat" w:hAnsi="GHEA Grapalat"/>
            </w:rPr>
          </w:rPrChange>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2EC3AD86" w14:textId="77777777" w:rsidR="00F016A2" w:rsidRPr="00DF1634" w:rsidRDefault="00F016A2" w:rsidP="00F016A2">
      <w:pPr>
        <w:pStyle w:val="ListParagraph"/>
        <w:numPr>
          <w:ilvl w:val="0"/>
          <w:numId w:val="26"/>
        </w:numPr>
        <w:spacing w:after="200" w:line="360" w:lineRule="auto"/>
        <w:ind w:left="142" w:hanging="284"/>
        <w:contextualSpacing/>
        <w:jc w:val="both"/>
        <w:rPr>
          <w:rFonts w:ascii="GHEA Grapalat" w:hAnsi="GHEA Grapalat"/>
          <w:rPrChange w:id="3560" w:author="Hayk-PC" w:date="2024-12-11T02:31:00Z">
            <w:rPr>
              <w:rFonts w:ascii="GHEA Grapalat" w:hAnsi="GHEA Grapalat"/>
            </w:rPr>
          </w:rPrChange>
        </w:rPr>
      </w:pPr>
      <w:r w:rsidRPr="00DF1634">
        <w:rPr>
          <w:rFonts w:ascii="GHEA Grapalat" w:hAnsi="GHEA Grapalat"/>
          <w:rPrChange w:id="3561" w:author="Hayk-PC" w:date="2024-12-11T02:31:00Z">
            <w:rPr>
              <w:rFonts w:ascii="GHEA Grapalat" w:hAnsi="GHEA Grapalat"/>
            </w:rPr>
          </w:rPrChange>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DF1634">
        <w:rPr>
          <w:rPrChange w:id="3562" w:author="Hayk-PC" w:date="2024-12-11T02:31:00Z">
            <w:rPr/>
          </w:rPrChange>
        </w:rPr>
        <w:t xml:space="preserve"> </w:t>
      </w:r>
      <w:r w:rsidRPr="00DF1634">
        <w:rPr>
          <w:rFonts w:ascii="GHEA Grapalat" w:hAnsi="GHEA Grapalat"/>
          <w:rPrChange w:id="3563" w:author="Hayk-PC" w:date="2024-12-11T02:31:00Z">
            <w:rPr>
              <w:rFonts w:ascii="GHEA Grapalat" w:hAnsi="GHEA Grapalat"/>
            </w:rPr>
          </w:rPrChange>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23E4CBF1" w14:textId="77777777" w:rsidR="00F016A2" w:rsidRPr="00DF1634" w:rsidRDefault="00F016A2" w:rsidP="00F016A2">
      <w:pPr>
        <w:pStyle w:val="ListParagraph"/>
        <w:numPr>
          <w:ilvl w:val="0"/>
          <w:numId w:val="28"/>
        </w:numPr>
        <w:spacing w:after="200" w:line="360" w:lineRule="auto"/>
        <w:contextualSpacing/>
        <w:jc w:val="both"/>
        <w:rPr>
          <w:rFonts w:ascii="GHEA Grapalat" w:hAnsi="GHEA Grapalat"/>
          <w:rPrChange w:id="3564" w:author="Hayk-PC" w:date="2024-12-11T02:31:00Z">
            <w:rPr>
              <w:rFonts w:ascii="GHEA Grapalat" w:hAnsi="GHEA Grapalat"/>
            </w:rPr>
          </w:rPrChange>
        </w:rPr>
      </w:pPr>
      <w:r w:rsidRPr="00DF1634">
        <w:rPr>
          <w:rFonts w:ascii="GHEA Grapalat" w:hAnsi="GHEA Grapalat"/>
          <w:rPrChange w:id="3565" w:author="Hayk-PC" w:date="2024-12-11T02:31:00Z">
            <w:rPr>
              <w:rFonts w:ascii="GHEA Grapalat" w:hAnsi="GHEA Grapalat"/>
            </w:rPr>
          </w:rPrChange>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w:t>
      </w:r>
      <w:r w:rsidRPr="00DF1634">
        <w:rPr>
          <w:rFonts w:ascii="GHEA Grapalat" w:hAnsi="GHEA Grapalat"/>
          <w:rPrChange w:id="3566" w:author="Hayk-PC" w:date="2024-12-11T02:31:00Z">
            <w:rPr>
              <w:rFonts w:ascii="GHEA Grapalat" w:hAnsi="GHEA Grapalat"/>
            </w:rPr>
          </w:rPrChange>
        </w:rPr>
        <w:lastRenderedPageBreak/>
        <w:t>имеющиеся на бирже документы-при наличии документов, содержащих сведения о владельцах данного юридического лица;</w:t>
      </w:r>
    </w:p>
    <w:p w14:paraId="1B70A35C" w14:textId="77777777" w:rsidR="00F016A2" w:rsidRPr="00DF1634" w:rsidRDefault="00F016A2" w:rsidP="00F016A2">
      <w:pPr>
        <w:pStyle w:val="ListParagraph"/>
        <w:numPr>
          <w:ilvl w:val="0"/>
          <w:numId w:val="28"/>
        </w:numPr>
        <w:spacing w:after="200" w:line="360" w:lineRule="auto"/>
        <w:contextualSpacing/>
        <w:jc w:val="both"/>
        <w:rPr>
          <w:rFonts w:ascii="GHEA Grapalat" w:hAnsi="GHEA Grapalat"/>
          <w:rPrChange w:id="3567" w:author="Hayk-PC" w:date="2024-12-11T02:31:00Z">
            <w:rPr>
              <w:rFonts w:ascii="GHEA Grapalat" w:hAnsi="GHEA Grapalat"/>
            </w:rPr>
          </w:rPrChange>
        </w:rPr>
      </w:pPr>
      <w:r w:rsidRPr="00DF1634">
        <w:rPr>
          <w:rFonts w:ascii="GHEA Grapalat" w:hAnsi="GHEA Grapalat"/>
          <w:rPrChange w:id="3568" w:author="Hayk-PC" w:date="2024-12-11T02:31:00Z">
            <w:rPr>
              <w:rFonts w:ascii="GHEA Grapalat" w:hAnsi="GHEA Grapalat"/>
            </w:rPr>
          </w:rPrChange>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4B37CCD9" w14:textId="77777777" w:rsidR="00F016A2" w:rsidRPr="00DF1634" w:rsidRDefault="00F016A2" w:rsidP="00F016A2">
      <w:pPr>
        <w:pStyle w:val="ListParagraph"/>
        <w:numPr>
          <w:ilvl w:val="0"/>
          <w:numId w:val="28"/>
        </w:numPr>
        <w:spacing w:after="200" w:line="360" w:lineRule="auto"/>
        <w:contextualSpacing/>
        <w:jc w:val="both"/>
        <w:rPr>
          <w:rFonts w:ascii="GHEA Grapalat" w:hAnsi="GHEA Grapalat"/>
          <w:rPrChange w:id="3569" w:author="Hayk-PC" w:date="2024-12-11T02:31:00Z">
            <w:rPr>
              <w:rFonts w:ascii="GHEA Grapalat" w:hAnsi="GHEA Grapalat"/>
            </w:rPr>
          </w:rPrChange>
        </w:rPr>
      </w:pPr>
      <w:r w:rsidRPr="00DF1634">
        <w:rPr>
          <w:rFonts w:ascii="GHEA Grapalat" w:hAnsi="GHEA Grapalat"/>
          <w:rPrChange w:id="3570" w:author="Hayk-PC" w:date="2024-12-11T02:31:00Z">
            <w:rPr>
              <w:rFonts w:ascii="GHEA Grapalat" w:hAnsi="GHEA Grapalat"/>
            </w:rPr>
          </w:rPrChange>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6BA8529" w14:textId="77777777" w:rsidR="00F016A2" w:rsidRPr="00DF1634" w:rsidRDefault="00F016A2" w:rsidP="00F016A2">
      <w:pPr>
        <w:pStyle w:val="ListParagraph"/>
        <w:numPr>
          <w:ilvl w:val="0"/>
          <w:numId w:val="26"/>
        </w:numPr>
        <w:spacing w:after="200" w:line="360" w:lineRule="auto"/>
        <w:ind w:left="0"/>
        <w:contextualSpacing/>
        <w:jc w:val="both"/>
        <w:rPr>
          <w:rFonts w:ascii="GHEA Grapalat" w:hAnsi="GHEA Grapalat"/>
          <w:rPrChange w:id="3571" w:author="Hayk-PC" w:date="2024-12-11T02:31:00Z">
            <w:rPr>
              <w:rFonts w:ascii="GHEA Grapalat" w:hAnsi="GHEA Grapalat"/>
            </w:rPr>
          </w:rPrChange>
        </w:rPr>
      </w:pPr>
      <w:r w:rsidRPr="00DF1634">
        <w:rPr>
          <w:rFonts w:ascii="GHEA Grapalat" w:hAnsi="GHEA Grapalat"/>
          <w:rPrChange w:id="3572" w:author="Hayk-PC" w:date="2024-12-11T02:31:00Z">
            <w:rPr>
              <w:rFonts w:ascii="GHEA Grapalat" w:hAnsi="GHEA Grapalat"/>
            </w:rPr>
          </w:rPrChange>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DF1634">
        <w:rPr>
          <w:rFonts w:ascii="MS Mincho" w:eastAsia="MS Mincho" w:hAnsi="MS Mincho" w:cs="MS Mincho" w:hint="eastAsia"/>
          <w:rPrChange w:id="3573" w:author="Hayk-PC" w:date="2024-12-11T02:31:00Z">
            <w:rPr>
              <w:rFonts w:ascii="MS Mincho" w:eastAsia="MS Mincho" w:hAnsi="MS Mincho" w:cs="MS Mincho" w:hint="eastAsia"/>
            </w:rPr>
          </w:rPrChange>
        </w:rPr>
        <w:t>․</w:t>
      </w:r>
    </w:p>
    <w:p w14:paraId="2C93580D" w14:textId="77777777" w:rsidR="00F016A2" w:rsidRPr="00DF1634" w:rsidRDefault="00F016A2" w:rsidP="00F016A2">
      <w:pPr>
        <w:pStyle w:val="ListParagraph"/>
        <w:numPr>
          <w:ilvl w:val="0"/>
          <w:numId w:val="29"/>
        </w:numPr>
        <w:spacing w:after="200" w:line="360" w:lineRule="auto"/>
        <w:ind w:left="0" w:hanging="426"/>
        <w:contextualSpacing/>
        <w:jc w:val="both"/>
        <w:rPr>
          <w:rFonts w:ascii="GHEA Grapalat" w:hAnsi="GHEA Grapalat"/>
          <w:rPrChange w:id="3574" w:author="Hayk-PC" w:date="2024-12-11T02:31:00Z">
            <w:rPr>
              <w:rFonts w:ascii="GHEA Grapalat" w:hAnsi="GHEA Grapalat"/>
            </w:rPr>
          </w:rPrChange>
        </w:rPr>
      </w:pPr>
      <w:r w:rsidRPr="00DF1634">
        <w:rPr>
          <w:rFonts w:ascii="GHEA Grapalat" w:hAnsi="GHEA Grapalat"/>
          <w:rPrChange w:id="3575" w:author="Hayk-PC" w:date="2024-12-11T02:31:00Z">
            <w:rPr>
              <w:rFonts w:ascii="GHEA Grapalat" w:hAnsi="GHEA Grapalat"/>
            </w:rPr>
          </w:rPrChange>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w:t>
      </w:r>
      <w:r w:rsidRPr="00DF1634">
        <w:rPr>
          <w:rFonts w:ascii="GHEA Grapalat" w:hAnsi="GHEA Grapalat"/>
          <w:rPrChange w:id="3576" w:author="Hayk-PC" w:date="2024-12-11T02:31:00Z">
            <w:rPr>
              <w:rFonts w:ascii="GHEA Grapalat" w:hAnsi="GHEA Grapalat"/>
            </w:rPr>
          </w:rPrChange>
        </w:rPr>
        <w:lastRenderedPageBreak/>
        <w:t>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BA5C29D" w14:textId="77777777" w:rsidR="00F016A2" w:rsidRPr="00DF1634" w:rsidRDefault="00F016A2" w:rsidP="00F016A2">
      <w:pPr>
        <w:spacing w:line="360" w:lineRule="auto"/>
        <w:ind w:left="-360"/>
        <w:contextualSpacing/>
        <w:jc w:val="both"/>
        <w:rPr>
          <w:rFonts w:ascii="GHEA Grapalat" w:hAnsi="GHEA Grapalat"/>
          <w:rPrChange w:id="3577" w:author="Hayk-PC" w:date="2024-12-11T02:31:00Z">
            <w:rPr>
              <w:rFonts w:ascii="GHEA Grapalat" w:hAnsi="GHEA Grapalat"/>
            </w:rPr>
          </w:rPrChange>
        </w:rPr>
      </w:pPr>
      <w:r w:rsidRPr="00DF1634">
        <w:rPr>
          <w:rFonts w:ascii="GHEA Grapalat" w:hAnsi="GHEA Grapalat"/>
          <w:rPrChange w:id="3578" w:author="Hayk-PC" w:date="2024-12-11T02:31:00Z">
            <w:rPr>
              <w:rFonts w:ascii="GHEA Grapalat" w:hAnsi="GHEA Grapalat"/>
            </w:rPr>
          </w:rPrChange>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127DD5A" w14:textId="77777777" w:rsidR="00F016A2" w:rsidRPr="00DF1634" w:rsidRDefault="00F016A2" w:rsidP="00F016A2">
      <w:pPr>
        <w:pStyle w:val="ListParagraph"/>
        <w:numPr>
          <w:ilvl w:val="0"/>
          <w:numId w:val="26"/>
        </w:numPr>
        <w:spacing w:after="200" w:line="360" w:lineRule="auto"/>
        <w:ind w:left="0"/>
        <w:contextualSpacing/>
        <w:jc w:val="both"/>
        <w:rPr>
          <w:rFonts w:ascii="GHEA Grapalat" w:hAnsi="GHEA Grapalat"/>
          <w:rPrChange w:id="3579" w:author="Hayk-PC" w:date="2024-12-11T02:31:00Z">
            <w:rPr>
              <w:rFonts w:ascii="GHEA Grapalat" w:hAnsi="GHEA Grapalat"/>
            </w:rPr>
          </w:rPrChange>
        </w:rPr>
      </w:pPr>
      <w:r w:rsidRPr="00DF1634">
        <w:rPr>
          <w:rFonts w:ascii="GHEA Grapalat" w:hAnsi="GHEA Grapalat"/>
          <w:rPrChange w:id="3580" w:author="Hayk-PC" w:date="2024-12-11T02:31:00Z">
            <w:rPr>
              <w:rFonts w:ascii="GHEA Grapalat" w:hAnsi="GHEA Grapalat"/>
            </w:rPr>
          </w:rPrChange>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DF1634">
        <w:rPr>
          <w:rFonts w:ascii="MS Mincho" w:eastAsia="MS Mincho" w:hAnsi="MS Mincho" w:cs="MS Mincho" w:hint="eastAsia"/>
          <w:rPrChange w:id="3581" w:author="Hayk-PC" w:date="2024-12-11T02:31:00Z">
            <w:rPr>
              <w:rFonts w:ascii="MS Mincho" w:eastAsia="MS Mincho" w:hAnsi="MS Mincho" w:cs="MS Mincho" w:hint="eastAsia"/>
            </w:rPr>
          </w:rPrChange>
        </w:rPr>
        <w:t>․</w:t>
      </w:r>
    </w:p>
    <w:p w14:paraId="416370C8" w14:textId="77777777" w:rsidR="00F016A2" w:rsidRPr="00DF1634" w:rsidRDefault="00F016A2" w:rsidP="00F016A2">
      <w:pPr>
        <w:pStyle w:val="ListParagraph"/>
        <w:numPr>
          <w:ilvl w:val="0"/>
          <w:numId w:val="30"/>
        </w:numPr>
        <w:spacing w:after="200" w:line="360" w:lineRule="auto"/>
        <w:ind w:left="0"/>
        <w:contextualSpacing/>
        <w:jc w:val="both"/>
        <w:rPr>
          <w:rFonts w:ascii="GHEA Grapalat" w:hAnsi="GHEA Grapalat"/>
          <w:rPrChange w:id="3582" w:author="Hayk-PC" w:date="2024-12-11T02:31:00Z">
            <w:rPr>
              <w:rFonts w:ascii="GHEA Grapalat" w:hAnsi="GHEA Grapalat"/>
            </w:rPr>
          </w:rPrChange>
        </w:rPr>
      </w:pPr>
      <w:r w:rsidRPr="00DF1634">
        <w:rPr>
          <w:rFonts w:ascii="GHEA Grapalat" w:hAnsi="GHEA Grapalat"/>
          <w:rPrChange w:id="3583" w:author="Hayk-PC" w:date="2024-12-11T02:31:00Z">
            <w:rPr>
              <w:rFonts w:ascii="GHEA Grapalat" w:hAnsi="GHEA Grapalat"/>
            </w:rPr>
          </w:rPrChange>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1EEA6D25" w14:textId="77777777" w:rsidR="00F016A2" w:rsidRPr="00DF1634" w:rsidRDefault="00F016A2" w:rsidP="00F016A2">
      <w:pPr>
        <w:spacing w:line="360" w:lineRule="auto"/>
        <w:ind w:left="-375"/>
        <w:contextualSpacing/>
        <w:jc w:val="both"/>
        <w:rPr>
          <w:rFonts w:ascii="GHEA Grapalat" w:hAnsi="GHEA Grapalat"/>
          <w:rPrChange w:id="3584" w:author="Hayk-PC" w:date="2024-12-11T02:31:00Z">
            <w:rPr>
              <w:rFonts w:ascii="GHEA Grapalat" w:hAnsi="GHEA Grapalat"/>
              <w:highlight w:val="yellow"/>
            </w:rPr>
          </w:rPrChange>
        </w:rPr>
      </w:pPr>
      <w:r w:rsidRPr="00DF1634">
        <w:rPr>
          <w:rFonts w:ascii="GHEA Grapalat" w:hAnsi="GHEA Grapalat"/>
          <w:rPrChange w:id="3585" w:author="Hayk-PC" w:date="2024-12-11T02:31:00Z">
            <w:rPr>
              <w:rFonts w:ascii="GHEA Grapalat" w:hAnsi="GHEA Grapalat"/>
            </w:rPr>
          </w:rPrChange>
        </w:rPr>
        <w:t>2)  в подразделе "Документ, удостоверяющий личность" вносятся сведения о документе, удостоверяющем личность реального бенефициара;</w:t>
      </w:r>
    </w:p>
    <w:p w14:paraId="2269D8AB" w14:textId="77777777" w:rsidR="00F016A2" w:rsidRPr="00DF1634" w:rsidRDefault="00F016A2" w:rsidP="00F016A2">
      <w:pPr>
        <w:spacing w:line="360" w:lineRule="auto"/>
        <w:ind w:left="-375"/>
        <w:contextualSpacing/>
        <w:jc w:val="both"/>
        <w:rPr>
          <w:rFonts w:ascii="GHEA Grapalat" w:hAnsi="GHEA Grapalat"/>
          <w:rPrChange w:id="3586" w:author="Hayk-PC" w:date="2024-12-11T02:31:00Z">
            <w:rPr>
              <w:rFonts w:ascii="GHEA Grapalat" w:hAnsi="GHEA Grapalat"/>
              <w:highlight w:val="yellow"/>
            </w:rPr>
          </w:rPrChange>
        </w:rPr>
      </w:pPr>
      <w:r w:rsidRPr="00DF1634">
        <w:rPr>
          <w:rFonts w:ascii="GHEA Grapalat" w:hAnsi="GHEA Grapalat"/>
          <w:rPrChange w:id="3587" w:author="Hayk-PC" w:date="2024-12-11T02:31:00Z">
            <w:rPr>
              <w:rFonts w:ascii="GHEA Grapalat" w:hAnsi="GHEA Grapalat"/>
            </w:rPr>
          </w:rPrChange>
        </w:rPr>
        <w:t>3) в подразделе "Адрес учета лица" заполняется адрес места учета реального бенефициара;</w:t>
      </w:r>
    </w:p>
    <w:p w14:paraId="51A9E2C0" w14:textId="77777777" w:rsidR="00F016A2" w:rsidRPr="00DF1634" w:rsidRDefault="00F016A2" w:rsidP="00F016A2">
      <w:pPr>
        <w:spacing w:line="360" w:lineRule="auto"/>
        <w:ind w:left="-375"/>
        <w:contextualSpacing/>
        <w:jc w:val="both"/>
        <w:rPr>
          <w:rFonts w:ascii="GHEA Grapalat" w:hAnsi="GHEA Grapalat"/>
          <w:rPrChange w:id="3588" w:author="Hayk-PC" w:date="2024-12-11T02:31:00Z">
            <w:rPr>
              <w:rFonts w:ascii="GHEA Grapalat" w:hAnsi="GHEA Grapalat"/>
              <w:highlight w:val="yellow"/>
            </w:rPr>
          </w:rPrChange>
        </w:rPr>
      </w:pPr>
      <w:r w:rsidRPr="00DF1634">
        <w:rPr>
          <w:rFonts w:ascii="GHEA Grapalat" w:hAnsi="GHEA Grapalat"/>
          <w:rPrChange w:id="3589" w:author="Hayk-PC" w:date="2024-12-11T02:31:00Z">
            <w:rPr>
              <w:rFonts w:ascii="GHEA Grapalat" w:hAnsi="GHEA Grapalat"/>
            </w:rPr>
          </w:rPrChange>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7D6CB64A" w14:textId="77777777" w:rsidR="00F016A2" w:rsidRPr="00DF1634" w:rsidRDefault="00F016A2" w:rsidP="00F016A2">
      <w:pPr>
        <w:spacing w:line="360" w:lineRule="auto"/>
        <w:ind w:left="-375"/>
        <w:contextualSpacing/>
        <w:jc w:val="both"/>
        <w:rPr>
          <w:rFonts w:ascii="GHEA Grapalat" w:hAnsi="GHEA Grapalat"/>
          <w:rPrChange w:id="3590" w:author="Hayk-PC" w:date="2024-12-11T02:31:00Z">
            <w:rPr>
              <w:rFonts w:ascii="GHEA Grapalat" w:hAnsi="GHEA Grapalat"/>
            </w:rPr>
          </w:rPrChange>
        </w:rPr>
      </w:pPr>
      <w:r w:rsidRPr="00DF1634">
        <w:rPr>
          <w:rFonts w:ascii="GHEA Grapalat" w:hAnsi="GHEA Grapalat"/>
          <w:rPrChange w:id="3591" w:author="Hayk-PC" w:date="2024-12-11T02:31:00Z">
            <w:rPr>
              <w:rFonts w:ascii="GHEA Grapalat" w:hAnsi="GHEA Grapalat"/>
            </w:rPr>
          </w:rPrChange>
        </w:rPr>
        <w:t xml:space="preserve">5) подраздел "Основания </w:t>
      </w:r>
      <w:r w:rsidRPr="00DF1634">
        <w:rPr>
          <w:rFonts w:ascii="GHEA Grapalat" w:eastAsiaTheme="minorHAnsi" w:hAnsi="GHEA Grapalat" w:cstheme="minorBidi"/>
          <w:rPrChange w:id="3592" w:author="Hayk-PC" w:date="2024-12-11T02:31:00Z">
            <w:rPr>
              <w:rFonts w:ascii="GHEA Grapalat" w:eastAsiaTheme="minorHAnsi" w:hAnsi="GHEA Grapalat" w:cstheme="minorBidi"/>
            </w:rPr>
          </w:rPrChange>
        </w:rPr>
        <w:t>являться</w:t>
      </w:r>
      <w:r w:rsidRPr="00DF1634">
        <w:rPr>
          <w:rFonts w:ascii="GHEA Grapalat" w:hAnsi="GHEA Grapalat"/>
          <w:rPrChange w:id="3593" w:author="Hayk-PC" w:date="2024-12-11T02:31:00Z">
            <w:rPr>
              <w:rFonts w:ascii="GHEA Grapalat" w:hAnsi="GHEA Grapalat"/>
            </w:rPr>
          </w:rPrChange>
        </w:rPr>
        <w:t xml:space="preserve"> реальным бенефициаром (за исключением подотчетных организаций сферы недропользования)" заполняется, если юридическое </w:t>
      </w:r>
      <w:r w:rsidRPr="00DF1634">
        <w:rPr>
          <w:rFonts w:ascii="GHEA Grapalat" w:hAnsi="GHEA Grapalat"/>
          <w:rPrChange w:id="3594" w:author="Hayk-PC" w:date="2024-12-11T02:31:00Z">
            <w:rPr>
              <w:rFonts w:ascii="GHEA Grapalat" w:hAnsi="GHEA Grapalat"/>
            </w:rPr>
          </w:rPrChange>
        </w:rPr>
        <w:lastRenderedPageBreak/>
        <w:t>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4E9A2D38" w14:textId="77777777" w:rsidR="00F016A2" w:rsidRPr="00DF1634" w:rsidRDefault="00F016A2" w:rsidP="00F016A2">
      <w:pPr>
        <w:spacing w:line="360" w:lineRule="auto"/>
        <w:contextualSpacing/>
        <w:jc w:val="both"/>
        <w:rPr>
          <w:rFonts w:ascii="GHEA Grapalat" w:eastAsia="GHEA Grapalat" w:hAnsi="GHEA Grapalat" w:cs="GHEA Grapalat"/>
          <w:rPrChange w:id="3595" w:author="Hayk-PC" w:date="2024-12-11T02:31:00Z">
            <w:rPr>
              <w:rFonts w:ascii="GHEA Grapalat" w:eastAsia="GHEA Grapalat" w:hAnsi="GHEA Grapalat" w:cs="GHEA Grapalat"/>
            </w:rPr>
          </w:rPrChange>
        </w:rPr>
      </w:pPr>
      <w:r w:rsidRPr="00DF1634">
        <w:rPr>
          <w:rFonts w:ascii="GHEA Grapalat" w:hAnsi="GHEA Grapalat"/>
          <w:rPrChange w:id="3596" w:author="Hayk-PC" w:date="2024-12-11T02:31:00Z">
            <w:rPr>
              <w:rFonts w:ascii="GHEA Grapalat" w:hAnsi="GHEA Grapalat"/>
            </w:rPr>
          </w:rPrChange>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DF1634">
        <w:rPr>
          <w:rFonts w:ascii="GHEA Grapalat" w:hAnsi="GHEA Grapalat"/>
          <w:lang w:val="hy-AM"/>
          <w:rPrChange w:id="3597" w:author="Hayk-PC" w:date="2024-12-11T02:31:00Z">
            <w:rPr>
              <w:rFonts w:ascii="GHEA Grapalat" w:hAnsi="GHEA Grapalat"/>
              <w:lang w:val="hy-AM"/>
            </w:rPr>
          </w:rPrChange>
        </w:rPr>
        <w:t>Օ</w:t>
      </w:r>
      <w:r w:rsidRPr="00DF1634">
        <w:rPr>
          <w:rFonts w:ascii="GHEA Grapalat" w:hAnsi="GHEA Grapalat"/>
          <w:rPrChange w:id="3598" w:author="Hayk-PC" w:date="2024-12-11T02:31:00Z">
            <w:rPr>
              <w:rFonts w:ascii="GHEA Grapalat" w:hAnsi="GHEA Grapalat"/>
            </w:rPr>
          </w:rPrChange>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DF1634">
        <w:rPr>
          <w:rFonts w:ascii="GHEA Grapalat" w:hAnsi="GHEA Grapalat"/>
          <w:lang w:val="hy-AM"/>
          <w:rPrChange w:id="3599" w:author="Hayk-PC" w:date="2024-12-11T02:31:00Z">
            <w:rPr>
              <w:rFonts w:ascii="GHEA Grapalat" w:hAnsi="GHEA Grapalat"/>
              <w:lang w:val="hy-AM"/>
            </w:rPr>
          </w:rPrChange>
        </w:rPr>
        <w:t>Օ</w:t>
      </w:r>
      <w:r w:rsidRPr="00DF1634">
        <w:rPr>
          <w:rFonts w:ascii="GHEA Grapalat" w:hAnsi="GHEA Grapalat"/>
          <w:rPrChange w:id="3600" w:author="Hayk-PC" w:date="2024-12-11T02:31:00Z">
            <w:rPr>
              <w:rFonts w:ascii="GHEA Grapalat" w:hAnsi="GHEA Grapalat"/>
            </w:rPr>
          </w:rPrChange>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DF1634">
        <w:rPr>
          <w:rFonts w:ascii="GHEA Grapalat" w:hAnsi="GHEA Grapalat"/>
          <w:lang w:val="hy-AM"/>
          <w:rPrChange w:id="3601" w:author="Hayk-PC" w:date="2024-12-11T02:31:00Z">
            <w:rPr>
              <w:rFonts w:ascii="GHEA Grapalat" w:hAnsi="GHEA Grapalat"/>
              <w:lang w:val="hy-AM"/>
            </w:rPr>
          </w:rPrChange>
        </w:rPr>
        <w:t>Օ</w:t>
      </w:r>
      <w:r w:rsidRPr="00DF1634">
        <w:rPr>
          <w:rFonts w:ascii="GHEA Grapalat" w:hAnsi="GHEA Grapalat"/>
          <w:rPrChange w:id="3602" w:author="Hayk-PC" w:date="2024-12-11T02:31:00Z">
            <w:rPr>
              <w:rFonts w:ascii="GHEA Grapalat" w:hAnsi="GHEA Grapalat"/>
            </w:rPr>
          </w:rPrChange>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DF1634">
        <w:rPr>
          <w:rFonts w:ascii="GHEA Grapalat" w:eastAsia="GHEA Grapalat" w:hAnsi="GHEA Grapalat" w:cs="GHEA Grapalat"/>
          <w:rPrChange w:id="3603" w:author="Hayk-PC" w:date="2024-12-11T02:31:00Z">
            <w:rPr>
              <w:rFonts w:ascii="GHEA Grapalat" w:eastAsia="GHEA Grapalat" w:hAnsi="GHEA Grapalat" w:cs="GHEA Grapalat"/>
            </w:rPr>
          </w:rPrChange>
        </w:rPr>
        <w:t xml:space="preserve">В поле "Вид участия" производится отметка о прямой или косвенной принадлежности участия в уставном капитале. При наличии в уставном </w:t>
      </w:r>
      <w:r w:rsidRPr="00DF1634">
        <w:rPr>
          <w:rFonts w:ascii="GHEA Grapalat" w:eastAsia="GHEA Grapalat" w:hAnsi="GHEA Grapalat" w:cs="GHEA Grapalat"/>
          <w:rPrChange w:id="3604" w:author="Hayk-PC" w:date="2024-12-11T02:31:00Z">
            <w:rPr>
              <w:rFonts w:ascii="GHEA Grapalat" w:eastAsia="GHEA Grapalat" w:hAnsi="GHEA Grapalat" w:cs="GHEA Grapalat"/>
            </w:rPr>
          </w:rPrChange>
        </w:rPr>
        <w:lastRenderedPageBreak/>
        <w:t>капитале и прямого, и косвенного участия производится отметка о наличии одновременно и прямого, и косвенного участия;</w:t>
      </w:r>
    </w:p>
    <w:p w14:paraId="0BC58C66" w14:textId="77777777" w:rsidR="00F016A2" w:rsidRPr="00DF1634" w:rsidRDefault="00F016A2" w:rsidP="00F016A2">
      <w:pPr>
        <w:spacing w:line="360" w:lineRule="auto"/>
        <w:contextualSpacing/>
        <w:jc w:val="both"/>
        <w:rPr>
          <w:rFonts w:ascii="GHEA Grapalat" w:hAnsi="GHEA Grapalat"/>
          <w:lang w:val="hy-AM"/>
          <w:rPrChange w:id="3605" w:author="Hayk-PC" w:date="2024-12-11T02:31:00Z">
            <w:rPr>
              <w:rFonts w:ascii="GHEA Grapalat" w:hAnsi="GHEA Grapalat"/>
              <w:lang w:val="hy-AM"/>
            </w:rPr>
          </w:rPrChange>
        </w:rPr>
      </w:pPr>
      <w:r w:rsidRPr="00DF1634">
        <w:rPr>
          <w:rFonts w:ascii="GHEA Grapalat" w:hAnsi="GHEA Grapalat"/>
          <w:rPrChange w:id="3606" w:author="Hayk-PC" w:date="2024-12-11T02:31:00Z">
            <w:rPr>
              <w:rFonts w:ascii="GHEA Grapalat" w:hAnsi="GHEA Grapalat"/>
            </w:rPr>
          </w:rPrChange>
        </w:rPr>
        <w:t xml:space="preserve">б. в пункте </w:t>
      </w:r>
      <w:r w:rsidRPr="00DF1634">
        <w:rPr>
          <w:rFonts w:ascii="GHEA Grapalat" w:eastAsia="GHEA Grapalat" w:hAnsi="GHEA Grapalat" w:cs="GHEA Grapalat"/>
          <w:rPrChange w:id="3607" w:author="Hayk-PC" w:date="2024-12-11T02:31:00Z">
            <w:rPr>
              <w:rFonts w:ascii="GHEA Grapalat" w:eastAsia="GHEA Grapalat" w:hAnsi="GHEA Grapalat" w:cs="GHEA Grapalat"/>
            </w:rPr>
          </w:rPrChange>
        </w:rPr>
        <w:t>"</w:t>
      </w:r>
      <w:r w:rsidRPr="00DF1634">
        <w:rPr>
          <w:rFonts w:ascii="GHEA Grapalat" w:hAnsi="GHEA Grapalat"/>
          <w:rPrChange w:id="3608" w:author="Hayk-PC" w:date="2024-12-11T02:31:00Z">
            <w:rPr>
              <w:rFonts w:ascii="GHEA Grapalat" w:hAnsi="GHEA Grapalat"/>
            </w:rPr>
          </w:rPrChange>
        </w:rPr>
        <w:t>б</w:t>
      </w:r>
      <w:r w:rsidRPr="00DF1634">
        <w:rPr>
          <w:rFonts w:ascii="GHEA Grapalat" w:eastAsia="GHEA Grapalat" w:hAnsi="GHEA Grapalat" w:cs="GHEA Grapalat"/>
          <w:rPrChange w:id="3609" w:author="Hayk-PC" w:date="2024-12-11T02:31:00Z">
            <w:rPr>
              <w:rFonts w:ascii="GHEA Grapalat" w:eastAsia="GHEA Grapalat" w:hAnsi="GHEA Grapalat" w:cs="GHEA Grapalat"/>
            </w:rPr>
          </w:rPrChange>
        </w:rPr>
        <w:t>"</w:t>
      </w:r>
      <w:r w:rsidRPr="00DF1634">
        <w:rPr>
          <w:rFonts w:ascii="GHEA Grapalat" w:hAnsi="GHEA Grapalat"/>
          <w:rPrChange w:id="3610" w:author="Hayk-PC" w:date="2024-12-11T02:31:00Z">
            <w:rPr>
              <w:rFonts w:ascii="GHEA Grapalat" w:hAnsi="GHEA Grapalat"/>
            </w:rPr>
          </w:rPrChange>
        </w:rPr>
        <w:t xml:space="preserve"> этого подраздела делается отметка, если лицо по смыслу пункта </w:t>
      </w:r>
      <w:r w:rsidRPr="00DF1634">
        <w:rPr>
          <w:rFonts w:ascii="GHEA Grapalat" w:eastAsia="GHEA Grapalat" w:hAnsi="GHEA Grapalat" w:cs="GHEA Grapalat"/>
          <w:rPrChange w:id="3611" w:author="Hayk-PC" w:date="2024-12-11T02:31:00Z">
            <w:rPr>
              <w:rFonts w:ascii="GHEA Grapalat" w:eastAsia="GHEA Grapalat" w:hAnsi="GHEA Grapalat" w:cs="GHEA Grapalat"/>
            </w:rPr>
          </w:rPrChange>
        </w:rPr>
        <w:t>"</w:t>
      </w:r>
      <w:r w:rsidRPr="00DF1634">
        <w:rPr>
          <w:rFonts w:ascii="GHEA Grapalat" w:hAnsi="GHEA Grapalat"/>
          <w:rPrChange w:id="3612" w:author="Hayk-PC" w:date="2024-12-11T02:31:00Z">
            <w:rPr>
              <w:rFonts w:ascii="GHEA Grapalat" w:hAnsi="GHEA Grapalat"/>
            </w:rPr>
          </w:rPrChange>
        </w:rPr>
        <w:t>а</w:t>
      </w:r>
      <w:r w:rsidRPr="00DF1634">
        <w:rPr>
          <w:rFonts w:ascii="GHEA Grapalat" w:eastAsia="GHEA Grapalat" w:hAnsi="GHEA Grapalat" w:cs="GHEA Grapalat"/>
          <w:rPrChange w:id="3613" w:author="Hayk-PC" w:date="2024-12-11T02:31:00Z">
            <w:rPr>
              <w:rFonts w:ascii="GHEA Grapalat" w:eastAsia="GHEA Grapalat" w:hAnsi="GHEA Grapalat" w:cs="GHEA Grapalat"/>
            </w:rPr>
          </w:rPrChange>
        </w:rPr>
        <w:t>"</w:t>
      </w:r>
      <w:r w:rsidRPr="00DF1634">
        <w:rPr>
          <w:rFonts w:ascii="GHEA Grapalat" w:hAnsi="GHEA Grapalat"/>
          <w:rPrChange w:id="3614" w:author="Hayk-PC" w:date="2024-12-11T02:31:00Z">
            <w:rPr>
              <w:rFonts w:ascii="GHEA Grapalat" w:hAnsi="GHEA Grapalat"/>
            </w:rPr>
          </w:rPrChange>
        </w:rPr>
        <w:t xml:space="preserve"> не является реальным бенефициаром Организации, но контролирует </w:t>
      </w:r>
      <w:r w:rsidRPr="00DF1634">
        <w:rPr>
          <w:rFonts w:ascii="GHEA Grapalat" w:hAnsi="GHEA Grapalat"/>
          <w:lang w:val="hy-AM"/>
          <w:rPrChange w:id="3615" w:author="Hayk-PC" w:date="2024-12-11T02:31:00Z">
            <w:rPr>
              <w:rFonts w:ascii="GHEA Grapalat" w:hAnsi="GHEA Grapalat"/>
              <w:lang w:val="hy-AM"/>
            </w:rPr>
          </w:rPrChange>
        </w:rPr>
        <w:t>Օ</w:t>
      </w:r>
      <w:r w:rsidRPr="00DF1634">
        <w:rPr>
          <w:rFonts w:ascii="GHEA Grapalat" w:hAnsi="GHEA Grapalat"/>
          <w:rPrChange w:id="3616" w:author="Hayk-PC" w:date="2024-12-11T02:31:00Z">
            <w:rPr>
              <w:rFonts w:ascii="GHEA Grapalat" w:hAnsi="GHEA Grapalat"/>
            </w:rPr>
          </w:rPrChange>
        </w:rPr>
        <w:t>рганизацию в силу правовых инструментов (в том числе заключенных сделок), на основе личного влияния иного характера или иными средствами;</w:t>
      </w:r>
    </w:p>
    <w:p w14:paraId="34A7CA5F" w14:textId="77777777" w:rsidR="00F016A2" w:rsidRPr="00DF1634" w:rsidRDefault="00F016A2" w:rsidP="00F016A2">
      <w:pPr>
        <w:spacing w:line="360" w:lineRule="auto"/>
        <w:contextualSpacing/>
        <w:jc w:val="both"/>
        <w:rPr>
          <w:rFonts w:ascii="GHEA Grapalat" w:hAnsi="GHEA Grapalat"/>
          <w:rPrChange w:id="3617" w:author="Hayk-PC" w:date="2024-12-11T02:31:00Z">
            <w:rPr>
              <w:rFonts w:ascii="GHEA Grapalat" w:hAnsi="GHEA Grapalat"/>
            </w:rPr>
          </w:rPrChange>
        </w:rPr>
      </w:pPr>
      <w:r w:rsidRPr="00DF1634">
        <w:rPr>
          <w:rFonts w:ascii="GHEA Grapalat" w:hAnsi="GHEA Grapalat"/>
          <w:rPrChange w:id="3618" w:author="Hayk-PC" w:date="2024-12-11T02:31:00Z">
            <w:rPr>
              <w:rFonts w:ascii="GHEA Grapalat" w:hAnsi="GHEA Grapalat"/>
            </w:rPr>
          </w:rPrChange>
        </w:rPr>
        <w:t>в</w:t>
      </w:r>
      <w:r w:rsidRPr="00DF1634">
        <w:rPr>
          <w:rFonts w:ascii="GHEA Grapalat" w:hAnsi="GHEA Grapalat"/>
          <w:lang w:val="hy-AM"/>
          <w:rPrChange w:id="3619" w:author="Hayk-PC" w:date="2024-12-11T02:31:00Z">
            <w:rPr>
              <w:rFonts w:ascii="GHEA Grapalat" w:hAnsi="GHEA Grapalat"/>
              <w:lang w:val="hy-AM"/>
            </w:rPr>
          </w:rPrChange>
        </w:rPr>
        <w:t xml:space="preserve">. </w:t>
      </w:r>
      <w:r w:rsidRPr="00DF1634">
        <w:rPr>
          <w:rFonts w:ascii="GHEA Grapalat" w:hAnsi="GHEA Grapalat"/>
          <w:rPrChange w:id="3620" w:author="Hayk-PC" w:date="2024-12-11T02:31:00Z">
            <w:rPr>
              <w:rFonts w:ascii="GHEA Grapalat" w:hAnsi="GHEA Grapalat"/>
            </w:rPr>
          </w:rPrChange>
        </w:rPr>
        <w:t>в</w:t>
      </w:r>
      <w:r w:rsidRPr="00DF1634">
        <w:rPr>
          <w:rFonts w:ascii="GHEA Grapalat" w:hAnsi="GHEA Grapalat"/>
          <w:lang w:val="hy-AM"/>
          <w:rPrChange w:id="3621" w:author="Hayk-PC" w:date="2024-12-11T02:31:00Z">
            <w:rPr>
              <w:rFonts w:ascii="GHEA Grapalat" w:hAnsi="GHEA Grapalat"/>
              <w:lang w:val="hy-AM"/>
            </w:rPr>
          </w:rPrChange>
        </w:rPr>
        <w:t xml:space="preserve"> пункте </w:t>
      </w:r>
      <w:r w:rsidRPr="00DF1634">
        <w:rPr>
          <w:rFonts w:ascii="GHEA Grapalat" w:eastAsia="GHEA Grapalat" w:hAnsi="GHEA Grapalat" w:cs="GHEA Grapalat"/>
          <w:rPrChange w:id="3622" w:author="Hayk-PC" w:date="2024-12-11T02:31:00Z">
            <w:rPr>
              <w:rFonts w:ascii="GHEA Grapalat" w:eastAsia="GHEA Grapalat" w:hAnsi="GHEA Grapalat" w:cs="GHEA Grapalat"/>
            </w:rPr>
          </w:rPrChange>
        </w:rPr>
        <w:t>"</w:t>
      </w:r>
      <w:r w:rsidRPr="00DF1634">
        <w:rPr>
          <w:rFonts w:ascii="GHEA Grapalat" w:hAnsi="GHEA Grapalat"/>
          <w:rPrChange w:id="3623" w:author="Hayk-PC" w:date="2024-12-11T02:31:00Z">
            <w:rPr>
              <w:rFonts w:ascii="GHEA Grapalat" w:hAnsi="GHEA Grapalat"/>
            </w:rPr>
          </w:rPrChange>
        </w:rPr>
        <w:t>в</w:t>
      </w:r>
      <w:r w:rsidRPr="00DF1634">
        <w:rPr>
          <w:rFonts w:ascii="GHEA Grapalat" w:eastAsia="GHEA Grapalat" w:hAnsi="GHEA Grapalat" w:cs="GHEA Grapalat"/>
          <w:rPrChange w:id="3624" w:author="Hayk-PC" w:date="2024-12-11T02:31:00Z">
            <w:rPr>
              <w:rFonts w:ascii="GHEA Grapalat" w:eastAsia="GHEA Grapalat" w:hAnsi="GHEA Grapalat" w:cs="GHEA Grapalat"/>
            </w:rPr>
          </w:rPrChange>
        </w:rPr>
        <w:t>"</w:t>
      </w:r>
      <w:r w:rsidRPr="00DF1634">
        <w:rPr>
          <w:rFonts w:ascii="GHEA Grapalat" w:hAnsi="GHEA Grapalat"/>
          <w:rPrChange w:id="3625" w:author="Hayk-PC" w:date="2024-12-11T02:31:00Z">
            <w:rPr>
              <w:rFonts w:ascii="GHEA Grapalat" w:hAnsi="GHEA Grapalat"/>
            </w:rPr>
          </w:rPrChange>
        </w:rPr>
        <w:t xml:space="preserve"> </w:t>
      </w:r>
      <w:r w:rsidRPr="00DF1634">
        <w:rPr>
          <w:rFonts w:ascii="GHEA Grapalat" w:hAnsi="GHEA Grapalat"/>
          <w:lang w:val="hy-AM"/>
          <w:rPrChange w:id="3626" w:author="Hayk-PC" w:date="2024-12-11T02:31:00Z">
            <w:rPr>
              <w:rFonts w:ascii="GHEA Grapalat" w:hAnsi="GHEA Grapalat"/>
              <w:lang w:val="hy-AM"/>
            </w:rPr>
          </w:rPrChange>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DF1634">
        <w:rPr>
          <w:rFonts w:ascii="GHEA Grapalat" w:hAnsi="GHEA Grapalat"/>
          <w:rPrChange w:id="3627" w:author="Hayk-PC" w:date="2024-12-11T02:31:00Z">
            <w:rPr>
              <w:rFonts w:ascii="GHEA Grapalat" w:hAnsi="GHEA Grapalat"/>
            </w:rPr>
          </w:rPrChange>
        </w:rPr>
        <w:t>О</w:t>
      </w:r>
      <w:r w:rsidRPr="00DF1634">
        <w:rPr>
          <w:rFonts w:ascii="GHEA Grapalat" w:hAnsi="GHEA Grapalat"/>
          <w:lang w:val="hy-AM"/>
          <w:rPrChange w:id="3628" w:author="Hayk-PC" w:date="2024-12-11T02:31:00Z">
            <w:rPr>
              <w:rFonts w:ascii="GHEA Grapalat" w:hAnsi="GHEA Grapalat"/>
              <w:lang w:val="hy-AM"/>
            </w:rPr>
          </w:rPrChange>
        </w:rPr>
        <w:t xml:space="preserve">рганизации, в случае если не имеется физическое лицо, соответствующее требованиям пунктов </w:t>
      </w:r>
      <w:r w:rsidRPr="00DF1634">
        <w:rPr>
          <w:rFonts w:ascii="GHEA Grapalat" w:eastAsia="GHEA Grapalat" w:hAnsi="GHEA Grapalat" w:cs="GHEA Grapalat"/>
          <w:rPrChange w:id="3629" w:author="Hayk-PC" w:date="2024-12-11T02:31:00Z">
            <w:rPr>
              <w:rFonts w:ascii="GHEA Grapalat" w:eastAsia="GHEA Grapalat" w:hAnsi="GHEA Grapalat" w:cs="GHEA Grapalat"/>
            </w:rPr>
          </w:rPrChange>
        </w:rPr>
        <w:t>"</w:t>
      </w:r>
      <w:r w:rsidRPr="00DF1634">
        <w:rPr>
          <w:rFonts w:ascii="GHEA Grapalat" w:hAnsi="GHEA Grapalat"/>
          <w:rPrChange w:id="3630" w:author="Hayk-PC" w:date="2024-12-11T02:31:00Z">
            <w:rPr>
              <w:rFonts w:ascii="GHEA Grapalat" w:hAnsi="GHEA Grapalat"/>
            </w:rPr>
          </w:rPrChange>
        </w:rPr>
        <w:t>а</w:t>
      </w:r>
      <w:r w:rsidRPr="00DF1634">
        <w:rPr>
          <w:rFonts w:ascii="GHEA Grapalat" w:eastAsia="GHEA Grapalat" w:hAnsi="GHEA Grapalat" w:cs="GHEA Grapalat"/>
          <w:rPrChange w:id="3631" w:author="Hayk-PC" w:date="2024-12-11T02:31:00Z">
            <w:rPr>
              <w:rFonts w:ascii="GHEA Grapalat" w:eastAsia="GHEA Grapalat" w:hAnsi="GHEA Grapalat" w:cs="GHEA Grapalat"/>
            </w:rPr>
          </w:rPrChange>
        </w:rPr>
        <w:t>"</w:t>
      </w:r>
      <w:r w:rsidRPr="00DF1634">
        <w:rPr>
          <w:rFonts w:ascii="GHEA Grapalat" w:hAnsi="GHEA Grapalat"/>
          <w:rPrChange w:id="3632" w:author="Hayk-PC" w:date="2024-12-11T02:31:00Z">
            <w:rPr>
              <w:rFonts w:ascii="GHEA Grapalat" w:hAnsi="GHEA Grapalat"/>
            </w:rPr>
          </w:rPrChange>
        </w:rPr>
        <w:t xml:space="preserve"> </w:t>
      </w:r>
      <w:r w:rsidRPr="00DF1634">
        <w:rPr>
          <w:rFonts w:ascii="GHEA Grapalat" w:hAnsi="GHEA Grapalat"/>
          <w:lang w:val="hy-AM"/>
          <w:rPrChange w:id="3633" w:author="Hayk-PC" w:date="2024-12-11T02:31:00Z">
            <w:rPr>
              <w:rFonts w:ascii="GHEA Grapalat" w:hAnsi="GHEA Grapalat"/>
              <w:lang w:val="hy-AM"/>
            </w:rPr>
          </w:rPrChange>
        </w:rPr>
        <w:t xml:space="preserve">и </w:t>
      </w:r>
      <w:r w:rsidRPr="00DF1634">
        <w:rPr>
          <w:rFonts w:ascii="GHEA Grapalat" w:eastAsia="GHEA Grapalat" w:hAnsi="GHEA Grapalat" w:cs="GHEA Grapalat"/>
          <w:rPrChange w:id="3634" w:author="Hayk-PC" w:date="2024-12-11T02:31:00Z">
            <w:rPr>
              <w:rFonts w:ascii="GHEA Grapalat" w:eastAsia="GHEA Grapalat" w:hAnsi="GHEA Grapalat" w:cs="GHEA Grapalat"/>
            </w:rPr>
          </w:rPrChange>
        </w:rPr>
        <w:t>"</w:t>
      </w:r>
      <w:r w:rsidRPr="00DF1634">
        <w:rPr>
          <w:rFonts w:ascii="GHEA Grapalat" w:hAnsi="GHEA Grapalat"/>
          <w:rPrChange w:id="3635" w:author="Hayk-PC" w:date="2024-12-11T02:31:00Z">
            <w:rPr>
              <w:rFonts w:ascii="GHEA Grapalat" w:hAnsi="GHEA Grapalat"/>
            </w:rPr>
          </w:rPrChange>
        </w:rPr>
        <w:t>б</w:t>
      </w:r>
      <w:r w:rsidRPr="00DF1634">
        <w:rPr>
          <w:rFonts w:ascii="GHEA Grapalat" w:eastAsia="GHEA Grapalat" w:hAnsi="GHEA Grapalat" w:cs="GHEA Grapalat"/>
          <w:rPrChange w:id="3636" w:author="Hayk-PC" w:date="2024-12-11T02:31:00Z">
            <w:rPr>
              <w:rFonts w:ascii="GHEA Grapalat" w:eastAsia="GHEA Grapalat" w:hAnsi="GHEA Grapalat" w:cs="GHEA Grapalat"/>
            </w:rPr>
          </w:rPrChange>
        </w:rPr>
        <w:t>"</w:t>
      </w:r>
      <w:r w:rsidRPr="00DF1634">
        <w:rPr>
          <w:rFonts w:ascii="GHEA Grapalat" w:hAnsi="GHEA Grapalat"/>
          <w:rPrChange w:id="3637" w:author="Hayk-PC" w:date="2024-12-11T02:31:00Z">
            <w:rPr>
              <w:rFonts w:ascii="GHEA Grapalat" w:hAnsi="GHEA Grapalat"/>
            </w:rPr>
          </w:rPrChange>
        </w:rPr>
        <w:t xml:space="preserve"> </w:t>
      </w:r>
      <w:r w:rsidRPr="00DF1634">
        <w:rPr>
          <w:rFonts w:ascii="GHEA Grapalat" w:hAnsi="GHEA Grapalat"/>
          <w:lang w:val="hy-AM"/>
          <w:rPrChange w:id="3638" w:author="Hayk-PC" w:date="2024-12-11T02:31:00Z">
            <w:rPr>
              <w:rFonts w:ascii="GHEA Grapalat" w:hAnsi="GHEA Grapalat"/>
              <w:lang w:val="hy-AM"/>
            </w:rPr>
          </w:rPrChange>
        </w:rPr>
        <w:t>этого подраздела</w:t>
      </w:r>
      <w:r w:rsidRPr="00DF1634">
        <w:rPr>
          <w:rFonts w:ascii="GHEA Grapalat" w:hAnsi="GHEA Grapalat"/>
          <w:rPrChange w:id="3639" w:author="Hayk-PC" w:date="2024-12-11T02:31:00Z">
            <w:rPr>
              <w:rFonts w:ascii="GHEA Grapalat" w:hAnsi="GHEA Grapalat"/>
            </w:rPr>
          </w:rPrChange>
        </w:rPr>
        <w:t>.</w:t>
      </w:r>
    </w:p>
    <w:p w14:paraId="240B6386" w14:textId="77777777" w:rsidR="00F016A2" w:rsidRPr="00DF1634" w:rsidRDefault="00F016A2" w:rsidP="00F016A2">
      <w:pPr>
        <w:spacing w:line="360" w:lineRule="auto"/>
        <w:contextualSpacing/>
        <w:jc w:val="both"/>
        <w:rPr>
          <w:rFonts w:ascii="Cambria Math" w:hAnsi="Cambria Math" w:cs="Cambria Math"/>
          <w:rPrChange w:id="3640" w:author="Hayk-PC" w:date="2024-12-11T02:31:00Z">
            <w:rPr>
              <w:rFonts w:ascii="Cambria Math" w:hAnsi="Cambria Math" w:cs="Cambria Math"/>
            </w:rPr>
          </w:rPrChange>
        </w:rPr>
      </w:pPr>
      <w:r w:rsidRPr="00DF1634">
        <w:rPr>
          <w:rFonts w:ascii="GHEA Grapalat" w:hAnsi="GHEA Grapalat"/>
          <w:lang w:val="hy-AM"/>
          <w:rPrChange w:id="3641" w:author="Hayk-PC" w:date="2024-12-11T02:31:00Z">
            <w:rPr>
              <w:rFonts w:ascii="GHEA Grapalat" w:hAnsi="GHEA Grapalat"/>
              <w:lang w:val="hy-AM"/>
            </w:rPr>
          </w:rPrChange>
        </w:rPr>
        <w:t xml:space="preserve">6) </w:t>
      </w:r>
      <w:r w:rsidRPr="00DF1634">
        <w:rPr>
          <w:rFonts w:ascii="GHEA Grapalat" w:hAnsi="GHEA Grapalat"/>
          <w:rPrChange w:id="3642" w:author="Hayk-PC" w:date="2024-12-11T02:31:00Z">
            <w:rPr>
              <w:rFonts w:ascii="GHEA Grapalat" w:hAnsi="GHEA Grapalat"/>
            </w:rPr>
          </w:rPrChange>
        </w:rPr>
        <w:t>П</w:t>
      </w:r>
      <w:r w:rsidRPr="00DF1634">
        <w:rPr>
          <w:rFonts w:ascii="GHEA Grapalat" w:hAnsi="GHEA Grapalat"/>
          <w:lang w:val="hy-AM"/>
          <w:rPrChange w:id="3643" w:author="Hayk-PC" w:date="2024-12-11T02:31:00Z">
            <w:rPr>
              <w:rFonts w:ascii="GHEA Grapalat" w:hAnsi="GHEA Grapalat"/>
              <w:lang w:val="hy-AM"/>
            </w:rPr>
          </w:rPrChange>
        </w:rPr>
        <w:t xml:space="preserve">одраздел </w:t>
      </w:r>
      <w:r w:rsidRPr="00DF1634">
        <w:rPr>
          <w:rFonts w:ascii="GHEA Grapalat" w:eastAsia="GHEA Grapalat" w:hAnsi="GHEA Grapalat" w:cs="GHEA Grapalat"/>
          <w:rPrChange w:id="3644" w:author="Hayk-PC" w:date="2024-12-11T02:31:00Z">
            <w:rPr>
              <w:rFonts w:ascii="GHEA Grapalat" w:eastAsia="GHEA Grapalat" w:hAnsi="GHEA Grapalat" w:cs="GHEA Grapalat"/>
            </w:rPr>
          </w:rPrChange>
        </w:rPr>
        <w:t>"</w:t>
      </w:r>
      <w:r w:rsidRPr="00DF1634">
        <w:rPr>
          <w:rFonts w:ascii="GHEA Grapalat" w:hAnsi="GHEA Grapalat"/>
          <w:rPrChange w:id="3645" w:author="Hayk-PC" w:date="2024-12-11T02:31:00Z">
            <w:rPr>
              <w:rFonts w:ascii="GHEA Grapalat" w:hAnsi="GHEA Grapalat"/>
            </w:rPr>
          </w:rPrChange>
        </w:rPr>
        <w:t>О</w:t>
      </w:r>
      <w:r w:rsidRPr="00DF1634">
        <w:rPr>
          <w:rFonts w:ascii="GHEA Grapalat" w:hAnsi="GHEA Grapalat"/>
          <w:lang w:val="hy-AM"/>
          <w:rPrChange w:id="3646" w:author="Hayk-PC" w:date="2024-12-11T02:31:00Z">
            <w:rPr>
              <w:rFonts w:ascii="GHEA Grapalat" w:hAnsi="GHEA Grapalat"/>
              <w:lang w:val="hy-AM"/>
            </w:rPr>
          </w:rPrChange>
        </w:rPr>
        <w:t xml:space="preserve">снования </w:t>
      </w:r>
      <w:r w:rsidRPr="00DF1634">
        <w:rPr>
          <w:rFonts w:ascii="GHEA Grapalat" w:hAnsi="GHEA Grapalat"/>
          <w:rPrChange w:id="3647" w:author="Hayk-PC" w:date="2024-12-11T02:31:00Z">
            <w:rPr>
              <w:rFonts w:ascii="GHEA Grapalat" w:hAnsi="GHEA Grapalat"/>
            </w:rPr>
          </w:rPrChange>
        </w:rPr>
        <w:t>являться</w:t>
      </w:r>
      <w:r w:rsidRPr="00DF1634">
        <w:rPr>
          <w:rFonts w:ascii="GHEA Grapalat" w:hAnsi="GHEA Grapalat"/>
          <w:lang w:val="hy-AM"/>
          <w:rPrChange w:id="3648" w:author="Hayk-PC" w:date="2024-12-11T02:31:00Z">
            <w:rPr>
              <w:rFonts w:ascii="GHEA Grapalat" w:hAnsi="GHEA Grapalat"/>
              <w:lang w:val="hy-AM"/>
            </w:rPr>
          </w:rPrChange>
        </w:rPr>
        <w:t xml:space="preserve"> реальн</w:t>
      </w:r>
      <w:r w:rsidRPr="00DF1634">
        <w:rPr>
          <w:rFonts w:ascii="GHEA Grapalat" w:hAnsi="GHEA Grapalat"/>
          <w:rPrChange w:id="3649" w:author="Hayk-PC" w:date="2024-12-11T02:31:00Z">
            <w:rPr>
              <w:rFonts w:ascii="GHEA Grapalat" w:hAnsi="GHEA Grapalat"/>
            </w:rPr>
          </w:rPrChange>
        </w:rPr>
        <w:t>ым</w:t>
      </w:r>
      <w:r w:rsidRPr="00DF1634">
        <w:rPr>
          <w:rFonts w:ascii="GHEA Grapalat" w:hAnsi="GHEA Grapalat"/>
          <w:lang w:val="hy-AM"/>
          <w:rPrChange w:id="3650" w:author="Hayk-PC" w:date="2024-12-11T02:31:00Z">
            <w:rPr>
              <w:rFonts w:ascii="GHEA Grapalat" w:hAnsi="GHEA Grapalat"/>
              <w:lang w:val="hy-AM"/>
            </w:rPr>
          </w:rPrChange>
        </w:rPr>
        <w:t xml:space="preserve"> </w:t>
      </w:r>
      <w:r w:rsidRPr="00DF1634">
        <w:rPr>
          <w:rFonts w:ascii="GHEA Grapalat" w:hAnsi="GHEA Grapalat"/>
          <w:rPrChange w:id="3651" w:author="Hayk-PC" w:date="2024-12-11T02:31:00Z">
            <w:rPr>
              <w:rFonts w:ascii="GHEA Grapalat" w:hAnsi="GHEA Grapalat"/>
            </w:rPr>
          </w:rPrChange>
        </w:rPr>
        <w:t>бенефициаром</w:t>
      </w:r>
      <w:r w:rsidRPr="00DF1634">
        <w:rPr>
          <w:rFonts w:ascii="GHEA Grapalat" w:hAnsi="GHEA Grapalat"/>
          <w:lang w:val="hy-AM"/>
          <w:rPrChange w:id="3652" w:author="Hayk-PC" w:date="2024-12-11T02:31:00Z">
            <w:rPr>
              <w:rFonts w:ascii="GHEA Grapalat" w:hAnsi="GHEA Grapalat"/>
              <w:lang w:val="hy-AM"/>
            </w:rPr>
          </w:rPrChange>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DF1634">
        <w:rPr>
          <w:rPrChange w:id="3653" w:author="Hayk-PC" w:date="2024-12-11T02:31:00Z">
            <w:rPr/>
          </w:rPrChange>
        </w:rPr>
        <w:t xml:space="preserve"> </w:t>
      </w:r>
      <w:r w:rsidRPr="00DF1634">
        <w:rPr>
          <w:rFonts w:ascii="GHEA Grapalat" w:hAnsi="GHEA Grapalat"/>
          <w:lang w:val="hy-AM"/>
          <w:rPrChange w:id="3654" w:author="Hayk-PC" w:date="2024-12-11T02:31:00Z">
            <w:rPr>
              <w:rFonts w:ascii="GHEA Grapalat" w:hAnsi="GHEA Grapalat"/>
              <w:lang w:val="hy-AM"/>
            </w:rPr>
          </w:rPrChange>
        </w:rPr>
        <w:t xml:space="preserve">Раскрытие реальных </w:t>
      </w:r>
      <w:r w:rsidRPr="00DF1634">
        <w:rPr>
          <w:rFonts w:ascii="GHEA Grapalat" w:hAnsi="GHEA Grapalat"/>
          <w:rPrChange w:id="3655" w:author="Hayk-PC" w:date="2024-12-11T02:31:00Z">
            <w:rPr>
              <w:rFonts w:ascii="GHEA Grapalat" w:hAnsi="GHEA Grapalat"/>
            </w:rPr>
          </w:rPrChange>
        </w:rPr>
        <w:t>бенефициаров</w:t>
      </w:r>
      <w:r w:rsidRPr="00DF1634">
        <w:rPr>
          <w:rFonts w:ascii="GHEA Grapalat" w:hAnsi="GHEA Grapalat"/>
          <w:lang w:val="hy-AM"/>
          <w:rPrChange w:id="3656" w:author="Hayk-PC" w:date="2024-12-11T02:31:00Z">
            <w:rPr>
              <w:rFonts w:ascii="GHEA Grapalat" w:hAnsi="GHEA Grapalat"/>
              <w:lang w:val="hy-AM"/>
            </w:rPr>
          </w:rPrChange>
        </w:rPr>
        <w:t xml:space="preserve"> осуществляется по критериям, установленным Кодексом О недрах</w:t>
      </w:r>
      <w:r w:rsidRPr="00DF1634">
        <w:rPr>
          <w:rFonts w:ascii="GHEA Grapalat" w:hAnsi="GHEA Grapalat"/>
          <w:rPrChange w:id="3657" w:author="Hayk-PC" w:date="2024-12-11T02:31:00Z">
            <w:rPr>
              <w:rFonts w:ascii="GHEA Grapalat" w:hAnsi="GHEA Grapalat"/>
            </w:rPr>
          </w:rPrChange>
        </w:rPr>
        <w:t>.</w:t>
      </w:r>
      <w:r w:rsidRPr="00DF1634">
        <w:rPr>
          <w:rPrChange w:id="3658" w:author="Hayk-PC" w:date="2024-12-11T02:31:00Z">
            <w:rPr/>
          </w:rPrChange>
        </w:rPr>
        <w:t xml:space="preserve"> </w:t>
      </w:r>
      <w:r w:rsidRPr="00DF1634">
        <w:rPr>
          <w:rFonts w:ascii="GHEA Grapalat" w:hAnsi="GHEA Grapalat"/>
          <w:rPrChange w:id="3659" w:author="Hayk-PC" w:date="2024-12-11T02:31:00Z">
            <w:rPr>
              <w:rFonts w:ascii="GHEA Grapalat" w:hAnsi="GHEA Grapalat"/>
            </w:rPr>
          </w:rPrChange>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DF1634">
        <w:rPr>
          <w:rFonts w:ascii="Cambria Math" w:hAnsi="Cambria Math" w:cs="Cambria Math"/>
          <w:rPrChange w:id="3660" w:author="Hayk-PC" w:date="2024-12-11T02:31:00Z">
            <w:rPr>
              <w:rFonts w:ascii="Cambria Math" w:hAnsi="Cambria Math" w:cs="Cambria Math"/>
            </w:rPr>
          </w:rPrChange>
        </w:rPr>
        <w:t>:</w:t>
      </w:r>
    </w:p>
    <w:p w14:paraId="63F5CA51" w14:textId="77777777" w:rsidR="00F016A2" w:rsidRPr="00DF1634" w:rsidRDefault="00F016A2" w:rsidP="00F016A2">
      <w:pPr>
        <w:spacing w:line="360" w:lineRule="auto"/>
        <w:contextualSpacing/>
        <w:jc w:val="both"/>
        <w:rPr>
          <w:rFonts w:ascii="GHEA Grapalat" w:hAnsi="GHEA Grapalat"/>
          <w:rPrChange w:id="3661" w:author="Hayk-PC" w:date="2024-12-11T02:31:00Z">
            <w:rPr>
              <w:rFonts w:ascii="GHEA Grapalat" w:hAnsi="GHEA Grapalat"/>
            </w:rPr>
          </w:rPrChange>
        </w:rPr>
      </w:pPr>
      <w:r w:rsidRPr="00DF1634">
        <w:rPr>
          <w:rFonts w:ascii="GHEA Grapalat" w:hAnsi="GHEA Grapalat"/>
          <w:rPrChange w:id="3662" w:author="Hayk-PC" w:date="2024-12-11T02:31:00Z">
            <w:rPr>
              <w:rFonts w:ascii="GHEA Grapalat" w:hAnsi="GHEA Grapalat"/>
            </w:rPr>
          </w:rPrChange>
        </w:rPr>
        <w:t xml:space="preserve">а. в пункте </w:t>
      </w:r>
      <w:r w:rsidRPr="00DF1634">
        <w:rPr>
          <w:rFonts w:ascii="GHEA Grapalat" w:eastAsia="GHEA Grapalat" w:hAnsi="GHEA Grapalat" w:cs="GHEA Grapalat"/>
          <w:rPrChange w:id="3663" w:author="Hayk-PC" w:date="2024-12-11T02:31:00Z">
            <w:rPr>
              <w:rFonts w:ascii="GHEA Grapalat" w:eastAsia="GHEA Grapalat" w:hAnsi="GHEA Grapalat" w:cs="GHEA Grapalat"/>
            </w:rPr>
          </w:rPrChange>
        </w:rPr>
        <w:t>"</w:t>
      </w:r>
      <w:r w:rsidRPr="00DF1634">
        <w:rPr>
          <w:rFonts w:ascii="GHEA Grapalat" w:hAnsi="GHEA Grapalat"/>
          <w:rPrChange w:id="3664" w:author="Hayk-PC" w:date="2024-12-11T02:31:00Z">
            <w:rPr>
              <w:rFonts w:ascii="GHEA Grapalat" w:hAnsi="GHEA Grapalat"/>
            </w:rPr>
          </w:rPrChange>
        </w:rPr>
        <w:t>а</w:t>
      </w:r>
      <w:r w:rsidRPr="00DF1634">
        <w:rPr>
          <w:rFonts w:ascii="GHEA Grapalat" w:eastAsia="GHEA Grapalat" w:hAnsi="GHEA Grapalat" w:cs="GHEA Grapalat"/>
          <w:rPrChange w:id="3665" w:author="Hayk-PC" w:date="2024-12-11T02:31:00Z">
            <w:rPr>
              <w:rFonts w:ascii="GHEA Grapalat" w:eastAsia="GHEA Grapalat" w:hAnsi="GHEA Grapalat" w:cs="GHEA Grapalat"/>
            </w:rPr>
          </w:rPrChange>
        </w:rPr>
        <w:t>"</w:t>
      </w:r>
      <w:r w:rsidRPr="00DF1634">
        <w:rPr>
          <w:rFonts w:ascii="GHEA Grapalat" w:hAnsi="GHEA Grapalat"/>
          <w:rPrChange w:id="3666" w:author="Hayk-PC" w:date="2024-12-11T02:31:00Z">
            <w:rPr>
              <w:rFonts w:ascii="GHEA Grapalat" w:hAnsi="GHEA Grapalat"/>
            </w:rPr>
          </w:rPrChange>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DF1634">
        <w:rPr>
          <w:rFonts w:ascii="GHEA Grapalat" w:eastAsia="GHEA Grapalat" w:hAnsi="GHEA Grapalat" w:cs="GHEA Grapalat"/>
          <w:rPrChange w:id="3667" w:author="Hayk-PC" w:date="2024-12-11T02:31:00Z">
            <w:rPr>
              <w:rFonts w:ascii="GHEA Grapalat" w:eastAsia="GHEA Grapalat" w:hAnsi="GHEA Grapalat" w:cs="GHEA Grapalat"/>
            </w:rPr>
          </w:rPrChange>
        </w:rPr>
        <w:t>"</w:t>
      </w:r>
      <w:r w:rsidRPr="00DF1634">
        <w:rPr>
          <w:rFonts w:ascii="GHEA Grapalat" w:hAnsi="GHEA Grapalat"/>
          <w:rPrChange w:id="3668" w:author="Hayk-PC" w:date="2024-12-11T02:31:00Z">
            <w:rPr>
              <w:rFonts w:ascii="GHEA Grapalat" w:hAnsi="GHEA Grapalat"/>
            </w:rPr>
          </w:rPrChange>
        </w:rPr>
        <w:t>а</w:t>
      </w:r>
      <w:r w:rsidRPr="00DF1634">
        <w:rPr>
          <w:rFonts w:ascii="GHEA Grapalat" w:eastAsia="GHEA Grapalat" w:hAnsi="GHEA Grapalat" w:cs="GHEA Grapalat"/>
          <w:rPrChange w:id="3669" w:author="Hayk-PC" w:date="2024-12-11T02:31:00Z">
            <w:rPr>
              <w:rFonts w:ascii="GHEA Grapalat" w:eastAsia="GHEA Grapalat" w:hAnsi="GHEA Grapalat" w:cs="GHEA Grapalat"/>
            </w:rPr>
          </w:rPrChange>
        </w:rPr>
        <w:t>"</w:t>
      </w:r>
      <w:r w:rsidRPr="00DF1634">
        <w:rPr>
          <w:rFonts w:ascii="GHEA Grapalat" w:hAnsi="GHEA Grapalat"/>
          <w:rPrChange w:id="3670" w:author="Hayk-PC" w:date="2024-12-11T02:31:00Z">
            <w:rPr>
              <w:rFonts w:ascii="GHEA Grapalat" w:hAnsi="GHEA Grapalat"/>
            </w:rPr>
          </w:rPrChange>
        </w:rPr>
        <w:t xml:space="preserve"> подпункта 5 пункта 4 настоящего Порядка;</w:t>
      </w:r>
    </w:p>
    <w:p w14:paraId="675F7FEE" w14:textId="77777777" w:rsidR="00F016A2" w:rsidRPr="00DF1634" w:rsidRDefault="00F016A2" w:rsidP="00F016A2">
      <w:pPr>
        <w:spacing w:line="360" w:lineRule="auto"/>
        <w:contextualSpacing/>
        <w:jc w:val="both"/>
        <w:rPr>
          <w:rFonts w:ascii="GHEA Grapalat" w:hAnsi="GHEA Grapalat"/>
          <w:lang w:val="hy-AM"/>
          <w:rPrChange w:id="3671" w:author="Hayk-PC" w:date="2024-12-11T02:31:00Z">
            <w:rPr>
              <w:rFonts w:ascii="GHEA Grapalat" w:hAnsi="GHEA Grapalat"/>
              <w:lang w:val="hy-AM"/>
            </w:rPr>
          </w:rPrChange>
        </w:rPr>
      </w:pPr>
      <w:r w:rsidRPr="00DF1634">
        <w:rPr>
          <w:rFonts w:ascii="GHEA Grapalat" w:hAnsi="GHEA Grapalat"/>
          <w:lang w:val="hy-AM"/>
          <w:rPrChange w:id="3672" w:author="Hayk-PC" w:date="2024-12-11T02:31:00Z">
            <w:rPr>
              <w:rFonts w:ascii="GHEA Grapalat" w:hAnsi="GHEA Grapalat"/>
              <w:lang w:val="hy-AM"/>
            </w:rPr>
          </w:rPrChange>
        </w:rPr>
        <w:t xml:space="preserve">б.в пункте </w:t>
      </w:r>
      <w:r w:rsidRPr="00DF1634">
        <w:rPr>
          <w:rFonts w:ascii="GHEA Grapalat" w:eastAsia="GHEA Grapalat" w:hAnsi="GHEA Grapalat" w:cs="GHEA Grapalat"/>
          <w:rPrChange w:id="3673" w:author="Hayk-PC" w:date="2024-12-11T02:31:00Z">
            <w:rPr>
              <w:rFonts w:ascii="GHEA Grapalat" w:eastAsia="GHEA Grapalat" w:hAnsi="GHEA Grapalat" w:cs="GHEA Grapalat"/>
            </w:rPr>
          </w:rPrChange>
        </w:rPr>
        <w:t>"</w:t>
      </w:r>
      <w:r w:rsidRPr="00DF1634">
        <w:rPr>
          <w:rFonts w:ascii="GHEA Grapalat" w:hAnsi="GHEA Grapalat"/>
          <w:rPrChange w:id="3674" w:author="Hayk-PC" w:date="2024-12-11T02:31:00Z">
            <w:rPr>
              <w:rFonts w:ascii="GHEA Grapalat" w:hAnsi="GHEA Grapalat"/>
            </w:rPr>
          </w:rPrChange>
        </w:rPr>
        <w:t>б</w:t>
      </w:r>
      <w:r w:rsidRPr="00DF1634">
        <w:rPr>
          <w:rFonts w:ascii="GHEA Grapalat" w:eastAsia="GHEA Grapalat" w:hAnsi="GHEA Grapalat" w:cs="GHEA Grapalat"/>
          <w:rPrChange w:id="3675" w:author="Hayk-PC" w:date="2024-12-11T02:31:00Z">
            <w:rPr>
              <w:rFonts w:ascii="GHEA Grapalat" w:eastAsia="GHEA Grapalat" w:hAnsi="GHEA Grapalat" w:cs="GHEA Grapalat"/>
            </w:rPr>
          </w:rPrChange>
        </w:rPr>
        <w:t>"</w:t>
      </w:r>
      <w:r w:rsidRPr="00DF1634">
        <w:rPr>
          <w:rFonts w:ascii="GHEA Grapalat" w:hAnsi="GHEA Grapalat"/>
          <w:rPrChange w:id="3676" w:author="Hayk-PC" w:date="2024-12-11T02:31:00Z">
            <w:rPr>
              <w:rFonts w:ascii="GHEA Grapalat" w:hAnsi="GHEA Grapalat"/>
            </w:rPr>
          </w:rPrChange>
        </w:rPr>
        <w:t xml:space="preserve"> </w:t>
      </w:r>
      <w:r w:rsidRPr="00DF1634">
        <w:rPr>
          <w:rFonts w:ascii="GHEA Grapalat" w:hAnsi="GHEA Grapalat"/>
          <w:lang w:val="hy-AM"/>
          <w:rPrChange w:id="3677" w:author="Hayk-PC" w:date="2024-12-11T02:31:00Z">
            <w:rPr>
              <w:rFonts w:ascii="GHEA Grapalat" w:hAnsi="GHEA Grapalat"/>
              <w:lang w:val="hy-AM"/>
            </w:rPr>
          </w:rPrChange>
        </w:rPr>
        <w:t xml:space="preserve">этого подраздела производится отметка, если лицо имеет право назначать или </w:t>
      </w:r>
      <w:r w:rsidRPr="00DF1634">
        <w:rPr>
          <w:rFonts w:ascii="GHEA Grapalat" w:hAnsi="GHEA Grapalat"/>
          <w:rPrChange w:id="3678" w:author="Hayk-PC" w:date="2024-12-11T02:31:00Z">
            <w:rPr>
              <w:rFonts w:ascii="GHEA Grapalat" w:hAnsi="GHEA Grapalat"/>
            </w:rPr>
          </w:rPrChange>
        </w:rPr>
        <w:t>отстраня</w:t>
      </w:r>
      <w:r w:rsidRPr="00DF1634">
        <w:rPr>
          <w:rFonts w:ascii="GHEA Grapalat" w:hAnsi="GHEA Grapalat"/>
          <w:lang w:val="hy-AM"/>
          <w:rPrChange w:id="3679" w:author="Hayk-PC" w:date="2024-12-11T02:31:00Z">
            <w:rPr>
              <w:rFonts w:ascii="GHEA Grapalat" w:hAnsi="GHEA Grapalat"/>
              <w:lang w:val="hy-AM"/>
            </w:rPr>
          </w:rPrChange>
        </w:rPr>
        <w:t>ть большинство членов органов управления юридического лица;</w:t>
      </w:r>
    </w:p>
    <w:p w14:paraId="55BBCCFD" w14:textId="77777777" w:rsidR="00F016A2" w:rsidRPr="00DF1634" w:rsidRDefault="00F016A2" w:rsidP="00F016A2">
      <w:pPr>
        <w:spacing w:line="360" w:lineRule="auto"/>
        <w:contextualSpacing/>
        <w:jc w:val="both"/>
        <w:rPr>
          <w:rFonts w:ascii="GHEA Grapalat" w:hAnsi="GHEA Grapalat"/>
          <w:rPrChange w:id="3680" w:author="Hayk-PC" w:date="2024-12-11T02:31:00Z">
            <w:rPr>
              <w:rFonts w:ascii="GHEA Grapalat" w:hAnsi="GHEA Grapalat"/>
            </w:rPr>
          </w:rPrChange>
        </w:rPr>
      </w:pPr>
      <w:r w:rsidRPr="00DF1634">
        <w:rPr>
          <w:rFonts w:ascii="GHEA Grapalat" w:hAnsi="GHEA Grapalat"/>
          <w:rPrChange w:id="3681" w:author="Hayk-PC" w:date="2024-12-11T02:31:00Z">
            <w:rPr>
              <w:rFonts w:ascii="GHEA Grapalat" w:hAnsi="GHEA Grapalat"/>
            </w:rPr>
          </w:rPrChange>
        </w:rPr>
        <w:t xml:space="preserve">в. В пункте </w:t>
      </w:r>
      <w:r w:rsidRPr="00DF1634">
        <w:rPr>
          <w:rFonts w:ascii="GHEA Grapalat" w:eastAsia="GHEA Grapalat" w:hAnsi="GHEA Grapalat" w:cs="GHEA Grapalat"/>
          <w:rPrChange w:id="3682" w:author="Hayk-PC" w:date="2024-12-11T02:31:00Z">
            <w:rPr>
              <w:rFonts w:ascii="GHEA Grapalat" w:eastAsia="GHEA Grapalat" w:hAnsi="GHEA Grapalat" w:cs="GHEA Grapalat"/>
            </w:rPr>
          </w:rPrChange>
        </w:rPr>
        <w:t>"</w:t>
      </w:r>
      <w:r w:rsidRPr="00DF1634">
        <w:rPr>
          <w:rFonts w:ascii="GHEA Grapalat" w:hAnsi="GHEA Grapalat"/>
          <w:rPrChange w:id="3683" w:author="Hayk-PC" w:date="2024-12-11T02:31:00Z">
            <w:rPr>
              <w:rFonts w:ascii="GHEA Grapalat" w:hAnsi="GHEA Grapalat"/>
            </w:rPr>
          </w:rPrChange>
        </w:rPr>
        <w:t>в</w:t>
      </w:r>
      <w:r w:rsidRPr="00DF1634">
        <w:rPr>
          <w:rFonts w:ascii="GHEA Grapalat" w:eastAsia="GHEA Grapalat" w:hAnsi="GHEA Grapalat" w:cs="GHEA Grapalat"/>
          <w:rPrChange w:id="3684" w:author="Hayk-PC" w:date="2024-12-11T02:31:00Z">
            <w:rPr>
              <w:rFonts w:ascii="GHEA Grapalat" w:eastAsia="GHEA Grapalat" w:hAnsi="GHEA Grapalat" w:cs="GHEA Grapalat"/>
            </w:rPr>
          </w:rPrChange>
        </w:rPr>
        <w:t>"</w:t>
      </w:r>
      <w:r w:rsidRPr="00DF1634">
        <w:rPr>
          <w:rFonts w:ascii="GHEA Grapalat" w:hAnsi="GHEA Grapalat"/>
          <w:rPrChange w:id="3685" w:author="Hayk-PC" w:date="2024-12-11T02:31:00Z">
            <w:rPr>
              <w:rFonts w:ascii="GHEA Grapalat" w:hAnsi="GHEA Grapalat"/>
            </w:rPr>
          </w:rPrChange>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20B3E599" w14:textId="77777777" w:rsidR="00F016A2" w:rsidRPr="00DF1634" w:rsidRDefault="00F016A2" w:rsidP="00F016A2">
      <w:pPr>
        <w:spacing w:line="360" w:lineRule="auto"/>
        <w:contextualSpacing/>
        <w:jc w:val="both"/>
        <w:rPr>
          <w:rFonts w:ascii="GHEA Grapalat" w:hAnsi="GHEA Grapalat"/>
          <w:rPrChange w:id="3686" w:author="Hayk-PC" w:date="2024-12-11T02:31:00Z">
            <w:rPr>
              <w:rFonts w:ascii="GHEA Grapalat" w:hAnsi="GHEA Grapalat"/>
            </w:rPr>
          </w:rPrChange>
        </w:rPr>
      </w:pPr>
      <w:r w:rsidRPr="00DF1634">
        <w:rPr>
          <w:rFonts w:ascii="GHEA Grapalat" w:hAnsi="GHEA Grapalat"/>
          <w:rPrChange w:id="3687" w:author="Hayk-PC" w:date="2024-12-11T02:31:00Z">
            <w:rPr>
              <w:rFonts w:ascii="GHEA Grapalat" w:hAnsi="GHEA Grapalat"/>
            </w:rPr>
          </w:rPrChange>
        </w:rPr>
        <w:lastRenderedPageBreak/>
        <w:t xml:space="preserve">г. в пункте </w:t>
      </w:r>
      <w:r w:rsidRPr="00DF1634">
        <w:rPr>
          <w:rFonts w:ascii="GHEA Grapalat" w:eastAsia="GHEA Grapalat" w:hAnsi="GHEA Grapalat" w:cs="GHEA Grapalat"/>
          <w:rPrChange w:id="3688" w:author="Hayk-PC" w:date="2024-12-11T02:31:00Z">
            <w:rPr>
              <w:rFonts w:ascii="GHEA Grapalat" w:eastAsia="GHEA Grapalat" w:hAnsi="GHEA Grapalat" w:cs="GHEA Grapalat"/>
            </w:rPr>
          </w:rPrChange>
        </w:rPr>
        <w:t>"</w:t>
      </w:r>
      <w:r w:rsidRPr="00DF1634">
        <w:rPr>
          <w:rFonts w:ascii="GHEA Grapalat" w:hAnsi="GHEA Grapalat"/>
          <w:rPrChange w:id="3689" w:author="Hayk-PC" w:date="2024-12-11T02:31:00Z">
            <w:rPr>
              <w:rFonts w:ascii="GHEA Grapalat" w:hAnsi="GHEA Grapalat"/>
            </w:rPr>
          </w:rPrChange>
        </w:rPr>
        <w:t>г</w:t>
      </w:r>
      <w:r w:rsidRPr="00DF1634">
        <w:rPr>
          <w:rFonts w:ascii="GHEA Grapalat" w:eastAsia="GHEA Grapalat" w:hAnsi="GHEA Grapalat" w:cs="GHEA Grapalat"/>
          <w:rPrChange w:id="3690" w:author="Hayk-PC" w:date="2024-12-11T02:31:00Z">
            <w:rPr>
              <w:rFonts w:ascii="GHEA Grapalat" w:eastAsia="GHEA Grapalat" w:hAnsi="GHEA Grapalat" w:cs="GHEA Grapalat"/>
            </w:rPr>
          </w:rPrChange>
        </w:rPr>
        <w:t>"</w:t>
      </w:r>
      <w:r w:rsidRPr="00DF1634">
        <w:rPr>
          <w:rFonts w:ascii="GHEA Grapalat" w:hAnsi="GHEA Grapalat"/>
          <w:rPrChange w:id="3691" w:author="Hayk-PC" w:date="2024-12-11T02:31:00Z">
            <w:rPr>
              <w:rFonts w:ascii="GHEA Grapalat" w:hAnsi="GHEA Grapalat"/>
            </w:rPr>
          </w:rPrChange>
        </w:rPr>
        <w:t xml:space="preserve"> этого подраздела производится отметка, если лицо по смыслу пунктов </w:t>
      </w:r>
      <w:r w:rsidRPr="00DF1634">
        <w:rPr>
          <w:rFonts w:ascii="GHEA Grapalat" w:eastAsia="GHEA Grapalat" w:hAnsi="GHEA Grapalat" w:cs="GHEA Grapalat"/>
          <w:rPrChange w:id="3692" w:author="Hayk-PC" w:date="2024-12-11T02:31:00Z">
            <w:rPr>
              <w:rFonts w:ascii="GHEA Grapalat" w:eastAsia="GHEA Grapalat" w:hAnsi="GHEA Grapalat" w:cs="GHEA Grapalat"/>
            </w:rPr>
          </w:rPrChange>
        </w:rPr>
        <w:t>"</w:t>
      </w:r>
      <w:r w:rsidRPr="00DF1634">
        <w:rPr>
          <w:rFonts w:ascii="GHEA Grapalat" w:hAnsi="GHEA Grapalat"/>
          <w:rPrChange w:id="3693" w:author="Hayk-PC" w:date="2024-12-11T02:31:00Z">
            <w:rPr>
              <w:rFonts w:ascii="GHEA Grapalat" w:hAnsi="GHEA Grapalat"/>
            </w:rPr>
          </w:rPrChange>
        </w:rPr>
        <w:t>а</w:t>
      </w:r>
      <w:r w:rsidRPr="00DF1634">
        <w:rPr>
          <w:rFonts w:ascii="GHEA Grapalat" w:eastAsia="GHEA Grapalat" w:hAnsi="GHEA Grapalat" w:cs="GHEA Grapalat"/>
          <w:rPrChange w:id="3694" w:author="Hayk-PC" w:date="2024-12-11T02:31:00Z">
            <w:rPr>
              <w:rFonts w:ascii="GHEA Grapalat" w:eastAsia="GHEA Grapalat" w:hAnsi="GHEA Grapalat" w:cs="GHEA Grapalat"/>
            </w:rPr>
          </w:rPrChange>
        </w:rPr>
        <w:t>"</w:t>
      </w:r>
      <w:r w:rsidRPr="00DF1634">
        <w:rPr>
          <w:rFonts w:ascii="GHEA Grapalat" w:eastAsia="GHEA Grapalat" w:hAnsi="GHEA Grapalat" w:cs="GHEA Grapalat"/>
          <w:lang w:val="hy-AM"/>
          <w:rPrChange w:id="3695" w:author="Hayk-PC" w:date="2024-12-11T02:31:00Z">
            <w:rPr>
              <w:rFonts w:ascii="GHEA Grapalat" w:eastAsia="GHEA Grapalat" w:hAnsi="GHEA Grapalat" w:cs="GHEA Grapalat"/>
              <w:lang w:val="hy-AM"/>
            </w:rPr>
          </w:rPrChange>
        </w:rPr>
        <w:t xml:space="preserve"> </w:t>
      </w:r>
      <w:r w:rsidRPr="00DF1634">
        <w:rPr>
          <w:rFonts w:ascii="GHEA Grapalat" w:hAnsi="GHEA Grapalat"/>
          <w:rPrChange w:id="3696" w:author="Hayk-PC" w:date="2024-12-11T02:31:00Z">
            <w:rPr>
              <w:rFonts w:ascii="GHEA Grapalat" w:hAnsi="GHEA Grapalat"/>
            </w:rPr>
          </w:rPrChange>
        </w:rPr>
        <w:t>-</w:t>
      </w:r>
      <w:r w:rsidRPr="00DF1634">
        <w:rPr>
          <w:rFonts w:ascii="GHEA Grapalat" w:hAnsi="GHEA Grapalat"/>
          <w:lang w:val="hy-AM"/>
          <w:rPrChange w:id="3697" w:author="Hayk-PC" w:date="2024-12-11T02:31:00Z">
            <w:rPr>
              <w:rFonts w:ascii="GHEA Grapalat" w:hAnsi="GHEA Grapalat"/>
              <w:lang w:val="hy-AM"/>
            </w:rPr>
          </w:rPrChange>
        </w:rPr>
        <w:t xml:space="preserve"> </w:t>
      </w:r>
      <w:r w:rsidRPr="00DF1634">
        <w:rPr>
          <w:rFonts w:ascii="GHEA Grapalat" w:eastAsia="GHEA Grapalat" w:hAnsi="GHEA Grapalat" w:cs="GHEA Grapalat"/>
          <w:rPrChange w:id="3698" w:author="Hayk-PC" w:date="2024-12-11T02:31:00Z">
            <w:rPr>
              <w:rFonts w:ascii="GHEA Grapalat" w:eastAsia="GHEA Grapalat" w:hAnsi="GHEA Grapalat" w:cs="GHEA Grapalat"/>
            </w:rPr>
          </w:rPrChange>
        </w:rPr>
        <w:t>"</w:t>
      </w:r>
      <w:r w:rsidRPr="00DF1634">
        <w:rPr>
          <w:rFonts w:ascii="GHEA Grapalat" w:hAnsi="GHEA Grapalat"/>
          <w:rPrChange w:id="3699" w:author="Hayk-PC" w:date="2024-12-11T02:31:00Z">
            <w:rPr>
              <w:rFonts w:ascii="GHEA Grapalat" w:hAnsi="GHEA Grapalat"/>
            </w:rPr>
          </w:rPrChange>
        </w:rPr>
        <w:t>в</w:t>
      </w:r>
      <w:r w:rsidRPr="00DF1634">
        <w:rPr>
          <w:rFonts w:ascii="GHEA Grapalat" w:eastAsia="GHEA Grapalat" w:hAnsi="GHEA Grapalat" w:cs="GHEA Grapalat"/>
          <w:rPrChange w:id="3700" w:author="Hayk-PC" w:date="2024-12-11T02:31:00Z">
            <w:rPr>
              <w:rFonts w:ascii="GHEA Grapalat" w:eastAsia="GHEA Grapalat" w:hAnsi="GHEA Grapalat" w:cs="GHEA Grapalat"/>
            </w:rPr>
          </w:rPrChange>
        </w:rPr>
        <w:t>"</w:t>
      </w:r>
      <w:r w:rsidRPr="00DF1634">
        <w:rPr>
          <w:rFonts w:ascii="GHEA Grapalat" w:hAnsi="GHEA Grapalat"/>
          <w:rPrChange w:id="3701" w:author="Hayk-PC" w:date="2024-12-11T02:31:00Z">
            <w:rPr>
              <w:rFonts w:ascii="GHEA Grapalat" w:hAnsi="GHEA Grapalat"/>
            </w:rPr>
          </w:rPrChange>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307BD056" w14:textId="77777777" w:rsidR="00F016A2" w:rsidRPr="00DF1634" w:rsidRDefault="00F016A2" w:rsidP="00F016A2">
      <w:pPr>
        <w:spacing w:line="360" w:lineRule="auto"/>
        <w:contextualSpacing/>
        <w:jc w:val="both"/>
        <w:rPr>
          <w:rFonts w:ascii="GHEA Grapalat" w:hAnsi="GHEA Grapalat"/>
          <w:rPrChange w:id="3702" w:author="Hayk-PC" w:date="2024-12-11T02:31:00Z">
            <w:rPr>
              <w:rFonts w:ascii="GHEA Grapalat" w:hAnsi="GHEA Grapalat"/>
            </w:rPr>
          </w:rPrChange>
        </w:rPr>
      </w:pPr>
      <w:r w:rsidRPr="00DF1634">
        <w:rPr>
          <w:rFonts w:ascii="GHEA Grapalat" w:hAnsi="GHEA Grapalat"/>
          <w:rPrChange w:id="3703" w:author="Hayk-PC" w:date="2024-12-11T02:31:00Z">
            <w:rPr>
              <w:rFonts w:ascii="GHEA Grapalat" w:hAnsi="GHEA Grapalat"/>
            </w:rPr>
          </w:rPrChange>
        </w:rPr>
        <w:t xml:space="preserve">д. в пункте </w:t>
      </w:r>
      <w:r w:rsidRPr="00DF1634">
        <w:rPr>
          <w:rFonts w:ascii="GHEA Grapalat" w:eastAsia="GHEA Grapalat" w:hAnsi="GHEA Grapalat" w:cs="GHEA Grapalat"/>
          <w:rPrChange w:id="3704" w:author="Hayk-PC" w:date="2024-12-11T02:31:00Z">
            <w:rPr>
              <w:rFonts w:ascii="GHEA Grapalat" w:eastAsia="GHEA Grapalat" w:hAnsi="GHEA Grapalat" w:cs="GHEA Grapalat"/>
            </w:rPr>
          </w:rPrChange>
        </w:rPr>
        <w:t>"</w:t>
      </w:r>
      <w:r w:rsidRPr="00DF1634">
        <w:rPr>
          <w:rFonts w:ascii="GHEA Grapalat" w:hAnsi="GHEA Grapalat"/>
          <w:rPrChange w:id="3705" w:author="Hayk-PC" w:date="2024-12-11T02:31:00Z">
            <w:rPr>
              <w:rFonts w:ascii="GHEA Grapalat" w:hAnsi="GHEA Grapalat"/>
            </w:rPr>
          </w:rPrChange>
        </w:rPr>
        <w:t>д</w:t>
      </w:r>
      <w:r w:rsidRPr="00DF1634">
        <w:rPr>
          <w:rFonts w:ascii="GHEA Grapalat" w:eastAsia="GHEA Grapalat" w:hAnsi="GHEA Grapalat" w:cs="GHEA Grapalat"/>
          <w:rPrChange w:id="3706" w:author="Hayk-PC" w:date="2024-12-11T02:31:00Z">
            <w:rPr>
              <w:rFonts w:ascii="GHEA Grapalat" w:eastAsia="GHEA Grapalat" w:hAnsi="GHEA Grapalat" w:cs="GHEA Grapalat"/>
            </w:rPr>
          </w:rPrChange>
        </w:rPr>
        <w:t>"</w:t>
      </w:r>
      <w:r w:rsidRPr="00DF1634">
        <w:rPr>
          <w:rFonts w:ascii="GHEA Grapalat" w:hAnsi="GHEA Grapalat"/>
          <w:rPrChange w:id="3707" w:author="Hayk-PC" w:date="2024-12-11T02:31:00Z">
            <w:rPr>
              <w:rFonts w:ascii="GHEA Grapalat" w:hAnsi="GHEA Grapalat"/>
            </w:rPr>
          </w:rPrChange>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DF1634">
        <w:rPr>
          <w:rFonts w:ascii="GHEA Grapalat" w:eastAsia="GHEA Grapalat" w:hAnsi="GHEA Grapalat" w:cs="GHEA Grapalat"/>
          <w:rPrChange w:id="3708" w:author="Hayk-PC" w:date="2024-12-11T02:31:00Z">
            <w:rPr>
              <w:rFonts w:ascii="GHEA Grapalat" w:eastAsia="GHEA Grapalat" w:hAnsi="GHEA Grapalat" w:cs="GHEA Grapalat"/>
            </w:rPr>
          </w:rPrChange>
        </w:rPr>
        <w:t>"</w:t>
      </w:r>
      <w:r w:rsidRPr="00DF1634">
        <w:rPr>
          <w:rFonts w:ascii="GHEA Grapalat" w:hAnsi="GHEA Grapalat"/>
          <w:rPrChange w:id="3709" w:author="Hayk-PC" w:date="2024-12-11T02:31:00Z">
            <w:rPr>
              <w:rFonts w:ascii="GHEA Grapalat" w:hAnsi="GHEA Grapalat"/>
            </w:rPr>
          </w:rPrChange>
        </w:rPr>
        <w:t>а</w:t>
      </w:r>
      <w:r w:rsidRPr="00DF1634">
        <w:rPr>
          <w:rFonts w:ascii="GHEA Grapalat" w:eastAsia="GHEA Grapalat" w:hAnsi="GHEA Grapalat" w:cs="GHEA Grapalat"/>
          <w:rPrChange w:id="3710" w:author="Hayk-PC" w:date="2024-12-11T02:31:00Z">
            <w:rPr>
              <w:rFonts w:ascii="GHEA Grapalat" w:eastAsia="GHEA Grapalat" w:hAnsi="GHEA Grapalat" w:cs="GHEA Grapalat"/>
            </w:rPr>
          </w:rPrChange>
        </w:rPr>
        <w:t xml:space="preserve">" </w:t>
      </w:r>
      <w:r w:rsidRPr="00DF1634">
        <w:rPr>
          <w:rFonts w:ascii="GHEA Grapalat" w:hAnsi="GHEA Grapalat"/>
          <w:rPrChange w:id="3711" w:author="Hayk-PC" w:date="2024-12-11T02:31:00Z">
            <w:rPr>
              <w:rFonts w:ascii="GHEA Grapalat" w:hAnsi="GHEA Grapalat"/>
            </w:rPr>
          </w:rPrChange>
        </w:rPr>
        <w:t xml:space="preserve">- </w:t>
      </w:r>
      <w:r w:rsidRPr="00DF1634">
        <w:rPr>
          <w:rFonts w:ascii="GHEA Grapalat" w:eastAsia="GHEA Grapalat" w:hAnsi="GHEA Grapalat" w:cs="GHEA Grapalat"/>
          <w:rPrChange w:id="3712" w:author="Hayk-PC" w:date="2024-12-11T02:31:00Z">
            <w:rPr>
              <w:rFonts w:ascii="GHEA Grapalat" w:eastAsia="GHEA Grapalat" w:hAnsi="GHEA Grapalat" w:cs="GHEA Grapalat"/>
            </w:rPr>
          </w:rPrChange>
        </w:rPr>
        <w:t>"</w:t>
      </w:r>
      <w:r w:rsidRPr="00DF1634">
        <w:rPr>
          <w:rFonts w:ascii="GHEA Grapalat" w:hAnsi="GHEA Grapalat"/>
          <w:rPrChange w:id="3713" w:author="Hayk-PC" w:date="2024-12-11T02:31:00Z">
            <w:rPr>
              <w:rFonts w:ascii="GHEA Grapalat" w:hAnsi="GHEA Grapalat"/>
            </w:rPr>
          </w:rPrChange>
        </w:rPr>
        <w:t>г</w:t>
      </w:r>
      <w:r w:rsidRPr="00DF1634">
        <w:rPr>
          <w:rFonts w:ascii="GHEA Grapalat" w:eastAsia="GHEA Grapalat" w:hAnsi="GHEA Grapalat" w:cs="GHEA Grapalat"/>
          <w:rPrChange w:id="3714" w:author="Hayk-PC" w:date="2024-12-11T02:31:00Z">
            <w:rPr>
              <w:rFonts w:ascii="GHEA Grapalat" w:eastAsia="GHEA Grapalat" w:hAnsi="GHEA Grapalat" w:cs="GHEA Grapalat"/>
            </w:rPr>
          </w:rPrChange>
        </w:rPr>
        <w:t>"</w:t>
      </w:r>
      <w:r w:rsidRPr="00DF1634">
        <w:rPr>
          <w:rFonts w:ascii="GHEA Grapalat" w:hAnsi="GHEA Grapalat"/>
          <w:rPrChange w:id="3715" w:author="Hayk-PC" w:date="2024-12-11T02:31:00Z">
            <w:rPr>
              <w:rFonts w:ascii="GHEA Grapalat" w:hAnsi="GHEA Grapalat"/>
            </w:rPr>
          </w:rPrChange>
        </w:rPr>
        <w:t xml:space="preserve"> этого подраздела.</w:t>
      </w:r>
    </w:p>
    <w:p w14:paraId="18F43E19" w14:textId="77777777" w:rsidR="00F016A2" w:rsidRPr="00DF1634" w:rsidRDefault="00F016A2" w:rsidP="00F016A2">
      <w:pPr>
        <w:spacing w:line="360" w:lineRule="auto"/>
        <w:contextualSpacing/>
        <w:jc w:val="both"/>
        <w:rPr>
          <w:rFonts w:ascii="GHEA Grapalat" w:hAnsi="GHEA Grapalat"/>
          <w:rPrChange w:id="3716" w:author="Hayk-PC" w:date="2024-12-11T02:31:00Z">
            <w:rPr>
              <w:rFonts w:ascii="GHEA Grapalat" w:hAnsi="GHEA Grapalat"/>
            </w:rPr>
          </w:rPrChange>
        </w:rPr>
      </w:pPr>
      <w:r w:rsidRPr="00DF1634">
        <w:rPr>
          <w:rFonts w:ascii="GHEA Grapalat" w:hAnsi="GHEA Grapalat"/>
          <w:rPrChange w:id="3717" w:author="Hayk-PC" w:date="2024-12-11T02:31:00Z">
            <w:rPr>
              <w:rFonts w:ascii="GHEA Grapalat" w:hAnsi="GHEA Grapalat"/>
            </w:rPr>
          </w:rPrChange>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DF1634">
        <w:rPr>
          <w:rFonts w:ascii="GHEA Grapalat" w:hAnsi="GHEA Grapalat"/>
          <w:lang w:val="hy-AM"/>
          <w:rPrChange w:id="3718" w:author="Hayk-PC" w:date="2024-12-11T02:31:00Z">
            <w:rPr>
              <w:rFonts w:ascii="GHEA Grapalat" w:hAnsi="GHEA Grapalat"/>
              <w:lang w:val="hy-AM"/>
            </w:rPr>
          </w:rPrChange>
        </w:rPr>
        <w:t>Օ</w:t>
      </w:r>
      <w:r w:rsidRPr="00DF1634">
        <w:rPr>
          <w:rFonts w:ascii="GHEA Grapalat" w:hAnsi="GHEA Grapalat"/>
          <w:rPrChange w:id="3719" w:author="Hayk-PC" w:date="2024-12-11T02:31:00Z">
            <w:rPr>
              <w:rFonts w:ascii="GHEA Grapalat" w:hAnsi="GHEA Grapalat"/>
            </w:rPr>
          </w:rPrChange>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6CFF0A2A" w14:textId="77777777" w:rsidR="00F016A2" w:rsidRPr="00DF1634" w:rsidRDefault="00F016A2" w:rsidP="00F016A2">
      <w:pPr>
        <w:spacing w:line="360" w:lineRule="auto"/>
        <w:contextualSpacing/>
        <w:jc w:val="both"/>
        <w:rPr>
          <w:rFonts w:ascii="GHEA Grapalat" w:eastAsia="GHEA Grapalat" w:hAnsi="GHEA Grapalat" w:cs="GHEA Grapalat"/>
          <w:rPrChange w:id="3720" w:author="Hayk-PC" w:date="2024-12-11T02:31:00Z">
            <w:rPr>
              <w:rFonts w:ascii="GHEA Grapalat" w:eastAsia="GHEA Grapalat" w:hAnsi="GHEA Grapalat" w:cs="GHEA Grapalat"/>
            </w:rPr>
          </w:rPrChange>
        </w:rPr>
      </w:pPr>
      <w:r w:rsidRPr="00DF1634">
        <w:rPr>
          <w:rFonts w:ascii="GHEA Grapalat" w:eastAsia="GHEA Grapalat" w:hAnsi="GHEA Grapalat" w:cs="GHEA Grapalat"/>
          <w:rPrChange w:id="3721" w:author="Hayk-PC" w:date="2024-12-11T02:31:00Z">
            <w:rPr>
              <w:rFonts w:ascii="GHEA Grapalat" w:eastAsia="GHEA Grapalat" w:hAnsi="GHEA Grapalat" w:cs="GHEA Grapalat"/>
            </w:rPr>
          </w:rPrChange>
        </w:rPr>
        <w:t>8) в подразделе</w:t>
      </w:r>
      <w:r w:rsidRPr="00DF1634">
        <w:rPr>
          <w:rFonts w:ascii="GHEA Grapalat" w:eastAsia="GHEA Grapalat" w:hAnsi="GHEA Grapalat" w:cs="GHEA Grapalat"/>
          <w:lang w:val="hy-AM"/>
          <w:rPrChange w:id="3722" w:author="Hayk-PC" w:date="2024-12-11T02:31:00Z">
            <w:rPr>
              <w:rFonts w:ascii="GHEA Grapalat" w:eastAsia="GHEA Grapalat" w:hAnsi="GHEA Grapalat" w:cs="GHEA Grapalat"/>
              <w:lang w:val="hy-AM"/>
            </w:rPr>
          </w:rPrChange>
        </w:rPr>
        <w:t xml:space="preserve"> </w:t>
      </w:r>
      <w:r w:rsidRPr="00DF1634">
        <w:rPr>
          <w:rFonts w:ascii="GHEA Grapalat" w:eastAsia="GHEA Grapalat" w:hAnsi="GHEA Grapalat" w:cs="GHEA Grapalat"/>
          <w:rPrChange w:id="3723" w:author="Hayk-PC" w:date="2024-12-11T02:31:00Z">
            <w:rPr>
              <w:rFonts w:ascii="GHEA Grapalat" w:eastAsia="GHEA Grapalat" w:hAnsi="GHEA Grapalat" w:cs="GHEA Grapalat"/>
            </w:rPr>
          </w:rPrChange>
        </w:rPr>
        <w:t xml:space="preserve">"Контактные данные реального </w:t>
      </w:r>
      <w:r w:rsidRPr="00DF1634">
        <w:rPr>
          <w:rFonts w:ascii="GHEA Grapalat" w:hAnsi="GHEA Grapalat"/>
          <w:rPrChange w:id="3724" w:author="Hayk-PC" w:date="2024-12-11T02:31:00Z">
            <w:rPr>
              <w:rFonts w:ascii="GHEA Grapalat" w:hAnsi="GHEA Grapalat"/>
            </w:rPr>
          </w:rPrChange>
        </w:rPr>
        <w:t>бенефициара</w:t>
      </w:r>
      <w:r w:rsidRPr="00DF1634">
        <w:rPr>
          <w:rFonts w:ascii="GHEA Grapalat" w:eastAsia="GHEA Grapalat" w:hAnsi="GHEA Grapalat" w:cs="GHEA Grapalat"/>
          <w:rPrChange w:id="3725" w:author="Hayk-PC" w:date="2024-12-11T02:31:00Z">
            <w:rPr>
              <w:rFonts w:ascii="GHEA Grapalat" w:eastAsia="GHEA Grapalat" w:hAnsi="GHEA Grapalat" w:cs="GHEA Grapalat"/>
            </w:rPr>
          </w:rPrChange>
        </w:rPr>
        <w:t xml:space="preserve">" заполняются адрес электронной почты и номер телефона реального </w:t>
      </w:r>
      <w:r w:rsidRPr="00DF1634">
        <w:rPr>
          <w:rFonts w:ascii="GHEA Grapalat" w:hAnsi="GHEA Grapalat"/>
          <w:rPrChange w:id="3726" w:author="Hayk-PC" w:date="2024-12-11T02:31:00Z">
            <w:rPr>
              <w:rFonts w:ascii="GHEA Grapalat" w:hAnsi="GHEA Grapalat"/>
            </w:rPr>
          </w:rPrChange>
        </w:rPr>
        <w:t>бенефициара</w:t>
      </w:r>
      <w:r w:rsidRPr="00DF1634">
        <w:rPr>
          <w:rFonts w:ascii="GHEA Grapalat" w:eastAsia="GHEA Grapalat" w:hAnsi="GHEA Grapalat" w:cs="GHEA Grapalat"/>
          <w:rPrChange w:id="3727" w:author="Hayk-PC" w:date="2024-12-11T02:31:00Z">
            <w:rPr>
              <w:rFonts w:ascii="GHEA Grapalat" w:eastAsia="GHEA Grapalat" w:hAnsi="GHEA Grapalat" w:cs="GHEA Grapalat"/>
            </w:rPr>
          </w:rPrChange>
        </w:rPr>
        <w:t>.</w:t>
      </w:r>
    </w:p>
    <w:p w14:paraId="0F35D93C" w14:textId="77777777" w:rsidR="00F016A2" w:rsidRPr="00DF1634" w:rsidRDefault="00F016A2" w:rsidP="00F016A2">
      <w:pPr>
        <w:spacing w:line="360" w:lineRule="auto"/>
        <w:contextualSpacing/>
        <w:jc w:val="both"/>
        <w:rPr>
          <w:rFonts w:ascii="GHEA Grapalat" w:hAnsi="GHEA Grapalat"/>
          <w:rPrChange w:id="3728" w:author="Hayk-PC" w:date="2024-12-11T02:31:00Z">
            <w:rPr>
              <w:rFonts w:ascii="GHEA Grapalat" w:hAnsi="GHEA Grapalat"/>
            </w:rPr>
          </w:rPrChange>
        </w:rPr>
      </w:pPr>
      <w:r w:rsidRPr="00DF1634">
        <w:rPr>
          <w:rFonts w:ascii="GHEA Grapalat" w:hAnsi="GHEA Grapalat"/>
          <w:rPrChange w:id="3729" w:author="Hayk-PC" w:date="2024-12-11T02:31:00Z">
            <w:rPr>
              <w:rFonts w:ascii="GHEA Grapalat" w:hAnsi="GHEA Grapalat"/>
            </w:rPr>
          </w:rPrChange>
        </w:rPr>
        <w:t xml:space="preserve">5. Раздел 5 декларации (Промежуточные юридические лица) заполняется, </w:t>
      </w:r>
    </w:p>
    <w:p w14:paraId="1FDB7C89" w14:textId="77777777" w:rsidR="00F016A2" w:rsidRPr="00DF1634" w:rsidRDefault="00F016A2" w:rsidP="00F016A2">
      <w:pPr>
        <w:spacing w:line="360" w:lineRule="auto"/>
        <w:contextualSpacing/>
        <w:jc w:val="both"/>
        <w:rPr>
          <w:rFonts w:ascii="GHEA Grapalat" w:hAnsi="GHEA Grapalat"/>
          <w:rPrChange w:id="3730" w:author="Hayk-PC" w:date="2024-12-11T02:31:00Z">
            <w:rPr>
              <w:rFonts w:ascii="GHEA Grapalat" w:hAnsi="GHEA Grapalat"/>
            </w:rPr>
          </w:rPrChange>
        </w:rPr>
      </w:pPr>
      <w:r w:rsidRPr="00DF1634">
        <w:rPr>
          <w:rFonts w:ascii="GHEA Grapalat" w:hAnsi="GHEA Grapalat"/>
          <w:rPrChange w:id="3731" w:author="Hayk-PC" w:date="2024-12-11T02:31:00Z">
            <w:rPr>
              <w:rFonts w:ascii="GHEA Grapalat" w:hAnsi="GHEA Grapalat"/>
            </w:rPr>
          </w:rPrChange>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DF1634">
        <w:rPr>
          <w:rFonts w:ascii="MS Mincho" w:eastAsia="MS Mincho" w:hAnsi="MS Mincho" w:cs="MS Mincho" w:hint="eastAsia"/>
          <w:rPrChange w:id="3732" w:author="Hayk-PC" w:date="2024-12-11T02:31:00Z">
            <w:rPr>
              <w:rFonts w:ascii="MS Mincho" w:eastAsia="MS Mincho" w:hAnsi="MS Mincho" w:cs="MS Mincho" w:hint="eastAsia"/>
            </w:rPr>
          </w:rPrChange>
        </w:rPr>
        <w:t>․</w:t>
      </w:r>
    </w:p>
    <w:p w14:paraId="42454DEA" w14:textId="77777777" w:rsidR="00F016A2" w:rsidRPr="00DF1634" w:rsidRDefault="00F016A2" w:rsidP="00F016A2">
      <w:pPr>
        <w:spacing w:line="360" w:lineRule="auto"/>
        <w:contextualSpacing/>
        <w:jc w:val="both"/>
        <w:rPr>
          <w:rFonts w:ascii="GHEA Grapalat" w:hAnsi="GHEA Grapalat"/>
          <w:rPrChange w:id="3733" w:author="Hayk-PC" w:date="2024-12-11T02:31:00Z">
            <w:rPr>
              <w:rFonts w:ascii="GHEA Grapalat" w:hAnsi="GHEA Grapalat"/>
            </w:rPr>
          </w:rPrChange>
        </w:rPr>
      </w:pPr>
      <w:r w:rsidRPr="00DF1634">
        <w:rPr>
          <w:rFonts w:ascii="GHEA Grapalat" w:hAnsi="GHEA Grapalat"/>
          <w:rPrChange w:id="3734" w:author="Hayk-PC" w:date="2024-12-11T02:31:00Z">
            <w:rPr>
              <w:rFonts w:ascii="GHEA Grapalat" w:hAnsi="GHEA Grapalat"/>
            </w:rPr>
          </w:rPrChange>
        </w:rPr>
        <w:lastRenderedPageBreak/>
        <w:t>1) в подразделе</w:t>
      </w:r>
      <w:r w:rsidRPr="00DF1634">
        <w:rPr>
          <w:rFonts w:ascii="GHEA Grapalat" w:hAnsi="GHEA Grapalat"/>
          <w:lang w:val="hy-AM"/>
          <w:rPrChange w:id="3735" w:author="Hayk-PC" w:date="2024-12-11T02:31:00Z">
            <w:rPr>
              <w:rFonts w:ascii="GHEA Grapalat" w:hAnsi="GHEA Grapalat"/>
              <w:lang w:val="hy-AM"/>
            </w:rPr>
          </w:rPrChange>
        </w:rPr>
        <w:t xml:space="preserve"> </w:t>
      </w:r>
      <w:r w:rsidRPr="00DF1634">
        <w:rPr>
          <w:rFonts w:ascii="GHEA Grapalat" w:eastAsia="GHEA Grapalat" w:hAnsi="GHEA Grapalat" w:cs="GHEA Grapalat"/>
          <w:rPrChange w:id="3736" w:author="Hayk-PC" w:date="2024-12-11T02:31:00Z">
            <w:rPr>
              <w:rFonts w:ascii="GHEA Grapalat" w:eastAsia="GHEA Grapalat" w:hAnsi="GHEA Grapalat" w:cs="GHEA Grapalat"/>
            </w:rPr>
          </w:rPrChange>
        </w:rPr>
        <w:t>"</w:t>
      </w:r>
      <w:r w:rsidRPr="00DF1634">
        <w:rPr>
          <w:rFonts w:ascii="GHEA Grapalat" w:hAnsi="GHEA Grapalat"/>
          <w:rPrChange w:id="3737" w:author="Hayk-PC" w:date="2024-12-11T02:31:00Z">
            <w:rPr>
              <w:rFonts w:ascii="GHEA Grapalat" w:hAnsi="GHEA Grapalat"/>
            </w:rPr>
          </w:rPrChange>
        </w:rPr>
        <w:t>Данные организации"</w:t>
      </w:r>
      <w:r w:rsidRPr="00DF1634">
        <w:rPr>
          <w:rFonts w:ascii="GHEA Grapalat" w:hAnsi="GHEA Grapalat"/>
          <w:lang w:val="hy-AM"/>
          <w:rPrChange w:id="3738" w:author="Hayk-PC" w:date="2024-12-11T02:31:00Z">
            <w:rPr>
              <w:rFonts w:ascii="GHEA Grapalat" w:hAnsi="GHEA Grapalat"/>
              <w:lang w:val="hy-AM"/>
            </w:rPr>
          </w:rPrChange>
        </w:rPr>
        <w:t xml:space="preserve"> </w:t>
      </w:r>
      <w:r w:rsidRPr="00DF1634">
        <w:rPr>
          <w:rFonts w:ascii="GHEA Grapalat" w:hAnsi="GHEA Grapalat"/>
          <w:rPrChange w:id="3739" w:author="Hayk-PC" w:date="2024-12-11T02:31:00Z">
            <w:rPr>
              <w:rFonts w:ascii="GHEA Grapalat" w:hAnsi="GHEA Grapalat"/>
            </w:rPr>
          </w:rPrChange>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7CAE20C" w14:textId="77777777" w:rsidR="00F016A2" w:rsidRPr="00DF1634" w:rsidRDefault="00F016A2" w:rsidP="00F016A2">
      <w:pPr>
        <w:spacing w:line="360" w:lineRule="auto"/>
        <w:contextualSpacing/>
        <w:jc w:val="both"/>
        <w:rPr>
          <w:rFonts w:ascii="GHEA Grapalat" w:hAnsi="GHEA Grapalat"/>
          <w:rPrChange w:id="3740" w:author="Hayk-PC" w:date="2024-12-11T02:31:00Z">
            <w:rPr>
              <w:rFonts w:ascii="GHEA Grapalat" w:hAnsi="GHEA Grapalat"/>
            </w:rPr>
          </w:rPrChange>
        </w:rPr>
      </w:pPr>
      <w:r w:rsidRPr="00DF1634">
        <w:rPr>
          <w:rFonts w:ascii="GHEA Grapalat" w:hAnsi="GHEA Grapalat"/>
          <w:rPrChange w:id="3741" w:author="Hayk-PC" w:date="2024-12-11T02:31:00Z">
            <w:rPr>
              <w:rFonts w:ascii="GHEA Grapalat" w:hAnsi="GHEA Grapalat"/>
            </w:rPr>
          </w:rPrChange>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3D4ED09C" w14:textId="77777777" w:rsidR="00F016A2" w:rsidRPr="00DF1634" w:rsidRDefault="00F016A2" w:rsidP="00F016A2">
      <w:pPr>
        <w:spacing w:line="360" w:lineRule="auto"/>
        <w:contextualSpacing/>
        <w:jc w:val="both"/>
        <w:rPr>
          <w:rFonts w:ascii="GHEA Grapalat" w:hAnsi="GHEA Grapalat"/>
          <w:rPrChange w:id="3742" w:author="Hayk-PC" w:date="2024-12-11T02:31:00Z">
            <w:rPr>
              <w:rFonts w:ascii="GHEA Grapalat" w:hAnsi="GHEA Grapalat"/>
            </w:rPr>
          </w:rPrChange>
        </w:rPr>
      </w:pPr>
      <w:r w:rsidRPr="00DF1634">
        <w:rPr>
          <w:rFonts w:ascii="GHEA Grapalat" w:hAnsi="GHEA Grapalat"/>
          <w:rPrChange w:id="3743" w:author="Hayk-PC" w:date="2024-12-11T02:31:00Z">
            <w:rPr>
              <w:rFonts w:ascii="GHEA Grapalat" w:hAnsi="GHEA Grapalat"/>
            </w:rPr>
          </w:rPrChange>
        </w:rPr>
        <w:t>3) Подраздел</w:t>
      </w:r>
      <w:r w:rsidRPr="00DF1634">
        <w:rPr>
          <w:rFonts w:ascii="GHEA Grapalat" w:hAnsi="GHEA Grapalat"/>
          <w:lang w:val="hy-AM"/>
          <w:rPrChange w:id="3744" w:author="Hayk-PC" w:date="2024-12-11T02:31:00Z">
            <w:rPr>
              <w:rFonts w:ascii="GHEA Grapalat" w:hAnsi="GHEA Grapalat"/>
              <w:lang w:val="hy-AM"/>
            </w:rPr>
          </w:rPrChange>
        </w:rPr>
        <w:t xml:space="preserve"> </w:t>
      </w:r>
      <w:r w:rsidRPr="00DF1634">
        <w:rPr>
          <w:rFonts w:ascii="GHEA Grapalat" w:eastAsia="GHEA Grapalat" w:hAnsi="GHEA Grapalat" w:cs="GHEA Grapalat"/>
          <w:rPrChange w:id="3745" w:author="Hayk-PC" w:date="2024-12-11T02:31:00Z">
            <w:rPr>
              <w:rFonts w:ascii="GHEA Grapalat" w:eastAsia="GHEA Grapalat" w:hAnsi="GHEA Grapalat" w:cs="GHEA Grapalat"/>
            </w:rPr>
          </w:rPrChange>
        </w:rPr>
        <w:t>"</w:t>
      </w:r>
      <w:r w:rsidRPr="00DF1634">
        <w:rPr>
          <w:rFonts w:ascii="GHEA Grapalat" w:hAnsi="GHEA Grapalat"/>
          <w:rPrChange w:id="3746" w:author="Hayk-PC" w:date="2024-12-11T02:31:00Z">
            <w:rPr>
              <w:rFonts w:ascii="GHEA Grapalat" w:hAnsi="GHEA Grapalat"/>
            </w:rPr>
          </w:rPrChange>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13A5BA08" w14:textId="77777777" w:rsidR="00F016A2" w:rsidRPr="00DF1634" w:rsidRDefault="00F016A2" w:rsidP="00F016A2">
      <w:pPr>
        <w:spacing w:line="360" w:lineRule="auto"/>
        <w:contextualSpacing/>
        <w:jc w:val="both"/>
        <w:rPr>
          <w:rFonts w:ascii="GHEA Grapalat" w:hAnsi="GHEA Grapalat"/>
          <w:rPrChange w:id="3747" w:author="Hayk-PC" w:date="2024-12-11T02:31:00Z">
            <w:rPr>
              <w:rFonts w:ascii="GHEA Grapalat" w:hAnsi="GHEA Grapalat"/>
            </w:rPr>
          </w:rPrChange>
        </w:rPr>
      </w:pPr>
      <w:r w:rsidRPr="00DF1634">
        <w:rPr>
          <w:rFonts w:ascii="GHEA Grapalat" w:hAnsi="GHEA Grapalat"/>
          <w:rPrChange w:id="3748" w:author="Hayk-PC" w:date="2024-12-11T02:31:00Z">
            <w:rPr>
              <w:rFonts w:ascii="GHEA Grapalat" w:hAnsi="GHEA Grapalat"/>
            </w:rPr>
          </w:rPrChange>
        </w:rPr>
        <w:t xml:space="preserve">6. Раздел 6 декларации (Дополнительные </w:t>
      </w:r>
      <w:r w:rsidR="007F4126" w:rsidRPr="00DF1634">
        <w:rPr>
          <w:rFonts w:ascii="GHEA Grapalat" w:hAnsi="GHEA Grapalat"/>
          <w:rPrChange w:id="3749" w:author="Hayk-PC" w:date="2024-12-11T02:31:00Z">
            <w:rPr>
              <w:rFonts w:ascii="GHEA Grapalat" w:hAnsi="GHEA Grapalat"/>
            </w:rPr>
          </w:rPrChange>
        </w:rPr>
        <w:t>примечания</w:t>
      </w:r>
      <w:r w:rsidRPr="00DF1634">
        <w:rPr>
          <w:rFonts w:ascii="GHEA Grapalat" w:hAnsi="GHEA Grapalat"/>
          <w:rPrChange w:id="3750" w:author="Hayk-PC" w:date="2024-12-11T02:31:00Z">
            <w:rPr>
              <w:rFonts w:ascii="GHEA Grapalat" w:hAnsi="GHEA Grapalat"/>
            </w:rPr>
          </w:rPrChange>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7DE71B6" w14:textId="77777777" w:rsidR="00F016A2" w:rsidRPr="00DF1634" w:rsidRDefault="00F016A2" w:rsidP="00F016A2">
      <w:pPr>
        <w:spacing w:line="360" w:lineRule="auto"/>
        <w:contextualSpacing/>
        <w:jc w:val="both"/>
        <w:rPr>
          <w:rFonts w:ascii="GHEA Grapalat" w:hAnsi="GHEA Grapalat"/>
          <w:rPrChange w:id="3751" w:author="Hayk-PC" w:date="2024-12-11T02:31:00Z">
            <w:rPr>
              <w:rFonts w:ascii="GHEA Grapalat" w:hAnsi="GHEA Grapalat"/>
            </w:rPr>
          </w:rPrChange>
        </w:rPr>
      </w:pPr>
      <w:r w:rsidRPr="00DF1634">
        <w:rPr>
          <w:rFonts w:ascii="GHEA Grapalat" w:hAnsi="GHEA Grapalat"/>
          <w:rPrChange w:id="3752" w:author="Hayk-PC" w:date="2024-12-11T02:31:00Z">
            <w:rPr>
              <w:rFonts w:ascii="GHEA Grapalat" w:hAnsi="GHEA Grapalat"/>
            </w:rPr>
          </w:rPrChange>
        </w:rPr>
        <w:t>7. Декларация заполняется и подписывается лицом, подающим заявку.</w:t>
      </w:r>
      <w:r w:rsidRPr="00DF1634">
        <w:rPr>
          <w:rFonts w:ascii="GHEA Grapalat" w:hAnsi="GHEA Grapalat"/>
          <w:lang w:val="hy-AM"/>
          <w:rPrChange w:id="3753" w:author="Hayk-PC" w:date="2024-12-11T02:31:00Z">
            <w:rPr>
              <w:rFonts w:ascii="GHEA Grapalat" w:hAnsi="GHEA Grapalat"/>
              <w:lang w:val="hy-AM"/>
            </w:rPr>
          </w:rPrChange>
        </w:rPr>
        <w:t xml:space="preserve"> </w:t>
      </w:r>
    </w:p>
    <w:p w14:paraId="0BBD44C9" w14:textId="77777777" w:rsidR="00F016A2" w:rsidRPr="00DF1634" w:rsidRDefault="00F016A2" w:rsidP="00F016A2">
      <w:pPr>
        <w:contextualSpacing/>
        <w:jc w:val="both"/>
        <w:rPr>
          <w:rFonts w:ascii="GHEA Grapalat" w:hAnsi="GHEA Grapalat"/>
          <w:i/>
          <w:sz w:val="18"/>
          <w:szCs w:val="18"/>
          <w:rPrChange w:id="3754" w:author="Hayk-PC" w:date="2024-12-11T02:31:00Z">
            <w:rPr>
              <w:rFonts w:ascii="GHEA Grapalat" w:hAnsi="GHEA Grapalat"/>
              <w:i/>
              <w:sz w:val="18"/>
              <w:szCs w:val="18"/>
            </w:rPr>
          </w:rPrChange>
        </w:rPr>
      </w:pPr>
      <w:r w:rsidRPr="00DF1634">
        <w:rPr>
          <w:rFonts w:ascii="GHEA Grapalat" w:hAnsi="GHEA Grapalat"/>
          <w:sz w:val="18"/>
          <w:szCs w:val="18"/>
          <w:rPrChange w:id="3755" w:author="Hayk-PC" w:date="2024-12-11T02:31:00Z">
            <w:rPr>
              <w:rFonts w:ascii="GHEA Grapalat" w:hAnsi="GHEA Grapalat"/>
              <w:sz w:val="18"/>
              <w:szCs w:val="18"/>
            </w:rPr>
          </w:rPrChange>
        </w:rPr>
        <w:t xml:space="preserve">* </w:t>
      </w:r>
      <w:r w:rsidRPr="00DF1634">
        <w:rPr>
          <w:rFonts w:ascii="GHEA Grapalat" w:hAnsi="GHEA Grapalat"/>
          <w:i/>
          <w:sz w:val="18"/>
          <w:szCs w:val="18"/>
          <w:rPrChange w:id="3756" w:author="Hayk-PC" w:date="2024-12-11T02:31:00Z">
            <w:rPr>
              <w:rFonts w:ascii="GHEA Grapalat" w:hAnsi="GHEA Grapalat"/>
              <w:i/>
              <w:sz w:val="18"/>
              <w:szCs w:val="18"/>
            </w:rPr>
          </w:rPrChange>
        </w:rPr>
        <w:t>заполняется секретарем комиссии до публикации приглашения в бюллетене:</w:t>
      </w:r>
    </w:p>
    <w:p w14:paraId="77049B8C" w14:textId="77777777" w:rsidR="00F016A2" w:rsidRPr="00DF1634" w:rsidRDefault="00F016A2" w:rsidP="00F016A2">
      <w:pPr>
        <w:contextualSpacing/>
        <w:jc w:val="both"/>
        <w:rPr>
          <w:rFonts w:ascii="GHEA Grapalat" w:hAnsi="GHEA Grapalat"/>
          <w:i/>
          <w:sz w:val="18"/>
          <w:szCs w:val="18"/>
          <w:rPrChange w:id="3757" w:author="Hayk-PC" w:date="2024-12-11T02:31:00Z">
            <w:rPr>
              <w:rFonts w:ascii="GHEA Grapalat" w:hAnsi="GHEA Grapalat"/>
              <w:i/>
              <w:sz w:val="18"/>
              <w:szCs w:val="18"/>
            </w:rPr>
          </w:rPrChange>
        </w:rPr>
      </w:pPr>
      <w:r w:rsidRPr="00DF1634">
        <w:rPr>
          <w:rFonts w:ascii="GHEA Grapalat" w:hAnsi="GHEA Grapalat"/>
          <w:i/>
          <w:sz w:val="18"/>
          <w:szCs w:val="18"/>
          <w:rPrChange w:id="3758" w:author="Hayk-PC" w:date="2024-12-11T02:31:00Z">
            <w:rPr>
              <w:rFonts w:ascii="GHEA Grapalat" w:hAnsi="GHEA Grapalat"/>
              <w:i/>
              <w:sz w:val="18"/>
              <w:szCs w:val="18"/>
            </w:rPr>
          </w:rPrChange>
        </w:rPr>
        <w:t>** Приложение 1.2 не представляется участником</w:t>
      </w:r>
      <w:r w:rsidR="00DB39A5" w:rsidRPr="00DF1634">
        <w:rPr>
          <w:rFonts w:ascii="GHEA Grapalat" w:hAnsi="GHEA Grapalat"/>
          <w:i/>
          <w:sz w:val="18"/>
          <w:szCs w:val="18"/>
          <w:lang w:val="hy-AM"/>
          <w:rPrChange w:id="3759" w:author="Hayk-PC" w:date="2024-12-11T02:31:00Z">
            <w:rPr>
              <w:rFonts w:ascii="GHEA Grapalat" w:hAnsi="GHEA Grapalat"/>
              <w:i/>
              <w:sz w:val="18"/>
              <w:szCs w:val="18"/>
              <w:lang w:val="hy-AM"/>
            </w:rPr>
          </w:rPrChange>
        </w:rPr>
        <w:t xml:space="preserve">, </w:t>
      </w:r>
      <w:r w:rsidR="00302841" w:rsidRPr="00DF1634">
        <w:rPr>
          <w:rFonts w:ascii="GHEA Grapalat" w:hAnsi="GHEA Grapalat"/>
          <w:i/>
          <w:sz w:val="18"/>
          <w:szCs w:val="18"/>
          <w:rPrChange w:id="3760" w:author="Hayk-PC" w:date="2024-12-11T02:31:00Z">
            <w:rPr>
              <w:rFonts w:ascii="GHEA Grapalat" w:hAnsi="GHEA Grapalat"/>
              <w:i/>
              <w:sz w:val="18"/>
              <w:szCs w:val="18"/>
            </w:rPr>
          </w:rPrChange>
        </w:rPr>
        <w:t>если он является резидентом РА,</w:t>
      </w:r>
      <w:r w:rsidRPr="00DF1634">
        <w:rPr>
          <w:rFonts w:ascii="GHEA Grapalat" w:hAnsi="GHEA Grapalat"/>
          <w:i/>
          <w:sz w:val="18"/>
          <w:szCs w:val="18"/>
          <w:rPrChange w:id="3761" w:author="Hayk-PC" w:date="2024-12-11T02:31:00Z">
            <w:rPr>
              <w:rFonts w:ascii="GHEA Grapalat" w:hAnsi="GHEA Grapalat"/>
              <w:i/>
              <w:sz w:val="18"/>
              <w:szCs w:val="18"/>
            </w:rPr>
          </w:rPrChange>
        </w:rPr>
        <w:t xml:space="preserve"> а также в случае, если участник является индивидуальным предпринимателем или физическим лицом.</w:t>
      </w:r>
    </w:p>
    <w:p w14:paraId="06D04379" w14:textId="77777777" w:rsidR="00B2572B" w:rsidRPr="00DF1634" w:rsidRDefault="00AF0EF7" w:rsidP="00B013C0">
      <w:pPr>
        <w:jc w:val="right"/>
        <w:rPr>
          <w:rFonts w:ascii="GHEA Grapalat" w:hAnsi="GHEA Grapalat" w:cs="Arial"/>
          <w:b/>
          <w:rPrChange w:id="3762" w:author="Hayk-PC" w:date="2024-12-11T02:31:00Z">
            <w:rPr>
              <w:rFonts w:ascii="GHEA Grapalat" w:hAnsi="GHEA Grapalat" w:cs="Arial"/>
              <w:b/>
            </w:rPr>
          </w:rPrChange>
        </w:rPr>
      </w:pPr>
      <w:r w:rsidRPr="00DF1634">
        <w:rPr>
          <w:rFonts w:ascii="GHEA Grapalat" w:hAnsi="GHEA Grapalat"/>
          <w:b/>
          <w:rPrChange w:id="3763" w:author="Hayk-PC" w:date="2024-12-11T02:31:00Z">
            <w:rPr>
              <w:rFonts w:ascii="GHEA Grapalat" w:hAnsi="GHEA Grapalat"/>
              <w:b/>
            </w:rPr>
          </w:rPrChange>
        </w:rPr>
        <w:br w:type="page"/>
      </w:r>
      <w:r w:rsidR="00B2572B" w:rsidRPr="00DF1634">
        <w:rPr>
          <w:rFonts w:ascii="GHEA Grapalat" w:hAnsi="GHEA Grapalat"/>
          <w:b/>
          <w:rPrChange w:id="3764" w:author="Hayk-PC" w:date="2024-12-11T02:31:00Z">
            <w:rPr>
              <w:rFonts w:ascii="GHEA Grapalat" w:hAnsi="GHEA Grapalat"/>
              <w:b/>
            </w:rPr>
          </w:rPrChange>
        </w:rPr>
        <w:lastRenderedPageBreak/>
        <w:t xml:space="preserve">Приложение № </w:t>
      </w:r>
      <w:r w:rsidR="00B048B2" w:rsidRPr="00DF1634">
        <w:rPr>
          <w:rFonts w:ascii="GHEA Grapalat" w:hAnsi="GHEA Grapalat"/>
          <w:b/>
          <w:rPrChange w:id="3765" w:author="Hayk-PC" w:date="2024-12-11T02:31:00Z">
            <w:rPr>
              <w:rFonts w:ascii="GHEA Grapalat" w:hAnsi="GHEA Grapalat"/>
              <w:b/>
            </w:rPr>
          </w:rPrChange>
        </w:rPr>
        <w:t>2</w:t>
      </w:r>
    </w:p>
    <w:p w14:paraId="7EB924F0" w14:textId="429219BF" w:rsidR="00B2572B" w:rsidRPr="00DF1634" w:rsidRDefault="00B2572B" w:rsidP="00B46D58">
      <w:pPr>
        <w:pStyle w:val="BodyTextIndent3"/>
        <w:widowControl w:val="0"/>
        <w:spacing w:after="160" w:line="240" w:lineRule="auto"/>
        <w:jc w:val="right"/>
        <w:rPr>
          <w:rFonts w:ascii="GHEA Grapalat" w:hAnsi="GHEA Grapalat" w:cs="Arial"/>
          <w:b/>
          <w:sz w:val="24"/>
          <w:szCs w:val="24"/>
          <w:rPrChange w:id="3766" w:author="Hayk-PC" w:date="2024-12-11T02:31:00Z">
            <w:rPr>
              <w:rFonts w:ascii="GHEA Grapalat" w:hAnsi="GHEA Grapalat" w:cs="Arial"/>
              <w:b/>
              <w:sz w:val="24"/>
              <w:szCs w:val="24"/>
            </w:rPr>
          </w:rPrChange>
        </w:rPr>
      </w:pPr>
      <w:r w:rsidRPr="00DF1634">
        <w:rPr>
          <w:rFonts w:ascii="GHEA Grapalat" w:hAnsi="GHEA Grapalat"/>
          <w:b/>
          <w:sz w:val="24"/>
          <w:szCs w:val="24"/>
          <w:rPrChange w:id="3767" w:author="Hayk-PC" w:date="2024-12-11T02:31:00Z">
            <w:rPr>
              <w:rFonts w:ascii="GHEA Grapalat" w:hAnsi="GHEA Grapalat"/>
              <w:b/>
              <w:sz w:val="24"/>
              <w:szCs w:val="24"/>
            </w:rPr>
          </w:rPrChange>
        </w:rPr>
        <w:t xml:space="preserve">к Приглашению на </w:t>
      </w:r>
      <w:del w:id="3768" w:author="Hayk Koshetsyan" w:date="2024-12-10T17:01:00Z">
        <w:r w:rsidRPr="00DF1634" w:rsidDel="00CA3B24">
          <w:rPr>
            <w:rFonts w:ascii="GHEA Grapalat" w:hAnsi="GHEA Grapalat"/>
            <w:b/>
            <w:sz w:val="24"/>
            <w:szCs w:val="24"/>
            <w:rPrChange w:id="3769" w:author="Hayk-PC" w:date="2024-12-11T02:31:00Z">
              <w:rPr>
                <w:rFonts w:ascii="GHEA Grapalat" w:hAnsi="GHEA Grapalat"/>
                <w:b/>
                <w:sz w:val="24"/>
                <w:szCs w:val="24"/>
              </w:rPr>
            </w:rPrChange>
          </w:rPr>
          <w:delText>открытый конкурс</w:delText>
        </w:r>
      </w:del>
      <w:ins w:id="3770" w:author="Hayk Koshetsyan" w:date="2024-12-10T17:02:00Z">
        <w:r w:rsidR="00CA3B24" w:rsidRPr="00DF1634">
          <w:rPr>
            <w:rFonts w:ascii="GHEA Grapalat" w:hAnsi="GHEA Grapalat"/>
            <w:b/>
            <w:sz w:val="24"/>
            <w:szCs w:val="24"/>
            <w:rPrChange w:id="3771" w:author="Hayk-PC" w:date="2024-12-11T02:31:00Z">
              <w:rPr>
                <w:rFonts w:ascii="GHEA Grapalat" w:hAnsi="GHEA Grapalat"/>
                <w:b/>
                <w:sz w:val="24"/>
                <w:szCs w:val="24"/>
              </w:rPr>
            </w:rPrChange>
          </w:rPr>
          <w:t xml:space="preserve">ЗАПРОС КОТИРОВОК </w:t>
        </w:r>
      </w:ins>
      <w:r w:rsidR="005744FC" w:rsidRPr="00DF1634">
        <w:rPr>
          <w:rFonts w:ascii="GHEA Grapalat" w:hAnsi="GHEA Grapalat" w:cs="Arial"/>
          <w:b/>
          <w:sz w:val="24"/>
          <w:szCs w:val="24"/>
          <w:rPrChange w:id="3772" w:author="Hayk-PC" w:date="2024-12-11T02:31:00Z">
            <w:rPr>
              <w:rFonts w:ascii="GHEA Grapalat" w:hAnsi="GHEA Grapalat" w:cs="Arial"/>
              <w:b/>
              <w:sz w:val="24"/>
              <w:szCs w:val="24"/>
            </w:rPr>
          </w:rPrChange>
        </w:rPr>
        <w:br/>
      </w:r>
      <w:r w:rsidRPr="00DF1634">
        <w:rPr>
          <w:rFonts w:ascii="GHEA Grapalat" w:hAnsi="GHEA Grapalat"/>
          <w:b/>
          <w:sz w:val="24"/>
          <w:szCs w:val="24"/>
          <w:rPrChange w:id="3773" w:author="Hayk-PC" w:date="2024-12-11T02:31:00Z">
            <w:rPr>
              <w:rFonts w:ascii="GHEA Grapalat" w:hAnsi="GHEA Grapalat"/>
              <w:b/>
              <w:sz w:val="24"/>
              <w:szCs w:val="24"/>
            </w:rPr>
          </w:rPrChange>
        </w:rPr>
        <w:t xml:space="preserve">под кодом </w:t>
      </w:r>
      <w:r w:rsidR="006132ED" w:rsidRPr="00DF1634">
        <w:rPr>
          <w:rFonts w:ascii="GHEA Grapalat" w:hAnsi="GHEA Grapalat"/>
          <w:b/>
          <w:sz w:val="24"/>
          <w:szCs w:val="24"/>
          <w:rPrChange w:id="3774" w:author="Hayk-PC" w:date="2024-12-11T02:31:00Z">
            <w:rPr>
              <w:rFonts w:ascii="GHEA Grapalat" w:hAnsi="GHEA Grapalat"/>
              <w:b/>
              <w:sz w:val="24"/>
              <w:szCs w:val="24"/>
            </w:rPr>
          </w:rPrChange>
        </w:rPr>
        <w:t>"</w:t>
      </w:r>
      <w:r w:rsidRPr="00DF1634">
        <w:rPr>
          <w:rFonts w:ascii="GHEA Grapalat" w:hAnsi="GHEA Grapalat"/>
          <w:b/>
          <w:sz w:val="24"/>
          <w:szCs w:val="24"/>
          <w:rPrChange w:id="3775" w:author="Hayk-PC" w:date="2024-12-11T02:31:00Z">
            <w:rPr>
              <w:rFonts w:ascii="GHEA Grapalat" w:hAnsi="GHEA Grapalat"/>
              <w:b/>
              <w:sz w:val="24"/>
              <w:szCs w:val="24"/>
            </w:rPr>
          </w:rPrChange>
        </w:rPr>
        <w:t>---</w:t>
      </w:r>
      <w:del w:id="3776" w:author="Hayk Koshetsyan" w:date="2024-12-10T16:54:00Z">
        <w:r w:rsidRPr="00DF1634" w:rsidDel="0014596D">
          <w:rPr>
            <w:rFonts w:ascii="GHEA Grapalat" w:hAnsi="GHEA Grapalat"/>
            <w:b/>
            <w:sz w:val="24"/>
            <w:szCs w:val="24"/>
            <w:rPrChange w:id="3777" w:author="Hayk-PC" w:date="2024-12-11T02:31:00Z">
              <w:rPr>
                <w:rFonts w:ascii="GHEA Grapalat" w:hAnsi="GHEA Grapalat"/>
                <w:b/>
                <w:sz w:val="24"/>
                <w:szCs w:val="24"/>
              </w:rPr>
            </w:rPrChange>
          </w:rPr>
          <w:delText>BMAPDzB</w:delText>
        </w:r>
      </w:del>
      <w:ins w:id="3778" w:author="Hayk Koshetsyan" w:date="2024-12-10T16:54:00Z">
        <w:r w:rsidR="0014596D" w:rsidRPr="00DF1634">
          <w:rPr>
            <w:rFonts w:ascii="GHEA Grapalat" w:hAnsi="GHEA Grapalat"/>
            <w:b/>
            <w:sz w:val="24"/>
            <w:szCs w:val="24"/>
            <w:rPrChange w:id="3779" w:author="Hayk-PC" w:date="2024-12-11T02:31:00Z">
              <w:rPr>
                <w:rFonts w:ascii="GHEA Grapalat" w:hAnsi="GHEA Grapalat"/>
                <w:b/>
                <w:sz w:val="24"/>
                <w:szCs w:val="24"/>
              </w:rPr>
            </w:rPrChange>
          </w:rPr>
          <w:t>IAIM-GHAPDzB-24/1</w:t>
        </w:r>
      </w:ins>
      <w:r w:rsidRPr="00DF1634">
        <w:rPr>
          <w:rFonts w:ascii="GHEA Grapalat" w:hAnsi="GHEA Grapalat"/>
          <w:b/>
          <w:sz w:val="24"/>
          <w:szCs w:val="24"/>
          <w:rPrChange w:id="3780" w:author="Hayk-PC" w:date="2024-12-11T02:31:00Z">
            <w:rPr>
              <w:rFonts w:ascii="GHEA Grapalat" w:hAnsi="GHEA Grapalat"/>
              <w:b/>
              <w:sz w:val="24"/>
              <w:szCs w:val="24"/>
            </w:rPr>
          </w:rPrChange>
        </w:rPr>
        <w:t>---/---</w:t>
      </w:r>
      <w:r w:rsidR="006132ED" w:rsidRPr="00DF1634">
        <w:rPr>
          <w:rFonts w:ascii="GHEA Grapalat" w:hAnsi="GHEA Grapalat"/>
          <w:b/>
          <w:sz w:val="24"/>
          <w:szCs w:val="24"/>
          <w:rPrChange w:id="3781" w:author="Hayk-PC" w:date="2024-12-11T02:31:00Z">
            <w:rPr>
              <w:rFonts w:ascii="GHEA Grapalat" w:hAnsi="GHEA Grapalat"/>
              <w:b/>
              <w:sz w:val="24"/>
              <w:szCs w:val="24"/>
            </w:rPr>
          </w:rPrChange>
        </w:rPr>
        <w:t>"</w:t>
      </w:r>
      <w:r w:rsidR="00DC619D" w:rsidRPr="00DF1634">
        <w:rPr>
          <w:rStyle w:val="FootnoteReference"/>
          <w:rFonts w:ascii="GHEA Grapalat" w:hAnsi="GHEA Grapalat"/>
          <w:b/>
          <w:sz w:val="24"/>
          <w:szCs w:val="24"/>
          <w:rPrChange w:id="3782" w:author="Hayk-PC" w:date="2024-12-11T02:31:00Z">
            <w:rPr>
              <w:rStyle w:val="FootnoteReference"/>
              <w:rFonts w:ascii="GHEA Grapalat" w:hAnsi="GHEA Grapalat"/>
              <w:b/>
              <w:sz w:val="24"/>
              <w:szCs w:val="24"/>
            </w:rPr>
          </w:rPrChange>
        </w:rPr>
        <w:footnoteReference w:customMarkFollows="1" w:id="19"/>
        <w:t>*</w:t>
      </w:r>
    </w:p>
    <w:p w14:paraId="1FCAFCEE" w14:textId="77777777" w:rsidR="00B2572B" w:rsidRPr="00DF1634" w:rsidRDefault="00B2572B" w:rsidP="00B46D58">
      <w:pPr>
        <w:widowControl w:val="0"/>
        <w:spacing w:after="120"/>
        <w:ind w:firstLine="567"/>
        <w:jc w:val="center"/>
        <w:rPr>
          <w:rFonts w:ascii="GHEA Grapalat" w:hAnsi="GHEA Grapalat"/>
          <w:rPrChange w:id="3783" w:author="Hayk-PC" w:date="2024-12-11T02:31:00Z">
            <w:rPr>
              <w:rFonts w:ascii="GHEA Grapalat" w:hAnsi="GHEA Grapalat"/>
            </w:rPr>
          </w:rPrChange>
        </w:rPr>
      </w:pPr>
    </w:p>
    <w:p w14:paraId="4956061C" w14:textId="77777777" w:rsidR="00B2572B" w:rsidRPr="00DF1634" w:rsidRDefault="00B2572B" w:rsidP="00B46D58">
      <w:pPr>
        <w:widowControl w:val="0"/>
        <w:spacing w:after="120"/>
        <w:ind w:left="-66"/>
        <w:jc w:val="center"/>
        <w:rPr>
          <w:rFonts w:ascii="GHEA Grapalat" w:hAnsi="GHEA Grapalat"/>
          <w:b/>
          <w:rPrChange w:id="3784" w:author="Hayk-PC" w:date="2024-12-11T02:31:00Z">
            <w:rPr>
              <w:rFonts w:ascii="GHEA Grapalat" w:hAnsi="GHEA Grapalat"/>
              <w:b/>
            </w:rPr>
          </w:rPrChange>
        </w:rPr>
      </w:pPr>
      <w:r w:rsidRPr="00DF1634">
        <w:rPr>
          <w:rFonts w:ascii="GHEA Grapalat" w:hAnsi="GHEA Grapalat"/>
          <w:b/>
          <w:rPrChange w:id="3785" w:author="Hayk-PC" w:date="2024-12-11T02:31:00Z">
            <w:rPr>
              <w:rFonts w:ascii="GHEA Grapalat" w:hAnsi="GHEA Grapalat"/>
              <w:b/>
            </w:rPr>
          </w:rPrChange>
        </w:rPr>
        <w:t>ЦЕНОВОЕ ПРЕДЛОЖЕНИЕ</w:t>
      </w:r>
    </w:p>
    <w:p w14:paraId="04353D3D" w14:textId="77777777" w:rsidR="00B2572B" w:rsidRPr="00DF1634" w:rsidRDefault="00B2572B" w:rsidP="00B46D58">
      <w:pPr>
        <w:widowControl w:val="0"/>
        <w:spacing w:after="120"/>
        <w:ind w:firstLine="567"/>
        <w:jc w:val="center"/>
        <w:rPr>
          <w:rFonts w:ascii="GHEA Grapalat" w:hAnsi="GHEA Grapalat"/>
          <w:rPrChange w:id="3786" w:author="Hayk-PC" w:date="2024-12-11T02:31:00Z">
            <w:rPr>
              <w:rFonts w:ascii="GHEA Grapalat" w:hAnsi="GHEA Grapalat"/>
            </w:rPr>
          </w:rPrChange>
        </w:rPr>
      </w:pPr>
    </w:p>
    <w:p w14:paraId="097AF134" w14:textId="68D13E0B" w:rsidR="005744FC" w:rsidRPr="00DF1634" w:rsidRDefault="00B2572B" w:rsidP="00B46D58">
      <w:pPr>
        <w:widowControl w:val="0"/>
        <w:spacing w:after="160"/>
        <w:ind w:firstLine="567"/>
        <w:jc w:val="both"/>
        <w:rPr>
          <w:rFonts w:ascii="GHEA Grapalat" w:hAnsi="GHEA Grapalat"/>
          <w:rPrChange w:id="3787" w:author="Hayk-PC" w:date="2024-12-11T02:31:00Z">
            <w:rPr>
              <w:rFonts w:ascii="GHEA Grapalat" w:hAnsi="GHEA Grapalat"/>
            </w:rPr>
          </w:rPrChange>
        </w:rPr>
      </w:pPr>
      <w:r w:rsidRPr="00DF1634">
        <w:rPr>
          <w:rFonts w:ascii="GHEA Grapalat" w:hAnsi="GHEA Grapalat"/>
          <w:spacing w:val="-6"/>
          <w:rPrChange w:id="3788" w:author="Hayk-PC" w:date="2024-12-11T02:31:00Z">
            <w:rPr>
              <w:rFonts w:ascii="GHEA Grapalat" w:hAnsi="GHEA Grapalat"/>
              <w:spacing w:val="-6"/>
            </w:rPr>
          </w:rPrChange>
        </w:rPr>
        <w:t xml:space="preserve">Рассмотрев приглашение на </w:t>
      </w:r>
      <w:del w:id="3789" w:author="Hayk Koshetsyan" w:date="2024-12-10T17:01:00Z">
        <w:r w:rsidRPr="00DF1634" w:rsidDel="00CA3B24">
          <w:rPr>
            <w:rFonts w:ascii="GHEA Grapalat" w:hAnsi="GHEA Grapalat"/>
            <w:spacing w:val="-6"/>
            <w:rPrChange w:id="3790" w:author="Hayk-PC" w:date="2024-12-11T02:31:00Z">
              <w:rPr>
                <w:rFonts w:ascii="GHEA Grapalat" w:hAnsi="GHEA Grapalat"/>
                <w:spacing w:val="-6"/>
              </w:rPr>
            </w:rPrChange>
          </w:rPr>
          <w:delText>открытый конкурс</w:delText>
        </w:r>
      </w:del>
      <w:ins w:id="3791" w:author="Hayk Koshetsyan" w:date="2024-12-10T17:02:00Z">
        <w:r w:rsidR="00CA3B24" w:rsidRPr="00DF1634">
          <w:rPr>
            <w:rFonts w:ascii="GHEA Grapalat" w:hAnsi="GHEA Grapalat"/>
            <w:spacing w:val="-6"/>
            <w:rPrChange w:id="3792" w:author="Hayk-PC" w:date="2024-12-11T02:31:00Z">
              <w:rPr>
                <w:rFonts w:ascii="GHEA Grapalat" w:hAnsi="GHEA Grapalat"/>
                <w:spacing w:val="-6"/>
              </w:rPr>
            </w:rPrChange>
          </w:rPr>
          <w:t xml:space="preserve">ЗАПРОС КОТИРОВОК </w:t>
        </w:r>
      </w:ins>
      <w:r w:rsidRPr="00DF1634">
        <w:rPr>
          <w:rFonts w:ascii="GHEA Grapalat" w:hAnsi="GHEA Grapalat"/>
          <w:spacing w:val="-6"/>
          <w:rPrChange w:id="3793" w:author="Hayk-PC" w:date="2024-12-11T02:31:00Z">
            <w:rPr>
              <w:rFonts w:ascii="GHEA Grapalat" w:hAnsi="GHEA Grapalat"/>
              <w:spacing w:val="-6"/>
            </w:rPr>
          </w:rPrChange>
        </w:rPr>
        <w:t xml:space="preserve"> под кодом </w:t>
      </w:r>
      <w:r w:rsidR="006132ED" w:rsidRPr="00DF1634">
        <w:rPr>
          <w:rFonts w:ascii="GHEA Grapalat" w:hAnsi="GHEA Grapalat"/>
          <w:spacing w:val="-6"/>
          <w:rPrChange w:id="3794" w:author="Hayk-PC" w:date="2024-12-11T02:31:00Z">
            <w:rPr>
              <w:rFonts w:ascii="GHEA Grapalat" w:hAnsi="GHEA Grapalat"/>
              <w:spacing w:val="-6"/>
            </w:rPr>
          </w:rPrChange>
        </w:rPr>
        <w:t>"</w:t>
      </w:r>
      <w:r w:rsidRPr="00DF1634">
        <w:rPr>
          <w:rFonts w:ascii="GHEA Grapalat" w:hAnsi="GHEA Grapalat"/>
          <w:spacing w:val="-6"/>
          <w:rPrChange w:id="3795" w:author="Hayk-PC" w:date="2024-12-11T02:31:00Z">
            <w:rPr>
              <w:rFonts w:ascii="GHEA Grapalat" w:hAnsi="GHEA Grapalat"/>
              <w:spacing w:val="-6"/>
            </w:rPr>
          </w:rPrChange>
        </w:rPr>
        <w:t>---</w:t>
      </w:r>
      <w:del w:id="3796" w:author="Hayk Koshetsyan" w:date="2024-12-10T16:54:00Z">
        <w:r w:rsidRPr="00DF1634" w:rsidDel="0014596D">
          <w:rPr>
            <w:rFonts w:ascii="GHEA Grapalat" w:hAnsi="GHEA Grapalat"/>
            <w:spacing w:val="-6"/>
            <w:rPrChange w:id="3797" w:author="Hayk-PC" w:date="2024-12-11T02:31:00Z">
              <w:rPr>
                <w:rFonts w:ascii="GHEA Grapalat" w:hAnsi="GHEA Grapalat"/>
                <w:spacing w:val="-6"/>
              </w:rPr>
            </w:rPrChange>
          </w:rPr>
          <w:delText>BMAPDzB</w:delText>
        </w:r>
      </w:del>
      <w:ins w:id="3798" w:author="Hayk Koshetsyan" w:date="2024-12-10T16:54:00Z">
        <w:r w:rsidR="0014596D" w:rsidRPr="00DF1634">
          <w:rPr>
            <w:rFonts w:ascii="GHEA Grapalat" w:hAnsi="GHEA Grapalat"/>
            <w:spacing w:val="-6"/>
            <w:rPrChange w:id="3799" w:author="Hayk-PC" w:date="2024-12-11T02:31:00Z">
              <w:rPr>
                <w:rFonts w:ascii="GHEA Grapalat" w:hAnsi="GHEA Grapalat"/>
                <w:spacing w:val="-6"/>
              </w:rPr>
            </w:rPrChange>
          </w:rPr>
          <w:t>IAIM-GHAPDzB-24/1</w:t>
        </w:r>
      </w:ins>
      <w:r w:rsidRPr="00DF1634">
        <w:rPr>
          <w:rFonts w:ascii="GHEA Grapalat" w:hAnsi="GHEA Grapalat"/>
          <w:spacing w:val="-6"/>
          <w:rPrChange w:id="3800" w:author="Hayk-PC" w:date="2024-12-11T02:31:00Z">
            <w:rPr>
              <w:rFonts w:ascii="GHEA Grapalat" w:hAnsi="GHEA Grapalat"/>
              <w:spacing w:val="-6"/>
            </w:rPr>
          </w:rPrChange>
        </w:rPr>
        <w:t>---/---</w:t>
      </w:r>
      <w:r w:rsidR="006132ED" w:rsidRPr="00DF1634">
        <w:rPr>
          <w:rFonts w:ascii="GHEA Grapalat" w:hAnsi="GHEA Grapalat"/>
          <w:spacing w:val="-6"/>
          <w:rPrChange w:id="3801" w:author="Hayk-PC" w:date="2024-12-11T02:31:00Z">
            <w:rPr>
              <w:rFonts w:ascii="GHEA Grapalat" w:hAnsi="GHEA Grapalat"/>
              <w:spacing w:val="-6"/>
            </w:rPr>
          </w:rPrChange>
        </w:rPr>
        <w:t>"</w:t>
      </w:r>
      <w:r w:rsidRPr="00DF1634">
        <w:rPr>
          <w:rFonts w:ascii="GHEA Grapalat" w:hAnsi="GHEA Grapalat"/>
          <w:spacing w:val="-6"/>
          <w:rPrChange w:id="3802" w:author="Hayk-PC" w:date="2024-12-11T02:31:00Z">
            <w:rPr>
              <w:rFonts w:ascii="GHEA Grapalat" w:hAnsi="GHEA Grapalat"/>
              <w:spacing w:val="-6"/>
            </w:rPr>
          </w:rPrChange>
        </w:rPr>
        <w:t>*,</w:t>
      </w:r>
      <w:r w:rsidRPr="00DF1634">
        <w:rPr>
          <w:rFonts w:ascii="GHEA Grapalat" w:hAnsi="GHEA Grapalat"/>
          <w:rPrChange w:id="3803" w:author="Hayk-PC" w:date="2024-12-11T02:31:00Z">
            <w:rPr>
              <w:rFonts w:ascii="GHEA Grapalat" w:hAnsi="GHEA Grapalat"/>
            </w:rPr>
          </w:rPrChange>
        </w:rPr>
        <w:t xml:space="preserve"> </w:t>
      </w:r>
    </w:p>
    <w:p w14:paraId="4C841987" w14:textId="77777777" w:rsidR="005646FC" w:rsidRPr="00DF1634" w:rsidRDefault="005744FC" w:rsidP="00B46D58">
      <w:pPr>
        <w:widowControl w:val="0"/>
        <w:jc w:val="both"/>
        <w:rPr>
          <w:rFonts w:ascii="GHEA Grapalat" w:hAnsi="GHEA Grapalat"/>
          <w:rPrChange w:id="3804" w:author="Hayk-PC" w:date="2024-12-11T02:31:00Z">
            <w:rPr>
              <w:rFonts w:ascii="GHEA Grapalat" w:hAnsi="GHEA Grapalat"/>
            </w:rPr>
          </w:rPrChange>
        </w:rPr>
      </w:pPr>
      <w:r w:rsidRPr="00DF1634">
        <w:rPr>
          <w:rFonts w:ascii="GHEA Grapalat" w:hAnsi="GHEA Grapalat"/>
          <w:rPrChange w:id="3805" w:author="Hayk-PC" w:date="2024-12-11T02:31:00Z">
            <w:rPr>
              <w:rFonts w:ascii="GHEA Grapalat" w:hAnsi="GHEA Grapalat"/>
            </w:rPr>
          </w:rPrChange>
        </w:rPr>
        <w:t xml:space="preserve">в </w:t>
      </w:r>
      <w:r w:rsidR="00B2572B" w:rsidRPr="00DF1634">
        <w:rPr>
          <w:rFonts w:ascii="GHEA Grapalat" w:hAnsi="GHEA Grapalat"/>
          <w:rPrChange w:id="3806" w:author="Hayk-PC" w:date="2024-12-11T02:31:00Z">
            <w:rPr>
              <w:rFonts w:ascii="GHEA Grapalat" w:hAnsi="GHEA Grapalat"/>
            </w:rPr>
          </w:rPrChange>
        </w:rPr>
        <w:t>том числе проект заключаемого договора</w:t>
      </w:r>
      <w:r w:rsidRPr="00DF1634">
        <w:rPr>
          <w:rFonts w:ascii="GHEA Grapalat" w:hAnsi="GHEA Grapalat"/>
          <w:rPrChange w:id="3807" w:author="Hayk-PC" w:date="2024-12-11T02:31:00Z">
            <w:rPr>
              <w:rFonts w:ascii="GHEA Grapalat" w:hAnsi="GHEA Grapalat"/>
            </w:rPr>
          </w:rPrChange>
        </w:rPr>
        <w:t xml:space="preserve"> </w:t>
      </w:r>
      <w:r w:rsidR="00B2572B" w:rsidRPr="00DF1634">
        <w:rPr>
          <w:rFonts w:ascii="GHEA Grapalat" w:hAnsi="GHEA Grapalat"/>
          <w:rPrChange w:id="3808" w:author="Hayk-PC" w:date="2024-12-11T02:31:00Z">
            <w:rPr>
              <w:rFonts w:ascii="GHEA Grapalat" w:hAnsi="GHEA Grapalat"/>
            </w:rPr>
          </w:rPrChange>
        </w:rPr>
        <w:t>___</w:t>
      </w:r>
      <w:r w:rsidRPr="00DF1634">
        <w:rPr>
          <w:rFonts w:ascii="GHEA Grapalat" w:hAnsi="GHEA Grapalat"/>
          <w:rPrChange w:id="3809" w:author="Hayk-PC" w:date="2024-12-11T02:31:00Z">
            <w:rPr>
              <w:rFonts w:ascii="GHEA Grapalat" w:hAnsi="GHEA Grapalat"/>
            </w:rPr>
          </w:rPrChange>
        </w:rPr>
        <w:t>________________________</w:t>
      </w:r>
      <w:r w:rsidR="00B2572B" w:rsidRPr="00DF1634">
        <w:rPr>
          <w:rFonts w:ascii="GHEA Grapalat" w:hAnsi="GHEA Grapalat"/>
          <w:rPrChange w:id="3810" w:author="Hayk-PC" w:date="2024-12-11T02:31:00Z">
            <w:rPr>
              <w:rFonts w:ascii="GHEA Grapalat" w:hAnsi="GHEA Grapalat"/>
            </w:rPr>
          </w:rPrChange>
        </w:rPr>
        <w:t>____</w:t>
      </w:r>
      <w:r w:rsidR="00191D27" w:rsidRPr="00DF1634">
        <w:rPr>
          <w:rFonts w:ascii="GHEA Grapalat" w:hAnsi="GHEA Grapalat"/>
          <w:rPrChange w:id="3811" w:author="Hayk-PC" w:date="2024-12-11T02:31:00Z">
            <w:rPr>
              <w:rFonts w:ascii="GHEA Grapalat" w:hAnsi="GHEA Grapalat"/>
            </w:rPr>
          </w:rPrChange>
        </w:rPr>
        <w:t>___</w:t>
      </w:r>
    </w:p>
    <w:p w14:paraId="02D42E62" w14:textId="77777777" w:rsidR="005646FC" w:rsidRPr="00DF1634" w:rsidRDefault="005646FC" w:rsidP="00B46D58">
      <w:pPr>
        <w:widowControl w:val="0"/>
        <w:spacing w:after="160"/>
        <w:ind w:left="6237"/>
        <w:jc w:val="both"/>
        <w:rPr>
          <w:rFonts w:ascii="GHEA Grapalat" w:hAnsi="GHEA Grapalat"/>
          <w:vertAlign w:val="superscript"/>
          <w:rPrChange w:id="3812" w:author="Hayk-PC" w:date="2024-12-11T02:31:00Z">
            <w:rPr>
              <w:rFonts w:ascii="GHEA Grapalat" w:hAnsi="GHEA Grapalat"/>
              <w:vertAlign w:val="superscript"/>
            </w:rPr>
          </w:rPrChange>
        </w:rPr>
      </w:pPr>
      <w:r w:rsidRPr="00DF1634">
        <w:rPr>
          <w:rFonts w:ascii="GHEA Grapalat" w:hAnsi="GHEA Grapalat"/>
          <w:vertAlign w:val="superscript"/>
          <w:rPrChange w:id="3813" w:author="Hayk-PC" w:date="2024-12-11T02:31:00Z">
            <w:rPr>
              <w:rFonts w:ascii="GHEA Grapalat" w:hAnsi="GHEA Grapalat"/>
              <w:vertAlign w:val="superscript"/>
            </w:rPr>
          </w:rPrChange>
        </w:rPr>
        <w:t>наименование участника</w:t>
      </w:r>
    </w:p>
    <w:p w14:paraId="21040D04" w14:textId="77777777" w:rsidR="00B2572B" w:rsidRPr="00DF1634" w:rsidRDefault="00B2572B" w:rsidP="00B46D58">
      <w:pPr>
        <w:widowControl w:val="0"/>
        <w:spacing w:after="160"/>
        <w:jc w:val="both"/>
        <w:rPr>
          <w:rFonts w:ascii="GHEA Grapalat" w:hAnsi="GHEA Grapalat"/>
          <w:rPrChange w:id="3814" w:author="Hayk-PC" w:date="2024-12-11T02:31:00Z">
            <w:rPr>
              <w:rFonts w:ascii="GHEA Grapalat" w:hAnsi="GHEA Grapalat"/>
            </w:rPr>
          </w:rPrChange>
        </w:rPr>
      </w:pPr>
      <w:r w:rsidRPr="00DF1634">
        <w:rPr>
          <w:rFonts w:ascii="GHEA Grapalat" w:hAnsi="GHEA Grapalat"/>
          <w:rPrChange w:id="3815" w:author="Hayk-PC" w:date="2024-12-11T02:31:00Z">
            <w:rPr>
              <w:rFonts w:ascii="GHEA Grapalat" w:hAnsi="GHEA Grapalat"/>
            </w:rPr>
          </w:rPrChange>
        </w:rPr>
        <w:t>предлагает</w:t>
      </w:r>
      <w:r w:rsidR="005646FC" w:rsidRPr="00DF1634">
        <w:rPr>
          <w:rFonts w:ascii="GHEA Grapalat" w:hAnsi="GHEA Grapalat"/>
          <w:rPrChange w:id="3816" w:author="Hayk-PC" w:date="2024-12-11T02:31:00Z">
            <w:rPr>
              <w:rFonts w:ascii="GHEA Grapalat" w:hAnsi="GHEA Grapalat"/>
            </w:rPr>
          </w:rPrChange>
        </w:rPr>
        <w:t xml:space="preserve"> </w:t>
      </w:r>
      <w:r w:rsidRPr="00DF1634">
        <w:rPr>
          <w:rFonts w:ascii="GHEA Grapalat" w:hAnsi="GHEA Grapalat"/>
          <w:rPrChange w:id="3817" w:author="Hayk-PC" w:date="2024-12-11T02:31:00Z">
            <w:rPr>
              <w:rFonts w:ascii="GHEA Grapalat" w:hAnsi="GHEA Grapalat"/>
            </w:rPr>
          </w:rPrChange>
        </w:rPr>
        <w:t>выполнить договор по нижеуказанным общим ценам:</w:t>
      </w:r>
    </w:p>
    <w:p w14:paraId="33741AC3" w14:textId="77777777" w:rsidR="00B2572B" w:rsidRPr="00DF1634" w:rsidRDefault="005646FC" w:rsidP="00B46D58">
      <w:pPr>
        <w:widowControl w:val="0"/>
        <w:spacing w:after="160"/>
        <w:jc w:val="right"/>
        <w:rPr>
          <w:rFonts w:ascii="GHEA Grapalat" w:hAnsi="GHEA Grapalat"/>
          <w:rPrChange w:id="3818" w:author="Hayk-PC" w:date="2024-12-11T02:31:00Z">
            <w:rPr>
              <w:rFonts w:ascii="GHEA Grapalat" w:hAnsi="GHEA Grapalat"/>
            </w:rPr>
          </w:rPrChange>
        </w:rPr>
      </w:pPr>
      <w:r w:rsidRPr="00DF1634">
        <w:rPr>
          <w:rFonts w:ascii="GHEA Grapalat" w:hAnsi="GHEA Grapalat"/>
          <w:rPrChange w:id="3819" w:author="Hayk-PC" w:date="2024-12-11T02:31:00Z">
            <w:rPr>
              <w:rFonts w:ascii="GHEA Grapalat" w:hAnsi="GHEA Grapalat"/>
            </w:rPr>
          </w:rPrChange>
        </w:rPr>
        <w:t>д</w:t>
      </w:r>
      <w:r w:rsidR="00B2572B" w:rsidRPr="00DF1634">
        <w:rPr>
          <w:rFonts w:ascii="GHEA Grapalat" w:hAnsi="GHEA Grapalat"/>
          <w:rPrChange w:id="3820" w:author="Hayk-PC" w:date="2024-12-11T02:31:00Z">
            <w:rPr>
              <w:rFonts w:ascii="GHEA Grapalat" w:hAnsi="GHEA Grapalat"/>
            </w:rPr>
          </w:rPrChange>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DF1634" w14:paraId="5924587B"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08338030" w14:textId="77777777" w:rsidR="0009191C" w:rsidRPr="00DF1634" w:rsidRDefault="0009191C" w:rsidP="00B46D58">
            <w:pPr>
              <w:widowControl w:val="0"/>
              <w:jc w:val="center"/>
              <w:rPr>
                <w:rFonts w:ascii="GHEA Grapalat" w:hAnsi="GHEA Grapalat"/>
                <w:b/>
                <w:bCs/>
                <w:sz w:val="20"/>
                <w:szCs w:val="20"/>
                <w:lang w:val="en-US"/>
                <w:rPrChange w:id="3821" w:author="Hayk-PC" w:date="2024-12-11T02:31:00Z">
                  <w:rPr>
                    <w:rFonts w:ascii="GHEA Grapalat" w:hAnsi="GHEA Grapalat"/>
                    <w:b/>
                    <w:bCs/>
                    <w:sz w:val="20"/>
                    <w:szCs w:val="20"/>
                    <w:lang w:val="en-US"/>
                  </w:rPr>
                </w:rPrChange>
              </w:rPr>
            </w:pPr>
            <w:r w:rsidRPr="00DF1634">
              <w:rPr>
                <w:rFonts w:ascii="GHEA Grapalat" w:hAnsi="GHEA Grapalat"/>
                <w:b/>
                <w:sz w:val="20"/>
                <w:szCs w:val="20"/>
                <w:rPrChange w:id="3822" w:author="Hayk-PC" w:date="2024-12-11T02:31:00Z">
                  <w:rPr>
                    <w:rFonts w:ascii="GHEA Grapalat" w:hAnsi="GHEA Grapalat"/>
                    <w:b/>
                    <w:sz w:val="20"/>
                    <w:szCs w:val="20"/>
                  </w:rPr>
                </w:rPrChange>
              </w:rPr>
              <w:t>Номера лотов</w:t>
            </w:r>
          </w:p>
        </w:tc>
        <w:tc>
          <w:tcPr>
            <w:tcW w:w="1559" w:type="dxa"/>
            <w:tcBorders>
              <w:top w:val="single" w:sz="4" w:space="0" w:color="auto"/>
              <w:left w:val="single" w:sz="4" w:space="0" w:color="auto"/>
              <w:right w:val="single" w:sz="4" w:space="0" w:color="auto"/>
            </w:tcBorders>
            <w:vAlign w:val="center"/>
          </w:tcPr>
          <w:p w14:paraId="3AC960A5" w14:textId="77777777" w:rsidR="0009191C" w:rsidRPr="00DF1634" w:rsidRDefault="0009191C" w:rsidP="00B46D58">
            <w:pPr>
              <w:widowControl w:val="0"/>
              <w:jc w:val="center"/>
              <w:rPr>
                <w:rFonts w:ascii="GHEA Grapalat" w:hAnsi="GHEA Grapalat"/>
                <w:b/>
                <w:bCs/>
                <w:sz w:val="20"/>
                <w:szCs w:val="20"/>
                <w:rPrChange w:id="3823" w:author="Hayk-PC" w:date="2024-12-11T02:31:00Z">
                  <w:rPr>
                    <w:rFonts w:ascii="GHEA Grapalat" w:hAnsi="GHEA Grapalat"/>
                    <w:b/>
                    <w:bCs/>
                    <w:sz w:val="20"/>
                    <w:szCs w:val="20"/>
                  </w:rPr>
                </w:rPrChange>
              </w:rPr>
            </w:pPr>
            <w:r w:rsidRPr="00DF1634">
              <w:rPr>
                <w:rFonts w:ascii="GHEA Grapalat" w:hAnsi="GHEA Grapalat"/>
                <w:b/>
                <w:sz w:val="20"/>
                <w:szCs w:val="20"/>
                <w:rPrChange w:id="3824" w:author="Hayk-PC" w:date="2024-12-11T02:31:00Z">
                  <w:rPr>
                    <w:rFonts w:ascii="GHEA Grapalat" w:hAnsi="GHEA Grapalat"/>
                    <w:b/>
                    <w:sz w:val="20"/>
                    <w:szCs w:val="20"/>
                  </w:rPr>
                </w:rPrChange>
              </w:rPr>
              <w:t>Наименование товара</w:t>
            </w:r>
          </w:p>
        </w:tc>
        <w:tc>
          <w:tcPr>
            <w:tcW w:w="2060" w:type="dxa"/>
            <w:tcBorders>
              <w:top w:val="single" w:sz="4" w:space="0" w:color="auto"/>
              <w:left w:val="single" w:sz="4" w:space="0" w:color="auto"/>
              <w:right w:val="single" w:sz="4" w:space="0" w:color="auto"/>
            </w:tcBorders>
            <w:vAlign w:val="center"/>
          </w:tcPr>
          <w:p w14:paraId="5A8D5E0D" w14:textId="77777777" w:rsidR="0009191C" w:rsidRPr="00DF1634" w:rsidRDefault="0009191C" w:rsidP="0009191C">
            <w:pPr>
              <w:widowControl w:val="0"/>
              <w:jc w:val="center"/>
              <w:rPr>
                <w:rFonts w:ascii="GHEA Grapalat" w:hAnsi="GHEA Grapalat"/>
                <w:b/>
                <w:sz w:val="20"/>
                <w:szCs w:val="20"/>
                <w:rPrChange w:id="3825" w:author="Hayk-PC" w:date="2024-12-11T02:31:00Z">
                  <w:rPr>
                    <w:rFonts w:ascii="GHEA Grapalat" w:hAnsi="GHEA Grapalat"/>
                    <w:b/>
                    <w:sz w:val="20"/>
                    <w:szCs w:val="20"/>
                  </w:rPr>
                </w:rPrChange>
              </w:rPr>
            </w:pPr>
            <w:r w:rsidRPr="00DF1634">
              <w:rPr>
                <w:rFonts w:ascii="GHEA Grapalat" w:hAnsi="GHEA Grapalat"/>
                <w:b/>
                <w:sz w:val="20"/>
                <w:szCs w:val="20"/>
                <w:rPrChange w:id="3826" w:author="Hayk-PC" w:date="2024-12-11T02:31:00Z">
                  <w:rPr>
                    <w:rFonts w:ascii="GHEA Grapalat" w:hAnsi="GHEA Grapalat"/>
                    <w:b/>
                    <w:sz w:val="20"/>
                    <w:szCs w:val="20"/>
                  </w:rPr>
                </w:rPrChange>
              </w:rPr>
              <w:t>Стоимость</w:t>
            </w:r>
          </w:p>
          <w:p w14:paraId="7C5DF6D4" w14:textId="77777777" w:rsidR="0009191C" w:rsidRPr="00DF1634" w:rsidRDefault="0009191C" w:rsidP="0009191C">
            <w:pPr>
              <w:widowControl w:val="0"/>
              <w:jc w:val="center"/>
              <w:rPr>
                <w:rFonts w:ascii="GHEA Grapalat" w:hAnsi="GHEA Grapalat"/>
                <w:b/>
                <w:sz w:val="16"/>
                <w:szCs w:val="16"/>
                <w:rPrChange w:id="3827" w:author="Hayk-PC" w:date="2024-12-11T02:31:00Z">
                  <w:rPr>
                    <w:rFonts w:ascii="GHEA Grapalat" w:hAnsi="GHEA Grapalat"/>
                    <w:b/>
                    <w:sz w:val="16"/>
                    <w:szCs w:val="16"/>
                  </w:rPr>
                </w:rPrChange>
              </w:rPr>
            </w:pPr>
            <w:r w:rsidRPr="00DF1634">
              <w:rPr>
                <w:rFonts w:ascii="GHEA Grapalat" w:hAnsi="GHEA Grapalat"/>
                <w:sz w:val="16"/>
                <w:szCs w:val="16"/>
                <w:rPrChange w:id="3828" w:author="Hayk-PC" w:date="2024-12-11T02:31:00Z">
                  <w:rPr>
                    <w:rFonts w:ascii="GHEA Grapalat" w:hAnsi="GHEA Grapalat"/>
                    <w:sz w:val="16"/>
                    <w:szCs w:val="16"/>
                  </w:rPr>
                </w:rPrChange>
              </w:rPr>
              <w:t>(совокупность себестоимости и прогнозируемой прибыли)</w:t>
            </w:r>
          </w:p>
          <w:p w14:paraId="3BD3289D" w14:textId="77777777" w:rsidR="0009191C" w:rsidRPr="00DF1634" w:rsidRDefault="0009191C" w:rsidP="0009191C">
            <w:pPr>
              <w:widowControl w:val="0"/>
              <w:jc w:val="center"/>
              <w:rPr>
                <w:rFonts w:ascii="GHEA Grapalat" w:hAnsi="GHEA Grapalat"/>
                <w:b/>
                <w:bCs/>
                <w:sz w:val="20"/>
                <w:szCs w:val="20"/>
                <w:rPrChange w:id="3829" w:author="Hayk-PC" w:date="2024-12-11T02:31:00Z">
                  <w:rPr>
                    <w:rFonts w:ascii="GHEA Grapalat" w:hAnsi="GHEA Grapalat"/>
                    <w:b/>
                    <w:bCs/>
                    <w:sz w:val="20"/>
                    <w:szCs w:val="20"/>
                  </w:rPr>
                </w:rPrChange>
              </w:rPr>
            </w:pPr>
            <w:r w:rsidRPr="00DF1634">
              <w:rPr>
                <w:rFonts w:ascii="GHEA Grapalat" w:hAnsi="GHEA Grapalat"/>
                <w:b/>
                <w:sz w:val="20"/>
                <w:szCs w:val="20"/>
                <w:rPrChange w:id="3830" w:author="Hayk-PC" w:date="2024-12-11T02:31:00Z">
                  <w:rPr>
                    <w:rFonts w:ascii="GHEA Grapalat" w:hAnsi="GHEA Grapalat"/>
                    <w:b/>
                    <w:sz w:val="20"/>
                    <w:szCs w:val="20"/>
                  </w:rPr>
                </w:rPrChange>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2EC9E3C8" w14:textId="77777777" w:rsidR="004825CB" w:rsidRPr="00DF1634" w:rsidRDefault="0009191C" w:rsidP="00B46D58">
            <w:pPr>
              <w:widowControl w:val="0"/>
              <w:jc w:val="center"/>
              <w:rPr>
                <w:rFonts w:ascii="GHEA Grapalat" w:hAnsi="GHEA Grapalat"/>
                <w:b/>
                <w:sz w:val="20"/>
                <w:szCs w:val="20"/>
                <w:lang w:val="en-US"/>
                <w:rPrChange w:id="3831" w:author="Hayk-PC" w:date="2024-12-11T02:31:00Z">
                  <w:rPr>
                    <w:rFonts w:ascii="GHEA Grapalat" w:hAnsi="GHEA Grapalat"/>
                    <w:b/>
                    <w:sz w:val="20"/>
                    <w:szCs w:val="20"/>
                    <w:lang w:val="en-US"/>
                  </w:rPr>
                </w:rPrChange>
              </w:rPr>
            </w:pPr>
            <w:r w:rsidRPr="00DF1634">
              <w:rPr>
                <w:rFonts w:ascii="GHEA Grapalat" w:hAnsi="GHEA Grapalat"/>
                <w:b/>
                <w:sz w:val="20"/>
                <w:szCs w:val="20"/>
                <w:rPrChange w:id="3832" w:author="Hayk-PC" w:date="2024-12-11T02:31:00Z">
                  <w:rPr>
                    <w:rFonts w:ascii="GHEA Grapalat" w:hAnsi="GHEA Grapalat"/>
                    <w:b/>
                    <w:sz w:val="20"/>
                    <w:szCs w:val="20"/>
                  </w:rPr>
                </w:rPrChange>
              </w:rPr>
              <w:t>НДС</w:t>
            </w:r>
            <w:r w:rsidRPr="00DF1634">
              <w:rPr>
                <w:rStyle w:val="FootnoteReference"/>
                <w:rFonts w:ascii="GHEA Grapalat" w:hAnsi="GHEA Grapalat"/>
                <w:b/>
                <w:sz w:val="20"/>
                <w:szCs w:val="20"/>
                <w:rPrChange w:id="3833" w:author="Hayk-PC" w:date="2024-12-11T02:31:00Z">
                  <w:rPr>
                    <w:rStyle w:val="FootnoteReference"/>
                    <w:rFonts w:ascii="GHEA Grapalat" w:hAnsi="GHEA Grapalat"/>
                    <w:b/>
                    <w:sz w:val="20"/>
                    <w:szCs w:val="20"/>
                  </w:rPr>
                </w:rPrChange>
              </w:rPr>
              <w:footnoteReference w:customMarkFollows="1" w:id="20"/>
              <w:t>**</w:t>
            </w:r>
          </w:p>
          <w:p w14:paraId="123433D8" w14:textId="77777777" w:rsidR="0009191C" w:rsidRPr="00DF1634" w:rsidRDefault="0009191C" w:rsidP="00B46D58">
            <w:pPr>
              <w:widowControl w:val="0"/>
              <w:jc w:val="center"/>
              <w:rPr>
                <w:rFonts w:ascii="GHEA Grapalat" w:hAnsi="GHEA Grapalat"/>
                <w:b/>
                <w:bCs/>
                <w:sz w:val="20"/>
                <w:szCs w:val="20"/>
                <w:rPrChange w:id="3834" w:author="Hayk-PC" w:date="2024-12-11T02:31:00Z">
                  <w:rPr>
                    <w:rFonts w:ascii="GHEA Grapalat" w:hAnsi="GHEA Grapalat"/>
                    <w:b/>
                    <w:bCs/>
                    <w:sz w:val="20"/>
                    <w:szCs w:val="20"/>
                  </w:rPr>
                </w:rPrChange>
              </w:rPr>
            </w:pPr>
            <w:r w:rsidRPr="00DF1634">
              <w:rPr>
                <w:rFonts w:ascii="GHEA Grapalat" w:hAnsi="GHEA Grapalat"/>
                <w:b/>
                <w:sz w:val="20"/>
                <w:szCs w:val="20"/>
                <w:rPrChange w:id="3835" w:author="Hayk-PC" w:date="2024-12-11T02:31:00Z">
                  <w:rPr>
                    <w:rFonts w:ascii="GHEA Grapalat" w:hAnsi="GHEA Grapalat"/>
                    <w:b/>
                    <w:sz w:val="20"/>
                    <w:szCs w:val="20"/>
                  </w:rPr>
                </w:rPrChange>
              </w:rPr>
              <w:t>/прописью и цифрами/</w:t>
            </w:r>
          </w:p>
        </w:tc>
        <w:tc>
          <w:tcPr>
            <w:tcW w:w="1701" w:type="dxa"/>
            <w:tcBorders>
              <w:top w:val="single" w:sz="4" w:space="0" w:color="auto"/>
              <w:left w:val="single" w:sz="4" w:space="0" w:color="auto"/>
              <w:right w:val="single" w:sz="4" w:space="0" w:color="auto"/>
            </w:tcBorders>
            <w:vAlign w:val="center"/>
          </w:tcPr>
          <w:p w14:paraId="77B5A42E" w14:textId="77777777" w:rsidR="0009191C" w:rsidRPr="00DF1634" w:rsidRDefault="0009191C" w:rsidP="00B46D58">
            <w:pPr>
              <w:widowControl w:val="0"/>
              <w:jc w:val="center"/>
              <w:rPr>
                <w:rFonts w:ascii="GHEA Grapalat" w:hAnsi="GHEA Grapalat"/>
                <w:b/>
                <w:bCs/>
                <w:sz w:val="20"/>
                <w:szCs w:val="20"/>
                <w:rPrChange w:id="3836" w:author="Hayk-PC" w:date="2024-12-11T02:31:00Z">
                  <w:rPr>
                    <w:rFonts w:ascii="GHEA Grapalat" w:hAnsi="GHEA Grapalat"/>
                    <w:b/>
                    <w:bCs/>
                    <w:sz w:val="20"/>
                    <w:szCs w:val="20"/>
                  </w:rPr>
                </w:rPrChange>
              </w:rPr>
            </w:pPr>
            <w:r w:rsidRPr="00DF1634">
              <w:rPr>
                <w:rFonts w:ascii="GHEA Grapalat" w:hAnsi="GHEA Grapalat"/>
                <w:b/>
                <w:sz w:val="20"/>
                <w:szCs w:val="20"/>
                <w:rPrChange w:id="3837" w:author="Hayk-PC" w:date="2024-12-11T02:31:00Z">
                  <w:rPr>
                    <w:rFonts w:ascii="GHEA Grapalat" w:hAnsi="GHEA Grapalat"/>
                    <w:b/>
                    <w:sz w:val="20"/>
                    <w:szCs w:val="20"/>
                  </w:rPr>
                </w:rPrChange>
              </w:rPr>
              <w:t>Общая цена</w:t>
            </w:r>
          </w:p>
          <w:p w14:paraId="0E687A31" w14:textId="77777777" w:rsidR="0009191C" w:rsidRPr="00DF1634" w:rsidRDefault="0009191C" w:rsidP="00B46D58">
            <w:pPr>
              <w:widowControl w:val="0"/>
              <w:jc w:val="center"/>
              <w:rPr>
                <w:rFonts w:ascii="GHEA Grapalat" w:hAnsi="GHEA Grapalat"/>
                <w:b/>
                <w:bCs/>
                <w:sz w:val="20"/>
                <w:szCs w:val="20"/>
                <w:rPrChange w:id="3838" w:author="Hayk-PC" w:date="2024-12-11T02:31:00Z">
                  <w:rPr>
                    <w:rFonts w:ascii="GHEA Grapalat" w:hAnsi="GHEA Grapalat"/>
                    <w:b/>
                    <w:bCs/>
                    <w:sz w:val="20"/>
                    <w:szCs w:val="20"/>
                  </w:rPr>
                </w:rPrChange>
              </w:rPr>
            </w:pPr>
            <w:r w:rsidRPr="00DF1634">
              <w:rPr>
                <w:rFonts w:ascii="GHEA Grapalat" w:hAnsi="GHEA Grapalat"/>
                <w:b/>
                <w:sz w:val="20"/>
                <w:szCs w:val="20"/>
                <w:rPrChange w:id="3839" w:author="Hayk-PC" w:date="2024-12-11T02:31:00Z">
                  <w:rPr>
                    <w:rFonts w:ascii="GHEA Grapalat" w:hAnsi="GHEA Grapalat"/>
                    <w:b/>
                    <w:sz w:val="20"/>
                    <w:szCs w:val="20"/>
                  </w:rPr>
                </w:rPrChange>
              </w:rPr>
              <w:t>/прописью и цифрами/</w:t>
            </w:r>
          </w:p>
        </w:tc>
      </w:tr>
      <w:tr w:rsidR="0009191C" w:rsidRPr="00DF1634" w14:paraId="30DCCA4C"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626346BD" w14:textId="77777777" w:rsidR="0009191C" w:rsidRPr="00DF1634" w:rsidRDefault="0009191C" w:rsidP="00B46D58">
            <w:pPr>
              <w:widowControl w:val="0"/>
              <w:jc w:val="center"/>
              <w:rPr>
                <w:rFonts w:ascii="GHEA Grapalat" w:hAnsi="GHEA Grapalat"/>
                <w:b/>
                <w:i/>
                <w:sz w:val="20"/>
                <w:szCs w:val="20"/>
                <w:rPrChange w:id="3840" w:author="Hayk-PC" w:date="2024-12-11T02:31:00Z">
                  <w:rPr>
                    <w:rFonts w:ascii="GHEA Grapalat" w:hAnsi="GHEA Grapalat"/>
                    <w:b/>
                    <w:i/>
                    <w:sz w:val="20"/>
                    <w:szCs w:val="20"/>
                  </w:rPr>
                </w:rPrChange>
              </w:rPr>
            </w:pPr>
            <w:r w:rsidRPr="00DF1634">
              <w:rPr>
                <w:rFonts w:ascii="GHEA Grapalat" w:hAnsi="GHEA Grapalat"/>
                <w:b/>
                <w:i/>
                <w:sz w:val="20"/>
                <w:szCs w:val="20"/>
                <w:rPrChange w:id="3841" w:author="Hayk-PC" w:date="2024-12-11T02:31:00Z">
                  <w:rPr>
                    <w:rFonts w:ascii="GHEA Grapalat" w:hAnsi="GHEA Grapalat"/>
                    <w:b/>
                    <w:i/>
                    <w:sz w:val="20"/>
                    <w:szCs w:val="20"/>
                  </w:rPr>
                </w:rPrChange>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159DBB9F" w14:textId="77777777" w:rsidR="0009191C" w:rsidRPr="00DF1634" w:rsidRDefault="0009191C" w:rsidP="00B46D58">
            <w:pPr>
              <w:widowControl w:val="0"/>
              <w:jc w:val="center"/>
              <w:rPr>
                <w:rFonts w:ascii="GHEA Grapalat" w:hAnsi="GHEA Grapalat"/>
                <w:b/>
                <w:i/>
                <w:sz w:val="20"/>
                <w:szCs w:val="20"/>
                <w:rPrChange w:id="3842" w:author="Hayk-PC" w:date="2024-12-11T02:31:00Z">
                  <w:rPr>
                    <w:rFonts w:ascii="GHEA Grapalat" w:hAnsi="GHEA Grapalat"/>
                    <w:b/>
                    <w:i/>
                    <w:sz w:val="20"/>
                    <w:szCs w:val="20"/>
                  </w:rPr>
                </w:rPrChange>
              </w:rPr>
            </w:pPr>
            <w:r w:rsidRPr="00DF1634">
              <w:rPr>
                <w:rFonts w:ascii="GHEA Grapalat" w:hAnsi="GHEA Grapalat"/>
                <w:b/>
                <w:i/>
                <w:sz w:val="20"/>
                <w:szCs w:val="20"/>
                <w:rPrChange w:id="3843" w:author="Hayk-PC" w:date="2024-12-11T02:31:00Z">
                  <w:rPr>
                    <w:rFonts w:ascii="GHEA Grapalat" w:hAnsi="GHEA Grapalat"/>
                    <w:b/>
                    <w:i/>
                    <w:sz w:val="20"/>
                    <w:szCs w:val="20"/>
                  </w:rPr>
                </w:rPrChange>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5F337902" w14:textId="77777777" w:rsidR="0009191C" w:rsidRPr="00DF1634" w:rsidRDefault="0009191C" w:rsidP="00B46D58">
            <w:pPr>
              <w:widowControl w:val="0"/>
              <w:jc w:val="center"/>
              <w:rPr>
                <w:rFonts w:ascii="GHEA Grapalat" w:hAnsi="GHEA Grapalat"/>
                <w:i/>
                <w:sz w:val="20"/>
                <w:szCs w:val="20"/>
                <w:rPrChange w:id="3844" w:author="Hayk-PC" w:date="2024-12-11T02:31:00Z">
                  <w:rPr>
                    <w:rFonts w:ascii="GHEA Grapalat" w:hAnsi="GHEA Grapalat"/>
                    <w:i/>
                    <w:sz w:val="20"/>
                    <w:szCs w:val="20"/>
                  </w:rPr>
                </w:rPrChange>
              </w:rPr>
            </w:pPr>
            <w:r w:rsidRPr="00DF1634">
              <w:rPr>
                <w:rFonts w:ascii="GHEA Grapalat" w:hAnsi="GHEA Grapalat"/>
                <w:b/>
                <w:i/>
                <w:sz w:val="20"/>
                <w:szCs w:val="20"/>
                <w:rPrChange w:id="3845" w:author="Hayk-PC" w:date="2024-12-11T02:31:00Z">
                  <w:rPr>
                    <w:rFonts w:ascii="GHEA Grapalat" w:hAnsi="GHEA Grapalat"/>
                    <w:b/>
                    <w:i/>
                    <w:sz w:val="20"/>
                    <w:szCs w:val="20"/>
                  </w:rPr>
                </w:rPrChange>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4B62F0C" w14:textId="77777777" w:rsidR="0009191C" w:rsidRPr="00DF1634" w:rsidRDefault="00E02389" w:rsidP="00B46D58">
            <w:pPr>
              <w:widowControl w:val="0"/>
              <w:jc w:val="center"/>
              <w:rPr>
                <w:rFonts w:ascii="GHEA Grapalat" w:hAnsi="GHEA Grapalat"/>
                <w:i/>
                <w:sz w:val="20"/>
                <w:szCs w:val="20"/>
                <w:lang w:val="en-US"/>
                <w:rPrChange w:id="3846" w:author="Hayk-PC" w:date="2024-12-11T02:31:00Z">
                  <w:rPr>
                    <w:rFonts w:ascii="GHEA Grapalat" w:hAnsi="GHEA Grapalat"/>
                    <w:i/>
                    <w:sz w:val="20"/>
                    <w:szCs w:val="20"/>
                    <w:lang w:val="en-US"/>
                  </w:rPr>
                </w:rPrChange>
              </w:rPr>
            </w:pPr>
            <w:r w:rsidRPr="00DF1634">
              <w:rPr>
                <w:rFonts w:ascii="GHEA Grapalat" w:hAnsi="GHEA Grapalat"/>
                <w:b/>
                <w:i/>
                <w:sz w:val="20"/>
                <w:szCs w:val="20"/>
                <w:lang w:val="en-US"/>
                <w:rPrChange w:id="3847" w:author="Hayk-PC" w:date="2024-12-11T02:31:00Z">
                  <w:rPr>
                    <w:rFonts w:ascii="GHEA Grapalat" w:hAnsi="GHEA Grapalat"/>
                    <w:b/>
                    <w:i/>
                    <w:sz w:val="20"/>
                    <w:szCs w:val="20"/>
                    <w:lang w:val="en-US"/>
                  </w:rPr>
                </w:rPrChange>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C37B9B8" w14:textId="77777777" w:rsidR="0009191C" w:rsidRPr="00DF1634" w:rsidRDefault="00E02389" w:rsidP="00E02389">
            <w:pPr>
              <w:widowControl w:val="0"/>
              <w:jc w:val="center"/>
              <w:rPr>
                <w:rFonts w:ascii="GHEA Grapalat" w:hAnsi="GHEA Grapalat"/>
                <w:i/>
                <w:sz w:val="20"/>
                <w:szCs w:val="20"/>
                <w:rPrChange w:id="3848" w:author="Hayk-PC" w:date="2024-12-11T02:31:00Z">
                  <w:rPr>
                    <w:rFonts w:ascii="GHEA Grapalat" w:hAnsi="GHEA Grapalat"/>
                    <w:i/>
                    <w:sz w:val="20"/>
                    <w:szCs w:val="20"/>
                  </w:rPr>
                </w:rPrChange>
              </w:rPr>
            </w:pPr>
            <w:r w:rsidRPr="00DF1634">
              <w:rPr>
                <w:rFonts w:ascii="GHEA Grapalat" w:hAnsi="GHEA Grapalat"/>
                <w:b/>
                <w:i/>
                <w:sz w:val="20"/>
                <w:szCs w:val="20"/>
                <w:lang w:val="en-US"/>
                <w:rPrChange w:id="3849" w:author="Hayk-PC" w:date="2024-12-11T02:31:00Z">
                  <w:rPr>
                    <w:rFonts w:ascii="GHEA Grapalat" w:hAnsi="GHEA Grapalat"/>
                    <w:b/>
                    <w:i/>
                    <w:sz w:val="20"/>
                    <w:szCs w:val="20"/>
                    <w:lang w:val="en-US"/>
                  </w:rPr>
                </w:rPrChange>
              </w:rPr>
              <w:t>5</w:t>
            </w:r>
            <w:r w:rsidR="0009191C" w:rsidRPr="00DF1634">
              <w:rPr>
                <w:rFonts w:ascii="GHEA Grapalat" w:hAnsi="GHEA Grapalat"/>
                <w:b/>
                <w:i/>
                <w:sz w:val="20"/>
                <w:szCs w:val="20"/>
                <w:rPrChange w:id="3850" w:author="Hayk-PC" w:date="2024-12-11T02:31:00Z">
                  <w:rPr>
                    <w:rFonts w:ascii="GHEA Grapalat" w:hAnsi="GHEA Grapalat"/>
                    <w:b/>
                    <w:i/>
                    <w:sz w:val="20"/>
                    <w:szCs w:val="20"/>
                  </w:rPr>
                </w:rPrChange>
              </w:rPr>
              <w:t>=3+4</w:t>
            </w:r>
          </w:p>
        </w:tc>
      </w:tr>
      <w:tr w:rsidR="0009191C" w:rsidRPr="00DF1634" w14:paraId="06FD18F6"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149823B" w14:textId="77777777" w:rsidR="0009191C" w:rsidRPr="00DF1634" w:rsidRDefault="0009191C" w:rsidP="00B46D58">
            <w:pPr>
              <w:widowControl w:val="0"/>
              <w:jc w:val="center"/>
              <w:rPr>
                <w:rFonts w:ascii="GHEA Grapalat" w:hAnsi="GHEA Grapalat"/>
                <w:b/>
                <w:bCs/>
                <w:sz w:val="20"/>
                <w:szCs w:val="20"/>
                <w:rPrChange w:id="3851" w:author="Hayk-PC" w:date="2024-12-11T02:31:00Z">
                  <w:rPr>
                    <w:rFonts w:ascii="GHEA Grapalat" w:hAnsi="GHEA Grapalat"/>
                    <w:b/>
                    <w:bCs/>
                    <w:sz w:val="20"/>
                    <w:szCs w:val="20"/>
                  </w:rPr>
                </w:rPrChange>
              </w:rPr>
            </w:pPr>
            <w:r w:rsidRPr="00DF1634">
              <w:rPr>
                <w:rFonts w:ascii="GHEA Grapalat" w:hAnsi="GHEA Grapalat"/>
                <w:b/>
                <w:sz w:val="20"/>
                <w:szCs w:val="20"/>
                <w:rPrChange w:id="3852" w:author="Hayk-PC" w:date="2024-12-11T02:31:00Z">
                  <w:rPr>
                    <w:rFonts w:ascii="GHEA Grapalat" w:hAnsi="GHEA Grapalat"/>
                    <w:b/>
                    <w:sz w:val="20"/>
                    <w:szCs w:val="20"/>
                  </w:rPr>
                </w:rPrChange>
              </w:rPr>
              <w:t>1</w:t>
            </w:r>
          </w:p>
        </w:tc>
        <w:tc>
          <w:tcPr>
            <w:tcW w:w="1559" w:type="dxa"/>
            <w:tcBorders>
              <w:top w:val="single" w:sz="4" w:space="0" w:color="auto"/>
              <w:left w:val="single" w:sz="4" w:space="0" w:color="auto"/>
              <w:bottom w:val="single" w:sz="4" w:space="0" w:color="auto"/>
              <w:right w:val="single" w:sz="4" w:space="0" w:color="auto"/>
            </w:tcBorders>
            <w:vAlign w:val="center"/>
          </w:tcPr>
          <w:p w14:paraId="1C15C2E4" w14:textId="77777777" w:rsidR="0009191C" w:rsidRPr="00DF1634" w:rsidRDefault="0009191C" w:rsidP="00B46D58">
            <w:pPr>
              <w:widowControl w:val="0"/>
              <w:rPr>
                <w:rFonts w:ascii="GHEA Grapalat" w:hAnsi="GHEA Grapalat"/>
                <w:sz w:val="20"/>
                <w:szCs w:val="20"/>
                <w:rPrChange w:id="3853" w:author="Hayk-PC" w:date="2024-12-11T02:31:00Z">
                  <w:rPr>
                    <w:rFonts w:ascii="GHEA Grapalat" w:hAnsi="GHEA Grapalat"/>
                    <w:sz w:val="20"/>
                    <w:szCs w:val="20"/>
                  </w:rPr>
                </w:rPrChange>
              </w:rPr>
            </w:pPr>
            <w:r w:rsidRPr="00DF1634">
              <w:rPr>
                <w:rFonts w:ascii="GHEA Grapalat" w:hAnsi="GHEA Grapalat"/>
                <w:sz w:val="20"/>
                <w:szCs w:val="20"/>
                <w:u w:val="single"/>
                <w:vertAlign w:val="subscript"/>
                <w:rPrChange w:id="3854" w:author="Hayk-PC" w:date="2024-12-11T02:31:00Z">
                  <w:rPr>
                    <w:rFonts w:ascii="GHEA Grapalat" w:hAnsi="GHEA Grapalat"/>
                    <w:sz w:val="20"/>
                    <w:szCs w:val="20"/>
                    <w:u w:val="single"/>
                    <w:vertAlign w:val="subscript"/>
                  </w:rPr>
                </w:rPrChange>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09E253D0" w14:textId="77777777" w:rsidR="0009191C" w:rsidRPr="00DF1634" w:rsidRDefault="0009191C" w:rsidP="00B46D58">
            <w:pPr>
              <w:widowControl w:val="0"/>
              <w:jc w:val="center"/>
              <w:rPr>
                <w:rFonts w:ascii="GHEA Grapalat" w:hAnsi="GHEA Grapalat"/>
                <w:sz w:val="20"/>
                <w:szCs w:val="20"/>
                <w:rPrChange w:id="3855" w:author="Hayk-PC" w:date="2024-12-11T02:31:00Z">
                  <w:rPr>
                    <w:rFonts w:ascii="GHEA Grapalat" w:hAnsi="GHEA Grapalat"/>
                    <w:sz w:val="20"/>
                    <w:szCs w:val="20"/>
                  </w:rPr>
                </w:rPrChange>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AB601C4" w14:textId="77777777" w:rsidR="0009191C" w:rsidRPr="00DF1634" w:rsidRDefault="0009191C" w:rsidP="00B46D58">
            <w:pPr>
              <w:widowControl w:val="0"/>
              <w:jc w:val="center"/>
              <w:rPr>
                <w:rFonts w:ascii="GHEA Grapalat" w:hAnsi="GHEA Grapalat"/>
                <w:sz w:val="20"/>
                <w:szCs w:val="20"/>
                <w:rPrChange w:id="3856" w:author="Hayk-PC" w:date="2024-12-11T02:31:00Z">
                  <w:rPr>
                    <w:rFonts w:ascii="GHEA Grapalat" w:hAnsi="GHEA Grapalat"/>
                    <w:sz w:val="20"/>
                    <w:szCs w:val="20"/>
                  </w:rPr>
                </w:rPrChange>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36EA6AD" w14:textId="77777777" w:rsidR="0009191C" w:rsidRPr="00DF1634" w:rsidRDefault="0009191C" w:rsidP="00B46D58">
            <w:pPr>
              <w:widowControl w:val="0"/>
              <w:jc w:val="center"/>
              <w:rPr>
                <w:rFonts w:ascii="GHEA Grapalat" w:hAnsi="GHEA Grapalat"/>
                <w:sz w:val="20"/>
                <w:szCs w:val="20"/>
                <w:rPrChange w:id="3857" w:author="Hayk-PC" w:date="2024-12-11T02:31:00Z">
                  <w:rPr>
                    <w:rFonts w:ascii="GHEA Grapalat" w:hAnsi="GHEA Grapalat"/>
                    <w:sz w:val="20"/>
                    <w:szCs w:val="20"/>
                  </w:rPr>
                </w:rPrChange>
              </w:rPr>
            </w:pPr>
          </w:p>
        </w:tc>
      </w:tr>
      <w:tr w:rsidR="0009191C" w:rsidRPr="00DF1634" w14:paraId="6267D63C"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36B34E3D" w14:textId="77777777" w:rsidR="0009191C" w:rsidRPr="00DF1634" w:rsidRDefault="0009191C" w:rsidP="00B46D58">
            <w:pPr>
              <w:widowControl w:val="0"/>
              <w:jc w:val="center"/>
              <w:rPr>
                <w:rFonts w:ascii="GHEA Grapalat" w:hAnsi="GHEA Grapalat"/>
                <w:b/>
                <w:bCs/>
                <w:sz w:val="20"/>
                <w:szCs w:val="20"/>
                <w:rPrChange w:id="3858" w:author="Hayk-PC" w:date="2024-12-11T02:31:00Z">
                  <w:rPr>
                    <w:rFonts w:ascii="GHEA Grapalat" w:hAnsi="GHEA Grapalat"/>
                    <w:b/>
                    <w:bCs/>
                    <w:sz w:val="20"/>
                    <w:szCs w:val="20"/>
                  </w:rPr>
                </w:rPrChange>
              </w:rPr>
            </w:pPr>
            <w:r w:rsidRPr="00DF1634">
              <w:rPr>
                <w:rFonts w:ascii="GHEA Grapalat" w:hAnsi="GHEA Grapalat"/>
                <w:b/>
                <w:sz w:val="20"/>
                <w:szCs w:val="20"/>
                <w:rPrChange w:id="3859" w:author="Hayk-PC" w:date="2024-12-11T02:31:00Z">
                  <w:rPr>
                    <w:rFonts w:ascii="GHEA Grapalat" w:hAnsi="GHEA Grapalat"/>
                    <w:b/>
                    <w:sz w:val="20"/>
                    <w:szCs w:val="20"/>
                  </w:rPr>
                </w:rPrChange>
              </w:rPr>
              <w:t>2</w:t>
            </w:r>
          </w:p>
        </w:tc>
        <w:tc>
          <w:tcPr>
            <w:tcW w:w="1559" w:type="dxa"/>
            <w:tcBorders>
              <w:top w:val="single" w:sz="4" w:space="0" w:color="auto"/>
              <w:left w:val="single" w:sz="4" w:space="0" w:color="auto"/>
              <w:bottom w:val="single" w:sz="4" w:space="0" w:color="auto"/>
              <w:right w:val="single" w:sz="4" w:space="0" w:color="auto"/>
            </w:tcBorders>
            <w:vAlign w:val="center"/>
          </w:tcPr>
          <w:p w14:paraId="17CD4ED5" w14:textId="77777777" w:rsidR="0009191C" w:rsidRPr="00DF1634" w:rsidRDefault="0009191C" w:rsidP="00B46D58">
            <w:pPr>
              <w:widowControl w:val="0"/>
              <w:rPr>
                <w:rFonts w:ascii="GHEA Grapalat" w:hAnsi="GHEA Grapalat"/>
                <w:sz w:val="20"/>
                <w:szCs w:val="20"/>
                <w:rPrChange w:id="3860" w:author="Hayk-PC" w:date="2024-12-11T02:31:00Z">
                  <w:rPr>
                    <w:rFonts w:ascii="GHEA Grapalat" w:hAnsi="GHEA Grapalat"/>
                    <w:sz w:val="20"/>
                    <w:szCs w:val="20"/>
                  </w:rPr>
                </w:rPrChange>
              </w:rPr>
            </w:pPr>
            <w:r w:rsidRPr="00DF1634">
              <w:rPr>
                <w:rFonts w:ascii="GHEA Grapalat" w:hAnsi="GHEA Grapalat"/>
                <w:sz w:val="20"/>
                <w:szCs w:val="20"/>
                <w:u w:val="single"/>
                <w:vertAlign w:val="subscript"/>
                <w:rPrChange w:id="3861" w:author="Hayk-PC" w:date="2024-12-11T02:31:00Z">
                  <w:rPr>
                    <w:rFonts w:ascii="GHEA Grapalat" w:hAnsi="GHEA Grapalat"/>
                    <w:sz w:val="20"/>
                    <w:szCs w:val="20"/>
                    <w:u w:val="single"/>
                    <w:vertAlign w:val="subscript"/>
                  </w:rPr>
                </w:rPrChange>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A55FE99" w14:textId="77777777" w:rsidR="0009191C" w:rsidRPr="00DF1634" w:rsidRDefault="0009191C" w:rsidP="00B46D58">
            <w:pPr>
              <w:widowControl w:val="0"/>
              <w:jc w:val="center"/>
              <w:rPr>
                <w:rFonts w:ascii="GHEA Grapalat" w:hAnsi="GHEA Grapalat"/>
                <w:sz w:val="20"/>
                <w:szCs w:val="20"/>
                <w:rPrChange w:id="3862" w:author="Hayk-PC" w:date="2024-12-11T02:31:00Z">
                  <w:rPr>
                    <w:rFonts w:ascii="GHEA Grapalat" w:hAnsi="GHEA Grapalat"/>
                    <w:sz w:val="20"/>
                    <w:szCs w:val="20"/>
                  </w:rPr>
                </w:rPrChange>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014F66C" w14:textId="77777777" w:rsidR="0009191C" w:rsidRPr="00DF1634" w:rsidRDefault="0009191C" w:rsidP="00B46D58">
            <w:pPr>
              <w:widowControl w:val="0"/>
              <w:jc w:val="center"/>
              <w:rPr>
                <w:rFonts w:ascii="GHEA Grapalat" w:hAnsi="GHEA Grapalat"/>
                <w:sz w:val="20"/>
                <w:szCs w:val="20"/>
                <w:rPrChange w:id="3863" w:author="Hayk-PC" w:date="2024-12-11T02:31:00Z">
                  <w:rPr>
                    <w:rFonts w:ascii="GHEA Grapalat" w:hAnsi="GHEA Grapalat"/>
                    <w:sz w:val="20"/>
                    <w:szCs w:val="20"/>
                  </w:rPr>
                </w:rPrChange>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F3E419D" w14:textId="77777777" w:rsidR="0009191C" w:rsidRPr="00DF1634" w:rsidRDefault="0009191C" w:rsidP="00B46D58">
            <w:pPr>
              <w:widowControl w:val="0"/>
              <w:rPr>
                <w:rFonts w:ascii="GHEA Grapalat" w:hAnsi="GHEA Grapalat"/>
                <w:sz w:val="20"/>
                <w:szCs w:val="20"/>
                <w:rPrChange w:id="3864" w:author="Hayk-PC" w:date="2024-12-11T02:31:00Z">
                  <w:rPr>
                    <w:rFonts w:ascii="GHEA Grapalat" w:hAnsi="GHEA Grapalat"/>
                    <w:sz w:val="20"/>
                    <w:szCs w:val="20"/>
                  </w:rPr>
                </w:rPrChange>
              </w:rPr>
            </w:pPr>
          </w:p>
        </w:tc>
      </w:tr>
      <w:tr w:rsidR="0009191C" w:rsidRPr="00DF1634" w14:paraId="55C58127"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4492B076" w14:textId="77777777" w:rsidR="0009191C" w:rsidRPr="00DF1634" w:rsidRDefault="0009191C" w:rsidP="00B46D58">
            <w:pPr>
              <w:widowControl w:val="0"/>
              <w:jc w:val="center"/>
              <w:rPr>
                <w:rFonts w:ascii="GHEA Grapalat" w:hAnsi="GHEA Grapalat"/>
                <w:b/>
                <w:bCs/>
                <w:sz w:val="20"/>
                <w:szCs w:val="20"/>
                <w:rPrChange w:id="3865" w:author="Hayk-PC" w:date="2024-12-11T02:31:00Z">
                  <w:rPr>
                    <w:rFonts w:ascii="GHEA Grapalat" w:hAnsi="GHEA Grapalat"/>
                    <w:b/>
                    <w:bCs/>
                    <w:sz w:val="20"/>
                    <w:szCs w:val="20"/>
                  </w:rPr>
                </w:rPrChange>
              </w:rPr>
            </w:pPr>
            <w:r w:rsidRPr="00DF1634">
              <w:rPr>
                <w:rFonts w:ascii="GHEA Grapalat" w:hAnsi="GHEA Grapalat"/>
                <w:b/>
                <w:sz w:val="20"/>
                <w:szCs w:val="20"/>
                <w:rPrChange w:id="3866" w:author="Hayk-PC" w:date="2024-12-11T02:31:00Z">
                  <w:rPr>
                    <w:rFonts w:ascii="GHEA Grapalat" w:hAnsi="GHEA Grapalat"/>
                    <w:b/>
                    <w:sz w:val="20"/>
                    <w:szCs w:val="20"/>
                  </w:rPr>
                </w:rPrChange>
              </w:rPr>
              <w:t>3</w:t>
            </w:r>
          </w:p>
        </w:tc>
        <w:tc>
          <w:tcPr>
            <w:tcW w:w="1559" w:type="dxa"/>
            <w:tcBorders>
              <w:top w:val="single" w:sz="4" w:space="0" w:color="auto"/>
              <w:left w:val="single" w:sz="4" w:space="0" w:color="auto"/>
              <w:bottom w:val="single" w:sz="4" w:space="0" w:color="auto"/>
              <w:right w:val="single" w:sz="4" w:space="0" w:color="auto"/>
            </w:tcBorders>
            <w:vAlign w:val="center"/>
          </w:tcPr>
          <w:p w14:paraId="4A887196" w14:textId="77777777" w:rsidR="0009191C" w:rsidRPr="00DF1634" w:rsidRDefault="0009191C" w:rsidP="00B46D58">
            <w:pPr>
              <w:widowControl w:val="0"/>
              <w:rPr>
                <w:rFonts w:ascii="GHEA Grapalat" w:hAnsi="GHEA Grapalat"/>
                <w:sz w:val="20"/>
                <w:szCs w:val="20"/>
                <w:rPrChange w:id="3867" w:author="Hayk-PC" w:date="2024-12-11T02:31:00Z">
                  <w:rPr>
                    <w:rFonts w:ascii="GHEA Grapalat" w:hAnsi="GHEA Grapalat"/>
                    <w:sz w:val="20"/>
                    <w:szCs w:val="20"/>
                  </w:rPr>
                </w:rPrChange>
              </w:rPr>
            </w:pPr>
            <w:r w:rsidRPr="00DF1634">
              <w:rPr>
                <w:rFonts w:ascii="GHEA Grapalat" w:hAnsi="GHEA Grapalat"/>
                <w:sz w:val="20"/>
                <w:szCs w:val="20"/>
                <w:u w:val="single"/>
                <w:vertAlign w:val="subscript"/>
                <w:rPrChange w:id="3868" w:author="Hayk-PC" w:date="2024-12-11T02:31:00Z">
                  <w:rPr>
                    <w:rFonts w:ascii="GHEA Grapalat" w:hAnsi="GHEA Grapalat"/>
                    <w:sz w:val="20"/>
                    <w:szCs w:val="20"/>
                    <w:u w:val="single"/>
                    <w:vertAlign w:val="subscript"/>
                  </w:rPr>
                </w:rPrChange>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6F7A75B6" w14:textId="77777777" w:rsidR="0009191C" w:rsidRPr="00DF1634" w:rsidRDefault="0009191C" w:rsidP="00B46D58">
            <w:pPr>
              <w:widowControl w:val="0"/>
              <w:jc w:val="center"/>
              <w:rPr>
                <w:rFonts w:ascii="GHEA Grapalat" w:hAnsi="GHEA Grapalat"/>
                <w:sz w:val="20"/>
                <w:szCs w:val="20"/>
                <w:rPrChange w:id="3869" w:author="Hayk-PC" w:date="2024-12-11T02:31:00Z">
                  <w:rPr>
                    <w:rFonts w:ascii="GHEA Grapalat" w:hAnsi="GHEA Grapalat"/>
                    <w:sz w:val="20"/>
                    <w:szCs w:val="20"/>
                  </w:rPr>
                </w:rPrChange>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802A860" w14:textId="77777777" w:rsidR="0009191C" w:rsidRPr="00DF1634" w:rsidRDefault="0009191C" w:rsidP="00B46D58">
            <w:pPr>
              <w:widowControl w:val="0"/>
              <w:jc w:val="center"/>
              <w:rPr>
                <w:rFonts w:ascii="GHEA Grapalat" w:hAnsi="GHEA Grapalat"/>
                <w:sz w:val="20"/>
                <w:szCs w:val="20"/>
                <w:rPrChange w:id="3870" w:author="Hayk-PC" w:date="2024-12-11T02:31:00Z">
                  <w:rPr>
                    <w:rFonts w:ascii="GHEA Grapalat" w:hAnsi="GHEA Grapalat"/>
                    <w:sz w:val="20"/>
                    <w:szCs w:val="20"/>
                  </w:rPr>
                </w:rPrChange>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9023C06" w14:textId="77777777" w:rsidR="0009191C" w:rsidRPr="00DF1634" w:rsidRDefault="0009191C" w:rsidP="00B46D58">
            <w:pPr>
              <w:widowControl w:val="0"/>
              <w:jc w:val="center"/>
              <w:rPr>
                <w:rFonts w:ascii="GHEA Grapalat" w:hAnsi="GHEA Grapalat"/>
                <w:sz w:val="20"/>
                <w:szCs w:val="20"/>
                <w:rPrChange w:id="3871" w:author="Hayk-PC" w:date="2024-12-11T02:31:00Z">
                  <w:rPr>
                    <w:rFonts w:ascii="GHEA Grapalat" w:hAnsi="GHEA Grapalat"/>
                    <w:sz w:val="20"/>
                    <w:szCs w:val="20"/>
                  </w:rPr>
                </w:rPrChange>
              </w:rPr>
            </w:pPr>
          </w:p>
        </w:tc>
      </w:tr>
      <w:tr w:rsidR="0009191C" w:rsidRPr="00DF1634" w14:paraId="11B9EE57"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14F8A03E" w14:textId="77777777" w:rsidR="0009191C" w:rsidRPr="00DF1634" w:rsidRDefault="0009191C" w:rsidP="00B46D58">
            <w:pPr>
              <w:widowControl w:val="0"/>
              <w:jc w:val="center"/>
              <w:rPr>
                <w:rFonts w:ascii="GHEA Grapalat" w:hAnsi="GHEA Grapalat"/>
                <w:b/>
                <w:bCs/>
                <w:sz w:val="20"/>
                <w:szCs w:val="20"/>
                <w:rPrChange w:id="3872" w:author="Hayk-PC" w:date="2024-12-11T02:31:00Z">
                  <w:rPr>
                    <w:rFonts w:ascii="GHEA Grapalat" w:hAnsi="GHEA Grapalat"/>
                    <w:b/>
                    <w:bCs/>
                    <w:sz w:val="20"/>
                    <w:szCs w:val="20"/>
                  </w:rPr>
                </w:rPrChange>
              </w:rPr>
            </w:pPr>
            <w:r w:rsidRPr="00DF1634">
              <w:rPr>
                <w:rFonts w:ascii="GHEA Grapalat" w:hAnsi="GHEA Grapalat"/>
                <w:b/>
                <w:sz w:val="20"/>
                <w:szCs w:val="20"/>
                <w:rPrChange w:id="3873" w:author="Hayk-PC" w:date="2024-12-11T02:31:00Z">
                  <w:rPr>
                    <w:rFonts w:ascii="GHEA Grapalat" w:hAnsi="GHEA Grapalat"/>
                    <w:b/>
                    <w:sz w:val="20"/>
                    <w:szCs w:val="20"/>
                  </w:rPr>
                </w:rPrChange>
              </w:rPr>
              <w:t>…</w:t>
            </w:r>
          </w:p>
        </w:tc>
        <w:tc>
          <w:tcPr>
            <w:tcW w:w="1559" w:type="dxa"/>
            <w:tcBorders>
              <w:top w:val="single" w:sz="4" w:space="0" w:color="auto"/>
              <w:left w:val="single" w:sz="4" w:space="0" w:color="auto"/>
              <w:bottom w:val="single" w:sz="4" w:space="0" w:color="auto"/>
              <w:right w:val="single" w:sz="4" w:space="0" w:color="auto"/>
            </w:tcBorders>
            <w:vAlign w:val="center"/>
          </w:tcPr>
          <w:p w14:paraId="212833A8" w14:textId="77777777" w:rsidR="0009191C" w:rsidRPr="00DF1634" w:rsidRDefault="0009191C" w:rsidP="00B46D58">
            <w:pPr>
              <w:widowControl w:val="0"/>
              <w:rPr>
                <w:rFonts w:ascii="GHEA Grapalat" w:hAnsi="GHEA Grapalat"/>
                <w:sz w:val="20"/>
                <w:szCs w:val="20"/>
                <w:rPrChange w:id="3874" w:author="Hayk-PC" w:date="2024-12-11T02:31:00Z">
                  <w:rPr>
                    <w:rFonts w:ascii="GHEA Grapalat" w:hAnsi="GHEA Grapalat"/>
                    <w:sz w:val="20"/>
                    <w:szCs w:val="20"/>
                  </w:rPr>
                </w:rPrChange>
              </w:rPr>
            </w:pPr>
            <w:r w:rsidRPr="00DF1634">
              <w:rPr>
                <w:rFonts w:ascii="GHEA Grapalat" w:hAnsi="GHEA Grapalat"/>
                <w:sz w:val="20"/>
                <w:szCs w:val="20"/>
                <w:rPrChange w:id="3875" w:author="Hayk-PC" w:date="2024-12-11T02:31:00Z">
                  <w:rPr>
                    <w:rFonts w:ascii="GHEA Grapalat" w:hAnsi="GHEA Grapalat"/>
                    <w:sz w:val="20"/>
                    <w:szCs w:val="20"/>
                  </w:rPr>
                </w:rPrChange>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1E52724D" w14:textId="77777777" w:rsidR="0009191C" w:rsidRPr="00DF1634" w:rsidRDefault="0009191C" w:rsidP="00B46D58">
            <w:pPr>
              <w:widowControl w:val="0"/>
              <w:jc w:val="center"/>
              <w:rPr>
                <w:rFonts w:ascii="GHEA Grapalat" w:hAnsi="GHEA Grapalat"/>
                <w:sz w:val="20"/>
                <w:szCs w:val="20"/>
                <w:rPrChange w:id="3876" w:author="Hayk-PC" w:date="2024-12-11T02:31:00Z">
                  <w:rPr>
                    <w:rFonts w:ascii="GHEA Grapalat" w:hAnsi="GHEA Grapalat"/>
                    <w:sz w:val="20"/>
                    <w:szCs w:val="20"/>
                  </w:rPr>
                </w:rPrChange>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BF7A546" w14:textId="77777777" w:rsidR="0009191C" w:rsidRPr="00DF1634" w:rsidRDefault="0009191C" w:rsidP="00B46D58">
            <w:pPr>
              <w:widowControl w:val="0"/>
              <w:jc w:val="center"/>
              <w:rPr>
                <w:rFonts w:ascii="GHEA Grapalat" w:hAnsi="GHEA Grapalat"/>
                <w:sz w:val="20"/>
                <w:szCs w:val="20"/>
                <w:rPrChange w:id="3877" w:author="Hayk-PC" w:date="2024-12-11T02:31:00Z">
                  <w:rPr>
                    <w:rFonts w:ascii="GHEA Grapalat" w:hAnsi="GHEA Grapalat"/>
                    <w:sz w:val="20"/>
                    <w:szCs w:val="20"/>
                  </w:rPr>
                </w:rPrChange>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68C5C33" w14:textId="77777777" w:rsidR="0009191C" w:rsidRPr="00DF1634" w:rsidRDefault="0009191C" w:rsidP="00B46D58">
            <w:pPr>
              <w:widowControl w:val="0"/>
              <w:jc w:val="center"/>
              <w:rPr>
                <w:rFonts w:ascii="GHEA Grapalat" w:hAnsi="GHEA Grapalat"/>
                <w:sz w:val="20"/>
                <w:szCs w:val="20"/>
                <w:rPrChange w:id="3878" w:author="Hayk-PC" w:date="2024-12-11T02:31:00Z">
                  <w:rPr>
                    <w:rFonts w:ascii="GHEA Grapalat" w:hAnsi="GHEA Grapalat"/>
                    <w:sz w:val="20"/>
                    <w:szCs w:val="20"/>
                  </w:rPr>
                </w:rPrChange>
              </w:rPr>
            </w:pPr>
          </w:p>
        </w:tc>
      </w:tr>
      <w:tr w:rsidR="0009191C" w:rsidRPr="00DF1634" w14:paraId="1B89139D"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4F942F8" w14:textId="77777777" w:rsidR="0009191C" w:rsidRPr="00DF1634" w:rsidRDefault="0009191C" w:rsidP="00B46D58">
            <w:pPr>
              <w:widowControl w:val="0"/>
              <w:jc w:val="center"/>
              <w:rPr>
                <w:rFonts w:ascii="GHEA Grapalat" w:hAnsi="GHEA Grapalat"/>
                <w:b/>
                <w:bCs/>
                <w:sz w:val="20"/>
                <w:szCs w:val="20"/>
                <w:rPrChange w:id="3879" w:author="Hayk-PC" w:date="2024-12-11T02:31:00Z">
                  <w:rPr>
                    <w:rFonts w:ascii="GHEA Grapalat" w:hAnsi="GHEA Grapalat"/>
                    <w:b/>
                    <w:bCs/>
                    <w:sz w:val="20"/>
                    <w:szCs w:val="20"/>
                  </w:rPr>
                </w:rPrChange>
              </w:rPr>
            </w:pPr>
            <w:r w:rsidRPr="00DF1634">
              <w:rPr>
                <w:rFonts w:ascii="GHEA Grapalat" w:hAnsi="GHEA Grapalat"/>
                <w:b/>
                <w:sz w:val="20"/>
                <w:szCs w:val="20"/>
                <w:rPrChange w:id="3880" w:author="Hayk-PC" w:date="2024-12-11T02:31:00Z">
                  <w:rPr>
                    <w:rFonts w:ascii="GHEA Grapalat" w:hAnsi="GHEA Grapalat"/>
                    <w:b/>
                    <w:sz w:val="20"/>
                    <w:szCs w:val="20"/>
                  </w:rPr>
                </w:rPrChange>
              </w:rPr>
              <w:t>…</w:t>
            </w:r>
          </w:p>
        </w:tc>
        <w:tc>
          <w:tcPr>
            <w:tcW w:w="1559" w:type="dxa"/>
            <w:tcBorders>
              <w:top w:val="single" w:sz="4" w:space="0" w:color="auto"/>
              <w:left w:val="single" w:sz="4" w:space="0" w:color="auto"/>
              <w:bottom w:val="single" w:sz="4" w:space="0" w:color="auto"/>
              <w:right w:val="single" w:sz="4" w:space="0" w:color="auto"/>
            </w:tcBorders>
            <w:vAlign w:val="center"/>
          </w:tcPr>
          <w:p w14:paraId="098AE2E3" w14:textId="77777777" w:rsidR="0009191C" w:rsidRPr="00DF1634" w:rsidRDefault="0009191C" w:rsidP="00B46D58">
            <w:pPr>
              <w:widowControl w:val="0"/>
              <w:rPr>
                <w:rFonts w:ascii="GHEA Grapalat" w:hAnsi="GHEA Grapalat"/>
                <w:sz w:val="20"/>
                <w:szCs w:val="20"/>
                <w:rPrChange w:id="3881" w:author="Hayk-PC" w:date="2024-12-11T02:31:00Z">
                  <w:rPr>
                    <w:rFonts w:ascii="GHEA Grapalat" w:hAnsi="GHEA Grapalat"/>
                    <w:sz w:val="20"/>
                    <w:szCs w:val="20"/>
                  </w:rPr>
                </w:rPrChange>
              </w:rPr>
            </w:pPr>
            <w:r w:rsidRPr="00DF1634">
              <w:rPr>
                <w:rFonts w:ascii="GHEA Grapalat" w:hAnsi="GHEA Grapalat"/>
                <w:sz w:val="20"/>
                <w:szCs w:val="20"/>
                <w:rPrChange w:id="3882" w:author="Hayk-PC" w:date="2024-12-11T02:31:00Z">
                  <w:rPr>
                    <w:rFonts w:ascii="GHEA Grapalat" w:hAnsi="GHEA Grapalat"/>
                    <w:sz w:val="20"/>
                    <w:szCs w:val="20"/>
                  </w:rPr>
                </w:rPrChange>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302EDA2F" w14:textId="77777777" w:rsidR="0009191C" w:rsidRPr="00DF1634" w:rsidRDefault="0009191C" w:rsidP="00B46D58">
            <w:pPr>
              <w:widowControl w:val="0"/>
              <w:jc w:val="center"/>
              <w:rPr>
                <w:rFonts w:ascii="GHEA Grapalat" w:hAnsi="GHEA Grapalat"/>
                <w:sz w:val="20"/>
                <w:szCs w:val="20"/>
                <w:rPrChange w:id="3883" w:author="Hayk-PC" w:date="2024-12-11T02:31:00Z">
                  <w:rPr>
                    <w:rFonts w:ascii="GHEA Grapalat" w:hAnsi="GHEA Grapalat"/>
                    <w:sz w:val="20"/>
                    <w:szCs w:val="20"/>
                  </w:rPr>
                </w:rPrChange>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0750E00" w14:textId="77777777" w:rsidR="0009191C" w:rsidRPr="00DF1634" w:rsidRDefault="0009191C" w:rsidP="00B46D58">
            <w:pPr>
              <w:widowControl w:val="0"/>
              <w:jc w:val="center"/>
              <w:rPr>
                <w:rFonts w:ascii="GHEA Grapalat" w:hAnsi="GHEA Grapalat"/>
                <w:sz w:val="20"/>
                <w:szCs w:val="20"/>
                <w:rPrChange w:id="3884" w:author="Hayk-PC" w:date="2024-12-11T02:31:00Z">
                  <w:rPr>
                    <w:rFonts w:ascii="GHEA Grapalat" w:hAnsi="GHEA Grapalat"/>
                    <w:sz w:val="20"/>
                    <w:szCs w:val="20"/>
                  </w:rPr>
                </w:rPrChange>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5A6D011" w14:textId="77777777" w:rsidR="0009191C" w:rsidRPr="00DF1634" w:rsidRDefault="0009191C" w:rsidP="00B46D58">
            <w:pPr>
              <w:widowControl w:val="0"/>
              <w:jc w:val="center"/>
              <w:rPr>
                <w:rFonts w:ascii="GHEA Grapalat" w:hAnsi="GHEA Grapalat"/>
                <w:sz w:val="20"/>
                <w:szCs w:val="20"/>
                <w:rPrChange w:id="3885" w:author="Hayk-PC" w:date="2024-12-11T02:31:00Z">
                  <w:rPr>
                    <w:rFonts w:ascii="GHEA Grapalat" w:hAnsi="GHEA Grapalat"/>
                    <w:sz w:val="20"/>
                    <w:szCs w:val="20"/>
                  </w:rPr>
                </w:rPrChange>
              </w:rPr>
            </w:pPr>
          </w:p>
        </w:tc>
      </w:tr>
    </w:tbl>
    <w:p w14:paraId="74C23630" w14:textId="77777777" w:rsidR="00374F4A" w:rsidRPr="00DF1634" w:rsidRDefault="00374F4A" w:rsidP="00B46D58">
      <w:pPr>
        <w:widowControl w:val="0"/>
        <w:tabs>
          <w:tab w:val="left" w:pos="6804"/>
        </w:tabs>
        <w:jc w:val="center"/>
        <w:rPr>
          <w:rFonts w:ascii="GHEA Grapalat" w:hAnsi="GHEA Grapalat"/>
          <w:rPrChange w:id="3886" w:author="Hayk-PC" w:date="2024-12-11T02:31:00Z">
            <w:rPr>
              <w:rFonts w:ascii="GHEA Grapalat" w:hAnsi="GHEA Grapalat"/>
            </w:rPr>
          </w:rPrChange>
        </w:rPr>
      </w:pPr>
      <w:r w:rsidRPr="00DF1634">
        <w:rPr>
          <w:rFonts w:ascii="GHEA Grapalat" w:hAnsi="GHEA Grapalat"/>
          <w:rPrChange w:id="3887" w:author="Hayk-PC" w:date="2024-12-11T02:31:00Z">
            <w:rPr>
              <w:rFonts w:ascii="GHEA Grapalat" w:hAnsi="GHEA Grapalat"/>
            </w:rPr>
          </w:rPrChange>
        </w:rPr>
        <w:t>_________________________________________________</w:t>
      </w:r>
      <w:r w:rsidRPr="00DF1634">
        <w:rPr>
          <w:rFonts w:ascii="GHEA Grapalat" w:hAnsi="GHEA Grapalat"/>
          <w:rPrChange w:id="3888" w:author="Hayk-PC" w:date="2024-12-11T02:31:00Z">
            <w:rPr>
              <w:rFonts w:ascii="GHEA Grapalat" w:hAnsi="GHEA Grapalat"/>
            </w:rPr>
          </w:rPrChange>
        </w:rPr>
        <w:tab/>
        <w:t>_________________</w:t>
      </w:r>
    </w:p>
    <w:p w14:paraId="59A5CC91" w14:textId="77777777" w:rsidR="00374F4A" w:rsidRPr="00DF1634" w:rsidRDefault="00374F4A" w:rsidP="00B46D58">
      <w:pPr>
        <w:widowControl w:val="0"/>
        <w:tabs>
          <w:tab w:val="left" w:pos="7513"/>
        </w:tabs>
        <w:spacing w:after="160"/>
        <w:ind w:left="709"/>
        <w:jc w:val="both"/>
        <w:rPr>
          <w:rFonts w:ascii="GHEA Grapalat" w:hAnsi="GHEA Grapalat" w:cs="Arial"/>
          <w:sz w:val="16"/>
          <w:rPrChange w:id="3889" w:author="Hayk-PC" w:date="2024-12-11T02:31:00Z">
            <w:rPr>
              <w:rFonts w:ascii="GHEA Grapalat" w:hAnsi="GHEA Grapalat" w:cs="Arial"/>
              <w:sz w:val="16"/>
            </w:rPr>
          </w:rPrChange>
        </w:rPr>
      </w:pPr>
      <w:r w:rsidRPr="00DF1634">
        <w:rPr>
          <w:rFonts w:ascii="GHEA Grapalat" w:hAnsi="GHEA Grapalat"/>
          <w:sz w:val="16"/>
          <w:rPrChange w:id="3890" w:author="Hayk-PC" w:date="2024-12-11T02:31:00Z">
            <w:rPr>
              <w:rFonts w:ascii="GHEA Grapalat" w:hAnsi="GHEA Grapalat"/>
              <w:sz w:val="16"/>
            </w:rPr>
          </w:rPrChange>
        </w:rPr>
        <w:t>наименование участника (должность, имя, фамилия руководителя</w:t>
      </w:r>
      <w:r w:rsidR="00335DAA" w:rsidRPr="00DF1634">
        <w:rPr>
          <w:rFonts w:ascii="GHEA Grapalat" w:hAnsi="GHEA Grapalat"/>
          <w:sz w:val="16"/>
          <w:rPrChange w:id="3891" w:author="Hayk-PC" w:date="2024-12-11T02:31:00Z">
            <w:rPr>
              <w:rFonts w:ascii="GHEA Grapalat" w:hAnsi="GHEA Grapalat"/>
              <w:sz w:val="16"/>
            </w:rPr>
          </w:rPrChange>
        </w:rPr>
        <w:t>)</w:t>
      </w:r>
      <w:r w:rsidRPr="00DF1634">
        <w:rPr>
          <w:rFonts w:ascii="GHEA Grapalat" w:hAnsi="GHEA Grapalat"/>
          <w:sz w:val="16"/>
          <w:rPrChange w:id="3892" w:author="Hayk-PC" w:date="2024-12-11T02:31:00Z">
            <w:rPr>
              <w:rFonts w:ascii="GHEA Grapalat" w:hAnsi="GHEA Grapalat"/>
              <w:sz w:val="16"/>
            </w:rPr>
          </w:rPrChange>
        </w:rPr>
        <w:tab/>
        <w:t>подпись</w:t>
      </w:r>
    </w:p>
    <w:p w14:paraId="48A5BDB4" w14:textId="77777777" w:rsidR="00DC619D" w:rsidRPr="00DF1634" w:rsidRDefault="00DC619D" w:rsidP="00B46D58">
      <w:pPr>
        <w:widowControl w:val="0"/>
        <w:spacing w:after="160"/>
        <w:jc w:val="both"/>
        <w:rPr>
          <w:rFonts w:ascii="GHEA Grapalat" w:hAnsi="GHEA Grapalat"/>
          <w:lang w:val="es-ES"/>
          <w:rPrChange w:id="3893" w:author="Hayk-PC" w:date="2024-12-11T02:31:00Z">
            <w:rPr>
              <w:rFonts w:ascii="GHEA Grapalat" w:hAnsi="GHEA Grapalat"/>
              <w:lang w:val="es-ES"/>
            </w:rPr>
          </w:rPrChange>
        </w:rPr>
      </w:pPr>
    </w:p>
    <w:p w14:paraId="196B72DE" w14:textId="77777777" w:rsidR="00B2572B" w:rsidRPr="00DF1634" w:rsidRDefault="00B2572B" w:rsidP="00B46D58">
      <w:pPr>
        <w:widowControl w:val="0"/>
        <w:spacing w:after="160"/>
        <w:jc w:val="right"/>
        <w:rPr>
          <w:rFonts w:ascii="GHEA Grapalat" w:hAnsi="GHEA Grapalat"/>
          <w:rPrChange w:id="3894" w:author="Hayk-PC" w:date="2024-12-11T02:31:00Z">
            <w:rPr>
              <w:rFonts w:ascii="GHEA Grapalat" w:hAnsi="GHEA Grapalat"/>
            </w:rPr>
          </w:rPrChange>
        </w:rPr>
      </w:pPr>
      <w:r w:rsidRPr="00DF1634">
        <w:rPr>
          <w:rFonts w:ascii="GHEA Grapalat" w:hAnsi="GHEA Grapalat"/>
          <w:rPrChange w:id="3895" w:author="Hayk-PC" w:date="2024-12-11T02:31:00Z">
            <w:rPr>
              <w:rFonts w:ascii="GHEA Grapalat" w:hAnsi="GHEA Grapalat"/>
            </w:rPr>
          </w:rPrChange>
        </w:rPr>
        <w:t>М. П.</w:t>
      </w:r>
    </w:p>
    <w:p w14:paraId="4A226545" w14:textId="77777777" w:rsidR="00B217BB" w:rsidRPr="00DF1634" w:rsidRDefault="00B217BB" w:rsidP="00B46D58">
      <w:pPr>
        <w:rPr>
          <w:rFonts w:ascii="GHEA Grapalat" w:hAnsi="GHEA Grapalat"/>
          <w:b/>
          <w:rPrChange w:id="3896" w:author="Hayk-PC" w:date="2024-12-11T02:31:00Z">
            <w:rPr>
              <w:rFonts w:ascii="GHEA Grapalat" w:hAnsi="GHEA Grapalat"/>
              <w:b/>
            </w:rPr>
          </w:rPrChange>
        </w:rPr>
      </w:pPr>
      <w:r w:rsidRPr="00DF1634">
        <w:rPr>
          <w:rFonts w:ascii="GHEA Grapalat" w:hAnsi="GHEA Grapalat"/>
          <w:b/>
          <w:rPrChange w:id="3897" w:author="Hayk-PC" w:date="2024-12-11T02:31:00Z">
            <w:rPr>
              <w:rFonts w:ascii="GHEA Grapalat" w:hAnsi="GHEA Grapalat"/>
              <w:b/>
            </w:rPr>
          </w:rPrChange>
        </w:rPr>
        <w:br w:type="page"/>
      </w:r>
    </w:p>
    <w:p w14:paraId="2493F1DE" w14:textId="2573BCCB" w:rsidR="00B2572B" w:rsidRPr="00DF1634" w:rsidDel="00740966" w:rsidRDefault="00B2572B" w:rsidP="00B46D58">
      <w:pPr>
        <w:widowControl w:val="0"/>
        <w:spacing w:after="160"/>
        <w:ind w:firstLine="567"/>
        <w:jc w:val="right"/>
        <w:rPr>
          <w:del w:id="3898" w:author="Hayk-PC" w:date="2024-12-11T02:04:00Z"/>
          <w:rFonts w:ascii="GHEA Grapalat" w:hAnsi="GHEA Grapalat" w:cs="Arial"/>
          <w:b/>
          <w:rPrChange w:id="3899" w:author="Hayk-PC" w:date="2024-12-11T02:31:00Z">
            <w:rPr>
              <w:del w:id="3900" w:author="Hayk-PC" w:date="2024-12-11T02:04:00Z"/>
              <w:rFonts w:ascii="GHEA Grapalat" w:hAnsi="GHEA Grapalat" w:cs="Arial"/>
              <w:b/>
            </w:rPr>
          </w:rPrChange>
        </w:rPr>
      </w:pPr>
      <w:del w:id="3901" w:author="Hayk-PC" w:date="2024-12-11T02:04:00Z">
        <w:r w:rsidRPr="00DF1634" w:rsidDel="00740966">
          <w:rPr>
            <w:rFonts w:ascii="GHEA Grapalat" w:hAnsi="GHEA Grapalat"/>
            <w:b/>
            <w:rPrChange w:id="3902" w:author="Hayk-PC" w:date="2024-12-11T02:31:00Z">
              <w:rPr>
                <w:rFonts w:ascii="GHEA Grapalat" w:hAnsi="GHEA Grapalat"/>
                <w:b/>
              </w:rPr>
            </w:rPrChange>
          </w:rPr>
          <w:lastRenderedPageBreak/>
          <w:delText xml:space="preserve">Приложение № </w:delText>
        </w:r>
        <w:r w:rsidR="001F7821" w:rsidRPr="00DF1634" w:rsidDel="00740966">
          <w:rPr>
            <w:rFonts w:ascii="GHEA Grapalat" w:hAnsi="GHEA Grapalat"/>
            <w:b/>
            <w:rPrChange w:id="3903" w:author="Hayk-PC" w:date="2024-12-11T02:31:00Z">
              <w:rPr>
                <w:rFonts w:ascii="GHEA Grapalat" w:hAnsi="GHEA Grapalat"/>
                <w:b/>
              </w:rPr>
            </w:rPrChange>
          </w:rPr>
          <w:delText>3</w:delText>
        </w:r>
      </w:del>
    </w:p>
    <w:p w14:paraId="5AB29768" w14:textId="3103B706" w:rsidR="00B2572B" w:rsidRPr="00DF1634" w:rsidDel="00740966" w:rsidRDefault="00B2572B" w:rsidP="00B46D58">
      <w:pPr>
        <w:pStyle w:val="BodyTextIndent3"/>
        <w:widowControl w:val="0"/>
        <w:spacing w:after="160" w:line="240" w:lineRule="auto"/>
        <w:jc w:val="right"/>
        <w:rPr>
          <w:del w:id="3904" w:author="Hayk-PC" w:date="2024-12-11T02:04:00Z"/>
          <w:rFonts w:ascii="GHEA Grapalat" w:hAnsi="GHEA Grapalat" w:cs="Arial"/>
          <w:b/>
          <w:sz w:val="24"/>
          <w:szCs w:val="24"/>
          <w:rPrChange w:id="3905" w:author="Hayk-PC" w:date="2024-12-11T02:31:00Z">
            <w:rPr>
              <w:del w:id="3906" w:author="Hayk-PC" w:date="2024-12-11T02:04:00Z"/>
              <w:rFonts w:ascii="GHEA Grapalat" w:hAnsi="GHEA Grapalat" w:cs="Arial"/>
              <w:b/>
              <w:sz w:val="24"/>
              <w:szCs w:val="24"/>
            </w:rPr>
          </w:rPrChange>
        </w:rPr>
      </w:pPr>
      <w:del w:id="3907" w:author="Hayk-PC" w:date="2024-12-11T02:04:00Z">
        <w:r w:rsidRPr="00DF1634" w:rsidDel="00740966">
          <w:rPr>
            <w:rFonts w:ascii="GHEA Grapalat" w:hAnsi="GHEA Grapalat"/>
            <w:b/>
            <w:sz w:val="24"/>
            <w:szCs w:val="24"/>
            <w:rPrChange w:id="3908" w:author="Hayk-PC" w:date="2024-12-11T02:31:00Z">
              <w:rPr>
                <w:rFonts w:ascii="GHEA Grapalat" w:hAnsi="GHEA Grapalat"/>
                <w:b/>
                <w:sz w:val="24"/>
                <w:szCs w:val="24"/>
              </w:rPr>
            </w:rPrChange>
          </w:rPr>
          <w:delText>к Приглашению на открытый конкурс</w:delText>
        </w:r>
      </w:del>
      <w:ins w:id="3909" w:author="Hayk Koshetsyan" w:date="2024-12-10T17:02:00Z">
        <w:del w:id="3910" w:author="Hayk-PC" w:date="2024-12-11T02:04:00Z">
          <w:r w:rsidR="00CA3B24" w:rsidRPr="00DF1634" w:rsidDel="00740966">
            <w:rPr>
              <w:rFonts w:ascii="GHEA Grapalat" w:hAnsi="GHEA Grapalat"/>
              <w:b/>
              <w:sz w:val="24"/>
              <w:szCs w:val="24"/>
              <w:rPrChange w:id="3911" w:author="Hayk-PC" w:date="2024-12-11T02:31:00Z">
                <w:rPr>
                  <w:rFonts w:ascii="GHEA Grapalat" w:hAnsi="GHEA Grapalat"/>
                  <w:b/>
                  <w:sz w:val="24"/>
                  <w:szCs w:val="24"/>
                </w:rPr>
              </w:rPrChange>
            </w:rPr>
            <w:delText xml:space="preserve">ЗАПРОС КОТИРОВОК </w:delText>
          </w:r>
        </w:del>
      </w:ins>
      <w:del w:id="3912" w:author="Hayk-PC" w:date="2024-12-11T02:04:00Z">
        <w:r w:rsidR="00EC165E" w:rsidRPr="00DF1634" w:rsidDel="00740966">
          <w:rPr>
            <w:rFonts w:ascii="GHEA Grapalat" w:hAnsi="GHEA Grapalat" w:cs="Arial"/>
            <w:b/>
            <w:sz w:val="24"/>
            <w:szCs w:val="24"/>
            <w:rPrChange w:id="3913" w:author="Hayk-PC" w:date="2024-12-11T02:31:00Z">
              <w:rPr>
                <w:rFonts w:ascii="GHEA Grapalat" w:hAnsi="GHEA Grapalat" w:cs="Arial"/>
                <w:b/>
                <w:sz w:val="24"/>
                <w:szCs w:val="24"/>
              </w:rPr>
            </w:rPrChange>
          </w:rPr>
          <w:br/>
        </w:r>
        <w:r w:rsidRPr="00DF1634" w:rsidDel="00740966">
          <w:rPr>
            <w:rFonts w:ascii="GHEA Grapalat" w:hAnsi="GHEA Grapalat"/>
            <w:b/>
            <w:sz w:val="24"/>
            <w:szCs w:val="24"/>
            <w:rPrChange w:id="3914" w:author="Hayk-PC" w:date="2024-12-11T02:31:00Z">
              <w:rPr>
                <w:rFonts w:ascii="GHEA Grapalat" w:hAnsi="GHEA Grapalat"/>
                <w:b/>
                <w:sz w:val="24"/>
                <w:szCs w:val="24"/>
              </w:rPr>
            </w:rPrChange>
          </w:rPr>
          <w:delText xml:space="preserve">под кодом </w:delText>
        </w:r>
        <w:r w:rsidR="006132ED" w:rsidRPr="00DF1634" w:rsidDel="00740966">
          <w:rPr>
            <w:rFonts w:ascii="GHEA Grapalat" w:hAnsi="GHEA Grapalat"/>
            <w:b/>
            <w:sz w:val="24"/>
            <w:szCs w:val="24"/>
            <w:rPrChange w:id="3915" w:author="Hayk-PC" w:date="2024-12-11T02:31:00Z">
              <w:rPr>
                <w:rFonts w:ascii="GHEA Grapalat" w:hAnsi="GHEA Grapalat"/>
                <w:b/>
                <w:sz w:val="24"/>
                <w:szCs w:val="24"/>
              </w:rPr>
            </w:rPrChange>
          </w:rPr>
          <w:delText>"</w:delText>
        </w:r>
        <w:r w:rsidRPr="00DF1634" w:rsidDel="00740966">
          <w:rPr>
            <w:rFonts w:ascii="GHEA Grapalat" w:hAnsi="GHEA Grapalat"/>
            <w:b/>
            <w:sz w:val="24"/>
            <w:szCs w:val="24"/>
            <w:rPrChange w:id="3916" w:author="Hayk-PC" w:date="2024-12-11T02:31:00Z">
              <w:rPr>
                <w:rFonts w:ascii="GHEA Grapalat" w:hAnsi="GHEA Grapalat"/>
                <w:b/>
                <w:sz w:val="24"/>
                <w:szCs w:val="24"/>
              </w:rPr>
            </w:rPrChange>
          </w:rPr>
          <w:delText>---BMAPDzB</w:delText>
        </w:r>
      </w:del>
      <w:ins w:id="3917" w:author="Hayk Koshetsyan" w:date="2024-12-10T16:54:00Z">
        <w:del w:id="3918" w:author="Hayk-PC" w:date="2024-12-11T02:04:00Z">
          <w:r w:rsidR="0014596D" w:rsidRPr="00DF1634" w:rsidDel="00740966">
            <w:rPr>
              <w:rFonts w:ascii="GHEA Grapalat" w:hAnsi="GHEA Grapalat"/>
              <w:b/>
              <w:sz w:val="24"/>
              <w:szCs w:val="24"/>
              <w:rPrChange w:id="3919" w:author="Hayk-PC" w:date="2024-12-11T02:31:00Z">
                <w:rPr>
                  <w:rFonts w:ascii="GHEA Grapalat" w:hAnsi="GHEA Grapalat"/>
                  <w:b/>
                  <w:sz w:val="24"/>
                  <w:szCs w:val="24"/>
                </w:rPr>
              </w:rPrChange>
            </w:rPr>
            <w:delText>IAIM-GHAPDzB-24/1</w:delText>
          </w:r>
        </w:del>
      </w:ins>
      <w:del w:id="3920" w:author="Hayk-PC" w:date="2024-12-11T02:04:00Z">
        <w:r w:rsidRPr="00DF1634" w:rsidDel="00740966">
          <w:rPr>
            <w:rFonts w:ascii="GHEA Grapalat" w:hAnsi="GHEA Grapalat"/>
            <w:b/>
            <w:sz w:val="24"/>
            <w:szCs w:val="24"/>
            <w:rPrChange w:id="3921" w:author="Hayk-PC" w:date="2024-12-11T02:31:00Z">
              <w:rPr>
                <w:rFonts w:ascii="GHEA Grapalat" w:hAnsi="GHEA Grapalat"/>
                <w:b/>
                <w:sz w:val="24"/>
                <w:szCs w:val="24"/>
              </w:rPr>
            </w:rPrChange>
          </w:rPr>
          <w:delText>---/---</w:delText>
        </w:r>
        <w:r w:rsidR="006132ED" w:rsidRPr="00DF1634" w:rsidDel="00740966">
          <w:rPr>
            <w:rFonts w:ascii="GHEA Grapalat" w:hAnsi="GHEA Grapalat"/>
            <w:b/>
            <w:sz w:val="24"/>
            <w:szCs w:val="24"/>
            <w:rPrChange w:id="3922" w:author="Hayk-PC" w:date="2024-12-11T02:31:00Z">
              <w:rPr>
                <w:rFonts w:ascii="GHEA Grapalat" w:hAnsi="GHEA Grapalat"/>
                <w:b/>
                <w:sz w:val="24"/>
                <w:szCs w:val="24"/>
              </w:rPr>
            </w:rPrChange>
          </w:rPr>
          <w:delText>"</w:delText>
        </w:r>
        <w:r w:rsidR="009924E6" w:rsidRPr="00DF1634" w:rsidDel="00740966">
          <w:rPr>
            <w:rStyle w:val="FootnoteReference"/>
            <w:rFonts w:ascii="GHEA Grapalat" w:hAnsi="GHEA Grapalat"/>
            <w:b/>
            <w:sz w:val="24"/>
            <w:szCs w:val="24"/>
            <w:rPrChange w:id="3923" w:author="Hayk-PC" w:date="2024-12-11T02:31:00Z">
              <w:rPr>
                <w:rStyle w:val="FootnoteReference"/>
                <w:rFonts w:ascii="GHEA Grapalat" w:hAnsi="GHEA Grapalat"/>
                <w:b/>
                <w:sz w:val="24"/>
                <w:szCs w:val="24"/>
              </w:rPr>
            </w:rPrChange>
          </w:rPr>
          <w:footnoteReference w:customMarkFollows="1" w:id="21"/>
          <w:delText>*</w:delText>
        </w:r>
      </w:del>
    </w:p>
    <w:p w14:paraId="10674EBF" w14:textId="3B55CEB7" w:rsidR="00742F7B" w:rsidRPr="00DF1634" w:rsidDel="00740966" w:rsidRDefault="00742F7B" w:rsidP="00742F7B">
      <w:pPr>
        <w:pStyle w:val="BodyTextIndent3"/>
        <w:widowControl w:val="0"/>
        <w:spacing w:after="160" w:line="240" w:lineRule="auto"/>
        <w:jc w:val="center"/>
        <w:rPr>
          <w:del w:id="3929" w:author="Hayk-PC" w:date="2024-12-11T02:04:00Z"/>
          <w:rFonts w:ascii="GHEA Grapalat" w:hAnsi="GHEA Grapalat"/>
          <w:sz w:val="24"/>
          <w:szCs w:val="24"/>
          <w:rPrChange w:id="3930" w:author="Hayk-PC" w:date="2024-12-11T02:31:00Z">
            <w:rPr>
              <w:del w:id="3931" w:author="Hayk-PC" w:date="2024-12-11T02:04:00Z"/>
              <w:rFonts w:ascii="GHEA Grapalat" w:hAnsi="GHEA Grapalat"/>
              <w:sz w:val="24"/>
              <w:szCs w:val="24"/>
            </w:rPr>
          </w:rPrChange>
        </w:rPr>
      </w:pPr>
      <w:del w:id="3932" w:author="Hayk-PC" w:date="2024-12-11T02:04:00Z">
        <w:r w:rsidRPr="00DF1634" w:rsidDel="00740966">
          <w:rPr>
            <w:rFonts w:ascii="GHEA Grapalat" w:hAnsi="GHEA Grapalat"/>
            <w:sz w:val="24"/>
            <w:szCs w:val="24"/>
            <w:rPrChange w:id="3933" w:author="Hayk-PC" w:date="2024-12-11T02:31:00Z">
              <w:rPr>
                <w:rFonts w:ascii="GHEA Grapalat" w:hAnsi="GHEA Grapalat"/>
                <w:sz w:val="24"/>
                <w:szCs w:val="24"/>
              </w:rPr>
            </w:rPrChange>
          </w:rPr>
          <w:delText xml:space="preserve"> </w:delText>
        </w:r>
      </w:del>
    </w:p>
    <w:p w14:paraId="6644A052" w14:textId="02A44ABF" w:rsidR="00B2572B" w:rsidRPr="00DF1634" w:rsidDel="00740966" w:rsidRDefault="00742F7B" w:rsidP="00742F7B">
      <w:pPr>
        <w:pStyle w:val="BodyTextIndent3"/>
        <w:widowControl w:val="0"/>
        <w:spacing w:after="160" w:line="240" w:lineRule="auto"/>
        <w:jc w:val="center"/>
        <w:rPr>
          <w:del w:id="3934" w:author="Hayk-PC" w:date="2024-12-11T02:04:00Z"/>
          <w:rFonts w:ascii="GHEA Grapalat" w:hAnsi="GHEA Grapalat"/>
          <w:sz w:val="24"/>
          <w:szCs w:val="24"/>
          <w:lang w:val="hy-AM"/>
          <w:rPrChange w:id="3935" w:author="Hayk-PC" w:date="2024-12-11T02:31:00Z">
            <w:rPr>
              <w:del w:id="3936" w:author="Hayk-PC" w:date="2024-12-11T02:04:00Z"/>
              <w:rFonts w:ascii="GHEA Grapalat" w:hAnsi="GHEA Grapalat"/>
              <w:sz w:val="24"/>
              <w:szCs w:val="24"/>
              <w:lang w:val="hy-AM"/>
            </w:rPr>
          </w:rPrChange>
        </w:rPr>
      </w:pPr>
      <w:del w:id="3937" w:author="Hayk-PC" w:date="2024-12-11T02:04:00Z">
        <w:r w:rsidRPr="00DF1634" w:rsidDel="00740966">
          <w:rPr>
            <w:rFonts w:ascii="GHEA Grapalat" w:hAnsi="GHEA Grapalat"/>
            <w:sz w:val="24"/>
            <w:szCs w:val="24"/>
            <w:rPrChange w:id="3938" w:author="Hayk-PC" w:date="2024-12-11T02:31:00Z">
              <w:rPr>
                <w:rFonts w:ascii="GHEA Grapalat" w:hAnsi="GHEA Grapalat"/>
                <w:sz w:val="24"/>
                <w:szCs w:val="24"/>
              </w:rPr>
            </w:rPrChange>
          </w:rPr>
          <w:delText>ГАРАНТИЯ</w:delText>
        </w:r>
        <w:r w:rsidR="00AA2488" w:rsidRPr="00DF1634" w:rsidDel="00740966">
          <w:rPr>
            <w:rFonts w:ascii="GHEA Grapalat" w:hAnsi="GHEA Grapalat"/>
            <w:sz w:val="24"/>
            <w:szCs w:val="24"/>
            <w:rPrChange w:id="3939" w:author="Hayk-PC" w:date="2024-12-11T02:31:00Z">
              <w:rPr>
                <w:rFonts w:ascii="GHEA Grapalat" w:hAnsi="GHEA Grapalat"/>
                <w:sz w:val="24"/>
                <w:szCs w:val="24"/>
              </w:rPr>
            </w:rPrChange>
          </w:rPr>
          <w:delText xml:space="preserve"> </w:delText>
        </w:r>
        <w:r w:rsidR="00AA2488" w:rsidRPr="00DF1634" w:rsidDel="00740966">
          <w:rPr>
            <w:rFonts w:ascii="GHEA Grapalat" w:hAnsi="GHEA Grapalat"/>
            <w:sz w:val="24"/>
            <w:szCs w:val="24"/>
            <w:lang w:val="en-US"/>
            <w:rPrChange w:id="3940" w:author="Hayk-PC" w:date="2024-12-11T02:31:00Z">
              <w:rPr>
                <w:rFonts w:ascii="GHEA Grapalat" w:hAnsi="GHEA Grapalat"/>
                <w:sz w:val="24"/>
                <w:szCs w:val="24"/>
                <w:lang w:val="en-US"/>
              </w:rPr>
            </w:rPrChange>
          </w:rPr>
          <w:delText>N</w:delText>
        </w:r>
        <w:r w:rsidR="00AA2488" w:rsidRPr="00DF1634" w:rsidDel="00740966">
          <w:rPr>
            <w:rFonts w:ascii="GHEA Grapalat" w:hAnsi="GHEA Grapalat"/>
            <w:sz w:val="24"/>
            <w:szCs w:val="24"/>
            <w:lang w:val="hy-AM"/>
            <w:rPrChange w:id="3941" w:author="Hayk-PC" w:date="2024-12-11T02:31:00Z">
              <w:rPr>
                <w:rFonts w:ascii="GHEA Grapalat" w:hAnsi="GHEA Grapalat"/>
                <w:sz w:val="24"/>
                <w:szCs w:val="24"/>
                <w:lang w:val="hy-AM"/>
              </w:rPr>
            </w:rPrChange>
          </w:rPr>
          <w:delText>________</w:delText>
        </w:r>
      </w:del>
    </w:p>
    <w:p w14:paraId="71C746B3" w14:textId="73D44246" w:rsidR="000E5A91" w:rsidRPr="00DF1634" w:rsidDel="00740966" w:rsidRDefault="000E5A91" w:rsidP="000E5A91">
      <w:pPr>
        <w:widowControl w:val="0"/>
        <w:spacing w:after="160"/>
        <w:ind w:left="567" w:right="565"/>
        <w:jc w:val="center"/>
        <w:rPr>
          <w:del w:id="3942" w:author="Hayk-PC" w:date="2024-12-11T02:04:00Z"/>
          <w:rFonts w:ascii="GHEA Grapalat" w:hAnsi="GHEA Grapalat"/>
          <w:b/>
          <w:rPrChange w:id="3943" w:author="Hayk-PC" w:date="2024-12-11T02:31:00Z">
            <w:rPr>
              <w:del w:id="3944" w:author="Hayk-PC" w:date="2024-12-11T02:04:00Z"/>
              <w:rFonts w:ascii="GHEA Grapalat" w:hAnsi="GHEA Grapalat"/>
              <w:b/>
            </w:rPr>
          </w:rPrChange>
        </w:rPr>
      </w:pPr>
    </w:p>
    <w:p w14:paraId="04F023DD" w14:textId="0EDE281C" w:rsidR="00BF7253" w:rsidRPr="00DF1634" w:rsidDel="00740966" w:rsidRDefault="00BF7253" w:rsidP="00BF7253">
      <w:pPr>
        <w:pStyle w:val="NormalWeb"/>
        <w:shd w:val="clear" w:color="auto" w:fill="FFFFFF"/>
        <w:spacing w:before="0" w:beforeAutospacing="0" w:after="0" w:afterAutospacing="0" w:line="276" w:lineRule="auto"/>
        <w:ind w:firstLine="567"/>
        <w:contextualSpacing/>
        <w:jc w:val="both"/>
        <w:rPr>
          <w:del w:id="3945" w:author="Hayk-PC" w:date="2024-12-11T02:04:00Z"/>
          <w:rFonts w:ascii="GHEA Grapalat" w:eastAsiaTheme="minorHAnsi" w:hAnsi="GHEA Grapalat" w:cstheme="minorBidi"/>
          <w:sz w:val="18"/>
          <w:szCs w:val="18"/>
          <w:rPrChange w:id="3946" w:author="Hayk-PC" w:date="2024-12-11T02:31:00Z">
            <w:rPr>
              <w:del w:id="3947" w:author="Hayk-PC" w:date="2024-12-11T02:04:00Z"/>
              <w:rFonts w:ascii="GHEA Grapalat" w:eastAsiaTheme="minorHAnsi" w:hAnsi="GHEA Grapalat" w:cstheme="minorBidi"/>
              <w:sz w:val="18"/>
              <w:szCs w:val="18"/>
            </w:rPr>
          </w:rPrChange>
        </w:rPr>
      </w:pPr>
      <w:del w:id="3948" w:author="Hayk-PC" w:date="2024-12-11T02:04:00Z">
        <w:r w:rsidRPr="00DF1634" w:rsidDel="00740966">
          <w:rPr>
            <w:rFonts w:ascii="GHEA Grapalat" w:eastAsiaTheme="minorHAnsi" w:hAnsi="GHEA Grapalat" w:cstheme="minorBidi"/>
            <w:rPrChange w:id="3949" w:author="Hayk-PC" w:date="2024-12-11T02:31:00Z">
              <w:rPr>
                <w:rFonts w:ascii="GHEA Grapalat" w:eastAsiaTheme="minorHAnsi" w:hAnsi="GHEA Grapalat" w:cstheme="minorBidi"/>
              </w:rPr>
            </w:rPrChange>
          </w:rPr>
          <w:delTex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delText>
        </w:r>
        <w:r w:rsidRPr="00DF1634" w:rsidDel="00740966">
          <w:rPr>
            <w:rFonts w:ascii="GHEA Grapalat" w:eastAsiaTheme="minorHAnsi" w:hAnsi="GHEA Grapalat" w:cstheme="minorBidi"/>
            <w:sz w:val="18"/>
            <w:szCs w:val="18"/>
            <w:rPrChange w:id="3950" w:author="Hayk-PC" w:date="2024-12-11T02:31:00Z">
              <w:rPr>
                <w:rFonts w:ascii="GHEA Grapalat" w:eastAsiaTheme="minorHAnsi" w:hAnsi="GHEA Grapalat" w:cstheme="minorBidi"/>
                <w:sz w:val="18"/>
                <w:szCs w:val="18"/>
              </w:rPr>
            </w:rPrChange>
          </w:rPr>
          <w:delText>______________________</w:delText>
        </w:r>
        <w:r w:rsidRPr="00DF1634" w:rsidDel="00740966">
          <w:rPr>
            <w:rFonts w:ascii="GHEA Grapalat" w:eastAsiaTheme="minorHAnsi" w:hAnsi="GHEA Grapalat" w:cstheme="minorBidi"/>
            <w:bCs/>
            <w:rPrChange w:id="3951" w:author="Hayk-PC" w:date="2024-12-11T02:31:00Z">
              <w:rPr>
                <w:rFonts w:ascii="GHEA Grapalat" w:eastAsiaTheme="minorHAnsi" w:hAnsi="GHEA Grapalat" w:cstheme="minorBidi"/>
                <w:bCs/>
              </w:rPr>
            </w:rPrChange>
          </w:rPr>
          <w:delText xml:space="preserve"> организованной</w:delText>
        </w:r>
      </w:del>
    </w:p>
    <w:p w14:paraId="0B9C78E1" w14:textId="27F1442B" w:rsidR="00BF7253" w:rsidRPr="00DF1634" w:rsidDel="00740966" w:rsidRDefault="00BF7253" w:rsidP="00BF7253">
      <w:pPr>
        <w:pStyle w:val="NormalWeb"/>
        <w:shd w:val="clear" w:color="auto" w:fill="FFFFFF"/>
        <w:spacing w:before="0" w:beforeAutospacing="0" w:after="0" w:afterAutospacing="0" w:line="276" w:lineRule="auto"/>
        <w:contextualSpacing/>
        <w:jc w:val="both"/>
        <w:rPr>
          <w:del w:id="3952" w:author="Hayk-PC" w:date="2024-12-11T02:04:00Z"/>
          <w:rFonts w:ascii="GHEA Grapalat" w:eastAsiaTheme="minorHAnsi" w:hAnsi="GHEA Grapalat" w:cstheme="minorBidi"/>
          <w:rPrChange w:id="3953" w:author="Hayk-PC" w:date="2024-12-11T02:31:00Z">
            <w:rPr>
              <w:del w:id="3954" w:author="Hayk-PC" w:date="2024-12-11T02:04:00Z"/>
              <w:rFonts w:ascii="GHEA Grapalat" w:eastAsiaTheme="minorHAnsi" w:hAnsi="GHEA Grapalat" w:cstheme="minorBidi"/>
            </w:rPr>
          </w:rPrChange>
        </w:rPr>
      </w:pPr>
      <w:del w:id="3955" w:author="Hayk-PC" w:date="2024-12-11T02:04:00Z">
        <w:r w:rsidRPr="00DF1634" w:rsidDel="00740966">
          <w:rPr>
            <w:rFonts w:ascii="GHEA Grapalat" w:eastAsiaTheme="minorHAnsi" w:hAnsi="GHEA Grapalat" w:cstheme="minorBidi"/>
            <w:sz w:val="18"/>
            <w:szCs w:val="18"/>
            <w:rPrChange w:id="3956" w:author="Hayk-PC" w:date="2024-12-11T02:31:00Z">
              <w:rPr>
                <w:rFonts w:ascii="GHEA Grapalat" w:eastAsiaTheme="minorHAnsi" w:hAnsi="GHEA Grapalat" w:cstheme="minorBidi"/>
                <w:sz w:val="18"/>
                <w:szCs w:val="18"/>
              </w:rPr>
            </w:rPrChange>
          </w:rPr>
          <w:delText xml:space="preserve">                                                                                             </w:delText>
        </w:r>
        <w:r w:rsidRPr="00DF1634" w:rsidDel="00740966">
          <w:rPr>
            <w:rFonts w:ascii="GHEA Grapalat" w:eastAsiaTheme="minorHAnsi" w:hAnsi="GHEA Grapalat" w:cstheme="minorBidi"/>
            <w:sz w:val="16"/>
            <w:szCs w:val="16"/>
            <w:rPrChange w:id="3957" w:author="Hayk-PC" w:date="2024-12-11T02:31:00Z">
              <w:rPr>
                <w:rFonts w:ascii="GHEA Grapalat" w:eastAsiaTheme="minorHAnsi" w:hAnsi="GHEA Grapalat" w:cstheme="minorBidi"/>
                <w:sz w:val="16"/>
                <w:szCs w:val="16"/>
              </w:rPr>
            </w:rPrChange>
          </w:rPr>
          <w:delText xml:space="preserve"> код процедуры</w:delText>
        </w:r>
        <w:r w:rsidRPr="00DF1634" w:rsidDel="00740966">
          <w:rPr>
            <w:rFonts w:ascii="GHEA Grapalat" w:eastAsiaTheme="minorHAnsi" w:hAnsi="GHEA Grapalat" w:cstheme="minorBidi"/>
            <w:sz w:val="18"/>
            <w:szCs w:val="18"/>
            <w:rPrChange w:id="3958" w:author="Hayk-PC" w:date="2024-12-11T02:31:00Z">
              <w:rPr>
                <w:rFonts w:ascii="GHEA Grapalat" w:eastAsiaTheme="minorHAnsi" w:hAnsi="GHEA Grapalat" w:cstheme="minorBidi"/>
                <w:sz w:val="18"/>
                <w:szCs w:val="18"/>
              </w:rPr>
            </w:rPrChange>
          </w:rPr>
          <w:delText xml:space="preserve">                                           </w:delText>
        </w:r>
      </w:del>
    </w:p>
    <w:p w14:paraId="0CD60DEF" w14:textId="221A5AB2" w:rsidR="00BF7253" w:rsidRPr="00DF1634" w:rsidDel="00740966" w:rsidRDefault="00BF7253" w:rsidP="00BF7253">
      <w:pPr>
        <w:pStyle w:val="NormalWeb"/>
        <w:shd w:val="clear" w:color="auto" w:fill="FFFFFF"/>
        <w:spacing w:before="0" w:beforeAutospacing="0" w:after="0" w:afterAutospacing="0"/>
        <w:contextualSpacing/>
        <w:rPr>
          <w:del w:id="3959" w:author="Hayk-PC" w:date="2024-12-11T02:04:00Z"/>
          <w:rFonts w:ascii="GHEA Grapalat" w:eastAsiaTheme="minorHAnsi" w:hAnsi="GHEA Grapalat" w:cstheme="minorBidi"/>
          <w:sz w:val="18"/>
          <w:szCs w:val="18"/>
          <w:rPrChange w:id="3960" w:author="Hayk-PC" w:date="2024-12-11T02:31:00Z">
            <w:rPr>
              <w:del w:id="3961" w:author="Hayk-PC" w:date="2024-12-11T02:04:00Z"/>
              <w:rFonts w:ascii="GHEA Grapalat" w:eastAsiaTheme="minorHAnsi" w:hAnsi="GHEA Grapalat" w:cstheme="minorBidi"/>
              <w:sz w:val="18"/>
              <w:szCs w:val="18"/>
            </w:rPr>
          </w:rPrChange>
        </w:rPr>
      </w:pPr>
      <w:del w:id="3962" w:author="Hayk-PC" w:date="2024-12-11T02:04:00Z">
        <w:r w:rsidRPr="00DF1634" w:rsidDel="00740966">
          <w:rPr>
            <w:rFonts w:ascii="GHEA Grapalat" w:eastAsiaTheme="minorHAnsi" w:hAnsi="GHEA Grapalat" w:cstheme="minorBidi"/>
            <w:sz w:val="18"/>
            <w:szCs w:val="18"/>
            <w:rPrChange w:id="3963" w:author="Hayk-PC" w:date="2024-12-11T02:31:00Z">
              <w:rPr>
                <w:rFonts w:ascii="GHEA Grapalat" w:eastAsiaTheme="minorHAnsi" w:hAnsi="GHEA Grapalat" w:cstheme="minorBidi"/>
                <w:sz w:val="18"/>
                <w:szCs w:val="18"/>
              </w:rPr>
            </w:rPrChange>
          </w:rPr>
          <w:delText>____________________________</w:delText>
        </w:r>
        <w:r w:rsidRPr="00DF1634" w:rsidDel="00740966">
          <w:rPr>
            <w:rFonts w:ascii="GHEA Grapalat" w:eastAsiaTheme="minorHAnsi" w:hAnsi="GHEA Grapalat" w:cstheme="minorBidi"/>
            <w:lang w:val="hy-AM"/>
            <w:rPrChange w:id="3964" w:author="Hayk-PC" w:date="2024-12-11T02:31:00Z">
              <w:rPr>
                <w:rFonts w:ascii="GHEA Grapalat" w:eastAsiaTheme="minorHAnsi" w:hAnsi="GHEA Grapalat" w:cstheme="minorBidi"/>
                <w:lang w:val="hy-AM"/>
              </w:rPr>
            </w:rPrChange>
          </w:rPr>
          <w:delText>(далее-бенефициар)</w:delText>
        </w:r>
        <w:r w:rsidRPr="00DF1634" w:rsidDel="00740966">
          <w:rPr>
            <w:rFonts w:ascii="GHEA Grapalat" w:eastAsiaTheme="minorHAnsi" w:hAnsi="GHEA Grapalat" w:cstheme="minorBidi"/>
            <w:rPrChange w:id="3965" w:author="Hayk-PC" w:date="2024-12-11T02:31:00Z">
              <w:rPr>
                <w:rFonts w:ascii="GHEA Grapalat" w:eastAsiaTheme="minorHAnsi" w:hAnsi="GHEA Grapalat" w:cstheme="minorBidi"/>
              </w:rPr>
            </w:rPrChange>
          </w:rPr>
          <w:delText xml:space="preserve">, </w:delText>
        </w:r>
        <w:r w:rsidR="009F7BD5" w:rsidRPr="00DF1634" w:rsidDel="00740966">
          <w:rPr>
            <w:rFonts w:ascii="GHEA Grapalat" w:eastAsiaTheme="minorHAnsi" w:hAnsi="GHEA Grapalat" w:cstheme="minorBidi"/>
            <w:rPrChange w:id="3966" w:author="Hayk-PC" w:date="2024-12-11T02:31:00Z">
              <w:rPr>
                <w:rFonts w:ascii="GHEA Grapalat" w:eastAsiaTheme="minorHAnsi" w:hAnsi="GHEA Grapalat" w:cstheme="minorBidi"/>
              </w:rPr>
            </w:rPrChange>
          </w:rPr>
          <w:delText>вытекаю</w:delText>
        </w:r>
        <w:r w:rsidRPr="00DF1634" w:rsidDel="00740966">
          <w:rPr>
            <w:rFonts w:ascii="GHEA Grapalat" w:eastAsiaTheme="minorHAnsi" w:hAnsi="GHEA Grapalat" w:cstheme="minorBidi"/>
            <w:rPrChange w:id="3967" w:author="Hayk-PC" w:date="2024-12-11T02:31:00Z">
              <w:rPr>
                <w:rFonts w:ascii="GHEA Grapalat" w:eastAsiaTheme="minorHAnsi" w:hAnsi="GHEA Grapalat" w:cstheme="minorBidi"/>
              </w:rPr>
            </w:rPrChange>
          </w:rPr>
          <w:delText xml:space="preserve">щих из </w:delText>
        </w:r>
        <w:r w:rsidRPr="00DF1634" w:rsidDel="00740966">
          <w:rPr>
            <w:rFonts w:ascii="GHEA Grapalat" w:hAnsi="GHEA Grapalat"/>
            <w:rPrChange w:id="3968" w:author="Hayk-PC" w:date="2024-12-11T02:31:00Z">
              <w:rPr>
                <w:rFonts w:ascii="GHEA Grapalat" w:hAnsi="GHEA Grapalat"/>
              </w:rPr>
            </w:rPrChange>
          </w:rPr>
          <w:delText xml:space="preserve">участия ____________   </w:delText>
        </w:r>
      </w:del>
    </w:p>
    <w:p w14:paraId="0AE1342A" w14:textId="3C28D7A7" w:rsidR="00BF7253" w:rsidRPr="00DF1634" w:rsidDel="00740966" w:rsidRDefault="00BF7253" w:rsidP="00BF7253">
      <w:pPr>
        <w:pStyle w:val="NormalWeb"/>
        <w:shd w:val="clear" w:color="auto" w:fill="FFFFFF"/>
        <w:spacing w:before="0" w:beforeAutospacing="0" w:after="0" w:afterAutospacing="0"/>
        <w:contextualSpacing/>
        <w:rPr>
          <w:del w:id="3969" w:author="Hayk-PC" w:date="2024-12-11T02:04:00Z"/>
          <w:rFonts w:ascii="GHEA Grapalat" w:eastAsiaTheme="minorHAnsi" w:hAnsi="GHEA Grapalat" w:cstheme="minorBidi"/>
          <w:sz w:val="18"/>
          <w:szCs w:val="18"/>
          <w:rPrChange w:id="3970" w:author="Hayk-PC" w:date="2024-12-11T02:31:00Z">
            <w:rPr>
              <w:del w:id="3971" w:author="Hayk-PC" w:date="2024-12-11T02:04:00Z"/>
              <w:rFonts w:ascii="GHEA Grapalat" w:eastAsiaTheme="minorHAnsi" w:hAnsi="GHEA Grapalat" w:cstheme="minorBidi"/>
              <w:sz w:val="18"/>
              <w:szCs w:val="18"/>
            </w:rPr>
          </w:rPrChange>
        </w:rPr>
      </w:pPr>
      <w:del w:id="3972" w:author="Hayk-PC" w:date="2024-12-11T02:04:00Z">
        <w:r w:rsidRPr="00DF1634" w:rsidDel="00740966">
          <w:rPr>
            <w:rFonts w:ascii="GHEA Grapalat" w:eastAsiaTheme="minorHAnsi" w:hAnsi="GHEA Grapalat" w:cstheme="minorBidi"/>
            <w:sz w:val="18"/>
            <w:szCs w:val="18"/>
            <w:rPrChange w:id="3973" w:author="Hayk-PC" w:date="2024-12-11T02:31:00Z">
              <w:rPr>
                <w:rFonts w:ascii="GHEA Grapalat" w:eastAsiaTheme="minorHAnsi" w:hAnsi="GHEA Grapalat" w:cstheme="minorBidi"/>
                <w:sz w:val="18"/>
                <w:szCs w:val="18"/>
              </w:rPr>
            </w:rPrChange>
          </w:rPr>
          <w:delText>наименование заказчика</w:delText>
        </w:r>
        <w:r w:rsidRPr="00DF1634" w:rsidDel="00740966">
          <w:rPr>
            <w:rStyle w:val="Strong"/>
            <w:rFonts w:ascii="GHEA Grapalat" w:hAnsi="GHEA Grapalat"/>
            <w:sz w:val="16"/>
            <w:szCs w:val="16"/>
            <w:rPrChange w:id="3974" w:author="Hayk-PC" w:date="2024-12-11T02:31:00Z">
              <w:rPr>
                <w:rStyle w:val="Strong"/>
                <w:rFonts w:ascii="GHEA Grapalat" w:hAnsi="GHEA Grapalat"/>
                <w:sz w:val="16"/>
                <w:szCs w:val="16"/>
              </w:rPr>
            </w:rPrChange>
          </w:rPr>
          <w:delText xml:space="preserve">                                                                                                       </w:delText>
        </w:r>
        <w:r w:rsidRPr="00DF1634" w:rsidDel="00740966">
          <w:rPr>
            <w:rStyle w:val="Strong"/>
            <w:rFonts w:ascii="GHEA Grapalat" w:hAnsi="GHEA Grapalat"/>
            <w:b w:val="0"/>
            <w:sz w:val="16"/>
            <w:szCs w:val="16"/>
            <w:rPrChange w:id="3975" w:author="Hayk-PC" w:date="2024-12-11T02:31:00Z">
              <w:rPr>
                <w:rStyle w:val="Strong"/>
                <w:rFonts w:ascii="GHEA Grapalat" w:hAnsi="GHEA Grapalat"/>
                <w:b w:val="0"/>
                <w:sz w:val="16"/>
                <w:szCs w:val="16"/>
              </w:rPr>
            </w:rPrChange>
          </w:rPr>
          <w:delText>наименование участника</w:delText>
        </w:r>
      </w:del>
    </w:p>
    <w:p w14:paraId="7C9AD46B" w14:textId="6593248F" w:rsidR="00BF7253" w:rsidRPr="00DF1634" w:rsidDel="00740966" w:rsidRDefault="00BF7253" w:rsidP="00BF7253">
      <w:pPr>
        <w:pStyle w:val="NormalWeb"/>
        <w:shd w:val="clear" w:color="auto" w:fill="FFFFFF"/>
        <w:spacing w:before="0" w:beforeAutospacing="0" w:after="0" w:afterAutospacing="0"/>
        <w:jc w:val="both"/>
        <w:rPr>
          <w:del w:id="3976" w:author="Hayk-PC" w:date="2024-12-11T02:04:00Z"/>
          <w:rFonts w:ascii="GHEA Grapalat" w:eastAsiaTheme="minorHAnsi" w:hAnsi="GHEA Grapalat" w:cstheme="minorBidi"/>
          <w:rPrChange w:id="3977" w:author="Hayk-PC" w:date="2024-12-11T02:31:00Z">
            <w:rPr>
              <w:del w:id="3978" w:author="Hayk-PC" w:date="2024-12-11T02:04:00Z"/>
              <w:rFonts w:ascii="GHEA Grapalat" w:eastAsiaTheme="minorHAnsi" w:hAnsi="GHEA Grapalat" w:cstheme="minorBidi"/>
            </w:rPr>
          </w:rPrChange>
        </w:rPr>
      </w:pPr>
      <w:del w:id="3979" w:author="Hayk-PC" w:date="2024-12-11T02:04:00Z">
        <w:r w:rsidRPr="00DF1634" w:rsidDel="00740966">
          <w:rPr>
            <w:rFonts w:ascii="GHEA Grapalat" w:eastAsiaTheme="minorHAnsi" w:hAnsi="GHEA Grapalat" w:cstheme="minorBidi"/>
            <w:lang w:val="hy-AM"/>
            <w:rPrChange w:id="3980" w:author="Hayk-PC" w:date="2024-12-11T02:31:00Z">
              <w:rPr>
                <w:rFonts w:ascii="GHEA Grapalat" w:eastAsiaTheme="minorHAnsi" w:hAnsi="GHEA Grapalat" w:cstheme="minorBidi"/>
                <w:lang w:val="hy-AM"/>
              </w:rPr>
            </w:rPrChange>
          </w:rPr>
          <w:delText xml:space="preserve"> (далее-</w:delText>
        </w:r>
        <w:r w:rsidRPr="00DF1634" w:rsidDel="00740966">
          <w:rPr>
            <w:rFonts w:ascii="GHEA Grapalat" w:eastAsiaTheme="minorHAnsi" w:hAnsi="GHEA Grapalat" w:cstheme="minorBidi"/>
            <w:rPrChange w:id="3981" w:author="Hayk-PC" w:date="2024-12-11T02:31:00Z">
              <w:rPr>
                <w:rFonts w:ascii="GHEA Grapalat" w:eastAsiaTheme="minorHAnsi" w:hAnsi="GHEA Grapalat" w:cstheme="minorBidi"/>
              </w:rPr>
            </w:rPrChange>
          </w:rPr>
          <w:delText>п</w:delText>
        </w:r>
        <w:r w:rsidRPr="00DF1634" w:rsidDel="00740966">
          <w:rPr>
            <w:rFonts w:ascii="GHEA Grapalat" w:eastAsiaTheme="minorHAnsi" w:hAnsi="GHEA Grapalat" w:cstheme="minorBidi"/>
            <w:lang w:val="hy-AM"/>
            <w:rPrChange w:id="3982" w:author="Hayk-PC" w:date="2024-12-11T02:31:00Z">
              <w:rPr>
                <w:rFonts w:ascii="GHEA Grapalat" w:eastAsiaTheme="minorHAnsi" w:hAnsi="GHEA Grapalat" w:cstheme="minorBidi"/>
                <w:lang w:val="hy-AM"/>
              </w:rPr>
            </w:rPrChange>
          </w:rPr>
          <w:delText>ринципал)</w:delText>
        </w:r>
        <w:r w:rsidRPr="00DF1634" w:rsidDel="00740966">
          <w:rPr>
            <w:rFonts w:ascii="GHEA Grapalat" w:eastAsiaTheme="minorHAnsi" w:hAnsi="GHEA Grapalat" w:cstheme="minorBidi"/>
            <w:rPrChange w:id="3983" w:author="Hayk-PC" w:date="2024-12-11T02:31:00Z">
              <w:rPr>
                <w:rFonts w:ascii="GHEA Grapalat" w:eastAsiaTheme="minorHAnsi" w:hAnsi="GHEA Grapalat" w:cstheme="minorBidi"/>
              </w:rPr>
            </w:rPrChange>
          </w:rPr>
          <w:delText xml:space="preserve"> в данной процедуре закупок.</w:delText>
        </w:r>
      </w:del>
    </w:p>
    <w:p w14:paraId="5AD410AB" w14:textId="4DB3E9FE" w:rsidR="00BF7253" w:rsidRPr="00DF1634" w:rsidDel="00740966" w:rsidRDefault="00BF7253" w:rsidP="00BF7253">
      <w:pPr>
        <w:pStyle w:val="NormalWeb"/>
        <w:shd w:val="clear" w:color="auto" w:fill="FFFFFF"/>
        <w:spacing w:before="0" w:beforeAutospacing="0" w:after="0" w:afterAutospacing="0"/>
        <w:jc w:val="both"/>
        <w:rPr>
          <w:del w:id="3984" w:author="Hayk-PC" w:date="2024-12-11T02:04:00Z"/>
          <w:rFonts w:ascii="GHEA Grapalat" w:eastAsiaTheme="minorHAnsi" w:hAnsi="GHEA Grapalat" w:cstheme="minorBidi"/>
          <w:rPrChange w:id="3985" w:author="Hayk-PC" w:date="2024-12-11T02:31:00Z">
            <w:rPr>
              <w:del w:id="3986" w:author="Hayk-PC" w:date="2024-12-11T02:04:00Z"/>
              <w:rFonts w:ascii="GHEA Grapalat" w:eastAsiaTheme="minorHAnsi" w:hAnsi="GHEA Grapalat" w:cstheme="minorBidi"/>
            </w:rPr>
          </w:rPrChange>
        </w:rPr>
      </w:pPr>
      <w:del w:id="3987" w:author="Hayk-PC" w:date="2024-12-11T02:04:00Z">
        <w:r w:rsidRPr="00DF1634" w:rsidDel="00740966">
          <w:rPr>
            <w:rFonts w:ascii="GHEA Grapalat" w:eastAsiaTheme="minorHAnsi" w:hAnsi="GHEA Grapalat" w:cstheme="minorBidi"/>
            <w:rPrChange w:id="3988" w:author="Hayk-PC" w:date="2024-12-11T02:31:00Z">
              <w:rPr>
                <w:rFonts w:ascii="GHEA Grapalat" w:eastAsiaTheme="minorHAnsi" w:hAnsi="GHEA Grapalat" w:cstheme="minorBidi"/>
              </w:rPr>
            </w:rPrChange>
          </w:rPr>
          <w:delText xml:space="preserve">    </w:delText>
        </w:r>
      </w:del>
    </w:p>
    <w:p w14:paraId="14905D72" w14:textId="0237007E" w:rsidR="00BF7253" w:rsidRPr="00DF1634" w:rsidDel="00740966" w:rsidRDefault="00BF7253" w:rsidP="00BF7253">
      <w:pPr>
        <w:pStyle w:val="NormalWeb"/>
        <w:shd w:val="clear" w:color="auto" w:fill="FFFFFF"/>
        <w:spacing w:before="0" w:beforeAutospacing="0" w:after="0" w:afterAutospacing="0"/>
        <w:ind w:firstLine="708"/>
        <w:jc w:val="both"/>
        <w:rPr>
          <w:del w:id="3989" w:author="Hayk-PC" w:date="2024-12-11T02:04:00Z"/>
          <w:rFonts w:ascii="GHEA Grapalat" w:eastAsiaTheme="minorHAnsi" w:hAnsi="GHEA Grapalat" w:cstheme="minorBidi"/>
          <w:lang w:val="hy-AM"/>
          <w:rPrChange w:id="3990" w:author="Hayk-PC" w:date="2024-12-11T02:31:00Z">
            <w:rPr>
              <w:del w:id="3991" w:author="Hayk-PC" w:date="2024-12-11T02:04:00Z"/>
              <w:rFonts w:ascii="GHEA Grapalat" w:eastAsiaTheme="minorHAnsi" w:hAnsi="GHEA Grapalat" w:cstheme="minorBidi"/>
              <w:lang w:val="hy-AM"/>
            </w:rPr>
          </w:rPrChange>
        </w:rPr>
      </w:pPr>
      <w:del w:id="3992" w:author="Hayk-PC" w:date="2024-12-11T02:04:00Z">
        <w:r w:rsidRPr="00DF1634" w:rsidDel="00740966">
          <w:rPr>
            <w:rFonts w:ascii="GHEA Grapalat" w:eastAsiaTheme="minorHAnsi" w:hAnsi="GHEA Grapalat" w:cstheme="minorBidi"/>
            <w:rPrChange w:id="3993" w:author="Hayk-PC" w:date="2024-12-11T02:31:00Z">
              <w:rPr>
                <w:rFonts w:ascii="GHEA Grapalat" w:eastAsiaTheme="minorHAnsi" w:hAnsi="GHEA Grapalat" w:cstheme="minorBidi"/>
              </w:rPr>
            </w:rPrChange>
          </w:rPr>
          <w:delText xml:space="preserve">2.  По гарантии </w:delText>
        </w:r>
        <w:r w:rsidRPr="00DF1634" w:rsidDel="00740966">
          <w:rPr>
            <w:rFonts w:ascii="GHEA Grapalat" w:eastAsiaTheme="minorHAnsi" w:hAnsi="GHEA Grapalat" w:cstheme="minorBidi"/>
            <w:lang w:val="hy-AM"/>
            <w:rPrChange w:id="3994" w:author="Hayk-PC" w:date="2024-12-11T02:31:00Z">
              <w:rPr>
                <w:rFonts w:ascii="GHEA Grapalat" w:eastAsiaTheme="minorHAnsi" w:hAnsi="GHEA Grapalat" w:cstheme="minorBidi"/>
                <w:lang w:val="hy-AM"/>
              </w:rPr>
            </w:rPrChange>
          </w:rPr>
          <w:delText xml:space="preserve">------------------------------------------------------------------------- </w:delText>
        </w:r>
      </w:del>
    </w:p>
    <w:p w14:paraId="015D926B" w14:textId="7F5DB897" w:rsidR="00BF7253" w:rsidRPr="00DF1634" w:rsidDel="00740966" w:rsidRDefault="00BF7253" w:rsidP="00BF7253">
      <w:pPr>
        <w:pStyle w:val="NormalWeb"/>
        <w:shd w:val="clear" w:color="auto" w:fill="FFFFFF"/>
        <w:spacing w:before="0" w:beforeAutospacing="0" w:after="0" w:afterAutospacing="0"/>
        <w:jc w:val="both"/>
        <w:rPr>
          <w:del w:id="3995" w:author="Hayk-PC" w:date="2024-12-11T02:04:00Z"/>
          <w:rFonts w:ascii="GHEA Grapalat" w:eastAsiaTheme="minorHAnsi" w:hAnsi="GHEA Grapalat" w:cstheme="minorBidi"/>
          <w:sz w:val="18"/>
          <w:szCs w:val="18"/>
          <w:rPrChange w:id="3996" w:author="Hayk-PC" w:date="2024-12-11T02:31:00Z">
            <w:rPr>
              <w:del w:id="3997" w:author="Hayk-PC" w:date="2024-12-11T02:04:00Z"/>
              <w:rFonts w:ascii="GHEA Grapalat" w:eastAsiaTheme="minorHAnsi" w:hAnsi="GHEA Grapalat" w:cstheme="minorBidi"/>
              <w:sz w:val="18"/>
              <w:szCs w:val="18"/>
            </w:rPr>
          </w:rPrChange>
        </w:rPr>
      </w:pPr>
      <w:del w:id="3998" w:author="Hayk-PC" w:date="2024-12-11T02:04:00Z">
        <w:r w:rsidRPr="00DF1634" w:rsidDel="00740966">
          <w:rPr>
            <w:rFonts w:ascii="GHEA Grapalat" w:eastAsiaTheme="minorHAnsi" w:hAnsi="GHEA Grapalat" w:cstheme="minorBidi"/>
            <w:sz w:val="18"/>
            <w:szCs w:val="18"/>
            <w:rPrChange w:id="3999" w:author="Hayk-PC" w:date="2024-12-11T02:31:00Z">
              <w:rPr>
                <w:rFonts w:ascii="GHEA Grapalat" w:eastAsiaTheme="minorHAnsi" w:hAnsi="GHEA Grapalat" w:cstheme="minorBidi"/>
                <w:sz w:val="18"/>
                <w:szCs w:val="18"/>
              </w:rPr>
            </w:rPrChange>
          </w:rPr>
          <w:delText xml:space="preserve">                                                                  наименование банка выдающего гарантию</w:delText>
        </w:r>
      </w:del>
    </w:p>
    <w:p w14:paraId="7DC6C897" w14:textId="7AAB28BF" w:rsidR="00BF7253" w:rsidRPr="00DF1634" w:rsidDel="00740966" w:rsidRDefault="00BF7253" w:rsidP="00BF7253">
      <w:pPr>
        <w:pStyle w:val="NormalWeb"/>
        <w:shd w:val="clear" w:color="auto" w:fill="FFFFFF"/>
        <w:spacing w:before="0" w:beforeAutospacing="0" w:after="0" w:afterAutospacing="0"/>
        <w:jc w:val="both"/>
        <w:rPr>
          <w:del w:id="4000" w:author="Hayk-PC" w:date="2024-12-11T02:04:00Z"/>
          <w:rFonts w:ascii="GHEA Grapalat" w:eastAsiaTheme="minorHAnsi" w:hAnsi="GHEA Grapalat" w:cstheme="minorBidi"/>
          <w:rPrChange w:id="4001" w:author="Hayk-PC" w:date="2024-12-11T02:31:00Z">
            <w:rPr>
              <w:del w:id="4002" w:author="Hayk-PC" w:date="2024-12-11T02:04:00Z"/>
              <w:rFonts w:ascii="GHEA Grapalat" w:eastAsiaTheme="minorHAnsi" w:hAnsi="GHEA Grapalat" w:cstheme="minorBidi"/>
            </w:rPr>
          </w:rPrChange>
        </w:rPr>
      </w:pPr>
      <w:del w:id="4003" w:author="Hayk-PC" w:date="2024-12-11T02:04:00Z">
        <w:r w:rsidRPr="00DF1634" w:rsidDel="00740966">
          <w:rPr>
            <w:rFonts w:ascii="GHEA Grapalat" w:eastAsiaTheme="minorHAnsi" w:hAnsi="GHEA Grapalat" w:cstheme="minorBidi"/>
            <w:rPrChange w:id="4004" w:author="Hayk-PC" w:date="2024-12-11T02:31:00Z">
              <w:rPr>
                <w:rFonts w:ascii="GHEA Grapalat" w:eastAsiaTheme="minorHAnsi" w:hAnsi="GHEA Grapalat" w:cstheme="minorBidi"/>
              </w:rPr>
            </w:rPrChange>
          </w:rPr>
          <w:delTex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delText>
        </w:r>
      </w:del>
    </w:p>
    <w:p w14:paraId="4E0A5220" w14:textId="237A1C56" w:rsidR="00BF7253" w:rsidRPr="00DF1634" w:rsidDel="00740966" w:rsidRDefault="00BF7253" w:rsidP="00BF7253">
      <w:pPr>
        <w:pStyle w:val="NormalWeb"/>
        <w:shd w:val="clear" w:color="auto" w:fill="FFFFFF"/>
        <w:spacing w:before="0" w:beforeAutospacing="0" w:after="0" w:afterAutospacing="0"/>
        <w:jc w:val="both"/>
        <w:rPr>
          <w:del w:id="4005" w:author="Hayk-PC" w:date="2024-12-11T02:04:00Z"/>
          <w:rFonts w:ascii="GHEA Grapalat" w:eastAsiaTheme="minorHAnsi" w:hAnsi="GHEA Grapalat" w:cstheme="minorBidi"/>
          <w:sz w:val="18"/>
          <w:szCs w:val="18"/>
          <w:rPrChange w:id="4006" w:author="Hayk-PC" w:date="2024-12-11T02:31:00Z">
            <w:rPr>
              <w:del w:id="4007" w:author="Hayk-PC" w:date="2024-12-11T02:04:00Z"/>
              <w:rFonts w:ascii="GHEA Grapalat" w:eastAsiaTheme="minorHAnsi" w:hAnsi="GHEA Grapalat" w:cstheme="minorBidi"/>
              <w:sz w:val="18"/>
              <w:szCs w:val="18"/>
            </w:rPr>
          </w:rPrChange>
        </w:rPr>
      </w:pPr>
      <w:del w:id="4008" w:author="Hayk-PC" w:date="2024-12-11T02:04:00Z">
        <w:r w:rsidRPr="00DF1634" w:rsidDel="00740966">
          <w:rPr>
            <w:rFonts w:ascii="GHEA Grapalat" w:eastAsiaTheme="minorHAnsi" w:hAnsi="GHEA Grapalat" w:cstheme="minorBidi"/>
            <w:rPrChange w:id="4009" w:author="Hayk-PC" w:date="2024-12-11T02:31:00Z">
              <w:rPr>
                <w:rFonts w:ascii="GHEA Grapalat" w:eastAsiaTheme="minorHAnsi" w:hAnsi="GHEA Grapalat" w:cstheme="minorBidi"/>
              </w:rPr>
            </w:rPrChange>
          </w:rPr>
          <w:delText xml:space="preserve">                                                               </w:delText>
        </w:r>
        <w:r w:rsidRPr="00DF1634" w:rsidDel="00740966">
          <w:rPr>
            <w:rFonts w:ascii="GHEA Grapalat" w:eastAsiaTheme="minorHAnsi" w:hAnsi="GHEA Grapalat" w:cstheme="minorBidi"/>
            <w:sz w:val="18"/>
            <w:szCs w:val="18"/>
            <w:rPrChange w:id="4010" w:author="Hayk-PC" w:date="2024-12-11T02:31:00Z">
              <w:rPr>
                <w:rFonts w:ascii="GHEA Grapalat" w:eastAsiaTheme="minorHAnsi" w:hAnsi="GHEA Grapalat" w:cstheme="minorBidi"/>
                <w:sz w:val="18"/>
                <w:szCs w:val="18"/>
              </w:rPr>
            </w:rPrChange>
          </w:rPr>
          <w:delText xml:space="preserve">сумма в цифрах и прописью         </w:delText>
        </w:r>
      </w:del>
    </w:p>
    <w:p w14:paraId="7CFD7202" w14:textId="7F22B424" w:rsidR="00BF7253" w:rsidRPr="00DF1634" w:rsidDel="00740966" w:rsidRDefault="00BF7253" w:rsidP="00BF7253">
      <w:pPr>
        <w:pStyle w:val="NormalWeb"/>
        <w:shd w:val="clear" w:color="auto" w:fill="FFFFFF"/>
        <w:spacing w:before="0" w:beforeAutospacing="0" w:after="0" w:afterAutospacing="0"/>
        <w:jc w:val="both"/>
        <w:rPr>
          <w:del w:id="4011" w:author="Hayk-PC" w:date="2024-12-11T02:04:00Z"/>
          <w:rFonts w:ascii="GHEA Grapalat" w:eastAsiaTheme="minorHAnsi" w:hAnsi="GHEA Grapalat" w:cstheme="minorBidi"/>
          <w:rPrChange w:id="4012" w:author="Hayk-PC" w:date="2024-12-11T02:31:00Z">
            <w:rPr>
              <w:del w:id="4013" w:author="Hayk-PC" w:date="2024-12-11T02:04:00Z"/>
              <w:rFonts w:ascii="GHEA Grapalat" w:eastAsiaTheme="minorHAnsi" w:hAnsi="GHEA Grapalat" w:cstheme="minorBidi"/>
            </w:rPr>
          </w:rPrChange>
        </w:rPr>
      </w:pPr>
      <w:del w:id="4014" w:author="Hayk-PC" w:date="2024-12-11T02:04:00Z">
        <w:r w:rsidRPr="00DF1634" w:rsidDel="00740966">
          <w:rPr>
            <w:rFonts w:ascii="GHEA Grapalat" w:eastAsiaTheme="minorHAnsi" w:hAnsi="GHEA Grapalat" w:cstheme="minorBidi"/>
            <w:rPrChange w:id="4015" w:author="Hayk-PC" w:date="2024-12-11T02:31:00Z">
              <w:rPr>
                <w:rFonts w:ascii="GHEA Grapalat" w:eastAsiaTheme="minorHAnsi" w:hAnsi="GHEA Grapalat" w:cstheme="minorBidi"/>
              </w:rPr>
            </w:rPrChange>
          </w:rPr>
          <w:delText xml:space="preserve">гарантии)  в течение </w:delText>
        </w:r>
        <w:r w:rsidR="00045968" w:rsidRPr="00DF1634" w:rsidDel="00740966">
          <w:rPr>
            <w:rFonts w:ascii="GHEA Grapalat" w:eastAsiaTheme="minorHAnsi" w:hAnsi="GHEA Grapalat" w:cstheme="minorBidi"/>
            <w:rPrChange w:id="4016" w:author="Hayk-PC" w:date="2024-12-11T02:31:00Z">
              <w:rPr>
                <w:rFonts w:ascii="GHEA Grapalat" w:eastAsiaTheme="minorHAnsi" w:hAnsi="GHEA Grapalat" w:cstheme="minorBidi"/>
              </w:rPr>
            </w:rPrChange>
          </w:rPr>
          <w:delText>пяти</w:delText>
        </w:r>
        <w:r w:rsidRPr="00DF1634" w:rsidDel="00740966">
          <w:rPr>
            <w:rFonts w:ascii="GHEA Grapalat" w:eastAsiaTheme="minorHAnsi" w:hAnsi="GHEA Grapalat" w:cstheme="minorBidi"/>
            <w:rPrChange w:id="4017" w:author="Hayk-PC" w:date="2024-12-11T02:31:00Z">
              <w:rPr>
                <w:rFonts w:ascii="GHEA Grapalat" w:eastAsiaTheme="minorHAnsi" w:hAnsi="GHEA Grapalat" w:cstheme="minorBidi"/>
              </w:rPr>
            </w:rPrChange>
          </w:rPr>
          <w:delText xml:space="preserve"> рабочих дней после получения требования. </w:delText>
        </w:r>
      </w:del>
    </w:p>
    <w:p w14:paraId="220BB582" w14:textId="6710361C" w:rsidR="00BF7253" w:rsidRPr="00DF1634" w:rsidDel="00740966" w:rsidRDefault="00BF7253" w:rsidP="00BF7253">
      <w:pPr>
        <w:pStyle w:val="NormalWeb"/>
        <w:shd w:val="clear" w:color="auto" w:fill="FFFFFF"/>
        <w:spacing w:before="0" w:beforeAutospacing="0" w:after="0" w:afterAutospacing="0"/>
        <w:jc w:val="both"/>
        <w:rPr>
          <w:del w:id="4018" w:author="Hayk-PC" w:date="2024-12-11T02:04:00Z"/>
          <w:rFonts w:ascii="GHEA Grapalat" w:eastAsiaTheme="minorHAnsi" w:hAnsi="GHEA Grapalat" w:cstheme="minorBidi"/>
          <w:rPrChange w:id="4019" w:author="Hayk-PC" w:date="2024-12-11T02:31:00Z">
            <w:rPr>
              <w:del w:id="4020" w:author="Hayk-PC" w:date="2024-12-11T02:04:00Z"/>
              <w:rFonts w:ascii="GHEA Grapalat" w:eastAsiaTheme="minorHAnsi" w:hAnsi="GHEA Grapalat" w:cstheme="minorBidi"/>
            </w:rPr>
          </w:rPrChange>
        </w:rPr>
      </w:pPr>
      <w:del w:id="4021" w:author="Hayk-PC" w:date="2024-12-11T02:04:00Z">
        <w:r w:rsidRPr="00DF1634" w:rsidDel="00740966">
          <w:rPr>
            <w:rFonts w:ascii="GHEA Grapalat" w:eastAsiaTheme="minorHAnsi" w:hAnsi="GHEA Grapalat" w:cstheme="minorBidi"/>
            <w:rPrChange w:id="4022" w:author="Hayk-PC" w:date="2024-12-11T02:31:00Z">
              <w:rPr>
                <w:rFonts w:ascii="GHEA Grapalat" w:eastAsiaTheme="minorHAnsi" w:hAnsi="GHEA Grapalat" w:cstheme="minorBidi"/>
              </w:rPr>
            </w:rPrChange>
          </w:rPr>
          <w:delText>Выплата производится посредством перечисления на расчетный    счет____________________ бенефициара.</w:delText>
        </w:r>
      </w:del>
    </w:p>
    <w:p w14:paraId="363EFC97" w14:textId="67F25C34" w:rsidR="00BF7253" w:rsidRPr="00DF1634" w:rsidDel="00740966" w:rsidRDefault="00BF7253" w:rsidP="00BF7253">
      <w:pPr>
        <w:pStyle w:val="NormalWeb"/>
        <w:shd w:val="clear" w:color="auto" w:fill="FFFFFF"/>
        <w:spacing w:before="0" w:beforeAutospacing="0" w:after="0" w:afterAutospacing="0"/>
        <w:jc w:val="both"/>
        <w:rPr>
          <w:del w:id="4023" w:author="Hayk-PC" w:date="2024-12-11T02:04:00Z"/>
          <w:rFonts w:ascii="GHEA Grapalat" w:eastAsiaTheme="minorHAnsi" w:hAnsi="GHEA Grapalat" w:cstheme="minorBidi"/>
          <w:sz w:val="18"/>
          <w:szCs w:val="18"/>
          <w:rPrChange w:id="4024" w:author="Hayk-PC" w:date="2024-12-11T02:31:00Z">
            <w:rPr>
              <w:del w:id="4025" w:author="Hayk-PC" w:date="2024-12-11T02:04:00Z"/>
              <w:rFonts w:ascii="GHEA Grapalat" w:eastAsiaTheme="minorHAnsi" w:hAnsi="GHEA Grapalat" w:cstheme="minorBidi"/>
              <w:sz w:val="18"/>
              <w:szCs w:val="18"/>
            </w:rPr>
          </w:rPrChange>
        </w:rPr>
      </w:pPr>
      <w:del w:id="4026" w:author="Hayk-PC" w:date="2024-12-11T02:04:00Z">
        <w:r w:rsidRPr="00DF1634" w:rsidDel="00740966">
          <w:rPr>
            <w:rFonts w:ascii="GHEA Grapalat" w:eastAsiaTheme="minorHAnsi" w:hAnsi="GHEA Grapalat" w:cstheme="minorBidi"/>
            <w:rPrChange w:id="4027" w:author="Hayk-PC" w:date="2024-12-11T02:31:00Z">
              <w:rPr>
                <w:rFonts w:ascii="GHEA Grapalat" w:eastAsiaTheme="minorHAnsi" w:hAnsi="GHEA Grapalat" w:cstheme="minorBidi"/>
              </w:rPr>
            </w:rPrChange>
          </w:rPr>
          <w:delText xml:space="preserve">                 </w:delText>
        </w:r>
        <w:r w:rsidRPr="00DF1634" w:rsidDel="00740966">
          <w:rPr>
            <w:rFonts w:ascii="GHEA Grapalat" w:eastAsiaTheme="minorHAnsi" w:hAnsi="GHEA Grapalat" w:cstheme="minorBidi"/>
            <w:sz w:val="18"/>
            <w:szCs w:val="18"/>
            <w:rPrChange w:id="4028" w:author="Hayk-PC" w:date="2024-12-11T02:31:00Z">
              <w:rPr>
                <w:rFonts w:ascii="GHEA Grapalat" w:eastAsiaTheme="minorHAnsi" w:hAnsi="GHEA Grapalat" w:cstheme="minorBidi"/>
                <w:sz w:val="18"/>
                <w:szCs w:val="18"/>
              </w:rPr>
            </w:rPrChange>
          </w:rPr>
          <w:delText>расчетный счет</w:delText>
        </w:r>
      </w:del>
    </w:p>
    <w:p w14:paraId="296D07D2" w14:textId="57C83751" w:rsidR="00BF7253" w:rsidRPr="00DF1634" w:rsidDel="00740966" w:rsidRDefault="00BF7253" w:rsidP="00BF7253">
      <w:pPr>
        <w:pStyle w:val="NormalWeb"/>
        <w:shd w:val="clear" w:color="auto" w:fill="FFFFFF"/>
        <w:spacing w:before="0" w:beforeAutospacing="0" w:after="0" w:afterAutospacing="0"/>
        <w:jc w:val="both"/>
        <w:rPr>
          <w:del w:id="4029" w:author="Hayk-PC" w:date="2024-12-11T02:04:00Z"/>
          <w:rFonts w:ascii="GHEA Grapalat" w:eastAsiaTheme="minorHAnsi" w:hAnsi="GHEA Grapalat" w:cstheme="minorBidi"/>
          <w:rPrChange w:id="4030" w:author="Hayk-PC" w:date="2024-12-11T02:31:00Z">
            <w:rPr>
              <w:del w:id="4031" w:author="Hayk-PC" w:date="2024-12-11T02:04:00Z"/>
              <w:rFonts w:ascii="GHEA Grapalat" w:eastAsiaTheme="minorHAnsi" w:hAnsi="GHEA Grapalat" w:cstheme="minorBidi"/>
            </w:rPr>
          </w:rPrChange>
        </w:rPr>
      </w:pPr>
    </w:p>
    <w:p w14:paraId="56D1CA65" w14:textId="0ACDFFAE" w:rsidR="00BF7253" w:rsidRPr="00DF1634" w:rsidDel="00740966" w:rsidRDefault="00BF7253" w:rsidP="00BF7253">
      <w:pPr>
        <w:pStyle w:val="NormalWeb"/>
        <w:shd w:val="clear" w:color="auto" w:fill="FFFFFF"/>
        <w:spacing w:before="0" w:beforeAutospacing="0" w:after="0" w:afterAutospacing="0"/>
        <w:ind w:firstLine="375"/>
        <w:jc w:val="both"/>
        <w:rPr>
          <w:del w:id="4032" w:author="Hayk-PC" w:date="2024-12-11T02:04:00Z"/>
          <w:rFonts w:ascii="GHEA Grapalat" w:eastAsiaTheme="minorHAnsi" w:hAnsi="GHEA Grapalat" w:cstheme="minorBidi"/>
          <w:rPrChange w:id="4033" w:author="Hayk-PC" w:date="2024-12-11T02:31:00Z">
            <w:rPr>
              <w:del w:id="4034" w:author="Hayk-PC" w:date="2024-12-11T02:04:00Z"/>
              <w:rFonts w:ascii="GHEA Grapalat" w:eastAsiaTheme="minorHAnsi" w:hAnsi="GHEA Grapalat" w:cstheme="minorBidi"/>
            </w:rPr>
          </w:rPrChange>
        </w:rPr>
      </w:pPr>
      <w:del w:id="4035" w:author="Hayk-PC" w:date="2024-12-11T02:04:00Z">
        <w:r w:rsidRPr="00DF1634" w:rsidDel="00740966">
          <w:rPr>
            <w:rFonts w:ascii="GHEA Grapalat" w:eastAsiaTheme="minorHAnsi" w:hAnsi="GHEA Grapalat" w:cstheme="minorBidi"/>
            <w:rPrChange w:id="4036" w:author="Hayk-PC" w:date="2024-12-11T02:31:00Z">
              <w:rPr>
                <w:rFonts w:ascii="GHEA Grapalat" w:eastAsiaTheme="minorHAnsi" w:hAnsi="GHEA Grapalat" w:cstheme="minorBidi"/>
              </w:rPr>
            </w:rPrChange>
          </w:rPr>
          <w:delText>3. Настоящая гарантия является безотзывной.</w:delText>
        </w:r>
      </w:del>
    </w:p>
    <w:p w14:paraId="494E6CFE" w14:textId="1BD6777A" w:rsidR="00BF7253" w:rsidRPr="00DF1634" w:rsidDel="00740966" w:rsidRDefault="00BF7253" w:rsidP="00BF7253">
      <w:pPr>
        <w:pStyle w:val="NormalWeb"/>
        <w:shd w:val="clear" w:color="auto" w:fill="FFFFFF"/>
        <w:spacing w:before="0" w:beforeAutospacing="0" w:after="0" w:afterAutospacing="0"/>
        <w:ind w:firstLine="375"/>
        <w:jc w:val="both"/>
        <w:rPr>
          <w:del w:id="4037" w:author="Hayk-PC" w:date="2024-12-11T02:04:00Z"/>
          <w:rStyle w:val="Strong"/>
          <w:rFonts w:ascii="GHEA Grapalat" w:hAnsi="GHEA Grapalat"/>
          <w:b w:val="0"/>
          <w:bCs w:val="0"/>
          <w:sz w:val="20"/>
          <w:szCs w:val="20"/>
          <w:rPrChange w:id="4038" w:author="Hayk-PC" w:date="2024-12-11T02:31:00Z">
            <w:rPr>
              <w:del w:id="4039" w:author="Hayk-PC" w:date="2024-12-11T02:04:00Z"/>
              <w:rStyle w:val="Strong"/>
              <w:rFonts w:ascii="GHEA Grapalat" w:hAnsi="GHEA Grapalat"/>
              <w:b w:val="0"/>
              <w:bCs w:val="0"/>
              <w:sz w:val="20"/>
              <w:szCs w:val="20"/>
            </w:rPr>
          </w:rPrChange>
        </w:rPr>
      </w:pPr>
    </w:p>
    <w:p w14:paraId="60B8201E" w14:textId="1ED87159" w:rsidR="00BF7253" w:rsidRPr="00DF1634" w:rsidDel="00740966" w:rsidRDefault="00BF7253" w:rsidP="00BF7253">
      <w:pPr>
        <w:pStyle w:val="NormalWeb"/>
        <w:shd w:val="clear" w:color="auto" w:fill="FFFFFF"/>
        <w:spacing w:before="0" w:beforeAutospacing="0" w:after="0" w:afterAutospacing="0"/>
        <w:ind w:firstLine="375"/>
        <w:jc w:val="both"/>
        <w:rPr>
          <w:del w:id="4040" w:author="Hayk-PC" w:date="2024-12-11T02:04:00Z"/>
          <w:rFonts w:ascii="GHEA Grapalat" w:eastAsiaTheme="minorHAnsi" w:hAnsi="GHEA Grapalat" w:cstheme="minorBidi"/>
          <w:rPrChange w:id="4041" w:author="Hayk-PC" w:date="2024-12-11T02:31:00Z">
            <w:rPr>
              <w:del w:id="4042" w:author="Hayk-PC" w:date="2024-12-11T02:04:00Z"/>
              <w:rFonts w:ascii="GHEA Grapalat" w:eastAsiaTheme="minorHAnsi" w:hAnsi="GHEA Grapalat" w:cstheme="minorBidi"/>
            </w:rPr>
          </w:rPrChange>
        </w:rPr>
      </w:pPr>
      <w:del w:id="4043" w:author="Hayk-PC" w:date="2024-12-11T02:04:00Z">
        <w:r w:rsidRPr="00DF1634" w:rsidDel="00740966">
          <w:rPr>
            <w:rFonts w:ascii="GHEA Grapalat" w:eastAsiaTheme="minorHAnsi" w:hAnsi="GHEA Grapalat" w:cstheme="minorBidi"/>
            <w:rPrChange w:id="4044" w:author="Hayk-PC" w:date="2024-12-11T02:31:00Z">
              <w:rPr>
                <w:rFonts w:ascii="GHEA Grapalat" w:eastAsiaTheme="minorHAnsi" w:hAnsi="GHEA Grapalat" w:cstheme="minorBidi"/>
              </w:rPr>
            </w:rPrChange>
          </w:rPr>
          <w:delTex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delText>
        </w:r>
      </w:del>
    </w:p>
    <w:p w14:paraId="12B5028E" w14:textId="2317F8B0" w:rsidR="00BF7253" w:rsidRPr="00DF1634" w:rsidDel="00740966" w:rsidRDefault="00BF7253" w:rsidP="00BF7253">
      <w:pPr>
        <w:pStyle w:val="NormalWeb"/>
        <w:shd w:val="clear" w:color="auto" w:fill="FFFFFF"/>
        <w:ind w:firstLine="374"/>
        <w:contextualSpacing/>
        <w:jc w:val="both"/>
        <w:rPr>
          <w:del w:id="4045" w:author="Hayk-PC" w:date="2024-12-11T02:04:00Z"/>
          <w:rFonts w:ascii="GHEA Grapalat" w:eastAsiaTheme="minorHAnsi" w:hAnsi="GHEA Grapalat" w:cstheme="minorBidi"/>
          <w:rPrChange w:id="4046" w:author="Hayk-PC" w:date="2024-12-11T02:31:00Z">
            <w:rPr>
              <w:del w:id="4047" w:author="Hayk-PC" w:date="2024-12-11T02:04:00Z"/>
              <w:rFonts w:ascii="GHEA Grapalat" w:eastAsiaTheme="minorHAnsi" w:hAnsi="GHEA Grapalat" w:cstheme="minorBidi"/>
            </w:rPr>
          </w:rPrChange>
        </w:rPr>
      </w:pPr>
      <w:del w:id="4048" w:author="Hayk-PC" w:date="2024-12-11T02:04:00Z">
        <w:r w:rsidRPr="00DF1634" w:rsidDel="00740966">
          <w:rPr>
            <w:rFonts w:ascii="GHEA Grapalat" w:eastAsiaTheme="minorHAnsi" w:hAnsi="GHEA Grapalat" w:cstheme="minorBidi"/>
            <w:rPrChange w:id="4049" w:author="Hayk-PC" w:date="2024-12-11T02:31:00Z">
              <w:rPr>
                <w:rFonts w:ascii="GHEA Grapalat" w:eastAsiaTheme="minorHAnsi" w:hAnsi="GHEA Grapalat" w:cstheme="minorBidi"/>
              </w:rPr>
            </w:rPrChange>
          </w:rPr>
          <w:delText xml:space="preserve">5. Гарантия действует </w:delText>
        </w:r>
        <w:r w:rsidR="009426DB" w:rsidRPr="00DF1634" w:rsidDel="00740966">
          <w:rPr>
            <w:rFonts w:ascii="GHEA Grapalat" w:eastAsiaTheme="minorHAnsi" w:hAnsi="GHEA Grapalat" w:cstheme="minorBidi"/>
            <w:rPrChange w:id="4050" w:author="Hayk-PC" w:date="2024-12-11T02:31:00Z">
              <w:rPr>
                <w:rFonts w:ascii="GHEA Grapalat" w:eastAsiaTheme="minorHAnsi" w:hAnsi="GHEA Grapalat" w:cstheme="minorBidi"/>
              </w:rPr>
            </w:rPrChange>
          </w:rPr>
          <w:delText xml:space="preserve">с момента выпуска и в силе </w:delText>
        </w:r>
        <w:r w:rsidRPr="00DF1634" w:rsidDel="00740966">
          <w:rPr>
            <w:rFonts w:ascii="GHEA Grapalat" w:eastAsiaTheme="minorHAnsi" w:hAnsi="GHEA Grapalat" w:cstheme="minorBidi"/>
            <w:rPrChange w:id="4051" w:author="Hayk-PC" w:date="2024-12-11T02:31:00Z">
              <w:rPr>
                <w:rFonts w:ascii="GHEA Grapalat" w:eastAsiaTheme="minorHAnsi" w:hAnsi="GHEA Grapalat" w:cstheme="minorBidi"/>
              </w:rPr>
            </w:rPrChange>
          </w:rPr>
          <w:delText>девяносто рабочих дней</w:delText>
        </w:r>
        <w:r w:rsidR="0056608D" w:rsidRPr="00DF1634" w:rsidDel="00740966">
          <w:rPr>
            <w:rFonts w:ascii="GHEA Grapalat" w:eastAsiaTheme="minorHAnsi" w:hAnsi="GHEA Grapalat" w:cstheme="minorBidi"/>
            <w:rPrChange w:id="4052" w:author="Hayk-PC" w:date="2024-12-11T02:31:00Z">
              <w:rPr>
                <w:rFonts w:ascii="GHEA Grapalat" w:eastAsiaTheme="minorHAnsi" w:hAnsi="GHEA Grapalat" w:cstheme="minorBidi"/>
              </w:rPr>
            </w:rPrChange>
          </w:rPr>
          <w:delText>**</w:delText>
        </w:r>
        <w:r w:rsidRPr="00DF1634" w:rsidDel="00740966">
          <w:rPr>
            <w:rFonts w:ascii="GHEA Grapalat" w:eastAsiaTheme="minorHAnsi" w:hAnsi="GHEA Grapalat" w:cstheme="minorBidi"/>
            <w:rPrChange w:id="4053" w:author="Hayk-PC" w:date="2024-12-11T02:31:00Z">
              <w:rPr>
                <w:rFonts w:ascii="GHEA Grapalat" w:eastAsiaTheme="minorHAnsi" w:hAnsi="GHEA Grapalat" w:cstheme="minorBidi"/>
              </w:rPr>
            </w:rPrChange>
          </w:rPr>
          <w:delText xml:space="preserve"> со дня </w:delText>
        </w:r>
        <w:r w:rsidR="009939C4" w:rsidRPr="00DF1634" w:rsidDel="00740966">
          <w:rPr>
            <w:rFonts w:ascii="GHEA Grapalat" w:eastAsiaTheme="minorHAnsi" w:hAnsi="GHEA Grapalat" w:cstheme="minorBidi"/>
            <w:rPrChange w:id="4054" w:author="Hayk-PC" w:date="2024-12-11T02:31:00Z">
              <w:rPr>
                <w:rFonts w:ascii="GHEA Grapalat" w:eastAsiaTheme="minorHAnsi" w:hAnsi="GHEA Grapalat" w:cstheme="minorBidi"/>
              </w:rPr>
            </w:rPrChange>
          </w:rPr>
          <w:delText xml:space="preserve">истечения крайнего срока </w:delText>
        </w:r>
        <w:r w:rsidRPr="00DF1634" w:rsidDel="00740966">
          <w:rPr>
            <w:rFonts w:ascii="GHEA Grapalat" w:eastAsiaTheme="minorHAnsi" w:hAnsi="GHEA Grapalat" w:cstheme="minorBidi"/>
            <w:rPrChange w:id="4055" w:author="Hayk-PC" w:date="2024-12-11T02:31:00Z">
              <w:rPr>
                <w:rFonts w:ascii="GHEA Grapalat" w:eastAsiaTheme="minorHAnsi" w:hAnsi="GHEA Grapalat" w:cstheme="minorBidi"/>
              </w:rPr>
            </w:rPrChange>
          </w:rPr>
          <w:delText>подачи принципалом заяв</w:delText>
        </w:r>
        <w:r w:rsidR="009939C4" w:rsidRPr="00DF1634" w:rsidDel="00740966">
          <w:rPr>
            <w:rFonts w:ascii="GHEA Grapalat" w:eastAsiaTheme="minorHAnsi" w:hAnsi="GHEA Grapalat" w:cstheme="minorBidi"/>
            <w:rPrChange w:id="4056" w:author="Hayk-PC" w:date="2024-12-11T02:31:00Z">
              <w:rPr>
                <w:rFonts w:ascii="GHEA Grapalat" w:eastAsiaTheme="minorHAnsi" w:hAnsi="GHEA Grapalat" w:cstheme="minorBidi"/>
              </w:rPr>
            </w:rPrChange>
          </w:rPr>
          <w:delText>о</w:delText>
        </w:r>
        <w:r w:rsidRPr="00DF1634" w:rsidDel="00740966">
          <w:rPr>
            <w:rFonts w:ascii="GHEA Grapalat" w:eastAsiaTheme="minorHAnsi" w:hAnsi="GHEA Grapalat" w:cstheme="minorBidi"/>
            <w:rPrChange w:id="4057" w:author="Hayk-PC" w:date="2024-12-11T02:31:00Z">
              <w:rPr>
                <w:rFonts w:ascii="GHEA Grapalat" w:eastAsiaTheme="minorHAnsi" w:hAnsi="GHEA Grapalat" w:cstheme="minorBidi"/>
              </w:rPr>
            </w:rPrChange>
          </w:rPr>
          <w:delText>к на участие в организованной бенефициаром процедуре закупок под кодом   ________________________________.</w:delText>
        </w:r>
      </w:del>
    </w:p>
    <w:p w14:paraId="452FCB64" w14:textId="4AE33DDA" w:rsidR="00BF7253" w:rsidRPr="00DF1634" w:rsidDel="00740966" w:rsidRDefault="009426DB" w:rsidP="009939C4">
      <w:pPr>
        <w:pStyle w:val="NormalWeb"/>
        <w:shd w:val="clear" w:color="auto" w:fill="FFFFFF"/>
        <w:ind w:firstLine="374"/>
        <w:contextualSpacing/>
        <w:rPr>
          <w:del w:id="4058" w:author="Hayk-PC" w:date="2024-12-11T02:04:00Z"/>
          <w:rFonts w:ascii="GHEA Grapalat" w:eastAsiaTheme="minorHAnsi" w:hAnsi="GHEA Grapalat" w:cstheme="minorBidi"/>
          <w:sz w:val="18"/>
          <w:szCs w:val="18"/>
          <w:rPrChange w:id="4059" w:author="Hayk-PC" w:date="2024-12-11T02:31:00Z">
            <w:rPr>
              <w:del w:id="4060" w:author="Hayk-PC" w:date="2024-12-11T02:04:00Z"/>
              <w:rFonts w:ascii="GHEA Grapalat" w:eastAsiaTheme="minorHAnsi" w:hAnsi="GHEA Grapalat" w:cstheme="minorBidi"/>
              <w:sz w:val="18"/>
              <w:szCs w:val="18"/>
            </w:rPr>
          </w:rPrChange>
        </w:rPr>
      </w:pPr>
      <w:del w:id="4061" w:author="Hayk-PC" w:date="2024-12-11T02:04:00Z">
        <w:r w:rsidRPr="00DF1634" w:rsidDel="00740966">
          <w:rPr>
            <w:rFonts w:eastAsiaTheme="minorHAnsi" w:cstheme="minorBidi"/>
            <w:rPrChange w:id="4062" w:author="Hayk-PC" w:date="2024-12-11T02:31:00Z">
              <w:rPr>
                <w:rFonts w:eastAsiaTheme="minorHAnsi" w:cstheme="minorBidi"/>
              </w:rPr>
            </w:rPrChange>
          </w:rPr>
          <w:delText xml:space="preserve">  </w:delText>
        </w:r>
        <w:r w:rsidR="00BF7253" w:rsidRPr="00DF1634" w:rsidDel="00740966">
          <w:rPr>
            <w:rFonts w:eastAsiaTheme="minorHAnsi" w:cstheme="minorBidi"/>
            <w:rPrChange w:id="4063" w:author="Hayk-PC" w:date="2024-12-11T02:31:00Z">
              <w:rPr>
                <w:rFonts w:eastAsiaTheme="minorHAnsi" w:cstheme="minorBidi"/>
              </w:rPr>
            </w:rPrChange>
          </w:rPr>
          <w:delText xml:space="preserve"> </w:delText>
        </w:r>
        <w:r w:rsidR="00BF7253" w:rsidRPr="00DF1634" w:rsidDel="00740966">
          <w:rPr>
            <w:rFonts w:ascii="GHEA Grapalat" w:eastAsiaTheme="minorHAnsi" w:hAnsi="GHEA Grapalat" w:cstheme="minorBidi"/>
            <w:sz w:val="18"/>
            <w:szCs w:val="18"/>
            <w:rPrChange w:id="4064" w:author="Hayk-PC" w:date="2024-12-11T02:31:00Z">
              <w:rPr>
                <w:rFonts w:ascii="GHEA Grapalat" w:eastAsiaTheme="minorHAnsi" w:hAnsi="GHEA Grapalat" w:cstheme="minorBidi"/>
                <w:sz w:val="18"/>
                <w:szCs w:val="18"/>
              </w:rPr>
            </w:rPrChange>
          </w:rPr>
          <w:delText>код процедуры</w:delText>
        </w:r>
      </w:del>
    </w:p>
    <w:p w14:paraId="559A91F2" w14:textId="7F302A23" w:rsidR="009D753C" w:rsidRPr="00DF1634" w:rsidDel="00740966" w:rsidRDefault="00634B02" w:rsidP="00634B02">
      <w:pPr>
        <w:pStyle w:val="NormalWeb"/>
        <w:shd w:val="clear" w:color="auto" w:fill="FFFFFF"/>
        <w:spacing w:before="0" w:beforeAutospacing="0" w:after="0" w:afterAutospacing="0"/>
        <w:ind w:firstLine="375"/>
        <w:jc w:val="both"/>
        <w:rPr>
          <w:ins w:id="4065" w:author="Inesa Kocharyan" w:date="2023-07-07T17:01:00Z"/>
          <w:del w:id="4066" w:author="Hayk-PC" w:date="2024-12-11T02:04:00Z"/>
          <w:rFonts w:ascii="GHEA Grapalat" w:eastAsiaTheme="minorHAnsi" w:hAnsi="GHEA Grapalat" w:cstheme="minorBidi"/>
          <w:rPrChange w:id="4067" w:author="Hayk-PC" w:date="2024-12-11T02:31:00Z">
            <w:rPr>
              <w:ins w:id="4068" w:author="Inesa Kocharyan" w:date="2023-07-07T17:01:00Z"/>
              <w:del w:id="4069" w:author="Hayk-PC" w:date="2024-12-11T02:04:00Z"/>
              <w:rFonts w:ascii="GHEA Grapalat" w:eastAsiaTheme="minorHAnsi" w:hAnsi="GHEA Grapalat" w:cstheme="minorBidi"/>
            </w:rPr>
          </w:rPrChange>
        </w:rPr>
      </w:pPr>
      <w:del w:id="4070" w:author="Hayk-PC" w:date="2024-12-11T02:04:00Z">
        <w:r w:rsidRPr="00DF1634" w:rsidDel="00740966">
          <w:rPr>
            <w:rFonts w:ascii="GHEA Grapalat" w:eastAsiaTheme="minorHAnsi" w:hAnsi="GHEA Grapalat" w:cstheme="minorBidi"/>
            <w:rPrChange w:id="4071" w:author="Hayk-PC" w:date="2024-12-11T02:31:00Z">
              <w:rPr>
                <w:rFonts w:ascii="GHEA Grapalat" w:eastAsiaTheme="minorHAnsi" w:hAnsi="GHEA Grapalat" w:cstheme="minorBidi"/>
              </w:rPr>
            </w:rPrChange>
          </w:rPr>
          <w:delText>Информацию о факте предоставления настоящей гарантии</w:delText>
        </w:r>
        <w:r w:rsidR="0062057D" w:rsidRPr="00DF1634" w:rsidDel="00740966">
          <w:rPr>
            <w:rFonts w:ascii="GHEA Grapalat" w:eastAsiaTheme="minorHAnsi" w:hAnsi="GHEA Grapalat" w:cstheme="minorBidi"/>
            <w:rPrChange w:id="4072" w:author="Hayk-PC" w:date="2024-12-11T02:31:00Z">
              <w:rPr>
                <w:rFonts w:ascii="GHEA Grapalat" w:eastAsiaTheme="minorHAnsi" w:hAnsi="GHEA Grapalat" w:cstheme="minorBidi"/>
              </w:rPr>
            </w:rPrChange>
          </w:rPr>
          <w:delText>- номер гарантии, наименование предоставляющего банка и код, указанный в пункте 1 настоящей гарантии,</w:delText>
        </w:r>
        <w:r w:rsidRPr="00DF1634" w:rsidDel="00740966">
          <w:rPr>
            <w:rFonts w:ascii="GHEA Grapalat" w:eastAsiaTheme="minorHAnsi" w:hAnsi="GHEA Grapalat" w:cstheme="minorBidi"/>
            <w:rPrChange w:id="4073" w:author="Hayk-PC" w:date="2024-12-11T02:31:00Z">
              <w:rPr>
                <w:rFonts w:ascii="GHEA Grapalat" w:eastAsiaTheme="minorHAnsi" w:hAnsi="GHEA Grapalat" w:cstheme="minorBidi"/>
              </w:rPr>
            </w:rPrChange>
          </w:rPr>
          <w:delText xml:space="preserve"> 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w:delText>
        </w:r>
        <w:r w:rsidR="009D753C" w:rsidRPr="00DF1634" w:rsidDel="00740966">
          <w:rPr>
            <w:rFonts w:ascii="GHEA Grapalat" w:eastAsiaTheme="minorHAnsi" w:hAnsi="GHEA Grapalat" w:cstheme="minorBidi"/>
            <w:rPrChange w:id="4074" w:author="Hayk-PC" w:date="2024-12-11T02:31:00Z">
              <w:rPr>
                <w:rFonts w:ascii="GHEA Grapalat" w:eastAsiaTheme="minorHAnsi" w:hAnsi="GHEA Grapalat" w:cstheme="minorBidi"/>
              </w:rPr>
            </w:rPrChange>
          </w:rPr>
          <w:delText>--------------------------------------------</w:delText>
        </w:r>
        <w:r w:rsidR="007531AA" w:rsidRPr="00DF1634" w:rsidDel="00740966">
          <w:rPr>
            <w:rFonts w:ascii="GHEA Grapalat" w:eastAsiaTheme="minorHAnsi" w:hAnsi="GHEA Grapalat" w:cstheme="minorBidi"/>
            <w:rPrChange w:id="4075" w:author="Hayk-PC" w:date="2024-12-11T02:31:00Z">
              <w:rPr>
                <w:rFonts w:ascii="GHEA Grapalat" w:eastAsiaTheme="minorHAnsi" w:hAnsi="GHEA Grapalat" w:cstheme="minorBidi"/>
              </w:rPr>
            </w:rPrChange>
          </w:rPr>
          <w:delText>,</w:delText>
        </w:r>
      </w:del>
      <w:ins w:id="4076" w:author="Inesa Kocharyan" w:date="2023-07-07T17:01:00Z">
        <w:del w:id="4077" w:author="Hayk-PC" w:date="2024-12-11T02:04:00Z">
          <w:r w:rsidR="007531AA" w:rsidRPr="00DF1634" w:rsidDel="00740966">
            <w:rPr>
              <w:rFonts w:ascii="GHEA Grapalat" w:eastAsiaTheme="minorHAnsi" w:hAnsi="GHEA Grapalat" w:cstheme="minorBidi"/>
              <w:rPrChange w:id="4078" w:author="Hayk-PC" w:date="2024-12-11T02:31:00Z">
                <w:rPr>
                  <w:rFonts w:ascii="GHEA Grapalat" w:eastAsiaTheme="minorHAnsi" w:hAnsi="GHEA Grapalat" w:cstheme="minorBidi"/>
                </w:rPr>
              </w:rPrChange>
            </w:rPr>
            <w:delText xml:space="preserve"> </w:delText>
          </w:r>
        </w:del>
      </w:ins>
      <w:del w:id="4079" w:author="Hayk-PC" w:date="2024-12-11T02:04:00Z">
        <w:r w:rsidRPr="00DF1634" w:rsidDel="00740966">
          <w:rPr>
            <w:rFonts w:ascii="GHEA Grapalat" w:eastAsiaTheme="minorHAnsi" w:hAnsi="GHEA Grapalat" w:cstheme="minorBidi"/>
            <w:rPrChange w:id="4080" w:author="Hayk-PC" w:date="2024-12-11T02:31:00Z">
              <w:rPr>
                <w:rFonts w:ascii="GHEA Grapalat" w:eastAsiaTheme="minorHAnsi" w:hAnsi="GHEA Grapalat" w:cstheme="minorBidi"/>
              </w:rPr>
            </w:rPrChange>
          </w:rPr>
          <w:delText xml:space="preserve">который указан в упомянутом в настоящем пункте </w:delText>
        </w:r>
      </w:del>
    </w:p>
    <w:p w14:paraId="25DDC9DB" w14:textId="67C929D6" w:rsidR="009D753C" w:rsidRPr="00DF1634" w:rsidDel="00740966" w:rsidRDefault="009D753C" w:rsidP="00634B02">
      <w:pPr>
        <w:pStyle w:val="NormalWeb"/>
        <w:shd w:val="clear" w:color="auto" w:fill="FFFFFF"/>
        <w:spacing w:before="0" w:beforeAutospacing="0" w:after="0" w:afterAutospacing="0"/>
        <w:ind w:firstLine="375"/>
        <w:jc w:val="both"/>
        <w:rPr>
          <w:del w:id="4081" w:author="Hayk-PC" w:date="2024-12-11T02:04:00Z"/>
          <w:rFonts w:ascii="GHEA Grapalat" w:eastAsiaTheme="minorHAnsi" w:hAnsi="GHEA Grapalat" w:cstheme="minorBidi"/>
          <w:rPrChange w:id="4082" w:author="Hayk-PC" w:date="2024-12-11T02:31:00Z">
            <w:rPr>
              <w:del w:id="4083" w:author="Hayk-PC" w:date="2024-12-11T02:04:00Z"/>
              <w:rFonts w:ascii="GHEA Grapalat" w:eastAsiaTheme="minorHAnsi" w:hAnsi="GHEA Grapalat" w:cstheme="minorBidi"/>
            </w:rPr>
          </w:rPrChange>
        </w:rPr>
      </w:pPr>
      <w:del w:id="4084" w:author="Hayk-PC" w:date="2024-12-11T02:04:00Z">
        <w:r w:rsidRPr="00DF1634" w:rsidDel="00740966">
          <w:rPr>
            <w:rStyle w:val="Strong"/>
            <w:b w:val="0"/>
            <w:bCs w:val="0"/>
            <w:sz w:val="20"/>
            <w:szCs w:val="20"/>
            <w:rPrChange w:id="4085" w:author="Hayk-PC" w:date="2024-12-11T02:31:00Z">
              <w:rPr>
                <w:rStyle w:val="Strong"/>
                <w:b w:val="0"/>
                <w:bCs w:val="0"/>
                <w:sz w:val="20"/>
                <w:szCs w:val="20"/>
              </w:rPr>
            </w:rPrChange>
          </w:rPr>
          <w:delText>адрес эл. почты секретаря</w:delText>
        </w:r>
      </w:del>
    </w:p>
    <w:p w14:paraId="4895A156" w14:textId="41AB7AD4" w:rsidR="00634B02" w:rsidRPr="00DF1634" w:rsidDel="00740966" w:rsidRDefault="00634B02" w:rsidP="00A3702B">
      <w:pPr>
        <w:pStyle w:val="NormalWeb"/>
        <w:shd w:val="clear" w:color="auto" w:fill="FFFFFF"/>
        <w:spacing w:before="0" w:beforeAutospacing="0" w:after="0" w:afterAutospacing="0"/>
        <w:jc w:val="both"/>
        <w:rPr>
          <w:del w:id="4086" w:author="Hayk-PC" w:date="2024-12-11T02:04:00Z"/>
          <w:rFonts w:ascii="GHEA Grapalat" w:eastAsiaTheme="minorHAnsi" w:hAnsi="GHEA Grapalat" w:cstheme="minorBidi"/>
          <w:rPrChange w:id="4087" w:author="Hayk-PC" w:date="2024-12-11T02:31:00Z">
            <w:rPr>
              <w:del w:id="4088" w:author="Hayk-PC" w:date="2024-12-11T02:04:00Z"/>
              <w:rFonts w:ascii="GHEA Grapalat" w:eastAsiaTheme="minorHAnsi" w:hAnsi="GHEA Grapalat" w:cstheme="minorBidi"/>
            </w:rPr>
          </w:rPrChange>
        </w:rPr>
      </w:pPr>
      <w:del w:id="4089" w:author="Hayk-PC" w:date="2024-12-11T02:04:00Z">
        <w:r w:rsidRPr="00DF1634" w:rsidDel="00740966">
          <w:rPr>
            <w:rFonts w:ascii="GHEA Grapalat" w:eastAsiaTheme="minorHAnsi" w:hAnsi="GHEA Grapalat" w:cstheme="minorBidi"/>
            <w:rPrChange w:id="4090" w:author="Hayk-PC" w:date="2024-12-11T02:31:00Z">
              <w:rPr>
                <w:rFonts w:ascii="GHEA Grapalat" w:eastAsiaTheme="minorHAnsi" w:hAnsi="GHEA Grapalat" w:cstheme="minorBidi"/>
              </w:rPr>
            </w:rPrChange>
          </w:rPr>
          <w:delText>приглашении к процедуре закупок.</w:delText>
        </w:r>
      </w:del>
    </w:p>
    <w:p w14:paraId="2F5B44B9" w14:textId="6A93F101" w:rsidR="00634B02" w:rsidRPr="00DF1634" w:rsidDel="00740966" w:rsidRDefault="00634B02" w:rsidP="00634B02">
      <w:pPr>
        <w:pStyle w:val="NormalWeb"/>
        <w:shd w:val="clear" w:color="auto" w:fill="FFFFFF"/>
        <w:spacing w:before="0" w:beforeAutospacing="0" w:after="0" w:afterAutospacing="0"/>
        <w:ind w:firstLine="375"/>
        <w:jc w:val="both"/>
        <w:rPr>
          <w:del w:id="4091" w:author="Hayk-PC" w:date="2024-12-11T02:04:00Z"/>
          <w:rStyle w:val="Strong"/>
          <w:b w:val="0"/>
          <w:bCs w:val="0"/>
          <w:sz w:val="20"/>
          <w:szCs w:val="20"/>
          <w:rPrChange w:id="4092" w:author="Hayk-PC" w:date="2024-12-11T02:31:00Z">
            <w:rPr>
              <w:del w:id="4093" w:author="Hayk-PC" w:date="2024-12-11T02:04:00Z"/>
              <w:rStyle w:val="Strong"/>
              <w:b w:val="0"/>
              <w:bCs w:val="0"/>
              <w:sz w:val="20"/>
              <w:szCs w:val="20"/>
            </w:rPr>
          </w:rPrChange>
        </w:rPr>
      </w:pPr>
    </w:p>
    <w:p w14:paraId="5B6836EF" w14:textId="5605DE37" w:rsidR="00BF7253" w:rsidRPr="00DF1634" w:rsidDel="00740966" w:rsidRDefault="00BF7253" w:rsidP="00BF7253">
      <w:pPr>
        <w:pStyle w:val="NormalWeb"/>
        <w:shd w:val="clear" w:color="auto" w:fill="FFFFFF"/>
        <w:spacing w:before="0" w:beforeAutospacing="0" w:after="0" w:afterAutospacing="0"/>
        <w:ind w:firstLine="375"/>
        <w:jc w:val="both"/>
        <w:rPr>
          <w:del w:id="4094" w:author="Hayk-PC" w:date="2024-12-11T02:04:00Z"/>
          <w:rFonts w:ascii="GHEA Grapalat" w:eastAsiaTheme="minorHAnsi" w:hAnsi="GHEA Grapalat" w:cstheme="minorBidi"/>
          <w:rPrChange w:id="4095" w:author="Hayk-PC" w:date="2024-12-11T02:31:00Z">
            <w:rPr>
              <w:del w:id="4096" w:author="Hayk-PC" w:date="2024-12-11T02:04:00Z"/>
              <w:rFonts w:ascii="GHEA Grapalat" w:eastAsiaTheme="minorHAnsi" w:hAnsi="GHEA Grapalat" w:cstheme="minorBidi"/>
            </w:rPr>
          </w:rPrChange>
        </w:rPr>
      </w:pPr>
      <w:del w:id="4097" w:author="Hayk-PC" w:date="2024-12-11T02:04:00Z">
        <w:r w:rsidRPr="00DF1634" w:rsidDel="00740966">
          <w:rPr>
            <w:rFonts w:ascii="GHEA Grapalat" w:eastAsiaTheme="minorHAnsi" w:hAnsi="GHEA Grapalat" w:cstheme="minorBidi"/>
            <w:rPrChange w:id="4098" w:author="Hayk-PC" w:date="2024-12-11T02:31:00Z">
              <w:rPr>
                <w:rFonts w:ascii="GHEA Grapalat" w:eastAsiaTheme="minorHAnsi" w:hAnsi="GHEA Grapalat" w:cstheme="minorBidi"/>
              </w:rPr>
            </w:rPrChange>
          </w:rPr>
          <w:delText>6. Бенефициар предъявляет требование лицу, выдающему гарантию, в письменной форме. К требованию прилага</w:delText>
        </w:r>
        <w:r w:rsidR="00842D08" w:rsidRPr="00DF1634" w:rsidDel="00740966">
          <w:rPr>
            <w:rFonts w:ascii="GHEA Grapalat" w:eastAsiaTheme="minorHAnsi" w:hAnsi="GHEA Grapalat" w:cstheme="minorBidi"/>
            <w:rPrChange w:id="4099" w:author="Hayk-PC" w:date="2024-12-11T02:31:00Z">
              <w:rPr>
                <w:rFonts w:ascii="GHEA Grapalat" w:eastAsiaTheme="minorHAnsi" w:hAnsi="GHEA Grapalat" w:cstheme="minorBidi"/>
              </w:rPr>
            </w:rPrChange>
          </w:rPr>
          <w:delText>е</w:delText>
        </w:r>
        <w:r w:rsidRPr="00DF1634" w:rsidDel="00740966">
          <w:rPr>
            <w:rFonts w:ascii="GHEA Grapalat" w:eastAsiaTheme="minorHAnsi" w:hAnsi="GHEA Grapalat" w:cstheme="minorBidi"/>
            <w:rPrChange w:id="4100" w:author="Hayk-PC" w:date="2024-12-11T02:31:00Z">
              <w:rPr>
                <w:rFonts w:ascii="GHEA Grapalat" w:eastAsiaTheme="minorHAnsi" w:hAnsi="GHEA Grapalat" w:cstheme="minorBidi"/>
              </w:rPr>
            </w:rPrChange>
          </w:rPr>
          <w:delText>тся копия протокола заседания оценочной комиссии об отклонении заявки</w:delText>
        </w:r>
        <w:r w:rsidR="00842D08" w:rsidRPr="00DF1634" w:rsidDel="00740966">
          <w:rPr>
            <w:rFonts w:ascii="GHEA Grapalat" w:eastAsiaTheme="minorHAnsi" w:hAnsi="GHEA Grapalat" w:cstheme="minorBidi"/>
            <w:rPrChange w:id="4101" w:author="Hayk-PC" w:date="2024-12-11T02:31:00Z">
              <w:rPr>
                <w:rFonts w:ascii="GHEA Grapalat" w:eastAsiaTheme="minorHAnsi" w:hAnsi="GHEA Grapalat" w:cstheme="minorBidi"/>
              </w:rPr>
            </w:rPrChange>
          </w:rPr>
          <w:delText>.</w:delText>
        </w:r>
      </w:del>
    </w:p>
    <w:p w14:paraId="481064D6" w14:textId="3A2AD1C0" w:rsidR="00BF7253" w:rsidRPr="00DF1634" w:rsidDel="00740966" w:rsidRDefault="00BF7253" w:rsidP="00BF7253">
      <w:pPr>
        <w:pStyle w:val="NormalWeb"/>
        <w:shd w:val="clear" w:color="auto" w:fill="FFFFFF"/>
        <w:spacing w:before="0" w:beforeAutospacing="0" w:after="0" w:afterAutospacing="0"/>
        <w:ind w:firstLine="375"/>
        <w:jc w:val="both"/>
        <w:rPr>
          <w:del w:id="4102" w:author="Hayk-PC" w:date="2024-12-11T02:04:00Z"/>
          <w:rFonts w:ascii="GHEA Grapalat" w:eastAsiaTheme="minorHAnsi" w:hAnsi="GHEA Grapalat" w:cstheme="minorBidi"/>
          <w:rPrChange w:id="4103" w:author="Hayk-PC" w:date="2024-12-11T02:31:00Z">
            <w:rPr>
              <w:del w:id="4104" w:author="Hayk-PC" w:date="2024-12-11T02:04:00Z"/>
              <w:rFonts w:ascii="GHEA Grapalat" w:eastAsiaTheme="minorHAnsi" w:hAnsi="GHEA Grapalat" w:cstheme="minorBidi"/>
            </w:rPr>
          </w:rPrChange>
        </w:rPr>
      </w:pPr>
    </w:p>
    <w:p w14:paraId="37F942CE" w14:textId="6DE3DAD6" w:rsidR="00BF7253" w:rsidRPr="00DF1634" w:rsidDel="00740966" w:rsidRDefault="00BF7253" w:rsidP="00BF7253">
      <w:pPr>
        <w:pStyle w:val="NormalWeb"/>
        <w:shd w:val="clear" w:color="auto" w:fill="FFFFFF"/>
        <w:spacing w:before="0" w:beforeAutospacing="0" w:after="0" w:afterAutospacing="0"/>
        <w:ind w:firstLine="375"/>
        <w:jc w:val="both"/>
        <w:rPr>
          <w:del w:id="4105" w:author="Hayk-PC" w:date="2024-12-11T02:04:00Z"/>
          <w:rFonts w:ascii="GHEA Grapalat" w:eastAsiaTheme="minorHAnsi" w:hAnsi="GHEA Grapalat" w:cstheme="minorBidi"/>
          <w:rPrChange w:id="4106" w:author="Hayk-PC" w:date="2024-12-11T02:31:00Z">
            <w:rPr>
              <w:del w:id="4107" w:author="Hayk-PC" w:date="2024-12-11T02:04:00Z"/>
              <w:rFonts w:ascii="GHEA Grapalat" w:eastAsiaTheme="minorHAnsi" w:hAnsi="GHEA Grapalat" w:cstheme="minorBidi"/>
            </w:rPr>
          </w:rPrChange>
        </w:rPr>
      </w:pPr>
      <w:del w:id="4108" w:author="Hayk-PC" w:date="2024-12-11T02:04:00Z">
        <w:r w:rsidRPr="00DF1634" w:rsidDel="00740966">
          <w:rPr>
            <w:rFonts w:ascii="GHEA Grapalat" w:eastAsiaTheme="minorHAnsi" w:hAnsi="GHEA Grapalat" w:cstheme="minorBidi"/>
            <w:rPrChange w:id="4109" w:author="Hayk-PC" w:date="2024-12-11T02:31:00Z">
              <w:rPr>
                <w:rFonts w:ascii="GHEA Grapalat" w:eastAsiaTheme="minorHAnsi" w:hAnsi="GHEA Grapalat" w:cstheme="minorBidi"/>
              </w:rPr>
            </w:rPrChange>
          </w:rPr>
          <w:delText>7.</w:delText>
        </w:r>
        <w:r w:rsidRPr="00DF1634" w:rsidDel="00740966">
          <w:rPr>
            <w:rPrChange w:id="4110" w:author="Hayk-PC" w:date="2024-12-11T02:31:00Z">
              <w:rPr/>
            </w:rPrChange>
          </w:rPr>
          <w:delText xml:space="preserve"> </w:delText>
        </w:r>
        <w:r w:rsidRPr="00DF1634" w:rsidDel="00740966">
          <w:rPr>
            <w:rFonts w:ascii="GHEA Grapalat" w:eastAsiaTheme="minorHAnsi" w:hAnsi="GHEA Grapalat" w:cstheme="minorBidi"/>
            <w:rPrChange w:id="4111" w:author="Hayk-PC" w:date="2024-12-11T02:31:00Z">
              <w:rPr>
                <w:rFonts w:ascii="GHEA Grapalat" w:eastAsiaTheme="minorHAnsi" w:hAnsi="GHEA Grapalat" w:cstheme="minorBidi"/>
              </w:rPr>
            </w:rPrChange>
          </w:rPr>
          <w:delTex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delText>
        </w:r>
      </w:del>
    </w:p>
    <w:p w14:paraId="7084A33D" w14:textId="594F3B2D" w:rsidR="00BF7253" w:rsidRPr="00DF1634" w:rsidDel="00740966" w:rsidRDefault="00BF7253" w:rsidP="00BF7253">
      <w:pPr>
        <w:pStyle w:val="NormalWeb"/>
        <w:shd w:val="clear" w:color="auto" w:fill="FFFFFF"/>
        <w:spacing w:before="0" w:beforeAutospacing="0" w:after="0" w:afterAutospacing="0"/>
        <w:ind w:firstLine="375"/>
        <w:jc w:val="both"/>
        <w:rPr>
          <w:del w:id="4112" w:author="Hayk-PC" w:date="2024-12-11T02:04:00Z"/>
          <w:rFonts w:ascii="GHEA Grapalat" w:eastAsiaTheme="minorHAnsi" w:hAnsi="GHEA Grapalat" w:cstheme="minorBidi"/>
          <w:rPrChange w:id="4113" w:author="Hayk-PC" w:date="2024-12-11T02:31:00Z">
            <w:rPr>
              <w:del w:id="4114" w:author="Hayk-PC" w:date="2024-12-11T02:04:00Z"/>
              <w:rFonts w:ascii="GHEA Grapalat" w:eastAsiaTheme="minorHAnsi" w:hAnsi="GHEA Grapalat" w:cstheme="minorBidi"/>
            </w:rPr>
          </w:rPrChange>
        </w:rPr>
      </w:pPr>
    </w:p>
    <w:p w14:paraId="2B77432A" w14:textId="14B75794" w:rsidR="00BF7253" w:rsidRPr="00DF1634" w:rsidDel="00740966" w:rsidRDefault="00BF7253" w:rsidP="00BF7253">
      <w:pPr>
        <w:pStyle w:val="NormalWeb"/>
        <w:shd w:val="clear" w:color="auto" w:fill="FFFFFF"/>
        <w:spacing w:before="0" w:beforeAutospacing="0" w:after="0" w:afterAutospacing="0"/>
        <w:ind w:firstLine="375"/>
        <w:jc w:val="both"/>
        <w:rPr>
          <w:del w:id="4115" w:author="Hayk-PC" w:date="2024-12-11T02:04:00Z"/>
          <w:rFonts w:ascii="GHEA Grapalat" w:eastAsiaTheme="minorHAnsi" w:hAnsi="GHEA Grapalat" w:cstheme="minorBidi"/>
          <w:rPrChange w:id="4116" w:author="Hayk-PC" w:date="2024-12-11T02:31:00Z">
            <w:rPr>
              <w:del w:id="4117" w:author="Hayk-PC" w:date="2024-12-11T02:04:00Z"/>
              <w:rFonts w:ascii="GHEA Grapalat" w:eastAsiaTheme="minorHAnsi" w:hAnsi="GHEA Grapalat" w:cstheme="minorBidi"/>
            </w:rPr>
          </w:rPrChange>
        </w:rPr>
      </w:pPr>
      <w:del w:id="4118" w:author="Hayk-PC" w:date="2024-12-11T02:04:00Z">
        <w:r w:rsidRPr="00DF1634" w:rsidDel="00740966">
          <w:rPr>
            <w:rFonts w:ascii="GHEA Grapalat" w:eastAsiaTheme="minorHAnsi" w:hAnsi="GHEA Grapalat" w:cstheme="minorBidi"/>
            <w:rPrChange w:id="4119" w:author="Hayk-PC" w:date="2024-12-11T02:31:00Z">
              <w:rPr>
                <w:rFonts w:ascii="GHEA Grapalat" w:eastAsiaTheme="minorHAnsi" w:hAnsi="GHEA Grapalat" w:cstheme="minorBidi"/>
              </w:rPr>
            </w:rPrChange>
          </w:rPr>
          <w:delText>8.</w:delText>
        </w:r>
        <w:r w:rsidRPr="00DF1634" w:rsidDel="00740966">
          <w:rPr>
            <w:rPrChange w:id="4120" w:author="Hayk-PC" w:date="2024-12-11T02:31:00Z">
              <w:rPr/>
            </w:rPrChange>
          </w:rPr>
          <w:delText xml:space="preserve"> </w:delText>
        </w:r>
        <w:r w:rsidRPr="00DF1634" w:rsidDel="00740966">
          <w:rPr>
            <w:rFonts w:ascii="GHEA Grapalat" w:eastAsiaTheme="minorHAnsi" w:hAnsi="GHEA Grapalat" w:cstheme="minorBidi"/>
            <w:rPrChange w:id="4121" w:author="Hayk-PC" w:date="2024-12-11T02:31:00Z">
              <w:rPr>
                <w:rFonts w:ascii="GHEA Grapalat" w:eastAsiaTheme="minorHAnsi" w:hAnsi="GHEA Grapalat" w:cstheme="minorBidi"/>
              </w:rPr>
            </w:rPrChange>
          </w:rPr>
          <w:delText>Лицо, выдающее гарантию, отклоняет требование бенефициара, если:</w:delText>
        </w:r>
      </w:del>
    </w:p>
    <w:p w14:paraId="19585A3B" w14:textId="61A5DA7D" w:rsidR="00BF7253" w:rsidRPr="00DF1634" w:rsidDel="00740966" w:rsidRDefault="00BF7253" w:rsidP="00BF7253">
      <w:pPr>
        <w:pStyle w:val="NormalWeb"/>
        <w:shd w:val="clear" w:color="auto" w:fill="FFFFFF"/>
        <w:spacing w:before="0" w:beforeAutospacing="0" w:after="0" w:afterAutospacing="0"/>
        <w:ind w:firstLine="375"/>
        <w:jc w:val="both"/>
        <w:rPr>
          <w:del w:id="4122" w:author="Hayk-PC" w:date="2024-12-11T02:04:00Z"/>
          <w:rFonts w:ascii="GHEA Grapalat" w:eastAsiaTheme="minorHAnsi" w:hAnsi="GHEA Grapalat" w:cstheme="minorBidi"/>
          <w:rPrChange w:id="4123" w:author="Hayk-PC" w:date="2024-12-11T02:31:00Z">
            <w:rPr>
              <w:del w:id="4124" w:author="Hayk-PC" w:date="2024-12-11T02:04:00Z"/>
              <w:rFonts w:ascii="GHEA Grapalat" w:eastAsiaTheme="minorHAnsi" w:hAnsi="GHEA Grapalat" w:cstheme="minorBidi"/>
            </w:rPr>
          </w:rPrChange>
        </w:rPr>
      </w:pPr>
      <w:del w:id="4125" w:author="Hayk-PC" w:date="2024-12-11T02:04:00Z">
        <w:r w:rsidRPr="00DF1634" w:rsidDel="00740966">
          <w:rPr>
            <w:rFonts w:ascii="GHEA Grapalat" w:eastAsiaTheme="minorHAnsi" w:hAnsi="GHEA Grapalat" w:cstheme="minorBidi"/>
            <w:rPrChange w:id="4126" w:author="Hayk-PC" w:date="2024-12-11T02:31:00Z">
              <w:rPr>
                <w:rFonts w:ascii="GHEA Grapalat" w:eastAsiaTheme="minorHAnsi" w:hAnsi="GHEA Grapalat" w:cstheme="minorBidi"/>
              </w:rPr>
            </w:rPrChange>
          </w:rPr>
          <w:delText>1) требование или прилагаемые документы не соответствуют условиям настоящей гарантии,</w:delText>
        </w:r>
      </w:del>
    </w:p>
    <w:p w14:paraId="6D8A5735" w14:textId="69A98A7B" w:rsidR="00BF7253" w:rsidRPr="00DF1634" w:rsidDel="00740966" w:rsidRDefault="00BF7253" w:rsidP="00BF7253">
      <w:pPr>
        <w:pStyle w:val="NormalWeb"/>
        <w:shd w:val="clear" w:color="auto" w:fill="FFFFFF"/>
        <w:spacing w:before="0" w:beforeAutospacing="0" w:after="0" w:afterAutospacing="0"/>
        <w:ind w:firstLine="375"/>
        <w:rPr>
          <w:del w:id="4127" w:author="Hayk-PC" w:date="2024-12-11T02:04:00Z"/>
          <w:rFonts w:ascii="GHEA Grapalat" w:eastAsiaTheme="minorHAnsi" w:hAnsi="GHEA Grapalat" w:cstheme="minorBidi"/>
          <w:rPrChange w:id="4128" w:author="Hayk-PC" w:date="2024-12-11T02:31:00Z">
            <w:rPr>
              <w:del w:id="4129" w:author="Hayk-PC" w:date="2024-12-11T02:04:00Z"/>
              <w:rFonts w:ascii="GHEA Grapalat" w:eastAsiaTheme="minorHAnsi" w:hAnsi="GHEA Grapalat" w:cstheme="minorBidi"/>
            </w:rPr>
          </w:rPrChange>
        </w:rPr>
      </w:pPr>
      <w:del w:id="4130" w:author="Hayk-PC" w:date="2024-12-11T02:04:00Z">
        <w:r w:rsidRPr="00DF1634" w:rsidDel="00740966">
          <w:rPr>
            <w:rFonts w:ascii="GHEA Grapalat" w:eastAsiaTheme="minorHAnsi" w:hAnsi="GHEA Grapalat" w:cstheme="minorBidi"/>
            <w:rPrChange w:id="4131" w:author="Hayk-PC" w:date="2024-12-11T02:31:00Z">
              <w:rPr>
                <w:rFonts w:ascii="GHEA Grapalat" w:eastAsiaTheme="minorHAnsi" w:hAnsi="GHEA Grapalat" w:cstheme="minorBidi"/>
              </w:rPr>
            </w:rPrChange>
          </w:rPr>
          <w:delText>2) требование представлено по истечении срока, установленного гарантией.</w:delText>
        </w:r>
      </w:del>
    </w:p>
    <w:p w14:paraId="6F407AEC" w14:textId="28327025" w:rsidR="00BF7253" w:rsidRPr="00DF1634" w:rsidDel="00740966" w:rsidRDefault="00BF7253" w:rsidP="00BF7253">
      <w:pPr>
        <w:pStyle w:val="NormalWeb"/>
        <w:shd w:val="clear" w:color="auto" w:fill="FFFFFF"/>
        <w:spacing w:before="0" w:beforeAutospacing="0" w:after="0" w:afterAutospacing="0"/>
        <w:ind w:firstLine="375"/>
        <w:rPr>
          <w:del w:id="4132" w:author="Hayk-PC" w:date="2024-12-11T02:04:00Z"/>
          <w:rFonts w:ascii="GHEA Grapalat" w:eastAsiaTheme="minorHAnsi" w:hAnsi="GHEA Grapalat" w:cstheme="minorBidi"/>
          <w:rPrChange w:id="4133" w:author="Hayk-PC" w:date="2024-12-11T02:31:00Z">
            <w:rPr>
              <w:del w:id="4134" w:author="Hayk-PC" w:date="2024-12-11T02:04:00Z"/>
              <w:rFonts w:ascii="GHEA Grapalat" w:eastAsiaTheme="minorHAnsi" w:hAnsi="GHEA Grapalat" w:cstheme="minorBidi"/>
            </w:rPr>
          </w:rPrChange>
        </w:rPr>
      </w:pPr>
    </w:p>
    <w:p w14:paraId="17B89484" w14:textId="0E2F7F6E" w:rsidR="00BF7253" w:rsidRPr="00DF1634" w:rsidDel="00740966" w:rsidRDefault="00BF7253" w:rsidP="00BF7253">
      <w:pPr>
        <w:pStyle w:val="NormalWeb"/>
        <w:shd w:val="clear" w:color="auto" w:fill="FFFFFF"/>
        <w:spacing w:before="0" w:beforeAutospacing="0" w:after="0" w:afterAutospacing="0"/>
        <w:ind w:firstLine="375"/>
        <w:rPr>
          <w:del w:id="4135" w:author="Hayk-PC" w:date="2024-12-11T02:04:00Z"/>
          <w:rFonts w:ascii="GHEA Grapalat" w:eastAsiaTheme="minorHAnsi" w:hAnsi="GHEA Grapalat" w:cstheme="minorBidi"/>
          <w:rPrChange w:id="4136" w:author="Hayk-PC" w:date="2024-12-11T02:31:00Z">
            <w:rPr>
              <w:del w:id="4137" w:author="Hayk-PC" w:date="2024-12-11T02:04:00Z"/>
              <w:rFonts w:ascii="GHEA Grapalat" w:eastAsiaTheme="minorHAnsi" w:hAnsi="GHEA Grapalat" w:cstheme="minorBidi"/>
            </w:rPr>
          </w:rPrChange>
        </w:rPr>
      </w:pPr>
      <w:del w:id="4138" w:author="Hayk-PC" w:date="2024-12-11T02:04:00Z">
        <w:r w:rsidRPr="00DF1634" w:rsidDel="00740966">
          <w:rPr>
            <w:rFonts w:ascii="GHEA Grapalat" w:eastAsiaTheme="minorHAnsi" w:hAnsi="GHEA Grapalat" w:cstheme="minorBidi"/>
            <w:rPrChange w:id="4139" w:author="Hayk-PC" w:date="2024-12-11T02:31:00Z">
              <w:rPr>
                <w:rFonts w:ascii="GHEA Grapalat" w:eastAsiaTheme="minorHAnsi" w:hAnsi="GHEA Grapalat" w:cstheme="minorBidi"/>
              </w:rPr>
            </w:rPrChange>
          </w:rPr>
          <w:delTex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delText>
        </w:r>
      </w:del>
    </w:p>
    <w:p w14:paraId="1F264B45" w14:textId="3D4C950B" w:rsidR="00BF7253" w:rsidRPr="00DF1634" w:rsidDel="00740966" w:rsidRDefault="00BF7253" w:rsidP="00BF7253">
      <w:pPr>
        <w:pStyle w:val="NormalWeb"/>
        <w:shd w:val="clear" w:color="auto" w:fill="FFFFFF"/>
        <w:spacing w:before="0" w:beforeAutospacing="0" w:after="0" w:afterAutospacing="0"/>
        <w:ind w:firstLine="375"/>
        <w:rPr>
          <w:del w:id="4140" w:author="Hayk-PC" w:date="2024-12-11T02:04:00Z"/>
          <w:rFonts w:ascii="GHEA Grapalat" w:eastAsiaTheme="minorHAnsi" w:hAnsi="GHEA Grapalat" w:cstheme="minorBidi"/>
          <w:rPrChange w:id="4141" w:author="Hayk-PC" w:date="2024-12-11T02:31:00Z">
            <w:rPr>
              <w:del w:id="4142" w:author="Hayk-PC" w:date="2024-12-11T02:04:00Z"/>
              <w:rFonts w:ascii="GHEA Grapalat" w:eastAsiaTheme="minorHAnsi" w:hAnsi="GHEA Grapalat" w:cstheme="minorBidi"/>
            </w:rPr>
          </w:rPrChange>
        </w:rPr>
      </w:pPr>
      <w:del w:id="4143" w:author="Hayk-PC" w:date="2024-12-11T02:04:00Z">
        <w:r w:rsidRPr="00DF1634" w:rsidDel="00740966">
          <w:rPr>
            <w:rFonts w:ascii="GHEA Grapalat" w:eastAsiaTheme="minorHAnsi" w:hAnsi="GHEA Grapalat" w:cstheme="minorBidi"/>
            <w:rPrChange w:id="4144" w:author="Hayk-PC" w:date="2024-12-11T02:31:00Z">
              <w:rPr>
                <w:rFonts w:ascii="GHEA Grapalat" w:eastAsiaTheme="minorHAnsi" w:hAnsi="GHEA Grapalat" w:cstheme="minorBidi"/>
              </w:rPr>
            </w:rPrChange>
          </w:rPr>
          <w:delText xml:space="preserve"> 10. К настоящей гарантии применяются соответствующие положения Гражданского кодекса Республики Армения</w:delText>
        </w:r>
      </w:del>
    </w:p>
    <w:p w14:paraId="1B225C34" w14:textId="6B89EDA1" w:rsidR="00BF7253" w:rsidRPr="00DF1634" w:rsidDel="00740966" w:rsidRDefault="00BF7253" w:rsidP="00BF7253">
      <w:pPr>
        <w:pStyle w:val="NormalWeb"/>
        <w:shd w:val="clear" w:color="auto" w:fill="FFFFFF"/>
        <w:spacing w:before="0" w:beforeAutospacing="0" w:after="0" w:afterAutospacing="0"/>
        <w:ind w:firstLine="375"/>
        <w:jc w:val="both"/>
        <w:rPr>
          <w:del w:id="4145" w:author="Hayk-PC" w:date="2024-12-11T02:04:00Z"/>
          <w:rFonts w:ascii="GHEA Grapalat" w:eastAsiaTheme="minorHAnsi" w:hAnsi="GHEA Grapalat" w:cstheme="minorBidi"/>
          <w:rPrChange w:id="4146" w:author="Hayk-PC" w:date="2024-12-11T02:31:00Z">
            <w:rPr>
              <w:del w:id="4147" w:author="Hayk-PC" w:date="2024-12-11T02:04:00Z"/>
              <w:rFonts w:ascii="GHEA Grapalat" w:eastAsiaTheme="minorHAnsi" w:hAnsi="GHEA Grapalat" w:cstheme="minorBidi"/>
            </w:rPr>
          </w:rPrChange>
        </w:rPr>
      </w:pPr>
      <w:del w:id="4148" w:author="Hayk-PC" w:date="2024-12-11T02:04:00Z">
        <w:r w:rsidRPr="00DF1634" w:rsidDel="00740966">
          <w:rPr>
            <w:rFonts w:ascii="GHEA Grapalat" w:eastAsiaTheme="minorHAnsi" w:hAnsi="GHEA Grapalat" w:cstheme="minorBidi"/>
            <w:rPrChange w:id="4149" w:author="Hayk-PC" w:date="2024-12-11T02:31:00Z">
              <w:rPr>
                <w:rFonts w:ascii="GHEA Grapalat" w:eastAsiaTheme="minorHAnsi" w:hAnsi="GHEA Grapalat" w:cstheme="minorBidi"/>
              </w:rPr>
            </w:rPrChange>
          </w:rPr>
          <w:delText xml:space="preserve">  11. Споры, возникающие в связи с настоящей гарантией, подлежат разрешению в порядке, установленном законодательством Республики Армения.</w:delText>
        </w:r>
      </w:del>
    </w:p>
    <w:p w14:paraId="1037EAF8" w14:textId="256E2589" w:rsidR="00BF7253" w:rsidRPr="00DF1634" w:rsidDel="00740966" w:rsidRDefault="00BF7253" w:rsidP="00BF7253">
      <w:pPr>
        <w:pStyle w:val="NormalWeb"/>
        <w:shd w:val="clear" w:color="auto" w:fill="FFFFFF"/>
        <w:spacing w:before="0" w:beforeAutospacing="0" w:after="0" w:afterAutospacing="0"/>
        <w:ind w:firstLine="375"/>
        <w:jc w:val="both"/>
        <w:rPr>
          <w:del w:id="4150" w:author="Hayk-PC" w:date="2024-12-11T02:04:00Z"/>
          <w:rFonts w:ascii="GHEA Grapalat" w:eastAsiaTheme="minorHAnsi" w:hAnsi="GHEA Grapalat" w:cstheme="minorBidi"/>
          <w:rPrChange w:id="4151" w:author="Hayk-PC" w:date="2024-12-11T02:31:00Z">
            <w:rPr>
              <w:del w:id="4152" w:author="Hayk-PC" w:date="2024-12-11T02:04:00Z"/>
              <w:rFonts w:ascii="GHEA Grapalat" w:eastAsiaTheme="minorHAnsi" w:hAnsi="GHEA Grapalat" w:cstheme="minorBidi"/>
            </w:rPr>
          </w:rPrChange>
        </w:rPr>
      </w:pPr>
    </w:p>
    <w:p w14:paraId="4C3DE8C9" w14:textId="0DA2CFEA" w:rsidR="00BF7253" w:rsidRPr="00DF1634" w:rsidDel="00740966" w:rsidRDefault="00BF7253" w:rsidP="00BF7253">
      <w:pPr>
        <w:pStyle w:val="NormalWeb"/>
        <w:shd w:val="clear" w:color="auto" w:fill="FFFFFF"/>
        <w:spacing w:before="0" w:beforeAutospacing="0" w:after="0" w:afterAutospacing="0"/>
        <w:ind w:firstLine="375"/>
        <w:jc w:val="both"/>
        <w:rPr>
          <w:del w:id="4153" w:author="Hayk-PC" w:date="2024-12-11T02:04:00Z"/>
          <w:rFonts w:ascii="GHEA Grapalat" w:hAnsi="GHEA Grapalat"/>
          <w:sz w:val="20"/>
          <w:szCs w:val="20"/>
          <w:rPrChange w:id="4154" w:author="Hayk-PC" w:date="2024-12-11T02:31:00Z">
            <w:rPr>
              <w:del w:id="4155" w:author="Hayk-PC" w:date="2024-12-11T02:04:00Z"/>
              <w:rFonts w:ascii="GHEA Grapalat" w:hAnsi="GHEA Grapalat"/>
              <w:sz w:val="20"/>
              <w:szCs w:val="20"/>
            </w:rPr>
          </w:rPrChange>
        </w:rPr>
      </w:pPr>
    </w:p>
    <w:p w14:paraId="7E1845CD" w14:textId="3EBDF159" w:rsidR="00BF7253" w:rsidRPr="00DF1634" w:rsidDel="00740966" w:rsidRDefault="00BF7253" w:rsidP="00BF7253">
      <w:pPr>
        <w:pStyle w:val="NormalWeb"/>
        <w:shd w:val="clear" w:color="auto" w:fill="FFFFFF"/>
        <w:spacing w:before="0" w:beforeAutospacing="0" w:after="0" w:afterAutospacing="0"/>
        <w:ind w:firstLine="375"/>
        <w:jc w:val="both"/>
        <w:rPr>
          <w:del w:id="4156" w:author="Hayk-PC" w:date="2024-12-11T02:04:00Z"/>
          <w:rFonts w:ascii="GHEA Grapalat" w:hAnsi="GHEA Grapalat"/>
          <w:sz w:val="20"/>
          <w:szCs w:val="20"/>
          <w:u w:val="single"/>
          <w:lang w:val="hy-AM"/>
          <w:rPrChange w:id="4157" w:author="Hayk-PC" w:date="2024-12-11T02:31:00Z">
            <w:rPr>
              <w:del w:id="4158" w:author="Hayk-PC" w:date="2024-12-11T02:04:00Z"/>
              <w:rFonts w:ascii="GHEA Grapalat" w:hAnsi="GHEA Grapalat"/>
              <w:sz w:val="20"/>
              <w:szCs w:val="20"/>
              <w:u w:val="single"/>
              <w:lang w:val="hy-AM"/>
            </w:rPr>
          </w:rPrChange>
        </w:rPr>
      </w:pPr>
      <w:del w:id="4159" w:author="Hayk-PC" w:date="2024-12-11T02:04:00Z">
        <w:r w:rsidRPr="00DF1634" w:rsidDel="00740966">
          <w:rPr>
            <w:rFonts w:ascii="GHEA Grapalat" w:hAnsi="GHEA Grapalat"/>
            <w:sz w:val="20"/>
            <w:szCs w:val="20"/>
            <w:lang w:val="hy-AM"/>
            <w:rPrChange w:id="4160" w:author="Hayk-PC" w:date="2024-12-11T02:31:00Z">
              <w:rPr>
                <w:rFonts w:ascii="GHEA Grapalat" w:hAnsi="GHEA Grapalat"/>
                <w:sz w:val="20"/>
                <w:szCs w:val="20"/>
                <w:lang w:val="hy-AM"/>
              </w:rPr>
            </w:rPrChange>
          </w:rPr>
          <w:delText>Руководитель исполнительного органа</w:delText>
        </w:r>
        <w:r w:rsidRPr="00DF1634" w:rsidDel="00740966">
          <w:rPr>
            <w:rFonts w:ascii="GHEA Grapalat" w:hAnsi="GHEA Grapalat"/>
            <w:sz w:val="20"/>
            <w:szCs w:val="20"/>
            <w:u w:val="single"/>
            <w:lang w:val="hy-AM"/>
            <w:rPrChange w:id="4161" w:author="Hayk-PC" w:date="2024-12-11T02:31:00Z">
              <w:rPr>
                <w:rFonts w:ascii="GHEA Grapalat" w:hAnsi="GHEA Grapalat"/>
                <w:sz w:val="20"/>
                <w:szCs w:val="20"/>
                <w:u w:val="single"/>
                <w:lang w:val="hy-AM"/>
              </w:rPr>
            </w:rPrChange>
          </w:rPr>
          <w:tab/>
        </w:r>
        <w:r w:rsidRPr="00DF1634" w:rsidDel="00740966">
          <w:rPr>
            <w:rFonts w:ascii="GHEA Grapalat" w:hAnsi="GHEA Grapalat"/>
            <w:sz w:val="20"/>
            <w:szCs w:val="20"/>
            <w:u w:val="single"/>
            <w:lang w:val="hy-AM"/>
            <w:rPrChange w:id="4162" w:author="Hayk-PC" w:date="2024-12-11T02:31:00Z">
              <w:rPr>
                <w:rFonts w:ascii="GHEA Grapalat" w:hAnsi="GHEA Grapalat"/>
                <w:sz w:val="20"/>
                <w:szCs w:val="20"/>
                <w:u w:val="single"/>
                <w:lang w:val="hy-AM"/>
              </w:rPr>
            </w:rPrChange>
          </w:rPr>
          <w:tab/>
        </w:r>
        <w:r w:rsidRPr="00DF1634" w:rsidDel="00740966">
          <w:rPr>
            <w:rFonts w:ascii="GHEA Grapalat" w:hAnsi="GHEA Grapalat"/>
            <w:sz w:val="20"/>
            <w:szCs w:val="20"/>
            <w:u w:val="single"/>
            <w:lang w:val="hy-AM"/>
            <w:rPrChange w:id="4163" w:author="Hayk-PC" w:date="2024-12-11T02:31:00Z">
              <w:rPr>
                <w:rFonts w:ascii="GHEA Grapalat" w:hAnsi="GHEA Grapalat"/>
                <w:sz w:val="20"/>
                <w:szCs w:val="20"/>
                <w:u w:val="single"/>
                <w:lang w:val="hy-AM"/>
              </w:rPr>
            </w:rPrChange>
          </w:rPr>
          <w:tab/>
        </w:r>
        <w:r w:rsidRPr="00DF1634" w:rsidDel="00740966">
          <w:rPr>
            <w:rFonts w:ascii="GHEA Grapalat" w:hAnsi="GHEA Grapalat"/>
            <w:sz w:val="20"/>
            <w:szCs w:val="20"/>
            <w:u w:val="single"/>
            <w:lang w:val="hy-AM"/>
            <w:rPrChange w:id="4164" w:author="Hayk-PC" w:date="2024-12-11T02:31:00Z">
              <w:rPr>
                <w:rFonts w:ascii="GHEA Grapalat" w:hAnsi="GHEA Grapalat"/>
                <w:sz w:val="20"/>
                <w:szCs w:val="20"/>
                <w:u w:val="single"/>
                <w:lang w:val="hy-AM"/>
              </w:rPr>
            </w:rPrChange>
          </w:rPr>
          <w:tab/>
        </w:r>
        <w:r w:rsidRPr="00DF1634" w:rsidDel="00740966">
          <w:rPr>
            <w:rFonts w:ascii="GHEA Grapalat" w:hAnsi="GHEA Grapalat"/>
            <w:sz w:val="20"/>
            <w:szCs w:val="20"/>
            <w:u w:val="single"/>
            <w:lang w:val="hy-AM"/>
            <w:rPrChange w:id="4165" w:author="Hayk-PC" w:date="2024-12-11T02:31:00Z">
              <w:rPr>
                <w:rFonts w:ascii="GHEA Grapalat" w:hAnsi="GHEA Grapalat"/>
                <w:sz w:val="20"/>
                <w:szCs w:val="20"/>
                <w:u w:val="single"/>
                <w:lang w:val="hy-AM"/>
              </w:rPr>
            </w:rPrChange>
          </w:rPr>
          <w:tab/>
        </w:r>
        <w:r w:rsidRPr="00DF1634" w:rsidDel="00740966">
          <w:rPr>
            <w:rFonts w:ascii="GHEA Grapalat" w:hAnsi="GHEA Grapalat"/>
            <w:sz w:val="20"/>
            <w:szCs w:val="20"/>
            <w:u w:val="single"/>
            <w:lang w:val="hy-AM"/>
            <w:rPrChange w:id="4166" w:author="Hayk-PC" w:date="2024-12-11T02:31:00Z">
              <w:rPr>
                <w:rFonts w:ascii="GHEA Grapalat" w:hAnsi="GHEA Grapalat"/>
                <w:sz w:val="20"/>
                <w:szCs w:val="20"/>
                <w:u w:val="single"/>
                <w:lang w:val="hy-AM"/>
              </w:rPr>
            </w:rPrChange>
          </w:rPr>
          <w:tab/>
        </w:r>
      </w:del>
    </w:p>
    <w:p w14:paraId="043AC110" w14:textId="17E0BAC7" w:rsidR="00BF7253" w:rsidRPr="00DF1634" w:rsidDel="00740966" w:rsidRDefault="00BF7253" w:rsidP="00BF7253">
      <w:pPr>
        <w:pStyle w:val="NormalWeb"/>
        <w:shd w:val="clear" w:color="auto" w:fill="FFFFFF"/>
        <w:spacing w:before="0" w:beforeAutospacing="0" w:after="0" w:afterAutospacing="0"/>
        <w:ind w:firstLine="375"/>
        <w:jc w:val="both"/>
        <w:rPr>
          <w:del w:id="4167" w:author="Hayk-PC" w:date="2024-12-11T02:04:00Z"/>
          <w:rFonts w:ascii="GHEA Grapalat" w:hAnsi="GHEA Grapalat"/>
          <w:sz w:val="20"/>
          <w:szCs w:val="20"/>
          <w:lang w:val="hy-AM"/>
          <w:rPrChange w:id="4168" w:author="Hayk-PC" w:date="2024-12-11T02:31:00Z">
            <w:rPr>
              <w:del w:id="4169" w:author="Hayk-PC" w:date="2024-12-11T02:04:00Z"/>
              <w:rFonts w:ascii="GHEA Grapalat" w:hAnsi="GHEA Grapalat"/>
              <w:sz w:val="20"/>
              <w:szCs w:val="20"/>
              <w:lang w:val="hy-AM"/>
            </w:rPr>
          </w:rPrChange>
        </w:rPr>
      </w:pPr>
    </w:p>
    <w:p w14:paraId="5D0D3264" w14:textId="236A16CC" w:rsidR="00BF7253" w:rsidRPr="00DF1634" w:rsidDel="00740966" w:rsidRDefault="00BF7253" w:rsidP="00BF7253">
      <w:pPr>
        <w:pStyle w:val="NormalWeb"/>
        <w:shd w:val="clear" w:color="auto" w:fill="FFFFFF"/>
        <w:spacing w:before="0" w:beforeAutospacing="0" w:after="0" w:afterAutospacing="0"/>
        <w:ind w:firstLine="375"/>
        <w:jc w:val="both"/>
        <w:rPr>
          <w:del w:id="4170" w:author="Hayk-PC" w:date="2024-12-11T02:04:00Z"/>
          <w:rFonts w:ascii="GHEA Grapalat" w:hAnsi="GHEA Grapalat"/>
          <w:sz w:val="20"/>
          <w:szCs w:val="20"/>
          <w:lang w:val="hy-AM"/>
          <w:rPrChange w:id="4171" w:author="Hayk-PC" w:date="2024-12-11T02:31:00Z">
            <w:rPr>
              <w:del w:id="4172" w:author="Hayk-PC" w:date="2024-12-11T02:04:00Z"/>
              <w:rFonts w:ascii="GHEA Grapalat" w:hAnsi="GHEA Grapalat"/>
              <w:sz w:val="20"/>
              <w:szCs w:val="20"/>
              <w:lang w:val="hy-AM"/>
            </w:rPr>
          </w:rPrChange>
        </w:rPr>
      </w:pPr>
    </w:p>
    <w:p w14:paraId="5E530D47" w14:textId="731546F8" w:rsidR="00BF7253" w:rsidRPr="00DF1634" w:rsidDel="00740966" w:rsidRDefault="00BF7253" w:rsidP="00BF7253">
      <w:pPr>
        <w:pStyle w:val="NormalWeb"/>
        <w:shd w:val="clear" w:color="auto" w:fill="FFFFFF"/>
        <w:spacing w:before="0" w:beforeAutospacing="0" w:after="0" w:afterAutospacing="0"/>
        <w:ind w:firstLine="375"/>
        <w:jc w:val="both"/>
        <w:rPr>
          <w:del w:id="4173" w:author="Hayk-PC" w:date="2024-12-11T02:04:00Z"/>
          <w:rFonts w:ascii="GHEA Grapalat" w:hAnsi="GHEA Grapalat"/>
          <w:sz w:val="20"/>
          <w:szCs w:val="20"/>
          <w:lang w:val="hy-AM"/>
          <w:rPrChange w:id="4174" w:author="Hayk-PC" w:date="2024-12-11T02:31:00Z">
            <w:rPr>
              <w:del w:id="4175" w:author="Hayk-PC" w:date="2024-12-11T02:04:00Z"/>
              <w:rFonts w:ascii="GHEA Grapalat" w:hAnsi="GHEA Grapalat"/>
              <w:sz w:val="20"/>
              <w:szCs w:val="20"/>
              <w:lang w:val="hy-AM"/>
            </w:rPr>
          </w:rPrChange>
        </w:rPr>
      </w:pPr>
      <w:del w:id="4176" w:author="Hayk-PC" w:date="2024-12-11T02:04:00Z">
        <w:r w:rsidRPr="00DF1634" w:rsidDel="00740966">
          <w:rPr>
            <w:rFonts w:ascii="GHEA Grapalat" w:hAnsi="GHEA Grapalat"/>
            <w:sz w:val="20"/>
            <w:szCs w:val="20"/>
            <w:u w:val="single"/>
            <w:lang w:val="hy-AM"/>
            <w:rPrChange w:id="4177" w:author="Hayk-PC" w:date="2024-12-11T02:31:00Z">
              <w:rPr>
                <w:rFonts w:ascii="GHEA Grapalat" w:hAnsi="GHEA Grapalat"/>
                <w:sz w:val="20"/>
                <w:szCs w:val="20"/>
                <w:u w:val="single"/>
                <w:lang w:val="hy-AM"/>
              </w:rPr>
            </w:rPrChange>
          </w:rPr>
          <w:tab/>
        </w:r>
        <w:r w:rsidRPr="00DF1634" w:rsidDel="00740966">
          <w:rPr>
            <w:rFonts w:ascii="GHEA Grapalat" w:hAnsi="GHEA Grapalat"/>
            <w:sz w:val="20"/>
            <w:szCs w:val="20"/>
            <w:u w:val="single"/>
            <w:lang w:val="hy-AM"/>
            <w:rPrChange w:id="4178" w:author="Hayk-PC" w:date="2024-12-11T02:31:00Z">
              <w:rPr>
                <w:rFonts w:ascii="GHEA Grapalat" w:hAnsi="GHEA Grapalat"/>
                <w:sz w:val="20"/>
                <w:szCs w:val="20"/>
                <w:u w:val="single"/>
                <w:lang w:val="hy-AM"/>
              </w:rPr>
            </w:rPrChange>
          </w:rPr>
          <w:tab/>
        </w:r>
        <w:r w:rsidRPr="00DF1634" w:rsidDel="00740966">
          <w:rPr>
            <w:rFonts w:ascii="GHEA Grapalat" w:hAnsi="GHEA Grapalat"/>
            <w:sz w:val="20"/>
            <w:szCs w:val="20"/>
            <w:u w:val="single"/>
            <w:lang w:val="hy-AM"/>
            <w:rPrChange w:id="4179" w:author="Hayk-PC" w:date="2024-12-11T02:31:00Z">
              <w:rPr>
                <w:rFonts w:ascii="GHEA Grapalat" w:hAnsi="GHEA Grapalat"/>
                <w:sz w:val="20"/>
                <w:szCs w:val="20"/>
                <w:u w:val="single"/>
                <w:lang w:val="hy-AM"/>
              </w:rPr>
            </w:rPrChange>
          </w:rPr>
          <w:tab/>
        </w:r>
        <w:r w:rsidRPr="00DF1634" w:rsidDel="00740966">
          <w:rPr>
            <w:rFonts w:ascii="GHEA Grapalat" w:hAnsi="GHEA Grapalat"/>
            <w:sz w:val="20"/>
            <w:szCs w:val="20"/>
            <w:u w:val="single"/>
            <w:lang w:val="hy-AM"/>
            <w:rPrChange w:id="4180" w:author="Hayk-PC" w:date="2024-12-11T02:31:00Z">
              <w:rPr>
                <w:rFonts w:ascii="GHEA Grapalat" w:hAnsi="GHEA Grapalat"/>
                <w:sz w:val="20"/>
                <w:szCs w:val="20"/>
                <w:u w:val="single"/>
                <w:lang w:val="hy-AM"/>
              </w:rPr>
            </w:rPrChange>
          </w:rPr>
          <w:tab/>
        </w:r>
        <w:r w:rsidRPr="00DF1634" w:rsidDel="00740966">
          <w:rPr>
            <w:rFonts w:ascii="GHEA Grapalat" w:hAnsi="GHEA Grapalat"/>
            <w:sz w:val="20"/>
            <w:szCs w:val="20"/>
            <w:u w:val="single"/>
            <w:lang w:val="hy-AM"/>
            <w:rPrChange w:id="4181" w:author="Hayk-PC" w:date="2024-12-11T02:31:00Z">
              <w:rPr>
                <w:rFonts w:ascii="GHEA Grapalat" w:hAnsi="GHEA Grapalat"/>
                <w:sz w:val="20"/>
                <w:szCs w:val="20"/>
                <w:u w:val="single"/>
                <w:lang w:val="hy-AM"/>
              </w:rPr>
            </w:rPrChange>
          </w:rPr>
          <w:tab/>
        </w:r>
        <w:r w:rsidRPr="00DF1634" w:rsidDel="00740966">
          <w:rPr>
            <w:rFonts w:ascii="GHEA Grapalat" w:hAnsi="GHEA Grapalat"/>
            <w:sz w:val="20"/>
            <w:szCs w:val="20"/>
            <w:u w:val="single"/>
            <w:lang w:val="hy-AM"/>
            <w:rPrChange w:id="4182" w:author="Hayk-PC" w:date="2024-12-11T02:31:00Z">
              <w:rPr>
                <w:rFonts w:ascii="GHEA Grapalat" w:hAnsi="GHEA Grapalat"/>
                <w:sz w:val="20"/>
                <w:szCs w:val="20"/>
                <w:u w:val="single"/>
                <w:lang w:val="hy-AM"/>
              </w:rPr>
            </w:rPrChange>
          </w:rPr>
          <w:tab/>
        </w:r>
        <w:r w:rsidRPr="00DF1634" w:rsidDel="00740966">
          <w:rPr>
            <w:rFonts w:ascii="GHEA Grapalat" w:hAnsi="GHEA Grapalat"/>
            <w:sz w:val="20"/>
            <w:szCs w:val="20"/>
            <w:u w:val="single"/>
            <w:lang w:val="hy-AM"/>
            <w:rPrChange w:id="4183" w:author="Hayk-PC" w:date="2024-12-11T02:31:00Z">
              <w:rPr>
                <w:rFonts w:ascii="GHEA Grapalat" w:hAnsi="GHEA Grapalat"/>
                <w:sz w:val="20"/>
                <w:szCs w:val="20"/>
                <w:u w:val="single"/>
                <w:lang w:val="hy-AM"/>
              </w:rPr>
            </w:rPrChange>
          </w:rPr>
          <w:tab/>
        </w:r>
        <w:r w:rsidRPr="00DF1634" w:rsidDel="00740966">
          <w:rPr>
            <w:rFonts w:ascii="GHEA Grapalat" w:hAnsi="GHEA Grapalat"/>
            <w:sz w:val="20"/>
            <w:szCs w:val="20"/>
            <w:u w:val="single"/>
            <w:lang w:val="hy-AM"/>
            <w:rPrChange w:id="4184" w:author="Hayk-PC" w:date="2024-12-11T02:31:00Z">
              <w:rPr>
                <w:rFonts w:ascii="GHEA Grapalat" w:hAnsi="GHEA Grapalat"/>
                <w:sz w:val="20"/>
                <w:szCs w:val="20"/>
                <w:u w:val="single"/>
                <w:lang w:val="hy-AM"/>
              </w:rPr>
            </w:rPrChange>
          </w:rPr>
          <w:tab/>
        </w:r>
        <w:r w:rsidRPr="00DF1634" w:rsidDel="00740966">
          <w:rPr>
            <w:rFonts w:ascii="GHEA Grapalat" w:hAnsi="GHEA Grapalat"/>
            <w:sz w:val="20"/>
            <w:szCs w:val="20"/>
            <w:u w:val="single"/>
            <w:lang w:val="hy-AM"/>
            <w:rPrChange w:id="4185" w:author="Hayk-PC" w:date="2024-12-11T02:31:00Z">
              <w:rPr>
                <w:rFonts w:ascii="GHEA Grapalat" w:hAnsi="GHEA Grapalat"/>
                <w:sz w:val="20"/>
                <w:szCs w:val="20"/>
                <w:u w:val="single"/>
                <w:lang w:val="hy-AM"/>
              </w:rPr>
            </w:rPrChange>
          </w:rPr>
          <w:tab/>
        </w:r>
      </w:del>
    </w:p>
    <w:p w14:paraId="33314CA9" w14:textId="0FC01C79" w:rsidR="00BF7253" w:rsidRPr="00DF1634" w:rsidDel="00740966" w:rsidRDefault="00BF7253" w:rsidP="00BF7253">
      <w:pPr>
        <w:pStyle w:val="NormalWeb"/>
        <w:shd w:val="clear" w:color="auto" w:fill="FFFFFF"/>
        <w:spacing w:before="0" w:beforeAutospacing="0" w:after="0" w:afterAutospacing="0"/>
        <w:rPr>
          <w:del w:id="4186" w:author="Hayk-PC" w:date="2024-12-11T02:04:00Z"/>
          <w:rFonts w:ascii="GHEA Grapalat" w:hAnsi="GHEA Grapalat" w:cs="Sylfaen"/>
          <w:vertAlign w:val="superscript"/>
          <w:rPrChange w:id="4187" w:author="Hayk-PC" w:date="2024-12-11T02:31:00Z">
            <w:rPr>
              <w:del w:id="4188" w:author="Hayk-PC" w:date="2024-12-11T02:04:00Z"/>
              <w:rFonts w:ascii="GHEA Grapalat" w:hAnsi="GHEA Grapalat" w:cs="Sylfaen"/>
              <w:vertAlign w:val="superscript"/>
            </w:rPr>
          </w:rPrChange>
        </w:rPr>
      </w:pPr>
      <w:del w:id="4189" w:author="Hayk-PC" w:date="2024-12-11T02:04:00Z">
        <w:r w:rsidRPr="00DF1634" w:rsidDel="00740966">
          <w:rPr>
            <w:rFonts w:ascii="GHEA Grapalat" w:hAnsi="GHEA Grapalat" w:cs="Sylfaen"/>
            <w:vertAlign w:val="superscript"/>
            <w:lang w:val="hy-AM"/>
            <w:rPrChange w:id="4190" w:author="Hayk-PC" w:date="2024-12-11T02:31:00Z">
              <w:rPr>
                <w:rFonts w:ascii="GHEA Grapalat" w:hAnsi="GHEA Grapalat" w:cs="Sylfaen"/>
                <w:vertAlign w:val="superscript"/>
                <w:lang w:val="hy-AM"/>
              </w:rPr>
            </w:rPrChange>
          </w:rPr>
          <w:delText xml:space="preserve">                                                        </w:delText>
        </w:r>
        <w:r w:rsidRPr="00DF1634" w:rsidDel="00740966">
          <w:rPr>
            <w:rFonts w:ascii="GHEA Grapalat" w:hAnsi="GHEA Grapalat" w:cs="Sylfaen"/>
            <w:vertAlign w:val="superscript"/>
            <w:rPrChange w:id="4191" w:author="Hayk-PC" w:date="2024-12-11T02:31:00Z">
              <w:rPr>
                <w:rFonts w:ascii="GHEA Grapalat" w:hAnsi="GHEA Grapalat" w:cs="Sylfaen"/>
                <w:vertAlign w:val="superscript"/>
              </w:rPr>
            </w:rPrChange>
          </w:rPr>
          <w:delText>число, месяц, год</w:delText>
        </w:r>
      </w:del>
    </w:p>
    <w:p w14:paraId="0556D081" w14:textId="5811125E" w:rsidR="00BF7253" w:rsidRPr="00DF1634" w:rsidDel="00740966" w:rsidRDefault="00BF7253" w:rsidP="00BF7253">
      <w:pPr>
        <w:pStyle w:val="NormalWeb"/>
        <w:shd w:val="clear" w:color="auto" w:fill="FFFFFF"/>
        <w:spacing w:before="0" w:beforeAutospacing="0" w:after="0" w:afterAutospacing="0"/>
        <w:ind w:firstLine="375"/>
        <w:jc w:val="both"/>
        <w:rPr>
          <w:del w:id="4192" w:author="Hayk-PC" w:date="2024-12-11T02:04:00Z"/>
          <w:rFonts w:ascii="GHEA Grapalat" w:eastAsiaTheme="minorHAnsi" w:hAnsi="GHEA Grapalat" w:cstheme="minorBidi"/>
          <w:lang w:val="hy-AM"/>
          <w:rPrChange w:id="4193" w:author="Hayk-PC" w:date="2024-12-11T02:31:00Z">
            <w:rPr>
              <w:del w:id="4194" w:author="Hayk-PC" w:date="2024-12-11T02:04:00Z"/>
              <w:rFonts w:ascii="GHEA Grapalat" w:eastAsiaTheme="minorHAnsi" w:hAnsi="GHEA Grapalat" w:cstheme="minorBidi"/>
              <w:lang w:val="hy-AM"/>
            </w:rPr>
          </w:rPrChange>
        </w:rPr>
      </w:pPr>
    </w:p>
    <w:p w14:paraId="6E89A7EC" w14:textId="21FA73C5" w:rsidR="00BF7253" w:rsidRPr="00DF1634" w:rsidDel="00740966" w:rsidRDefault="00BF7253" w:rsidP="00BF7253">
      <w:pPr>
        <w:pStyle w:val="NormalWeb"/>
        <w:shd w:val="clear" w:color="auto" w:fill="FFFFFF"/>
        <w:spacing w:before="0" w:beforeAutospacing="0" w:after="0" w:afterAutospacing="0"/>
        <w:ind w:firstLine="375"/>
        <w:jc w:val="both"/>
        <w:rPr>
          <w:del w:id="4195" w:author="Hayk-PC" w:date="2024-12-11T02:04:00Z"/>
          <w:rFonts w:ascii="GHEA Grapalat" w:eastAsiaTheme="minorHAnsi" w:hAnsi="GHEA Grapalat" w:cstheme="minorBidi"/>
          <w:rPrChange w:id="4196" w:author="Hayk-PC" w:date="2024-12-11T02:31:00Z">
            <w:rPr>
              <w:del w:id="4197" w:author="Hayk-PC" w:date="2024-12-11T02:04:00Z"/>
              <w:rFonts w:ascii="GHEA Grapalat" w:eastAsiaTheme="minorHAnsi" w:hAnsi="GHEA Grapalat" w:cstheme="minorBidi"/>
            </w:rPr>
          </w:rPrChange>
        </w:rPr>
      </w:pPr>
    </w:p>
    <w:p w14:paraId="31FBF861" w14:textId="20381B51" w:rsidR="000E5A91" w:rsidRPr="00DF1634" w:rsidDel="00740966" w:rsidRDefault="000E5A91" w:rsidP="00BF7253">
      <w:pPr>
        <w:pStyle w:val="BodyTextIndent"/>
        <w:widowControl w:val="0"/>
        <w:spacing w:after="160" w:line="240" w:lineRule="auto"/>
        <w:rPr>
          <w:del w:id="4198" w:author="Hayk-PC" w:date="2024-12-11T02:04:00Z"/>
          <w:rFonts w:ascii="GHEA Grapalat" w:hAnsi="GHEA Grapalat" w:cs="Sylfaen"/>
          <w:i w:val="0"/>
          <w:sz w:val="24"/>
          <w:szCs w:val="24"/>
          <w:rPrChange w:id="4199" w:author="Hayk-PC" w:date="2024-12-11T02:31:00Z">
            <w:rPr>
              <w:del w:id="4200" w:author="Hayk-PC" w:date="2024-12-11T02:04:00Z"/>
              <w:rFonts w:ascii="GHEA Grapalat" w:hAnsi="GHEA Grapalat" w:cs="Sylfaen"/>
              <w:i w:val="0"/>
              <w:sz w:val="24"/>
              <w:szCs w:val="24"/>
            </w:rPr>
          </w:rPrChange>
        </w:rPr>
      </w:pPr>
    </w:p>
    <w:p w14:paraId="2A746D98" w14:textId="237CC898" w:rsidR="00260163" w:rsidRPr="00DF1634" w:rsidDel="00740966" w:rsidRDefault="00260163" w:rsidP="00B46D58">
      <w:pPr>
        <w:widowControl w:val="0"/>
        <w:spacing w:after="160"/>
        <w:ind w:left="567" w:right="565"/>
        <w:jc w:val="center"/>
        <w:rPr>
          <w:del w:id="4201" w:author="Hayk-PC" w:date="2024-12-11T02:04:00Z"/>
          <w:rFonts w:ascii="GHEA Grapalat" w:hAnsi="GHEA Grapalat"/>
          <w:b/>
          <w:rPrChange w:id="4202" w:author="Hayk-PC" w:date="2024-12-11T02:31:00Z">
            <w:rPr>
              <w:del w:id="4203" w:author="Hayk-PC" w:date="2024-12-11T02:04:00Z"/>
              <w:rFonts w:ascii="GHEA Grapalat" w:hAnsi="GHEA Grapalat"/>
              <w:b/>
            </w:rPr>
          </w:rPrChange>
        </w:rPr>
      </w:pPr>
    </w:p>
    <w:p w14:paraId="4F9D1737" w14:textId="052844B7" w:rsidR="00CF2692" w:rsidRPr="00DF1634" w:rsidDel="00740966" w:rsidRDefault="00CF2692" w:rsidP="00B46D58">
      <w:pPr>
        <w:widowControl w:val="0"/>
        <w:spacing w:after="160"/>
        <w:ind w:left="567" w:right="565"/>
        <w:jc w:val="center"/>
        <w:rPr>
          <w:del w:id="4204" w:author="Hayk-PC" w:date="2024-12-11T02:04:00Z"/>
          <w:rFonts w:ascii="GHEA Grapalat" w:hAnsi="GHEA Grapalat"/>
          <w:b/>
          <w:rPrChange w:id="4205" w:author="Hayk-PC" w:date="2024-12-11T02:31:00Z">
            <w:rPr>
              <w:del w:id="4206" w:author="Hayk-PC" w:date="2024-12-11T02:04:00Z"/>
              <w:rFonts w:ascii="GHEA Grapalat" w:hAnsi="GHEA Grapalat"/>
              <w:b/>
            </w:rPr>
          </w:rPrChange>
        </w:rPr>
      </w:pPr>
    </w:p>
    <w:p w14:paraId="58907F42" w14:textId="74E0DD9E" w:rsidR="00CF2692" w:rsidRPr="00DF1634" w:rsidDel="00740966" w:rsidRDefault="00CF2692" w:rsidP="00B46D58">
      <w:pPr>
        <w:widowControl w:val="0"/>
        <w:spacing w:after="160"/>
        <w:ind w:left="567" w:right="565"/>
        <w:jc w:val="center"/>
        <w:rPr>
          <w:del w:id="4207" w:author="Hayk-PC" w:date="2024-12-11T02:04:00Z"/>
          <w:rFonts w:ascii="GHEA Grapalat" w:hAnsi="GHEA Grapalat"/>
          <w:b/>
          <w:rPrChange w:id="4208" w:author="Hayk-PC" w:date="2024-12-11T02:31:00Z">
            <w:rPr>
              <w:del w:id="4209" w:author="Hayk-PC" w:date="2024-12-11T02:04:00Z"/>
              <w:rFonts w:ascii="GHEA Grapalat" w:hAnsi="GHEA Grapalat"/>
              <w:b/>
            </w:rPr>
          </w:rPrChange>
        </w:rPr>
      </w:pPr>
    </w:p>
    <w:p w14:paraId="3A6EDE7E" w14:textId="71A2FEFD" w:rsidR="00CF2692" w:rsidRPr="00DF1634" w:rsidDel="00740966" w:rsidRDefault="00CF2692" w:rsidP="00B46D58">
      <w:pPr>
        <w:widowControl w:val="0"/>
        <w:spacing w:after="160"/>
        <w:ind w:left="567" w:right="565"/>
        <w:jc w:val="center"/>
        <w:rPr>
          <w:del w:id="4210" w:author="Hayk-PC" w:date="2024-12-11T02:04:00Z"/>
          <w:rFonts w:ascii="GHEA Grapalat" w:hAnsi="GHEA Grapalat"/>
          <w:b/>
          <w:rPrChange w:id="4211" w:author="Hayk-PC" w:date="2024-12-11T02:31:00Z">
            <w:rPr>
              <w:del w:id="4212" w:author="Hayk-PC" w:date="2024-12-11T02:04:00Z"/>
              <w:rFonts w:ascii="GHEA Grapalat" w:hAnsi="GHEA Grapalat"/>
              <w:b/>
            </w:rPr>
          </w:rPrChange>
        </w:rPr>
      </w:pPr>
    </w:p>
    <w:p w14:paraId="4A5A679B" w14:textId="151D3536" w:rsidR="00CF2692" w:rsidRPr="00DF1634" w:rsidDel="00740966" w:rsidRDefault="00CF2692" w:rsidP="00B46D58">
      <w:pPr>
        <w:widowControl w:val="0"/>
        <w:spacing w:after="160"/>
        <w:ind w:left="567" w:right="565"/>
        <w:jc w:val="center"/>
        <w:rPr>
          <w:del w:id="4213" w:author="Hayk-PC" w:date="2024-12-11T02:04:00Z"/>
          <w:rFonts w:ascii="GHEA Grapalat" w:hAnsi="GHEA Grapalat"/>
          <w:b/>
          <w:rPrChange w:id="4214" w:author="Hayk-PC" w:date="2024-12-11T02:31:00Z">
            <w:rPr>
              <w:del w:id="4215" w:author="Hayk-PC" w:date="2024-12-11T02:04:00Z"/>
              <w:rFonts w:ascii="GHEA Grapalat" w:hAnsi="GHEA Grapalat"/>
              <w:b/>
            </w:rPr>
          </w:rPrChange>
        </w:rPr>
      </w:pPr>
    </w:p>
    <w:p w14:paraId="09458B5D" w14:textId="1C8F117E" w:rsidR="00CF2692" w:rsidRPr="00DF1634" w:rsidDel="00740966" w:rsidRDefault="00CF2692" w:rsidP="00B46D58">
      <w:pPr>
        <w:widowControl w:val="0"/>
        <w:spacing w:after="160"/>
        <w:ind w:left="567" w:right="565"/>
        <w:jc w:val="center"/>
        <w:rPr>
          <w:del w:id="4216" w:author="Hayk-PC" w:date="2024-12-11T02:04:00Z"/>
          <w:rFonts w:ascii="GHEA Grapalat" w:hAnsi="GHEA Grapalat"/>
          <w:b/>
          <w:rPrChange w:id="4217" w:author="Hayk-PC" w:date="2024-12-11T02:31:00Z">
            <w:rPr>
              <w:del w:id="4218" w:author="Hayk-PC" w:date="2024-12-11T02:04:00Z"/>
              <w:rFonts w:ascii="GHEA Grapalat" w:hAnsi="GHEA Grapalat"/>
              <w:b/>
            </w:rPr>
          </w:rPrChange>
        </w:rPr>
      </w:pPr>
    </w:p>
    <w:p w14:paraId="4C003165" w14:textId="379EBD14" w:rsidR="00CF2692" w:rsidRPr="00DF1634" w:rsidDel="00740966" w:rsidRDefault="00CF2692" w:rsidP="00B46D58">
      <w:pPr>
        <w:widowControl w:val="0"/>
        <w:spacing w:after="160"/>
        <w:ind w:left="567" w:right="565"/>
        <w:jc w:val="center"/>
        <w:rPr>
          <w:del w:id="4219" w:author="Hayk-PC" w:date="2024-12-11T02:04:00Z"/>
          <w:rFonts w:ascii="GHEA Grapalat" w:hAnsi="GHEA Grapalat"/>
          <w:b/>
          <w:rPrChange w:id="4220" w:author="Hayk-PC" w:date="2024-12-11T02:31:00Z">
            <w:rPr>
              <w:del w:id="4221" w:author="Hayk-PC" w:date="2024-12-11T02:04:00Z"/>
              <w:rFonts w:ascii="GHEA Grapalat" w:hAnsi="GHEA Grapalat"/>
              <w:b/>
            </w:rPr>
          </w:rPrChange>
        </w:rPr>
      </w:pPr>
    </w:p>
    <w:p w14:paraId="3E73DBE3" w14:textId="5FC88BD8" w:rsidR="00CF2692" w:rsidRPr="00DF1634" w:rsidDel="00740966" w:rsidRDefault="00CF2692" w:rsidP="00B46D58">
      <w:pPr>
        <w:widowControl w:val="0"/>
        <w:spacing w:after="160"/>
        <w:ind w:left="567" w:right="565"/>
        <w:jc w:val="center"/>
        <w:rPr>
          <w:del w:id="4222" w:author="Hayk-PC" w:date="2024-12-11T02:04:00Z"/>
          <w:rFonts w:ascii="GHEA Grapalat" w:hAnsi="GHEA Grapalat"/>
          <w:b/>
          <w:rPrChange w:id="4223" w:author="Hayk-PC" w:date="2024-12-11T02:31:00Z">
            <w:rPr>
              <w:del w:id="4224" w:author="Hayk-PC" w:date="2024-12-11T02:04:00Z"/>
              <w:rFonts w:ascii="GHEA Grapalat" w:hAnsi="GHEA Grapalat"/>
              <w:b/>
            </w:rPr>
          </w:rPrChange>
        </w:rPr>
      </w:pPr>
    </w:p>
    <w:p w14:paraId="7DC77864" w14:textId="2BA9C6AB" w:rsidR="00CF2692" w:rsidRPr="00DF1634" w:rsidDel="00740966" w:rsidRDefault="00CF2692" w:rsidP="00B46D58">
      <w:pPr>
        <w:widowControl w:val="0"/>
        <w:spacing w:after="160"/>
        <w:ind w:left="567" w:right="565"/>
        <w:jc w:val="center"/>
        <w:rPr>
          <w:del w:id="4225" w:author="Hayk-PC" w:date="2024-12-11T02:04:00Z"/>
          <w:rFonts w:ascii="GHEA Grapalat" w:hAnsi="GHEA Grapalat"/>
          <w:b/>
          <w:rPrChange w:id="4226" w:author="Hayk-PC" w:date="2024-12-11T02:31:00Z">
            <w:rPr>
              <w:del w:id="4227" w:author="Hayk-PC" w:date="2024-12-11T02:04:00Z"/>
              <w:rFonts w:ascii="GHEA Grapalat" w:hAnsi="GHEA Grapalat"/>
              <w:b/>
            </w:rPr>
          </w:rPrChange>
        </w:rPr>
      </w:pPr>
    </w:p>
    <w:p w14:paraId="686287DE" w14:textId="2B3768DC" w:rsidR="00CF2692" w:rsidRPr="00DF1634" w:rsidDel="00740966" w:rsidRDefault="00CF2692" w:rsidP="00B46D58">
      <w:pPr>
        <w:widowControl w:val="0"/>
        <w:spacing w:after="160"/>
        <w:ind w:left="567" w:right="565"/>
        <w:jc w:val="center"/>
        <w:rPr>
          <w:del w:id="4228" w:author="Hayk-PC" w:date="2024-12-11T02:04:00Z"/>
          <w:rFonts w:ascii="GHEA Grapalat" w:hAnsi="GHEA Grapalat"/>
          <w:b/>
          <w:rPrChange w:id="4229" w:author="Hayk-PC" w:date="2024-12-11T02:31:00Z">
            <w:rPr>
              <w:del w:id="4230" w:author="Hayk-PC" w:date="2024-12-11T02:04:00Z"/>
              <w:rFonts w:ascii="GHEA Grapalat" w:hAnsi="GHEA Grapalat"/>
              <w:b/>
            </w:rPr>
          </w:rPrChange>
        </w:rPr>
      </w:pPr>
    </w:p>
    <w:p w14:paraId="27032D16" w14:textId="07BE987E" w:rsidR="00CF2692" w:rsidRPr="00DF1634" w:rsidDel="00740966" w:rsidRDefault="00CF2692" w:rsidP="00B46D58">
      <w:pPr>
        <w:widowControl w:val="0"/>
        <w:spacing w:after="160"/>
        <w:ind w:left="567" w:right="565"/>
        <w:jc w:val="center"/>
        <w:rPr>
          <w:del w:id="4231" w:author="Hayk-PC" w:date="2024-12-11T02:04:00Z"/>
          <w:rFonts w:ascii="GHEA Grapalat" w:hAnsi="GHEA Grapalat"/>
          <w:b/>
          <w:rPrChange w:id="4232" w:author="Hayk-PC" w:date="2024-12-11T02:31:00Z">
            <w:rPr>
              <w:del w:id="4233" w:author="Hayk-PC" w:date="2024-12-11T02:04:00Z"/>
              <w:rFonts w:ascii="GHEA Grapalat" w:hAnsi="GHEA Grapalat"/>
              <w:b/>
            </w:rPr>
          </w:rPrChange>
        </w:rPr>
      </w:pPr>
    </w:p>
    <w:p w14:paraId="3FE56BE0" w14:textId="35ECC1B6" w:rsidR="00CF2692" w:rsidRPr="00DF1634" w:rsidDel="00740966" w:rsidRDefault="00CF2692" w:rsidP="00B46D58">
      <w:pPr>
        <w:widowControl w:val="0"/>
        <w:spacing w:after="160"/>
        <w:ind w:left="567" w:right="565"/>
        <w:jc w:val="center"/>
        <w:rPr>
          <w:del w:id="4234" w:author="Hayk-PC" w:date="2024-12-11T02:04:00Z"/>
          <w:rFonts w:ascii="GHEA Grapalat" w:hAnsi="GHEA Grapalat"/>
          <w:b/>
          <w:rPrChange w:id="4235" w:author="Hayk-PC" w:date="2024-12-11T02:31:00Z">
            <w:rPr>
              <w:del w:id="4236" w:author="Hayk-PC" w:date="2024-12-11T02:04:00Z"/>
              <w:rFonts w:ascii="GHEA Grapalat" w:hAnsi="GHEA Grapalat"/>
              <w:b/>
            </w:rPr>
          </w:rPrChange>
        </w:rPr>
      </w:pPr>
    </w:p>
    <w:p w14:paraId="5F6843C5" w14:textId="56D035D6" w:rsidR="00CF2692" w:rsidRPr="00DF1634" w:rsidDel="00740966" w:rsidRDefault="00CF2692" w:rsidP="00B46D58">
      <w:pPr>
        <w:widowControl w:val="0"/>
        <w:spacing w:after="160"/>
        <w:ind w:left="567" w:right="565"/>
        <w:jc w:val="center"/>
        <w:rPr>
          <w:del w:id="4237" w:author="Hayk-PC" w:date="2024-12-11T02:04:00Z"/>
          <w:rFonts w:ascii="GHEA Grapalat" w:hAnsi="GHEA Grapalat"/>
          <w:b/>
          <w:rPrChange w:id="4238" w:author="Hayk-PC" w:date="2024-12-11T02:31:00Z">
            <w:rPr>
              <w:del w:id="4239" w:author="Hayk-PC" w:date="2024-12-11T02:04:00Z"/>
              <w:rFonts w:ascii="GHEA Grapalat" w:hAnsi="GHEA Grapalat"/>
              <w:b/>
            </w:rPr>
          </w:rPrChange>
        </w:rPr>
      </w:pPr>
    </w:p>
    <w:p w14:paraId="3DFCBCC6" w14:textId="13FEFEA1" w:rsidR="001005B0" w:rsidRPr="00DF1634" w:rsidDel="00740966" w:rsidRDefault="007B3F5F" w:rsidP="001005B0">
      <w:pPr>
        <w:widowControl w:val="0"/>
        <w:spacing w:after="160"/>
        <w:ind w:firstLine="567"/>
        <w:jc w:val="right"/>
        <w:rPr>
          <w:del w:id="4240" w:author="Hayk-PC" w:date="2024-12-11T02:04:00Z"/>
          <w:rFonts w:ascii="GHEA Grapalat" w:hAnsi="GHEA Grapalat"/>
          <w:b/>
          <w:rPrChange w:id="4241" w:author="Hayk-PC" w:date="2024-12-11T02:31:00Z">
            <w:rPr>
              <w:del w:id="4242" w:author="Hayk-PC" w:date="2024-12-11T02:04:00Z"/>
              <w:rFonts w:ascii="GHEA Grapalat" w:hAnsi="GHEA Grapalat"/>
              <w:b/>
            </w:rPr>
          </w:rPrChange>
        </w:rPr>
      </w:pPr>
      <w:del w:id="4243" w:author="Hayk-PC" w:date="2024-12-11T02:04:00Z">
        <w:r w:rsidRPr="00DF1634" w:rsidDel="00740966">
          <w:rPr>
            <w:rFonts w:ascii="GHEA Grapalat" w:hAnsi="GHEA Grapalat"/>
            <w:b/>
            <w:rPrChange w:id="4244" w:author="Hayk-PC" w:date="2024-12-11T02:31:00Z">
              <w:rPr>
                <w:rFonts w:ascii="GHEA Grapalat" w:hAnsi="GHEA Grapalat"/>
                <w:b/>
              </w:rPr>
            </w:rPrChange>
          </w:rPr>
          <w:delText>Приложение № 4</w:delText>
        </w:r>
      </w:del>
    </w:p>
    <w:p w14:paraId="23E2DA76" w14:textId="78FDF011" w:rsidR="007B3F5F" w:rsidRPr="00DF1634" w:rsidDel="00740966" w:rsidRDefault="007B3F5F" w:rsidP="001005B0">
      <w:pPr>
        <w:widowControl w:val="0"/>
        <w:spacing w:after="160"/>
        <w:ind w:firstLine="567"/>
        <w:jc w:val="right"/>
        <w:rPr>
          <w:del w:id="4245" w:author="Hayk-PC" w:date="2024-12-11T02:04:00Z"/>
          <w:rFonts w:ascii="GHEA Grapalat" w:hAnsi="GHEA Grapalat" w:cs="Arial"/>
          <w:b/>
          <w:rPrChange w:id="4246" w:author="Hayk-PC" w:date="2024-12-11T02:31:00Z">
            <w:rPr>
              <w:del w:id="4247" w:author="Hayk-PC" w:date="2024-12-11T02:04:00Z"/>
              <w:rFonts w:ascii="GHEA Grapalat" w:hAnsi="GHEA Grapalat" w:cs="Arial"/>
              <w:b/>
            </w:rPr>
          </w:rPrChange>
        </w:rPr>
      </w:pPr>
      <w:del w:id="4248" w:author="Hayk-PC" w:date="2024-12-11T02:04:00Z">
        <w:r w:rsidRPr="00DF1634" w:rsidDel="00740966">
          <w:rPr>
            <w:rFonts w:ascii="GHEA Grapalat" w:hAnsi="GHEA Grapalat"/>
            <w:b/>
            <w:rPrChange w:id="4249" w:author="Hayk-PC" w:date="2024-12-11T02:31:00Z">
              <w:rPr>
                <w:rFonts w:ascii="GHEA Grapalat" w:hAnsi="GHEA Grapalat"/>
                <w:b/>
              </w:rPr>
            </w:rPrChange>
          </w:rPr>
          <w:delText>к Приглашению на открытый конкурс</w:delText>
        </w:r>
      </w:del>
      <w:ins w:id="4250" w:author="Hayk Koshetsyan" w:date="2024-12-10T17:02:00Z">
        <w:del w:id="4251" w:author="Hayk-PC" w:date="2024-12-11T02:04:00Z">
          <w:r w:rsidR="00CA3B24" w:rsidRPr="00DF1634" w:rsidDel="00740966">
            <w:rPr>
              <w:rFonts w:ascii="GHEA Grapalat" w:hAnsi="GHEA Grapalat"/>
              <w:b/>
              <w:rPrChange w:id="4252" w:author="Hayk-PC" w:date="2024-12-11T02:31:00Z">
                <w:rPr>
                  <w:rFonts w:ascii="GHEA Grapalat" w:hAnsi="GHEA Grapalat"/>
                  <w:b/>
                </w:rPr>
              </w:rPrChange>
            </w:rPr>
            <w:delText xml:space="preserve">ЗАПРОС КОТИРОВОК </w:delText>
          </w:r>
        </w:del>
      </w:ins>
      <w:del w:id="4253" w:author="Hayk-PC" w:date="2024-12-11T02:04:00Z">
        <w:r w:rsidRPr="00DF1634" w:rsidDel="00740966">
          <w:rPr>
            <w:rFonts w:ascii="GHEA Grapalat" w:hAnsi="GHEA Grapalat" w:cs="Arial"/>
            <w:b/>
            <w:rPrChange w:id="4254" w:author="Hayk-PC" w:date="2024-12-11T02:31:00Z">
              <w:rPr>
                <w:rFonts w:ascii="GHEA Grapalat" w:hAnsi="GHEA Grapalat" w:cs="Arial"/>
                <w:b/>
              </w:rPr>
            </w:rPrChange>
          </w:rPr>
          <w:br/>
        </w:r>
        <w:r w:rsidRPr="00DF1634" w:rsidDel="00740966">
          <w:rPr>
            <w:rFonts w:ascii="GHEA Grapalat" w:hAnsi="GHEA Grapalat"/>
            <w:b/>
            <w:rPrChange w:id="4255" w:author="Hayk-PC" w:date="2024-12-11T02:31:00Z">
              <w:rPr>
                <w:rFonts w:ascii="GHEA Grapalat" w:hAnsi="GHEA Grapalat"/>
                <w:b/>
              </w:rPr>
            </w:rPrChange>
          </w:rPr>
          <w:delText>под кодом "---BMAPDzB</w:delText>
        </w:r>
      </w:del>
      <w:ins w:id="4256" w:author="Hayk Koshetsyan" w:date="2024-12-10T16:54:00Z">
        <w:del w:id="4257" w:author="Hayk-PC" w:date="2024-12-11T02:04:00Z">
          <w:r w:rsidR="0014596D" w:rsidRPr="00DF1634" w:rsidDel="00740966">
            <w:rPr>
              <w:rFonts w:ascii="GHEA Grapalat" w:hAnsi="GHEA Grapalat"/>
              <w:b/>
              <w:rPrChange w:id="4258" w:author="Hayk-PC" w:date="2024-12-11T02:31:00Z">
                <w:rPr>
                  <w:rFonts w:ascii="GHEA Grapalat" w:hAnsi="GHEA Grapalat"/>
                  <w:b/>
                </w:rPr>
              </w:rPrChange>
            </w:rPr>
            <w:delText>IAIM-GHAPDzB-24/1</w:delText>
          </w:r>
        </w:del>
      </w:ins>
      <w:del w:id="4259" w:author="Hayk-PC" w:date="2024-12-11T02:04:00Z">
        <w:r w:rsidRPr="00DF1634" w:rsidDel="00740966">
          <w:rPr>
            <w:rFonts w:ascii="GHEA Grapalat" w:hAnsi="GHEA Grapalat"/>
            <w:b/>
            <w:rPrChange w:id="4260" w:author="Hayk-PC" w:date="2024-12-11T02:31:00Z">
              <w:rPr>
                <w:rFonts w:ascii="GHEA Grapalat" w:hAnsi="GHEA Grapalat"/>
                <w:b/>
              </w:rPr>
            </w:rPrChange>
          </w:rPr>
          <w:delText>---/---"</w:delText>
        </w:r>
        <w:r w:rsidRPr="00DF1634" w:rsidDel="00740966">
          <w:rPr>
            <w:rStyle w:val="FootnoteReference"/>
            <w:rFonts w:ascii="GHEA Grapalat" w:hAnsi="GHEA Grapalat"/>
            <w:b/>
            <w:rPrChange w:id="4261" w:author="Hayk-PC" w:date="2024-12-11T02:31:00Z">
              <w:rPr>
                <w:rStyle w:val="FootnoteReference"/>
                <w:rFonts w:ascii="GHEA Grapalat" w:hAnsi="GHEA Grapalat"/>
                <w:b/>
              </w:rPr>
            </w:rPrChange>
          </w:rPr>
          <w:footnoteReference w:customMarkFollows="1" w:id="22"/>
          <w:delText>*</w:delText>
        </w:r>
      </w:del>
    </w:p>
    <w:p w14:paraId="50E3B53C" w14:textId="2058FDFF" w:rsidR="0016001A" w:rsidRPr="00DF1634" w:rsidDel="00740966" w:rsidRDefault="0016001A" w:rsidP="0016001A">
      <w:pPr>
        <w:pStyle w:val="BodyTextIndent3"/>
        <w:widowControl w:val="0"/>
        <w:spacing w:after="160" w:line="240" w:lineRule="auto"/>
        <w:jc w:val="center"/>
        <w:rPr>
          <w:del w:id="4264" w:author="Hayk-PC" w:date="2024-12-11T02:04:00Z"/>
          <w:rFonts w:ascii="GHEA Grapalat" w:hAnsi="GHEA Grapalat"/>
          <w:sz w:val="24"/>
          <w:szCs w:val="24"/>
          <w:lang w:val="hy-AM"/>
          <w:rPrChange w:id="4265" w:author="Hayk-PC" w:date="2024-12-11T02:31:00Z">
            <w:rPr>
              <w:del w:id="4266" w:author="Hayk-PC" w:date="2024-12-11T02:04:00Z"/>
              <w:rFonts w:ascii="GHEA Grapalat" w:hAnsi="GHEA Grapalat"/>
              <w:sz w:val="24"/>
              <w:szCs w:val="24"/>
              <w:lang w:val="hy-AM"/>
            </w:rPr>
          </w:rPrChange>
        </w:rPr>
      </w:pPr>
      <w:del w:id="4267" w:author="Hayk-PC" w:date="2024-12-11T02:04:00Z">
        <w:r w:rsidRPr="00DF1634" w:rsidDel="00740966">
          <w:rPr>
            <w:rFonts w:ascii="GHEA Grapalat" w:hAnsi="GHEA Grapalat"/>
            <w:sz w:val="24"/>
            <w:szCs w:val="24"/>
            <w:rPrChange w:id="4268" w:author="Hayk-PC" w:date="2024-12-11T02:31:00Z">
              <w:rPr>
                <w:rFonts w:ascii="GHEA Grapalat" w:hAnsi="GHEA Grapalat"/>
                <w:sz w:val="24"/>
                <w:szCs w:val="24"/>
              </w:rPr>
            </w:rPrChange>
          </w:rPr>
          <w:delText xml:space="preserve">ГАРАНТИЯ </w:delText>
        </w:r>
        <w:r w:rsidRPr="00DF1634" w:rsidDel="00740966">
          <w:rPr>
            <w:rFonts w:ascii="GHEA Grapalat" w:hAnsi="GHEA Grapalat"/>
            <w:sz w:val="24"/>
            <w:szCs w:val="24"/>
            <w:lang w:val="en-US"/>
            <w:rPrChange w:id="4269" w:author="Hayk-PC" w:date="2024-12-11T02:31:00Z">
              <w:rPr>
                <w:rFonts w:ascii="GHEA Grapalat" w:hAnsi="GHEA Grapalat"/>
                <w:sz w:val="24"/>
                <w:szCs w:val="24"/>
                <w:lang w:val="en-US"/>
              </w:rPr>
            </w:rPrChange>
          </w:rPr>
          <w:delText>N</w:delText>
        </w:r>
        <w:r w:rsidRPr="00DF1634" w:rsidDel="00740966">
          <w:rPr>
            <w:rFonts w:ascii="GHEA Grapalat" w:hAnsi="GHEA Grapalat"/>
            <w:sz w:val="24"/>
            <w:szCs w:val="24"/>
            <w:lang w:val="hy-AM"/>
            <w:rPrChange w:id="4270" w:author="Hayk-PC" w:date="2024-12-11T02:31:00Z">
              <w:rPr>
                <w:rFonts w:ascii="GHEA Grapalat" w:hAnsi="GHEA Grapalat"/>
                <w:sz w:val="24"/>
                <w:szCs w:val="24"/>
                <w:lang w:val="hy-AM"/>
              </w:rPr>
            </w:rPrChange>
          </w:rPr>
          <w:delText>________</w:delText>
        </w:r>
      </w:del>
    </w:p>
    <w:p w14:paraId="4AACACDE" w14:textId="6B018285" w:rsidR="007B3F5F" w:rsidRPr="00DF1634" w:rsidDel="00740966" w:rsidRDefault="0016001A" w:rsidP="007B3F5F">
      <w:pPr>
        <w:widowControl w:val="0"/>
        <w:spacing w:after="160"/>
        <w:ind w:left="567" w:right="565"/>
        <w:jc w:val="center"/>
        <w:rPr>
          <w:del w:id="4271" w:author="Hayk-PC" w:date="2024-12-11T02:04:00Z"/>
          <w:rFonts w:ascii="GHEA Grapalat" w:hAnsi="GHEA Grapalat"/>
          <w:b/>
          <w:rPrChange w:id="4272" w:author="Hayk-PC" w:date="2024-12-11T02:31:00Z">
            <w:rPr>
              <w:del w:id="4273" w:author="Hayk-PC" w:date="2024-12-11T02:04:00Z"/>
              <w:rFonts w:ascii="GHEA Grapalat" w:hAnsi="GHEA Grapalat"/>
              <w:b/>
            </w:rPr>
          </w:rPrChange>
        </w:rPr>
      </w:pPr>
      <w:del w:id="4274" w:author="Hayk-PC" w:date="2024-12-11T02:04:00Z">
        <w:r w:rsidRPr="00DF1634" w:rsidDel="00740966">
          <w:rPr>
            <w:rFonts w:ascii="GHEA Grapalat" w:hAnsi="GHEA Grapalat"/>
            <w:b/>
            <w:rPrChange w:id="4275" w:author="Hayk-PC" w:date="2024-12-11T02:31:00Z">
              <w:rPr>
                <w:rFonts w:ascii="GHEA Grapalat" w:hAnsi="GHEA Grapalat"/>
                <w:b/>
              </w:rPr>
            </w:rPrChange>
          </w:rPr>
          <w:delText>(обеспечение квалификации)</w:delText>
        </w:r>
      </w:del>
    </w:p>
    <w:p w14:paraId="5D7093F8" w14:textId="07049ECB" w:rsidR="007B3F5F" w:rsidRPr="00DF1634" w:rsidDel="00740966" w:rsidRDefault="007B3F5F" w:rsidP="007B3F5F">
      <w:pPr>
        <w:pStyle w:val="NormalWeb"/>
        <w:shd w:val="clear" w:color="auto" w:fill="FFFFFF"/>
        <w:spacing w:before="0" w:beforeAutospacing="0" w:after="0" w:afterAutospacing="0"/>
        <w:jc w:val="both"/>
        <w:rPr>
          <w:del w:id="4276" w:author="Hayk-PC" w:date="2024-12-11T02:04:00Z"/>
          <w:rStyle w:val="Strong"/>
          <w:rFonts w:ascii="GHEA Grapalat" w:hAnsi="GHEA Grapalat"/>
          <w:b w:val="0"/>
          <w:bCs w:val="0"/>
          <w:sz w:val="20"/>
          <w:szCs w:val="20"/>
          <w:lang w:val="hy-AM"/>
          <w:rPrChange w:id="4277" w:author="Hayk-PC" w:date="2024-12-11T02:31:00Z">
            <w:rPr>
              <w:del w:id="4278" w:author="Hayk-PC" w:date="2024-12-11T02:04:00Z"/>
              <w:rStyle w:val="Strong"/>
              <w:rFonts w:ascii="GHEA Grapalat" w:hAnsi="GHEA Grapalat"/>
              <w:b w:val="0"/>
              <w:bCs w:val="0"/>
              <w:sz w:val="20"/>
              <w:szCs w:val="20"/>
              <w:lang w:val="hy-AM"/>
            </w:rPr>
          </w:rPrChange>
        </w:rPr>
      </w:pPr>
      <w:del w:id="4279" w:author="Hayk-PC" w:date="2024-12-11T02:04:00Z">
        <w:r w:rsidRPr="00DF1634" w:rsidDel="00740966">
          <w:rPr>
            <w:rFonts w:ascii="GHEA Grapalat" w:eastAsiaTheme="minorHAnsi" w:hAnsi="GHEA Grapalat" w:cstheme="minorBidi"/>
            <w:rPrChange w:id="4280" w:author="Hayk-PC" w:date="2024-12-11T02:31:00Z">
              <w:rPr>
                <w:rFonts w:ascii="GHEA Grapalat" w:eastAsiaTheme="minorHAnsi" w:hAnsi="GHEA Grapalat" w:cstheme="minorBidi"/>
              </w:rPr>
            </w:rPrChange>
          </w:rPr>
          <w:delTex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delText>
        </w:r>
        <w:r w:rsidRPr="00DF1634" w:rsidDel="00740966">
          <w:rPr>
            <w:rFonts w:eastAsiaTheme="minorHAnsi" w:cstheme="minorBidi"/>
            <w:rPrChange w:id="4281" w:author="Hayk-PC" w:date="2024-12-11T02:31:00Z">
              <w:rPr>
                <w:rFonts w:eastAsiaTheme="minorHAnsi" w:cstheme="minorBidi"/>
              </w:rPr>
            </w:rPrChange>
          </w:rPr>
          <w:delText xml:space="preserve"> N</w:delText>
        </w:r>
        <w:r w:rsidRPr="00DF1634" w:rsidDel="00740966">
          <w:rPr>
            <w:rFonts w:eastAsiaTheme="minorHAnsi" w:cstheme="minorBidi"/>
            <w:lang w:val="hy-AM"/>
            <w:rPrChange w:id="4282" w:author="Hayk-PC" w:date="2024-12-11T02:31:00Z">
              <w:rPr>
                <w:rFonts w:eastAsiaTheme="minorHAnsi" w:cstheme="minorBidi"/>
                <w:lang w:val="hy-AM"/>
              </w:rPr>
            </w:rPrChange>
          </w:rPr>
          <w:delText xml:space="preserve">  </w:delText>
        </w:r>
        <w:r w:rsidRPr="00DF1634" w:rsidDel="00740966">
          <w:rPr>
            <w:rStyle w:val="Strong"/>
            <w:rFonts w:ascii="GHEA Grapalat" w:hAnsi="GHEA Grapalat"/>
            <w:sz w:val="20"/>
            <w:szCs w:val="20"/>
            <w:u w:val="single"/>
            <w:lang w:val="hy-AM"/>
            <w:rPrChange w:id="4283" w:author="Hayk-PC" w:date="2024-12-11T02:31:00Z">
              <w:rPr>
                <w:rStyle w:val="Strong"/>
                <w:rFonts w:ascii="GHEA Grapalat" w:hAnsi="GHEA Grapalat"/>
                <w:sz w:val="20"/>
                <w:szCs w:val="20"/>
                <w:u w:val="single"/>
                <w:lang w:val="hy-AM"/>
              </w:rPr>
            </w:rPrChange>
          </w:rPr>
          <w:tab/>
        </w:r>
        <w:r w:rsidRPr="00DF1634" w:rsidDel="00740966">
          <w:rPr>
            <w:rStyle w:val="Strong"/>
            <w:rFonts w:ascii="GHEA Grapalat" w:hAnsi="GHEA Grapalat"/>
            <w:sz w:val="20"/>
            <w:szCs w:val="20"/>
            <w:u w:val="single"/>
            <w:lang w:val="hy-AM"/>
            <w:rPrChange w:id="4284" w:author="Hayk-PC" w:date="2024-12-11T02:31:00Z">
              <w:rPr>
                <w:rStyle w:val="Strong"/>
                <w:rFonts w:ascii="GHEA Grapalat" w:hAnsi="GHEA Grapalat"/>
                <w:sz w:val="20"/>
                <w:szCs w:val="20"/>
                <w:u w:val="single"/>
                <w:lang w:val="hy-AM"/>
              </w:rPr>
            </w:rPrChange>
          </w:rPr>
          <w:tab/>
        </w:r>
        <w:r w:rsidRPr="00DF1634" w:rsidDel="00740966">
          <w:rPr>
            <w:rStyle w:val="Strong"/>
            <w:rFonts w:ascii="GHEA Grapalat" w:hAnsi="GHEA Grapalat"/>
            <w:sz w:val="20"/>
            <w:szCs w:val="20"/>
            <w:u w:val="single"/>
            <w:lang w:val="hy-AM"/>
            <w:rPrChange w:id="4285" w:author="Hayk-PC" w:date="2024-12-11T02:31:00Z">
              <w:rPr>
                <w:rStyle w:val="Strong"/>
                <w:rFonts w:ascii="GHEA Grapalat" w:hAnsi="GHEA Grapalat"/>
                <w:sz w:val="20"/>
                <w:szCs w:val="20"/>
                <w:u w:val="single"/>
                <w:lang w:val="hy-AM"/>
              </w:rPr>
            </w:rPrChange>
          </w:rPr>
          <w:tab/>
        </w:r>
        <w:r w:rsidRPr="00DF1634" w:rsidDel="00740966">
          <w:rPr>
            <w:rStyle w:val="Strong"/>
            <w:rFonts w:ascii="GHEA Grapalat" w:hAnsi="GHEA Grapalat"/>
            <w:sz w:val="20"/>
            <w:szCs w:val="20"/>
            <w:u w:val="single"/>
            <w:lang w:val="hy-AM"/>
            <w:rPrChange w:id="4286" w:author="Hayk-PC" w:date="2024-12-11T02:31:00Z">
              <w:rPr>
                <w:rStyle w:val="Strong"/>
                <w:rFonts w:ascii="GHEA Grapalat" w:hAnsi="GHEA Grapalat"/>
                <w:sz w:val="20"/>
                <w:szCs w:val="20"/>
                <w:u w:val="single"/>
                <w:lang w:val="hy-AM"/>
              </w:rPr>
            </w:rPrChange>
          </w:rPr>
          <w:tab/>
        </w:r>
        <w:r w:rsidRPr="00DF1634" w:rsidDel="00740966">
          <w:rPr>
            <w:rStyle w:val="Strong"/>
            <w:rFonts w:ascii="GHEA Grapalat" w:hAnsi="GHEA Grapalat"/>
            <w:sz w:val="20"/>
            <w:szCs w:val="20"/>
            <w:u w:val="single"/>
            <w:lang w:val="hy-AM"/>
            <w:rPrChange w:id="4287" w:author="Hayk-PC" w:date="2024-12-11T02:31:00Z">
              <w:rPr>
                <w:rStyle w:val="Strong"/>
                <w:rFonts w:ascii="GHEA Grapalat" w:hAnsi="GHEA Grapalat"/>
                <w:sz w:val="20"/>
                <w:szCs w:val="20"/>
                <w:u w:val="single"/>
                <w:lang w:val="hy-AM"/>
              </w:rPr>
            </w:rPrChange>
          </w:rPr>
          <w:tab/>
        </w:r>
        <w:r w:rsidRPr="00DF1634" w:rsidDel="00740966">
          <w:rPr>
            <w:rStyle w:val="Strong"/>
            <w:rFonts w:ascii="GHEA Grapalat" w:hAnsi="GHEA Grapalat"/>
            <w:sz w:val="20"/>
            <w:szCs w:val="20"/>
            <w:rPrChange w:id="4288" w:author="Hayk-PC" w:date="2024-12-11T02:31:00Z">
              <w:rPr>
                <w:rStyle w:val="Strong"/>
                <w:rFonts w:ascii="GHEA Grapalat" w:hAnsi="GHEA Grapalat"/>
                <w:sz w:val="20"/>
                <w:szCs w:val="20"/>
              </w:rPr>
            </w:rPrChange>
          </w:rPr>
          <w:delText xml:space="preserve">                                                                    </w:delText>
        </w:r>
      </w:del>
    </w:p>
    <w:p w14:paraId="42E96A55" w14:textId="71DC27E2" w:rsidR="007B3F5F" w:rsidRPr="00DF1634" w:rsidDel="00740966" w:rsidRDefault="007B3F5F" w:rsidP="007B3F5F">
      <w:pPr>
        <w:pStyle w:val="NormalWeb"/>
        <w:shd w:val="clear" w:color="auto" w:fill="FFFFFF"/>
        <w:spacing w:before="0" w:beforeAutospacing="0" w:after="0" w:afterAutospacing="0"/>
        <w:ind w:left="-142"/>
        <w:rPr>
          <w:del w:id="4289" w:author="Hayk-PC" w:date="2024-12-11T02:04:00Z"/>
          <w:rStyle w:val="Strong"/>
          <w:rFonts w:ascii="GHEA Grapalat" w:hAnsi="GHEA Grapalat"/>
          <w:b w:val="0"/>
          <w:sz w:val="18"/>
          <w:szCs w:val="18"/>
          <w:rPrChange w:id="4290" w:author="Hayk-PC" w:date="2024-12-11T02:31:00Z">
            <w:rPr>
              <w:del w:id="4291" w:author="Hayk-PC" w:date="2024-12-11T02:04:00Z"/>
              <w:rStyle w:val="Strong"/>
              <w:rFonts w:ascii="GHEA Grapalat" w:hAnsi="GHEA Grapalat"/>
              <w:b w:val="0"/>
              <w:sz w:val="18"/>
              <w:szCs w:val="18"/>
            </w:rPr>
          </w:rPrChange>
        </w:rPr>
      </w:pPr>
      <w:del w:id="4292" w:author="Hayk-PC" w:date="2024-12-11T02:04:00Z">
        <w:r w:rsidRPr="00DF1634" w:rsidDel="00740966">
          <w:rPr>
            <w:rStyle w:val="Strong"/>
            <w:rFonts w:ascii="GHEA Grapalat" w:hAnsi="GHEA Grapalat"/>
            <w:b w:val="0"/>
            <w:sz w:val="18"/>
            <w:szCs w:val="18"/>
            <w:lang w:val="hy-AM"/>
            <w:rPrChange w:id="4293" w:author="Hayk-PC" w:date="2024-12-11T02:31:00Z">
              <w:rPr>
                <w:rStyle w:val="Strong"/>
                <w:rFonts w:ascii="GHEA Grapalat" w:hAnsi="GHEA Grapalat"/>
                <w:b w:val="0"/>
                <w:sz w:val="18"/>
                <w:szCs w:val="18"/>
                <w:lang w:val="hy-AM"/>
              </w:rPr>
            </w:rPrChange>
          </w:rPr>
          <w:tab/>
        </w:r>
        <w:r w:rsidRPr="00DF1634" w:rsidDel="00740966">
          <w:rPr>
            <w:rStyle w:val="Strong"/>
            <w:rFonts w:ascii="GHEA Grapalat" w:hAnsi="GHEA Grapalat"/>
            <w:b w:val="0"/>
            <w:sz w:val="18"/>
            <w:szCs w:val="18"/>
            <w:rPrChange w:id="4294" w:author="Hayk-PC" w:date="2024-12-11T02:31:00Z">
              <w:rPr>
                <w:rStyle w:val="Strong"/>
                <w:rFonts w:ascii="GHEA Grapalat" w:hAnsi="GHEA Grapalat"/>
                <w:b w:val="0"/>
                <w:sz w:val="18"/>
                <w:szCs w:val="18"/>
              </w:rPr>
            </w:rPrChange>
          </w:rPr>
          <w:delText xml:space="preserve">                                                                            номер заключаемого договора</w:delText>
        </w:r>
      </w:del>
    </w:p>
    <w:p w14:paraId="0FA12589" w14:textId="69E63420" w:rsidR="007B3F5F" w:rsidRPr="00DF1634" w:rsidDel="00740966" w:rsidRDefault="007B3F5F" w:rsidP="007B3F5F">
      <w:pPr>
        <w:pStyle w:val="NormalWeb"/>
        <w:shd w:val="clear" w:color="auto" w:fill="FFFFFF"/>
        <w:spacing w:before="0" w:beforeAutospacing="0" w:after="0" w:afterAutospacing="0"/>
        <w:ind w:left="-142"/>
        <w:rPr>
          <w:del w:id="4295" w:author="Hayk-PC" w:date="2024-12-11T02:04:00Z"/>
          <w:rStyle w:val="Strong"/>
          <w:rFonts w:ascii="GHEA Grapalat" w:hAnsi="GHEA Grapalat"/>
          <w:b w:val="0"/>
          <w:bCs w:val="0"/>
          <w:sz w:val="20"/>
          <w:szCs w:val="20"/>
          <w:lang w:val="hy-AM"/>
          <w:rPrChange w:id="4296" w:author="Hayk-PC" w:date="2024-12-11T02:31:00Z">
            <w:rPr>
              <w:del w:id="4297" w:author="Hayk-PC" w:date="2024-12-11T02:04:00Z"/>
              <w:rStyle w:val="Strong"/>
              <w:rFonts w:ascii="GHEA Grapalat" w:hAnsi="GHEA Grapalat"/>
              <w:b w:val="0"/>
              <w:bCs w:val="0"/>
              <w:sz w:val="20"/>
              <w:szCs w:val="20"/>
              <w:lang w:val="hy-AM"/>
            </w:rPr>
          </w:rPrChange>
        </w:rPr>
      </w:pPr>
      <w:del w:id="4298" w:author="Hayk-PC" w:date="2024-12-11T02:04:00Z">
        <w:r w:rsidRPr="00DF1634" w:rsidDel="00740966">
          <w:rPr>
            <w:rFonts w:ascii="GHEA Grapalat" w:eastAsiaTheme="minorHAnsi" w:hAnsi="GHEA Grapalat" w:cstheme="minorBidi"/>
            <w:rPrChange w:id="4299" w:author="Hayk-PC" w:date="2024-12-11T02:31:00Z">
              <w:rPr>
                <w:rFonts w:ascii="GHEA Grapalat" w:eastAsiaTheme="minorHAnsi" w:hAnsi="GHEA Grapalat" w:cstheme="minorBidi"/>
              </w:rPr>
            </w:rPrChange>
          </w:rPr>
          <w:delText xml:space="preserve">  заключаемым</w:delText>
        </w:r>
        <w:r w:rsidRPr="00DF1634" w:rsidDel="00740966">
          <w:rPr>
            <w:rStyle w:val="Strong"/>
            <w:rFonts w:ascii="GHEA Grapalat" w:hAnsi="GHEA Grapalat"/>
            <w:sz w:val="20"/>
            <w:szCs w:val="20"/>
            <w:u w:val="single"/>
            <w:lang w:val="hy-AM"/>
            <w:rPrChange w:id="4300" w:author="Hayk-PC" w:date="2024-12-11T02:31:00Z">
              <w:rPr>
                <w:rStyle w:val="Strong"/>
                <w:rFonts w:ascii="GHEA Grapalat" w:hAnsi="GHEA Grapalat"/>
                <w:sz w:val="20"/>
                <w:szCs w:val="20"/>
                <w:u w:val="single"/>
                <w:lang w:val="hy-AM"/>
              </w:rPr>
            </w:rPrChange>
          </w:rPr>
          <w:tab/>
        </w:r>
        <w:r w:rsidRPr="00DF1634" w:rsidDel="00740966">
          <w:rPr>
            <w:rStyle w:val="Strong"/>
            <w:rFonts w:ascii="GHEA Grapalat" w:hAnsi="GHEA Grapalat"/>
            <w:sz w:val="20"/>
            <w:szCs w:val="20"/>
            <w:u w:val="single"/>
            <w:lang w:val="hy-AM"/>
            <w:rPrChange w:id="4301" w:author="Hayk-PC" w:date="2024-12-11T02:31:00Z">
              <w:rPr>
                <w:rStyle w:val="Strong"/>
                <w:rFonts w:ascii="GHEA Grapalat" w:hAnsi="GHEA Grapalat"/>
                <w:sz w:val="20"/>
                <w:szCs w:val="20"/>
                <w:u w:val="single"/>
                <w:lang w:val="hy-AM"/>
              </w:rPr>
            </w:rPrChange>
          </w:rPr>
          <w:tab/>
        </w:r>
        <w:r w:rsidRPr="00DF1634" w:rsidDel="00740966">
          <w:rPr>
            <w:rStyle w:val="Strong"/>
            <w:rFonts w:ascii="GHEA Grapalat" w:hAnsi="GHEA Grapalat"/>
            <w:sz w:val="20"/>
            <w:szCs w:val="20"/>
            <w:u w:val="single"/>
            <w:lang w:val="hy-AM"/>
            <w:rPrChange w:id="4302" w:author="Hayk-PC" w:date="2024-12-11T02:31:00Z">
              <w:rPr>
                <w:rStyle w:val="Strong"/>
                <w:rFonts w:ascii="GHEA Grapalat" w:hAnsi="GHEA Grapalat"/>
                <w:sz w:val="20"/>
                <w:szCs w:val="20"/>
                <w:u w:val="single"/>
                <w:lang w:val="hy-AM"/>
              </w:rPr>
            </w:rPrChange>
          </w:rPr>
          <w:tab/>
        </w:r>
        <w:r w:rsidRPr="00DF1634" w:rsidDel="00740966">
          <w:rPr>
            <w:rStyle w:val="Strong"/>
            <w:rFonts w:ascii="GHEA Grapalat" w:hAnsi="GHEA Grapalat"/>
            <w:sz w:val="20"/>
            <w:szCs w:val="20"/>
            <w:u w:val="single"/>
            <w:lang w:val="hy-AM"/>
            <w:rPrChange w:id="4303" w:author="Hayk-PC" w:date="2024-12-11T02:31:00Z">
              <w:rPr>
                <w:rStyle w:val="Strong"/>
                <w:rFonts w:ascii="GHEA Grapalat" w:hAnsi="GHEA Grapalat"/>
                <w:sz w:val="20"/>
                <w:szCs w:val="20"/>
                <w:u w:val="single"/>
                <w:lang w:val="hy-AM"/>
              </w:rPr>
            </w:rPrChange>
          </w:rPr>
          <w:tab/>
        </w:r>
        <w:r w:rsidRPr="00DF1634" w:rsidDel="00740966">
          <w:rPr>
            <w:rStyle w:val="Strong"/>
            <w:rFonts w:ascii="GHEA Grapalat" w:hAnsi="GHEA Grapalat"/>
            <w:sz w:val="20"/>
            <w:szCs w:val="20"/>
            <w:u w:val="single"/>
            <w:lang w:val="hy-AM"/>
            <w:rPrChange w:id="4304" w:author="Hayk-PC" w:date="2024-12-11T02:31:00Z">
              <w:rPr>
                <w:rStyle w:val="Strong"/>
                <w:rFonts w:ascii="GHEA Grapalat" w:hAnsi="GHEA Grapalat"/>
                <w:sz w:val="20"/>
                <w:szCs w:val="20"/>
                <w:u w:val="single"/>
                <w:lang w:val="hy-AM"/>
              </w:rPr>
            </w:rPrChange>
          </w:rPr>
          <w:tab/>
        </w:r>
        <w:r w:rsidRPr="00DF1634" w:rsidDel="00740966">
          <w:rPr>
            <w:rFonts w:eastAsiaTheme="minorHAnsi" w:cstheme="minorBidi"/>
            <w:rPrChange w:id="4305" w:author="Hayk-PC" w:date="2024-12-11T02:31:00Z">
              <w:rPr>
                <w:rFonts w:eastAsiaTheme="minorHAnsi" w:cstheme="minorBidi"/>
              </w:rPr>
            </w:rPrChange>
          </w:rPr>
          <w:delText xml:space="preserve"> (</w:delText>
        </w:r>
        <w:r w:rsidRPr="00DF1634" w:rsidDel="00740966">
          <w:rPr>
            <w:rFonts w:ascii="GHEA Grapalat" w:eastAsiaTheme="minorHAnsi" w:hAnsi="GHEA Grapalat" w:cstheme="minorBidi"/>
            <w:rPrChange w:id="4306" w:author="Hayk-PC" w:date="2024-12-11T02:31:00Z">
              <w:rPr>
                <w:rFonts w:ascii="GHEA Grapalat" w:eastAsiaTheme="minorHAnsi" w:hAnsi="GHEA Grapalat" w:cstheme="minorBidi"/>
              </w:rPr>
            </w:rPrChange>
          </w:rPr>
          <w:delText xml:space="preserve">далее-принципал ) в результате  </w:delText>
        </w:r>
      </w:del>
    </w:p>
    <w:p w14:paraId="3429A667" w14:textId="1141A09B" w:rsidR="007B3F5F" w:rsidRPr="00DF1634" w:rsidDel="00740966" w:rsidRDefault="007B3F5F" w:rsidP="007B3F5F">
      <w:pPr>
        <w:pStyle w:val="NormalWeb"/>
        <w:shd w:val="clear" w:color="auto" w:fill="FFFFFF"/>
        <w:spacing w:before="0" w:beforeAutospacing="0" w:after="0" w:afterAutospacing="0"/>
        <w:ind w:left="-142"/>
        <w:rPr>
          <w:del w:id="4307" w:author="Hayk-PC" w:date="2024-12-11T02:04:00Z"/>
          <w:rFonts w:cs="Sylfaen"/>
          <w:b/>
          <w:sz w:val="18"/>
          <w:szCs w:val="18"/>
          <w:vertAlign w:val="superscript"/>
          <w:lang w:val="hy-AM"/>
          <w:rPrChange w:id="4308" w:author="Hayk-PC" w:date="2024-12-11T02:31:00Z">
            <w:rPr>
              <w:del w:id="4309" w:author="Hayk-PC" w:date="2024-12-11T02:04:00Z"/>
              <w:rFonts w:cs="Sylfaen"/>
              <w:b/>
              <w:sz w:val="18"/>
              <w:szCs w:val="18"/>
              <w:vertAlign w:val="superscript"/>
              <w:lang w:val="hy-AM"/>
            </w:rPr>
          </w:rPrChange>
        </w:rPr>
      </w:pPr>
      <w:del w:id="4310" w:author="Hayk-PC" w:date="2024-12-11T02:04:00Z">
        <w:r w:rsidRPr="00DF1634" w:rsidDel="00740966">
          <w:rPr>
            <w:rStyle w:val="Strong"/>
            <w:rFonts w:ascii="GHEA Grapalat" w:hAnsi="GHEA Grapalat"/>
            <w:b w:val="0"/>
            <w:sz w:val="18"/>
            <w:szCs w:val="18"/>
            <w:rPrChange w:id="4311" w:author="Hayk-PC" w:date="2024-12-11T02:31:00Z">
              <w:rPr>
                <w:rStyle w:val="Strong"/>
                <w:rFonts w:ascii="GHEA Grapalat" w:hAnsi="GHEA Grapalat"/>
                <w:b w:val="0"/>
                <w:sz w:val="18"/>
                <w:szCs w:val="18"/>
              </w:rPr>
            </w:rPrChange>
          </w:rPr>
          <w:delText xml:space="preserve">                                  наименование отобранного участника</w:delText>
        </w:r>
        <w:r w:rsidRPr="00DF1634" w:rsidDel="00740966">
          <w:rPr>
            <w:rStyle w:val="Strong"/>
            <w:rFonts w:ascii="GHEA Grapalat" w:hAnsi="GHEA Grapalat"/>
            <w:b w:val="0"/>
            <w:sz w:val="18"/>
            <w:szCs w:val="18"/>
            <w:lang w:val="hy-AM"/>
            <w:rPrChange w:id="4312" w:author="Hayk-PC" w:date="2024-12-11T02:31:00Z">
              <w:rPr>
                <w:rStyle w:val="Strong"/>
                <w:rFonts w:ascii="GHEA Grapalat" w:hAnsi="GHEA Grapalat"/>
                <w:b w:val="0"/>
                <w:sz w:val="18"/>
                <w:szCs w:val="18"/>
                <w:lang w:val="hy-AM"/>
              </w:rPr>
            </w:rPrChange>
          </w:rPr>
          <w:tab/>
        </w:r>
      </w:del>
    </w:p>
    <w:p w14:paraId="3CE188A6" w14:textId="60E00B9E" w:rsidR="007B3F5F" w:rsidRPr="00DF1634" w:rsidDel="00740966" w:rsidRDefault="007B3F5F" w:rsidP="007B3F5F">
      <w:pPr>
        <w:pStyle w:val="NormalWeb"/>
        <w:shd w:val="clear" w:color="auto" w:fill="FFFFFF"/>
        <w:spacing w:before="0" w:beforeAutospacing="0" w:after="0" w:afterAutospacing="0"/>
        <w:ind w:firstLine="375"/>
        <w:jc w:val="both"/>
        <w:rPr>
          <w:del w:id="4313" w:author="Hayk-PC" w:date="2024-12-11T02:04:00Z"/>
          <w:rFonts w:ascii="GHEA Grapalat" w:eastAsiaTheme="minorHAnsi" w:hAnsi="GHEA Grapalat" w:cstheme="minorBidi"/>
          <w:rPrChange w:id="4314" w:author="Hayk-PC" w:date="2024-12-11T02:31:00Z">
            <w:rPr>
              <w:del w:id="4315" w:author="Hayk-PC" w:date="2024-12-11T02:04:00Z"/>
              <w:rFonts w:ascii="GHEA Grapalat" w:eastAsiaTheme="minorHAnsi" w:hAnsi="GHEA Grapalat" w:cstheme="minorBidi"/>
            </w:rPr>
          </w:rPrChange>
        </w:rPr>
      </w:pPr>
      <w:del w:id="4316" w:author="Hayk-PC" w:date="2024-12-11T02:04:00Z">
        <w:r w:rsidRPr="00DF1634" w:rsidDel="00740966">
          <w:rPr>
            <w:rStyle w:val="Strong"/>
            <w:rFonts w:ascii="GHEA Grapalat" w:hAnsi="GHEA Grapalat"/>
            <w:sz w:val="20"/>
            <w:szCs w:val="20"/>
            <w:lang w:val="hy-AM"/>
            <w:rPrChange w:id="4317" w:author="Hayk-PC" w:date="2024-12-11T02:31:00Z">
              <w:rPr>
                <w:rStyle w:val="Strong"/>
                <w:rFonts w:ascii="GHEA Grapalat" w:hAnsi="GHEA Grapalat"/>
                <w:sz w:val="20"/>
                <w:szCs w:val="20"/>
                <w:lang w:val="hy-AM"/>
              </w:rPr>
            </w:rPrChange>
          </w:rPr>
          <w:tab/>
        </w:r>
        <w:r w:rsidRPr="00DF1634" w:rsidDel="00740966">
          <w:rPr>
            <w:rFonts w:eastAsiaTheme="minorHAnsi" w:cstheme="minorBidi"/>
            <w:rPrChange w:id="4318" w:author="Hayk-PC" w:date="2024-12-11T02:31:00Z">
              <w:rPr>
                <w:rFonts w:eastAsiaTheme="minorHAnsi" w:cstheme="minorBidi"/>
              </w:rPr>
            </w:rPrChange>
          </w:rPr>
          <w:delText xml:space="preserve"> </w:delText>
        </w:r>
      </w:del>
    </w:p>
    <w:p w14:paraId="334409DE" w14:textId="76F4DCAA" w:rsidR="007B3F5F" w:rsidRPr="00DF1634" w:rsidDel="00740966" w:rsidRDefault="007B3F5F" w:rsidP="007B3F5F">
      <w:pPr>
        <w:pStyle w:val="NormalWeb"/>
        <w:shd w:val="clear" w:color="auto" w:fill="FFFFFF"/>
        <w:spacing w:before="0" w:beforeAutospacing="0" w:after="0" w:afterAutospacing="0"/>
        <w:jc w:val="both"/>
        <w:rPr>
          <w:del w:id="4319" w:author="Hayk-PC" w:date="2024-12-11T02:04:00Z"/>
          <w:rFonts w:ascii="GHEA Grapalat" w:hAnsi="GHEA Grapalat"/>
          <w:sz w:val="20"/>
          <w:szCs w:val="20"/>
          <w:lang w:val="hy-AM"/>
          <w:rPrChange w:id="4320" w:author="Hayk-PC" w:date="2024-12-11T02:31:00Z">
            <w:rPr>
              <w:del w:id="4321" w:author="Hayk-PC" w:date="2024-12-11T02:04:00Z"/>
              <w:rFonts w:ascii="GHEA Grapalat" w:hAnsi="GHEA Grapalat"/>
              <w:sz w:val="20"/>
              <w:szCs w:val="20"/>
              <w:lang w:val="hy-AM"/>
            </w:rPr>
          </w:rPrChange>
        </w:rPr>
      </w:pPr>
      <w:del w:id="4322" w:author="Hayk-PC" w:date="2024-12-11T02:04:00Z">
        <w:r w:rsidRPr="00DF1634" w:rsidDel="00740966">
          <w:rPr>
            <w:rFonts w:ascii="GHEA Grapalat" w:eastAsiaTheme="minorHAnsi" w:hAnsi="GHEA Grapalat" w:cstheme="minorBidi"/>
            <w:rPrChange w:id="4323" w:author="Hayk-PC" w:date="2024-12-11T02:31:00Z">
              <w:rPr>
                <w:rFonts w:ascii="GHEA Grapalat" w:eastAsiaTheme="minorHAnsi" w:hAnsi="GHEA Grapalat" w:cstheme="minorBidi"/>
              </w:rPr>
            </w:rPrChange>
          </w:rPr>
          <w:delText xml:space="preserve">организованной </w:delText>
        </w:r>
        <w:r w:rsidRPr="00DF1634" w:rsidDel="00740966">
          <w:rPr>
            <w:rFonts w:ascii="GHEA Grapalat" w:hAnsi="GHEA Grapalat"/>
            <w:sz w:val="20"/>
            <w:szCs w:val="20"/>
            <w:u w:val="single"/>
            <w:lang w:val="hy-AM"/>
            <w:rPrChange w:id="4324" w:author="Hayk-PC" w:date="2024-12-11T02:31:00Z">
              <w:rPr>
                <w:rFonts w:ascii="GHEA Grapalat" w:hAnsi="GHEA Grapalat"/>
                <w:sz w:val="20"/>
                <w:szCs w:val="20"/>
                <w:u w:val="single"/>
                <w:lang w:val="hy-AM"/>
              </w:rPr>
            </w:rPrChange>
          </w:rPr>
          <w:tab/>
        </w:r>
        <w:r w:rsidRPr="00DF1634" w:rsidDel="00740966">
          <w:rPr>
            <w:rFonts w:ascii="GHEA Grapalat" w:hAnsi="GHEA Grapalat"/>
            <w:sz w:val="20"/>
            <w:szCs w:val="20"/>
            <w:u w:val="single"/>
            <w:lang w:val="hy-AM"/>
            <w:rPrChange w:id="4325" w:author="Hayk-PC" w:date="2024-12-11T02:31:00Z">
              <w:rPr>
                <w:rFonts w:ascii="GHEA Grapalat" w:hAnsi="GHEA Grapalat"/>
                <w:sz w:val="20"/>
                <w:szCs w:val="20"/>
                <w:u w:val="single"/>
                <w:lang w:val="hy-AM"/>
              </w:rPr>
            </w:rPrChange>
          </w:rPr>
          <w:tab/>
        </w:r>
        <w:r w:rsidRPr="00DF1634" w:rsidDel="00740966">
          <w:rPr>
            <w:rFonts w:ascii="GHEA Grapalat" w:hAnsi="GHEA Grapalat"/>
            <w:sz w:val="20"/>
            <w:szCs w:val="20"/>
            <w:u w:val="single"/>
            <w:lang w:val="hy-AM"/>
            <w:rPrChange w:id="4326" w:author="Hayk-PC" w:date="2024-12-11T02:31:00Z">
              <w:rPr>
                <w:rFonts w:ascii="GHEA Grapalat" w:hAnsi="GHEA Grapalat"/>
                <w:sz w:val="20"/>
                <w:szCs w:val="20"/>
                <w:u w:val="single"/>
                <w:lang w:val="hy-AM"/>
              </w:rPr>
            </w:rPrChange>
          </w:rPr>
          <w:tab/>
        </w:r>
        <w:r w:rsidRPr="00DF1634" w:rsidDel="00740966">
          <w:rPr>
            <w:rFonts w:ascii="GHEA Grapalat" w:hAnsi="GHEA Grapalat"/>
            <w:sz w:val="20"/>
            <w:szCs w:val="20"/>
            <w:u w:val="single"/>
            <w:lang w:val="hy-AM"/>
            <w:rPrChange w:id="4327" w:author="Hayk-PC" w:date="2024-12-11T02:31:00Z">
              <w:rPr>
                <w:rFonts w:ascii="GHEA Grapalat" w:hAnsi="GHEA Grapalat"/>
                <w:sz w:val="20"/>
                <w:szCs w:val="20"/>
                <w:u w:val="single"/>
                <w:lang w:val="hy-AM"/>
              </w:rPr>
            </w:rPrChange>
          </w:rPr>
          <w:tab/>
        </w:r>
        <w:r w:rsidRPr="00DF1634" w:rsidDel="00740966">
          <w:rPr>
            <w:rFonts w:ascii="GHEA Grapalat" w:hAnsi="GHEA Grapalat"/>
            <w:sz w:val="20"/>
            <w:szCs w:val="20"/>
            <w:u w:val="single"/>
            <w:lang w:val="hy-AM"/>
            <w:rPrChange w:id="4328" w:author="Hayk-PC" w:date="2024-12-11T02:31:00Z">
              <w:rPr>
                <w:rFonts w:ascii="GHEA Grapalat" w:hAnsi="GHEA Grapalat"/>
                <w:sz w:val="20"/>
                <w:szCs w:val="20"/>
                <w:u w:val="single"/>
                <w:lang w:val="hy-AM"/>
              </w:rPr>
            </w:rPrChange>
          </w:rPr>
          <w:tab/>
        </w:r>
        <w:r w:rsidRPr="00DF1634" w:rsidDel="00740966">
          <w:rPr>
            <w:rFonts w:ascii="GHEA Grapalat" w:hAnsi="GHEA Grapalat"/>
            <w:sz w:val="20"/>
            <w:szCs w:val="20"/>
            <w:u w:val="single"/>
            <w:lang w:val="hy-AM"/>
            <w:rPrChange w:id="4329" w:author="Hayk-PC" w:date="2024-12-11T02:31:00Z">
              <w:rPr>
                <w:rFonts w:ascii="GHEA Grapalat" w:hAnsi="GHEA Grapalat"/>
                <w:sz w:val="20"/>
                <w:szCs w:val="20"/>
                <w:u w:val="single"/>
                <w:lang w:val="hy-AM"/>
              </w:rPr>
            </w:rPrChange>
          </w:rPr>
          <w:tab/>
        </w:r>
        <w:r w:rsidRPr="00DF1634" w:rsidDel="00740966">
          <w:rPr>
            <w:rFonts w:ascii="GHEA Grapalat" w:hAnsi="GHEA Grapalat"/>
            <w:sz w:val="20"/>
            <w:szCs w:val="20"/>
            <w:lang w:val="hy-AM"/>
            <w:rPrChange w:id="4330" w:author="Hayk-PC" w:date="2024-12-11T02:31:00Z">
              <w:rPr>
                <w:rFonts w:ascii="GHEA Grapalat" w:hAnsi="GHEA Grapalat"/>
                <w:sz w:val="20"/>
                <w:szCs w:val="20"/>
                <w:lang w:val="hy-AM"/>
              </w:rPr>
            </w:rPrChange>
          </w:rPr>
          <w:delText xml:space="preserve"> </w:delText>
        </w:r>
        <w:r w:rsidRPr="00DF1634" w:rsidDel="00740966">
          <w:rPr>
            <w:rFonts w:ascii="GHEA Grapalat" w:eastAsiaTheme="minorHAnsi" w:hAnsi="GHEA Grapalat" w:cstheme="minorBidi"/>
            <w:rPrChange w:id="4331" w:author="Hayk-PC" w:date="2024-12-11T02:31:00Z">
              <w:rPr>
                <w:rFonts w:ascii="GHEA Grapalat" w:eastAsiaTheme="minorHAnsi" w:hAnsi="GHEA Grapalat" w:cstheme="minorBidi"/>
              </w:rPr>
            </w:rPrChange>
          </w:rPr>
          <w:delText xml:space="preserve"> (далее-бенефициар) </w:delText>
        </w:r>
      </w:del>
    </w:p>
    <w:p w14:paraId="543B6104" w14:textId="0F9AC622" w:rsidR="007B3F5F" w:rsidRPr="00DF1634" w:rsidDel="00740966" w:rsidRDefault="007B3F5F" w:rsidP="007B3F5F">
      <w:pPr>
        <w:pStyle w:val="NormalWeb"/>
        <w:shd w:val="clear" w:color="auto" w:fill="FFFFFF"/>
        <w:spacing w:before="0" w:beforeAutospacing="0" w:after="0" w:afterAutospacing="0"/>
        <w:ind w:left="1276" w:firstLine="708"/>
        <w:rPr>
          <w:del w:id="4332" w:author="Hayk-PC" w:date="2024-12-11T02:04:00Z"/>
          <w:rFonts w:ascii="GHEA Grapalat" w:eastAsiaTheme="minorHAnsi" w:hAnsi="GHEA Grapalat" w:cstheme="minorBidi"/>
          <w:b/>
          <w:sz w:val="18"/>
          <w:szCs w:val="18"/>
          <w:rPrChange w:id="4333" w:author="Hayk-PC" w:date="2024-12-11T02:31:00Z">
            <w:rPr>
              <w:del w:id="4334" w:author="Hayk-PC" w:date="2024-12-11T02:04:00Z"/>
              <w:rFonts w:ascii="GHEA Grapalat" w:eastAsiaTheme="minorHAnsi" w:hAnsi="GHEA Grapalat" w:cstheme="minorBidi"/>
              <w:b/>
              <w:sz w:val="18"/>
              <w:szCs w:val="18"/>
            </w:rPr>
          </w:rPrChange>
        </w:rPr>
      </w:pPr>
      <w:del w:id="4335" w:author="Hayk-PC" w:date="2024-12-11T02:04:00Z">
        <w:r w:rsidRPr="00DF1634" w:rsidDel="00740966">
          <w:rPr>
            <w:rFonts w:ascii="GHEA Grapalat" w:hAnsi="GHEA Grapalat" w:cs="Sylfaen"/>
            <w:vertAlign w:val="superscript"/>
            <w:rPrChange w:id="4336" w:author="Hayk-PC" w:date="2024-12-11T02:31:00Z">
              <w:rPr>
                <w:rFonts w:ascii="GHEA Grapalat" w:hAnsi="GHEA Grapalat" w:cs="Sylfaen"/>
                <w:vertAlign w:val="superscript"/>
              </w:rPr>
            </w:rPrChange>
          </w:rPr>
          <w:delText xml:space="preserve">                         </w:delText>
        </w:r>
        <w:r w:rsidRPr="00DF1634" w:rsidDel="00740966">
          <w:rPr>
            <w:rStyle w:val="Strong"/>
            <w:rFonts w:ascii="GHEA Grapalat" w:hAnsi="GHEA Grapalat"/>
            <w:b w:val="0"/>
            <w:sz w:val="18"/>
            <w:szCs w:val="18"/>
            <w:rPrChange w:id="4337" w:author="Hayk-PC" w:date="2024-12-11T02:31:00Z">
              <w:rPr>
                <w:rStyle w:val="Strong"/>
                <w:rFonts w:ascii="GHEA Grapalat" w:hAnsi="GHEA Grapalat"/>
                <w:b w:val="0"/>
                <w:sz w:val="18"/>
                <w:szCs w:val="18"/>
              </w:rPr>
            </w:rPrChange>
          </w:rPr>
          <w:delText>наименование заказчика</w:delText>
        </w:r>
        <w:r w:rsidRPr="00DF1634" w:rsidDel="00740966">
          <w:rPr>
            <w:rFonts w:ascii="GHEA Grapalat" w:eastAsiaTheme="minorHAnsi" w:hAnsi="GHEA Grapalat" w:cstheme="minorBidi"/>
            <w:b/>
            <w:sz w:val="18"/>
            <w:szCs w:val="18"/>
            <w:rPrChange w:id="4338" w:author="Hayk-PC" w:date="2024-12-11T02:31:00Z">
              <w:rPr>
                <w:rFonts w:ascii="GHEA Grapalat" w:eastAsiaTheme="minorHAnsi" w:hAnsi="GHEA Grapalat" w:cstheme="minorBidi"/>
                <w:b/>
                <w:sz w:val="18"/>
                <w:szCs w:val="18"/>
              </w:rPr>
            </w:rPrChange>
          </w:rPr>
          <w:delText xml:space="preserve"> </w:delText>
        </w:r>
      </w:del>
    </w:p>
    <w:p w14:paraId="0505A85B" w14:textId="51F4BD25" w:rsidR="007B3F5F" w:rsidRPr="00DF1634" w:rsidDel="00740966" w:rsidRDefault="007B3F5F" w:rsidP="007B3F5F">
      <w:pPr>
        <w:pStyle w:val="NormalWeb"/>
        <w:shd w:val="clear" w:color="auto" w:fill="FFFFFF"/>
        <w:spacing w:before="0" w:beforeAutospacing="0" w:after="0" w:afterAutospacing="0"/>
        <w:rPr>
          <w:del w:id="4339" w:author="Hayk-PC" w:date="2024-12-11T02:04:00Z"/>
          <w:rFonts w:ascii="GHEA Grapalat" w:hAnsi="GHEA Grapalat" w:cs="Sylfaen"/>
          <w:vertAlign w:val="superscript"/>
          <w:rPrChange w:id="4340" w:author="Hayk-PC" w:date="2024-12-11T02:31:00Z">
            <w:rPr>
              <w:del w:id="4341" w:author="Hayk-PC" w:date="2024-12-11T02:04:00Z"/>
              <w:rFonts w:ascii="GHEA Grapalat" w:hAnsi="GHEA Grapalat" w:cs="Sylfaen"/>
              <w:vertAlign w:val="superscript"/>
            </w:rPr>
          </w:rPrChange>
        </w:rPr>
      </w:pPr>
      <w:del w:id="4342" w:author="Hayk-PC" w:date="2024-12-11T02:04:00Z">
        <w:r w:rsidRPr="00DF1634" w:rsidDel="00740966">
          <w:rPr>
            <w:rFonts w:ascii="GHEA Grapalat" w:eastAsiaTheme="minorHAnsi" w:hAnsi="GHEA Grapalat" w:cstheme="minorBidi"/>
            <w:rPrChange w:id="4343" w:author="Hayk-PC" w:date="2024-12-11T02:31:00Z">
              <w:rPr>
                <w:rFonts w:ascii="GHEA Grapalat" w:eastAsiaTheme="minorHAnsi" w:hAnsi="GHEA Grapalat" w:cstheme="minorBidi"/>
              </w:rPr>
            </w:rPrChange>
          </w:rPr>
          <w:delText>процедуры  закупок под кодом ____________________.</w:delText>
        </w:r>
      </w:del>
    </w:p>
    <w:p w14:paraId="45184CA0" w14:textId="583DBDF6" w:rsidR="007B3F5F" w:rsidRPr="00DF1634" w:rsidDel="00740966" w:rsidRDefault="007B3F5F" w:rsidP="007B3F5F">
      <w:pPr>
        <w:pStyle w:val="NormalWeb"/>
        <w:shd w:val="clear" w:color="auto" w:fill="FFFFFF"/>
        <w:spacing w:before="0" w:beforeAutospacing="0" w:after="0" w:afterAutospacing="0"/>
        <w:jc w:val="both"/>
        <w:rPr>
          <w:del w:id="4344" w:author="Hayk-PC" w:date="2024-12-11T02:04:00Z"/>
          <w:rFonts w:ascii="GHEA Grapalat" w:eastAsiaTheme="minorHAnsi" w:hAnsi="GHEA Grapalat" w:cstheme="minorBidi"/>
          <w:sz w:val="18"/>
          <w:szCs w:val="18"/>
          <w:rPrChange w:id="4345" w:author="Hayk-PC" w:date="2024-12-11T02:31:00Z">
            <w:rPr>
              <w:del w:id="4346" w:author="Hayk-PC" w:date="2024-12-11T02:04:00Z"/>
              <w:rFonts w:ascii="GHEA Grapalat" w:eastAsiaTheme="minorHAnsi" w:hAnsi="GHEA Grapalat" w:cstheme="minorBidi"/>
              <w:sz w:val="18"/>
              <w:szCs w:val="18"/>
            </w:rPr>
          </w:rPrChange>
        </w:rPr>
      </w:pPr>
      <w:del w:id="4347" w:author="Hayk-PC" w:date="2024-12-11T02:04:00Z">
        <w:r w:rsidRPr="00DF1634" w:rsidDel="00740966">
          <w:rPr>
            <w:rFonts w:ascii="GHEA Grapalat" w:eastAsiaTheme="minorHAnsi" w:hAnsi="GHEA Grapalat" w:cstheme="minorBidi"/>
            <w:rPrChange w:id="4348" w:author="Hayk-PC" w:date="2024-12-11T02:31:00Z">
              <w:rPr>
                <w:rFonts w:ascii="GHEA Grapalat" w:eastAsiaTheme="minorHAnsi" w:hAnsi="GHEA Grapalat" w:cstheme="minorBidi"/>
              </w:rPr>
            </w:rPrChange>
          </w:rPr>
          <w:delText xml:space="preserve">                                                         </w:delText>
        </w:r>
        <w:r w:rsidRPr="00DF1634" w:rsidDel="00740966">
          <w:rPr>
            <w:rFonts w:ascii="GHEA Grapalat" w:eastAsiaTheme="minorHAnsi" w:hAnsi="GHEA Grapalat" w:cstheme="minorBidi"/>
            <w:sz w:val="18"/>
            <w:szCs w:val="18"/>
            <w:rPrChange w:id="4349" w:author="Hayk-PC" w:date="2024-12-11T02:31:00Z">
              <w:rPr>
                <w:rFonts w:ascii="GHEA Grapalat" w:eastAsiaTheme="minorHAnsi" w:hAnsi="GHEA Grapalat" w:cstheme="minorBidi"/>
                <w:sz w:val="18"/>
                <w:szCs w:val="18"/>
              </w:rPr>
            </w:rPrChange>
          </w:rPr>
          <w:delText>код процедуры</w:delText>
        </w:r>
      </w:del>
    </w:p>
    <w:p w14:paraId="50407E59" w14:textId="43751D03" w:rsidR="007B3F5F" w:rsidRPr="00DF1634" w:rsidDel="00740966" w:rsidRDefault="007B3F5F" w:rsidP="007B3F5F">
      <w:pPr>
        <w:pStyle w:val="NormalWeb"/>
        <w:shd w:val="clear" w:color="auto" w:fill="FFFFFF"/>
        <w:spacing w:before="0" w:beforeAutospacing="0" w:after="0" w:afterAutospacing="0"/>
        <w:jc w:val="both"/>
        <w:rPr>
          <w:del w:id="4350" w:author="Hayk-PC" w:date="2024-12-11T02:04:00Z"/>
          <w:rFonts w:ascii="GHEA Grapalat" w:eastAsiaTheme="minorHAnsi" w:hAnsi="GHEA Grapalat" w:cstheme="minorBidi"/>
          <w:lang w:val="hy-AM"/>
          <w:rPrChange w:id="4351" w:author="Hayk-PC" w:date="2024-12-11T02:31:00Z">
            <w:rPr>
              <w:del w:id="4352" w:author="Hayk-PC" w:date="2024-12-11T02:04:00Z"/>
              <w:rFonts w:ascii="GHEA Grapalat" w:eastAsiaTheme="minorHAnsi" w:hAnsi="GHEA Grapalat" w:cstheme="minorBidi"/>
              <w:lang w:val="hy-AM"/>
            </w:rPr>
          </w:rPrChange>
        </w:rPr>
      </w:pPr>
      <w:del w:id="4353" w:author="Hayk-PC" w:date="2024-12-11T02:04:00Z">
        <w:r w:rsidRPr="00DF1634" w:rsidDel="00740966">
          <w:rPr>
            <w:rFonts w:ascii="GHEA Grapalat" w:eastAsiaTheme="minorHAnsi" w:hAnsi="GHEA Grapalat" w:cstheme="minorBidi"/>
            <w:rPrChange w:id="4354" w:author="Hayk-PC" w:date="2024-12-11T02:31:00Z">
              <w:rPr>
                <w:rFonts w:ascii="GHEA Grapalat" w:eastAsiaTheme="minorHAnsi" w:hAnsi="GHEA Grapalat" w:cstheme="minorBidi"/>
              </w:rPr>
            </w:rPrChange>
          </w:rPr>
          <w:delText xml:space="preserve">  2.  По гарантии </w:delText>
        </w:r>
        <w:r w:rsidRPr="00DF1634" w:rsidDel="00740966">
          <w:rPr>
            <w:rFonts w:ascii="GHEA Grapalat" w:eastAsiaTheme="minorHAnsi" w:hAnsi="GHEA Grapalat" w:cstheme="minorBidi"/>
            <w:lang w:val="hy-AM"/>
            <w:rPrChange w:id="4355" w:author="Hayk-PC" w:date="2024-12-11T02:31:00Z">
              <w:rPr>
                <w:rFonts w:ascii="GHEA Grapalat" w:eastAsiaTheme="minorHAnsi" w:hAnsi="GHEA Grapalat" w:cstheme="minorBidi"/>
                <w:lang w:val="hy-AM"/>
              </w:rPr>
            </w:rPrChange>
          </w:rPr>
          <w:delText xml:space="preserve">---------------------------------------------------------------------------- </w:delText>
        </w:r>
      </w:del>
    </w:p>
    <w:p w14:paraId="553C0F92" w14:textId="585B3622" w:rsidR="007B3F5F" w:rsidRPr="00DF1634" w:rsidDel="00740966" w:rsidRDefault="007B3F5F" w:rsidP="007B3F5F">
      <w:pPr>
        <w:pStyle w:val="NormalWeb"/>
        <w:shd w:val="clear" w:color="auto" w:fill="FFFFFF"/>
        <w:spacing w:before="0" w:beforeAutospacing="0" w:after="0" w:afterAutospacing="0"/>
        <w:jc w:val="both"/>
        <w:rPr>
          <w:del w:id="4356" w:author="Hayk-PC" w:date="2024-12-11T02:04:00Z"/>
          <w:rFonts w:ascii="GHEA Grapalat" w:eastAsiaTheme="minorHAnsi" w:hAnsi="GHEA Grapalat" w:cstheme="minorBidi"/>
          <w:sz w:val="18"/>
          <w:szCs w:val="18"/>
          <w:rPrChange w:id="4357" w:author="Hayk-PC" w:date="2024-12-11T02:31:00Z">
            <w:rPr>
              <w:del w:id="4358" w:author="Hayk-PC" w:date="2024-12-11T02:04:00Z"/>
              <w:rFonts w:ascii="GHEA Grapalat" w:eastAsiaTheme="minorHAnsi" w:hAnsi="GHEA Grapalat" w:cstheme="minorBidi"/>
              <w:sz w:val="18"/>
              <w:szCs w:val="18"/>
            </w:rPr>
          </w:rPrChange>
        </w:rPr>
      </w:pPr>
      <w:del w:id="4359" w:author="Hayk-PC" w:date="2024-12-11T02:04:00Z">
        <w:r w:rsidRPr="00DF1634" w:rsidDel="00740966">
          <w:rPr>
            <w:rFonts w:ascii="GHEA Grapalat" w:eastAsiaTheme="minorHAnsi" w:hAnsi="GHEA Grapalat" w:cstheme="minorBidi"/>
            <w:sz w:val="18"/>
            <w:szCs w:val="18"/>
            <w:rPrChange w:id="4360" w:author="Hayk-PC" w:date="2024-12-11T02:31:00Z">
              <w:rPr>
                <w:rFonts w:ascii="GHEA Grapalat" w:eastAsiaTheme="minorHAnsi" w:hAnsi="GHEA Grapalat" w:cstheme="minorBidi"/>
                <w:sz w:val="18"/>
                <w:szCs w:val="18"/>
              </w:rPr>
            </w:rPrChange>
          </w:rPr>
          <w:delText xml:space="preserve">                                        наименование </w:delText>
        </w:r>
        <w:r w:rsidR="00C7561C" w:rsidRPr="00DF1634" w:rsidDel="00740966">
          <w:rPr>
            <w:rFonts w:ascii="GHEA Grapalat" w:eastAsiaTheme="minorHAnsi" w:hAnsi="GHEA Grapalat" w:cstheme="minorBidi"/>
            <w:sz w:val="18"/>
            <w:szCs w:val="18"/>
            <w:rPrChange w:id="4361" w:author="Hayk-PC" w:date="2024-12-11T02:31:00Z">
              <w:rPr>
                <w:rFonts w:ascii="GHEA Grapalat" w:eastAsiaTheme="minorHAnsi" w:hAnsi="GHEA Grapalat" w:cstheme="minorBidi"/>
                <w:sz w:val="18"/>
                <w:szCs w:val="18"/>
              </w:rPr>
            </w:rPrChange>
          </w:rPr>
          <w:delText xml:space="preserve">выдающего гарантию </w:delText>
        </w:r>
        <w:r w:rsidRPr="00DF1634" w:rsidDel="00740966">
          <w:rPr>
            <w:rFonts w:ascii="GHEA Grapalat" w:eastAsiaTheme="minorHAnsi" w:hAnsi="GHEA Grapalat" w:cstheme="minorBidi"/>
            <w:sz w:val="18"/>
            <w:szCs w:val="18"/>
            <w:rPrChange w:id="4362" w:author="Hayk-PC" w:date="2024-12-11T02:31:00Z">
              <w:rPr>
                <w:rFonts w:ascii="GHEA Grapalat" w:eastAsiaTheme="minorHAnsi" w:hAnsi="GHEA Grapalat" w:cstheme="minorBidi"/>
                <w:sz w:val="18"/>
                <w:szCs w:val="18"/>
              </w:rPr>
            </w:rPrChange>
          </w:rPr>
          <w:delText>банка</w:delText>
        </w:r>
        <w:r w:rsidR="00C7561C" w:rsidRPr="00DF1634" w:rsidDel="00740966">
          <w:rPr>
            <w:rFonts w:ascii="GHEA Grapalat" w:eastAsiaTheme="minorHAnsi" w:hAnsi="GHEA Grapalat" w:cstheme="minorBidi"/>
            <w:sz w:val="18"/>
            <w:szCs w:val="18"/>
            <w:rPrChange w:id="4363" w:author="Hayk-PC" w:date="2024-12-11T02:31:00Z">
              <w:rPr>
                <w:rFonts w:ascii="GHEA Grapalat" w:eastAsiaTheme="minorHAnsi" w:hAnsi="GHEA Grapalat" w:cstheme="minorBidi"/>
                <w:sz w:val="18"/>
                <w:szCs w:val="18"/>
              </w:rPr>
            </w:rPrChange>
          </w:rPr>
          <w:delText xml:space="preserve"> </w:delText>
        </w:r>
      </w:del>
    </w:p>
    <w:p w14:paraId="7C2E3BD0" w14:textId="3E38A5B2" w:rsidR="007B3F5F" w:rsidRPr="00DF1634" w:rsidDel="00740966" w:rsidRDefault="007B3F5F" w:rsidP="007B3F5F">
      <w:pPr>
        <w:pStyle w:val="NormalWeb"/>
        <w:shd w:val="clear" w:color="auto" w:fill="FFFFFF"/>
        <w:spacing w:before="0" w:beforeAutospacing="0" w:after="0" w:afterAutospacing="0"/>
        <w:jc w:val="both"/>
        <w:rPr>
          <w:del w:id="4364" w:author="Hayk-PC" w:date="2024-12-11T02:04:00Z"/>
          <w:rFonts w:ascii="GHEA Grapalat" w:eastAsiaTheme="minorHAnsi" w:hAnsi="GHEA Grapalat" w:cstheme="minorBidi"/>
          <w:rPrChange w:id="4365" w:author="Hayk-PC" w:date="2024-12-11T02:31:00Z">
            <w:rPr>
              <w:del w:id="4366" w:author="Hayk-PC" w:date="2024-12-11T02:04:00Z"/>
              <w:rFonts w:ascii="GHEA Grapalat" w:eastAsiaTheme="minorHAnsi" w:hAnsi="GHEA Grapalat" w:cstheme="minorBidi"/>
            </w:rPr>
          </w:rPrChange>
        </w:rPr>
      </w:pPr>
    </w:p>
    <w:p w14:paraId="14B98A5C" w14:textId="5377309A" w:rsidR="007B3F5F" w:rsidRPr="00DF1634" w:rsidDel="00740966" w:rsidRDefault="007B3F5F" w:rsidP="007B3F5F">
      <w:pPr>
        <w:pStyle w:val="NormalWeb"/>
        <w:shd w:val="clear" w:color="auto" w:fill="FFFFFF"/>
        <w:spacing w:before="0" w:beforeAutospacing="0" w:after="0" w:afterAutospacing="0"/>
        <w:jc w:val="both"/>
        <w:rPr>
          <w:del w:id="4367" w:author="Hayk-PC" w:date="2024-12-11T02:04:00Z"/>
          <w:rFonts w:ascii="GHEA Grapalat" w:eastAsiaTheme="minorHAnsi" w:hAnsi="GHEA Grapalat" w:cstheme="minorBidi"/>
          <w:rPrChange w:id="4368" w:author="Hayk-PC" w:date="2024-12-11T02:31:00Z">
            <w:rPr>
              <w:del w:id="4369" w:author="Hayk-PC" w:date="2024-12-11T02:04:00Z"/>
              <w:rFonts w:ascii="GHEA Grapalat" w:eastAsiaTheme="minorHAnsi" w:hAnsi="GHEA Grapalat" w:cstheme="minorBidi"/>
            </w:rPr>
          </w:rPrChange>
        </w:rPr>
      </w:pPr>
      <w:del w:id="4370" w:author="Hayk-PC" w:date="2024-12-11T02:04:00Z">
        <w:r w:rsidRPr="00DF1634" w:rsidDel="00740966">
          <w:rPr>
            <w:rFonts w:ascii="GHEA Grapalat" w:eastAsiaTheme="minorHAnsi" w:hAnsi="GHEA Grapalat" w:cstheme="minorBidi"/>
            <w:rPrChange w:id="4371" w:author="Hayk-PC" w:date="2024-12-11T02:31:00Z">
              <w:rPr>
                <w:rFonts w:ascii="GHEA Grapalat" w:eastAsiaTheme="minorHAnsi" w:hAnsi="GHEA Grapalat" w:cstheme="minorBidi"/>
              </w:rPr>
            </w:rPrChange>
          </w:rPr>
          <w:delTex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delText>
        </w:r>
      </w:del>
    </w:p>
    <w:p w14:paraId="2CFD9F33" w14:textId="0125FD5C" w:rsidR="007B3F5F" w:rsidRPr="00DF1634" w:rsidDel="00740966" w:rsidRDefault="007B3F5F" w:rsidP="007B3F5F">
      <w:pPr>
        <w:pStyle w:val="NormalWeb"/>
        <w:shd w:val="clear" w:color="auto" w:fill="FFFFFF"/>
        <w:spacing w:before="0" w:beforeAutospacing="0" w:after="0" w:afterAutospacing="0"/>
        <w:jc w:val="both"/>
        <w:rPr>
          <w:del w:id="4372" w:author="Hayk-PC" w:date="2024-12-11T02:04:00Z"/>
          <w:rFonts w:ascii="GHEA Grapalat" w:eastAsiaTheme="minorHAnsi" w:hAnsi="GHEA Grapalat" w:cstheme="minorBidi"/>
          <w:sz w:val="18"/>
          <w:szCs w:val="18"/>
          <w:rPrChange w:id="4373" w:author="Hayk-PC" w:date="2024-12-11T02:31:00Z">
            <w:rPr>
              <w:del w:id="4374" w:author="Hayk-PC" w:date="2024-12-11T02:04:00Z"/>
              <w:rFonts w:ascii="GHEA Grapalat" w:eastAsiaTheme="minorHAnsi" w:hAnsi="GHEA Grapalat" w:cstheme="minorBidi"/>
              <w:sz w:val="18"/>
              <w:szCs w:val="18"/>
            </w:rPr>
          </w:rPrChange>
        </w:rPr>
      </w:pPr>
      <w:del w:id="4375" w:author="Hayk-PC" w:date="2024-12-11T02:04:00Z">
        <w:r w:rsidRPr="00DF1634" w:rsidDel="00740966">
          <w:rPr>
            <w:rFonts w:ascii="GHEA Grapalat" w:eastAsiaTheme="minorHAnsi" w:hAnsi="GHEA Grapalat" w:cstheme="minorBidi"/>
            <w:rPrChange w:id="4376" w:author="Hayk-PC" w:date="2024-12-11T02:31:00Z">
              <w:rPr>
                <w:rFonts w:ascii="GHEA Grapalat" w:eastAsiaTheme="minorHAnsi" w:hAnsi="GHEA Grapalat" w:cstheme="minorBidi"/>
              </w:rPr>
            </w:rPrChange>
          </w:rPr>
          <w:delText xml:space="preserve">                                                              </w:delText>
        </w:r>
        <w:r w:rsidRPr="00DF1634" w:rsidDel="00740966">
          <w:rPr>
            <w:rFonts w:ascii="GHEA Grapalat" w:eastAsiaTheme="minorHAnsi" w:hAnsi="GHEA Grapalat" w:cstheme="minorBidi"/>
            <w:sz w:val="18"/>
            <w:szCs w:val="18"/>
            <w:rPrChange w:id="4377" w:author="Hayk-PC" w:date="2024-12-11T02:31:00Z">
              <w:rPr>
                <w:rFonts w:ascii="GHEA Grapalat" w:eastAsiaTheme="minorHAnsi" w:hAnsi="GHEA Grapalat" w:cstheme="minorBidi"/>
                <w:sz w:val="18"/>
                <w:szCs w:val="18"/>
              </w:rPr>
            </w:rPrChange>
          </w:rPr>
          <w:delText xml:space="preserve">сумма в цифрах и прописью         </w:delText>
        </w:r>
      </w:del>
    </w:p>
    <w:p w14:paraId="18D12EB6" w14:textId="6AC042E2" w:rsidR="007B3F5F" w:rsidRPr="00DF1634" w:rsidDel="00740966" w:rsidRDefault="007B3F5F" w:rsidP="007B3F5F">
      <w:pPr>
        <w:pStyle w:val="NormalWeb"/>
        <w:shd w:val="clear" w:color="auto" w:fill="FFFFFF"/>
        <w:spacing w:before="0" w:beforeAutospacing="0" w:after="0" w:afterAutospacing="0"/>
        <w:jc w:val="both"/>
        <w:rPr>
          <w:del w:id="4378" w:author="Hayk-PC" w:date="2024-12-11T02:04:00Z"/>
          <w:rFonts w:ascii="GHEA Grapalat" w:eastAsiaTheme="minorHAnsi" w:hAnsi="GHEA Grapalat" w:cstheme="minorBidi"/>
          <w:rPrChange w:id="4379" w:author="Hayk-PC" w:date="2024-12-11T02:31:00Z">
            <w:rPr>
              <w:del w:id="4380" w:author="Hayk-PC" w:date="2024-12-11T02:04:00Z"/>
              <w:rFonts w:ascii="GHEA Grapalat" w:eastAsiaTheme="minorHAnsi" w:hAnsi="GHEA Grapalat" w:cstheme="minorBidi"/>
            </w:rPr>
          </w:rPrChange>
        </w:rPr>
      </w:pPr>
      <w:del w:id="4381" w:author="Hayk-PC" w:date="2024-12-11T02:04:00Z">
        <w:r w:rsidRPr="00DF1634" w:rsidDel="00740966">
          <w:rPr>
            <w:rFonts w:ascii="GHEA Grapalat" w:eastAsiaTheme="minorHAnsi" w:hAnsi="GHEA Grapalat" w:cstheme="minorBidi"/>
            <w:rPrChange w:id="4382" w:author="Hayk-PC" w:date="2024-12-11T02:31:00Z">
              <w:rPr>
                <w:rFonts w:ascii="GHEA Grapalat" w:eastAsiaTheme="minorHAnsi" w:hAnsi="GHEA Grapalat" w:cstheme="minorBidi"/>
              </w:rPr>
            </w:rPrChange>
          </w:rPr>
          <w:delText xml:space="preserve">гарантии) в течение </w:delText>
        </w:r>
        <w:r w:rsidR="00ED62EA" w:rsidRPr="00DF1634" w:rsidDel="00740966">
          <w:rPr>
            <w:rFonts w:ascii="GHEA Grapalat" w:eastAsiaTheme="minorHAnsi" w:hAnsi="GHEA Grapalat" w:cstheme="minorBidi"/>
            <w:rPrChange w:id="4383" w:author="Hayk-PC" w:date="2024-12-11T02:31:00Z">
              <w:rPr>
                <w:rFonts w:ascii="GHEA Grapalat" w:eastAsiaTheme="minorHAnsi" w:hAnsi="GHEA Grapalat" w:cstheme="minorBidi"/>
              </w:rPr>
            </w:rPrChange>
          </w:rPr>
          <w:delText>пяти</w:delText>
        </w:r>
        <w:r w:rsidRPr="00DF1634" w:rsidDel="00740966">
          <w:rPr>
            <w:rFonts w:ascii="GHEA Grapalat" w:eastAsiaTheme="minorHAnsi" w:hAnsi="GHEA Grapalat" w:cstheme="minorBidi"/>
            <w:rPrChange w:id="4384" w:author="Hayk-PC" w:date="2024-12-11T02:31:00Z">
              <w:rPr>
                <w:rFonts w:ascii="GHEA Grapalat" w:eastAsiaTheme="minorHAnsi" w:hAnsi="GHEA Grapalat" w:cstheme="minorBidi"/>
              </w:rPr>
            </w:rPrChange>
          </w:rPr>
          <w:delText xml:space="preserve"> рабочих  дней после получения требования. </w:delText>
        </w:r>
      </w:del>
    </w:p>
    <w:p w14:paraId="2BF9C506" w14:textId="7EAF0709" w:rsidR="007B3F5F" w:rsidRPr="00DF1634" w:rsidDel="00740966" w:rsidRDefault="007B3F5F" w:rsidP="007B3F5F">
      <w:pPr>
        <w:pStyle w:val="NormalWeb"/>
        <w:shd w:val="clear" w:color="auto" w:fill="FFFFFF"/>
        <w:spacing w:before="0" w:beforeAutospacing="0" w:after="0" w:afterAutospacing="0"/>
        <w:ind w:firstLine="708"/>
        <w:jc w:val="both"/>
        <w:rPr>
          <w:del w:id="4385" w:author="Hayk-PC" w:date="2024-12-11T02:04:00Z"/>
          <w:rFonts w:ascii="GHEA Grapalat" w:eastAsiaTheme="minorHAnsi" w:hAnsi="GHEA Grapalat" w:cstheme="minorBidi"/>
          <w:rPrChange w:id="4386" w:author="Hayk-PC" w:date="2024-12-11T02:31:00Z">
            <w:rPr>
              <w:del w:id="4387" w:author="Hayk-PC" w:date="2024-12-11T02:04:00Z"/>
              <w:rFonts w:ascii="GHEA Grapalat" w:eastAsiaTheme="minorHAnsi" w:hAnsi="GHEA Grapalat" w:cstheme="minorBidi"/>
            </w:rPr>
          </w:rPrChange>
        </w:rPr>
      </w:pPr>
      <w:del w:id="4388" w:author="Hayk-PC" w:date="2024-12-11T02:04:00Z">
        <w:r w:rsidRPr="00DF1634" w:rsidDel="00740966">
          <w:rPr>
            <w:rFonts w:ascii="GHEA Grapalat" w:eastAsiaTheme="minorHAnsi" w:hAnsi="GHEA Grapalat" w:cstheme="minorBidi"/>
            <w:rPrChange w:id="4389" w:author="Hayk-PC" w:date="2024-12-11T02:31:00Z">
              <w:rPr>
                <w:rFonts w:ascii="GHEA Grapalat" w:eastAsiaTheme="minorHAnsi" w:hAnsi="GHEA Grapalat" w:cstheme="minorBidi"/>
              </w:rPr>
            </w:rPrChange>
          </w:rPr>
          <w:delText>Выплата производится посредством перечисления на расчетный счет____________________ бенефициара.</w:delText>
        </w:r>
      </w:del>
    </w:p>
    <w:p w14:paraId="280846E8" w14:textId="2B37376E" w:rsidR="007B3F5F" w:rsidRPr="00DF1634" w:rsidDel="00740966" w:rsidRDefault="007B3F5F" w:rsidP="007B3F5F">
      <w:pPr>
        <w:pStyle w:val="NormalWeb"/>
        <w:shd w:val="clear" w:color="auto" w:fill="FFFFFF"/>
        <w:spacing w:before="0" w:beforeAutospacing="0" w:after="0" w:afterAutospacing="0"/>
        <w:jc w:val="both"/>
        <w:rPr>
          <w:del w:id="4390" w:author="Hayk-PC" w:date="2024-12-11T02:04:00Z"/>
          <w:rFonts w:ascii="GHEA Grapalat" w:eastAsiaTheme="minorHAnsi" w:hAnsi="GHEA Grapalat" w:cstheme="minorBidi"/>
          <w:sz w:val="18"/>
          <w:szCs w:val="18"/>
          <w:rPrChange w:id="4391" w:author="Hayk-PC" w:date="2024-12-11T02:31:00Z">
            <w:rPr>
              <w:del w:id="4392" w:author="Hayk-PC" w:date="2024-12-11T02:04:00Z"/>
              <w:rFonts w:ascii="GHEA Grapalat" w:eastAsiaTheme="minorHAnsi" w:hAnsi="GHEA Grapalat" w:cstheme="minorBidi"/>
              <w:sz w:val="18"/>
              <w:szCs w:val="18"/>
            </w:rPr>
          </w:rPrChange>
        </w:rPr>
      </w:pPr>
      <w:del w:id="4393" w:author="Hayk-PC" w:date="2024-12-11T02:04:00Z">
        <w:r w:rsidRPr="00DF1634" w:rsidDel="00740966">
          <w:rPr>
            <w:rFonts w:ascii="GHEA Grapalat" w:eastAsiaTheme="minorHAnsi" w:hAnsi="GHEA Grapalat" w:cstheme="minorBidi"/>
            <w:rPrChange w:id="4394" w:author="Hayk-PC" w:date="2024-12-11T02:31:00Z">
              <w:rPr>
                <w:rFonts w:ascii="GHEA Grapalat" w:eastAsiaTheme="minorHAnsi" w:hAnsi="GHEA Grapalat" w:cstheme="minorBidi"/>
              </w:rPr>
            </w:rPrChange>
          </w:rPr>
          <w:delText xml:space="preserve">              </w:delText>
        </w:r>
        <w:r w:rsidRPr="00DF1634" w:rsidDel="00740966">
          <w:rPr>
            <w:rFonts w:ascii="GHEA Grapalat" w:eastAsiaTheme="minorHAnsi" w:hAnsi="GHEA Grapalat" w:cstheme="minorBidi"/>
            <w:sz w:val="18"/>
            <w:szCs w:val="18"/>
            <w:rPrChange w:id="4395" w:author="Hayk-PC" w:date="2024-12-11T02:31:00Z">
              <w:rPr>
                <w:rFonts w:ascii="GHEA Grapalat" w:eastAsiaTheme="minorHAnsi" w:hAnsi="GHEA Grapalat" w:cstheme="minorBidi"/>
                <w:sz w:val="18"/>
                <w:szCs w:val="18"/>
              </w:rPr>
            </w:rPrChange>
          </w:rPr>
          <w:delText>расчетный счет</w:delText>
        </w:r>
      </w:del>
    </w:p>
    <w:p w14:paraId="6094EFF2" w14:textId="16153B02" w:rsidR="007B3F5F" w:rsidRPr="00DF1634" w:rsidDel="00740966" w:rsidRDefault="007B3F5F" w:rsidP="007B3F5F">
      <w:pPr>
        <w:pStyle w:val="NormalWeb"/>
        <w:shd w:val="clear" w:color="auto" w:fill="FFFFFF"/>
        <w:spacing w:before="0" w:beforeAutospacing="0" w:after="0" w:afterAutospacing="0"/>
        <w:ind w:firstLine="375"/>
        <w:jc w:val="both"/>
        <w:rPr>
          <w:del w:id="4396" w:author="Hayk-PC" w:date="2024-12-11T02:04:00Z"/>
          <w:rStyle w:val="Strong"/>
          <w:rFonts w:ascii="GHEA Grapalat" w:hAnsi="GHEA Grapalat"/>
          <w:b w:val="0"/>
          <w:bCs w:val="0"/>
          <w:sz w:val="20"/>
          <w:szCs w:val="20"/>
          <w:rPrChange w:id="4397" w:author="Hayk-PC" w:date="2024-12-11T02:31:00Z">
            <w:rPr>
              <w:del w:id="4398" w:author="Hayk-PC" w:date="2024-12-11T02:04:00Z"/>
              <w:rStyle w:val="Strong"/>
              <w:rFonts w:ascii="GHEA Grapalat" w:hAnsi="GHEA Grapalat"/>
              <w:b w:val="0"/>
              <w:bCs w:val="0"/>
              <w:sz w:val="20"/>
              <w:szCs w:val="20"/>
            </w:rPr>
          </w:rPrChange>
        </w:rPr>
      </w:pPr>
      <w:del w:id="4399" w:author="Hayk-PC" w:date="2024-12-11T02:04:00Z">
        <w:r w:rsidRPr="00DF1634" w:rsidDel="00740966">
          <w:rPr>
            <w:rStyle w:val="Strong"/>
            <w:rFonts w:ascii="GHEA Grapalat" w:hAnsi="GHEA Grapalat"/>
            <w:sz w:val="20"/>
            <w:szCs w:val="20"/>
            <w:rPrChange w:id="4400" w:author="Hayk-PC" w:date="2024-12-11T02:31:00Z">
              <w:rPr>
                <w:rStyle w:val="Strong"/>
                <w:rFonts w:ascii="GHEA Grapalat" w:hAnsi="GHEA Grapalat"/>
                <w:sz w:val="20"/>
                <w:szCs w:val="20"/>
              </w:rPr>
            </w:rPrChange>
          </w:rPr>
          <w:delText xml:space="preserve">3. </w:delText>
        </w:r>
        <w:r w:rsidRPr="00DF1634" w:rsidDel="00740966">
          <w:rPr>
            <w:rFonts w:ascii="GHEA Grapalat" w:eastAsiaTheme="minorHAnsi" w:hAnsi="GHEA Grapalat" w:cstheme="minorBidi"/>
            <w:rPrChange w:id="4401" w:author="Hayk-PC" w:date="2024-12-11T02:31:00Z">
              <w:rPr>
                <w:rFonts w:ascii="GHEA Grapalat" w:eastAsiaTheme="minorHAnsi" w:hAnsi="GHEA Grapalat" w:cstheme="minorBidi"/>
              </w:rPr>
            </w:rPrChange>
          </w:rPr>
          <w:delText>Настоящая гарантия является безотзывной.</w:delText>
        </w:r>
      </w:del>
    </w:p>
    <w:p w14:paraId="4CC6038F" w14:textId="4785740F" w:rsidR="007B3F5F" w:rsidRPr="00DF1634" w:rsidDel="00740966" w:rsidRDefault="007B3F5F" w:rsidP="007B3F5F">
      <w:pPr>
        <w:pStyle w:val="NormalWeb"/>
        <w:shd w:val="clear" w:color="auto" w:fill="FFFFFF"/>
        <w:spacing w:before="0" w:beforeAutospacing="0" w:after="0" w:afterAutospacing="0"/>
        <w:ind w:firstLine="375"/>
        <w:jc w:val="both"/>
        <w:rPr>
          <w:del w:id="4402" w:author="Hayk-PC" w:date="2024-12-11T02:04:00Z"/>
          <w:rStyle w:val="Strong"/>
          <w:rFonts w:ascii="GHEA Grapalat" w:hAnsi="GHEA Grapalat"/>
          <w:b w:val="0"/>
          <w:bCs w:val="0"/>
          <w:sz w:val="20"/>
          <w:szCs w:val="20"/>
          <w:rPrChange w:id="4403" w:author="Hayk-PC" w:date="2024-12-11T02:31:00Z">
            <w:rPr>
              <w:del w:id="4404" w:author="Hayk-PC" w:date="2024-12-11T02:04:00Z"/>
              <w:rStyle w:val="Strong"/>
              <w:rFonts w:ascii="GHEA Grapalat" w:hAnsi="GHEA Grapalat"/>
              <w:b w:val="0"/>
              <w:bCs w:val="0"/>
              <w:sz w:val="20"/>
              <w:szCs w:val="20"/>
            </w:rPr>
          </w:rPrChange>
        </w:rPr>
      </w:pPr>
    </w:p>
    <w:p w14:paraId="63836D53" w14:textId="12C290CD" w:rsidR="007B3F5F" w:rsidRPr="00DF1634" w:rsidDel="00740966" w:rsidRDefault="007B3F5F" w:rsidP="007B3F5F">
      <w:pPr>
        <w:pStyle w:val="NormalWeb"/>
        <w:shd w:val="clear" w:color="auto" w:fill="FFFFFF"/>
        <w:spacing w:before="0" w:beforeAutospacing="0" w:after="0" w:afterAutospacing="0"/>
        <w:ind w:firstLine="375"/>
        <w:jc w:val="both"/>
        <w:rPr>
          <w:del w:id="4405" w:author="Hayk-PC" w:date="2024-12-11T02:04:00Z"/>
          <w:rFonts w:ascii="GHEA Grapalat" w:eastAsiaTheme="minorHAnsi" w:hAnsi="GHEA Grapalat" w:cstheme="minorBidi"/>
          <w:rPrChange w:id="4406" w:author="Hayk-PC" w:date="2024-12-11T02:31:00Z">
            <w:rPr>
              <w:del w:id="4407" w:author="Hayk-PC" w:date="2024-12-11T02:04:00Z"/>
              <w:rFonts w:ascii="GHEA Grapalat" w:eastAsiaTheme="minorHAnsi" w:hAnsi="GHEA Grapalat" w:cstheme="minorBidi"/>
            </w:rPr>
          </w:rPrChange>
        </w:rPr>
      </w:pPr>
      <w:del w:id="4408" w:author="Hayk-PC" w:date="2024-12-11T02:04:00Z">
        <w:r w:rsidRPr="00DF1634" w:rsidDel="00740966">
          <w:rPr>
            <w:rFonts w:ascii="GHEA Grapalat" w:eastAsiaTheme="minorHAnsi" w:hAnsi="GHEA Grapalat" w:cstheme="minorBidi"/>
            <w:rPrChange w:id="4409" w:author="Hayk-PC" w:date="2024-12-11T02:31:00Z">
              <w:rPr>
                <w:rFonts w:ascii="GHEA Grapalat" w:eastAsiaTheme="minorHAnsi" w:hAnsi="GHEA Grapalat" w:cstheme="minorBidi"/>
              </w:rPr>
            </w:rPrChange>
          </w:rPr>
          <w:delTex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delText>
        </w:r>
      </w:del>
    </w:p>
    <w:p w14:paraId="4405E3F7" w14:textId="0B9090CF" w:rsidR="0053597C" w:rsidRPr="00DF1634" w:rsidDel="00740966" w:rsidRDefault="0053597C" w:rsidP="0053597C">
      <w:pPr>
        <w:pStyle w:val="NormalWeb"/>
        <w:shd w:val="clear" w:color="auto" w:fill="FFFFFF"/>
        <w:ind w:firstLine="374"/>
        <w:contextualSpacing/>
        <w:jc w:val="both"/>
        <w:rPr>
          <w:del w:id="4410" w:author="Hayk-PC" w:date="2024-12-11T02:04:00Z"/>
          <w:rFonts w:ascii="GHEA Grapalat" w:eastAsiaTheme="minorHAnsi" w:hAnsi="GHEA Grapalat" w:cstheme="minorBidi"/>
          <w:rPrChange w:id="4411" w:author="Hayk-PC" w:date="2024-12-11T02:31:00Z">
            <w:rPr>
              <w:del w:id="4412" w:author="Hayk-PC" w:date="2024-12-11T02:04:00Z"/>
              <w:rFonts w:ascii="GHEA Grapalat" w:eastAsiaTheme="minorHAnsi" w:hAnsi="GHEA Grapalat" w:cstheme="minorBidi"/>
            </w:rPr>
          </w:rPrChange>
        </w:rPr>
      </w:pPr>
      <w:del w:id="4413" w:author="Hayk-PC" w:date="2024-12-11T02:04:00Z">
        <w:r w:rsidRPr="00DF1634" w:rsidDel="00740966">
          <w:rPr>
            <w:rFonts w:ascii="GHEA Grapalat" w:eastAsiaTheme="minorHAnsi" w:hAnsi="GHEA Grapalat" w:cstheme="minorBidi"/>
            <w:rPrChange w:id="4414" w:author="Hayk-PC" w:date="2024-12-11T02:31:00Z">
              <w:rPr>
                <w:rFonts w:ascii="GHEA Grapalat" w:eastAsiaTheme="minorHAnsi" w:hAnsi="GHEA Grapalat" w:cstheme="minorBidi"/>
              </w:rPr>
            </w:rPrChange>
          </w:rPr>
          <w:delText xml:space="preserve">5. Гарантия действует </w:delText>
        </w:r>
        <w:r w:rsidR="00B31A63" w:rsidRPr="00DF1634" w:rsidDel="00740966">
          <w:rPr>
            <w:rFonts w:ascii="GHEA Grapalat" w:eastAsiaTheme="minorHAnsi" w:hAnsi="GHEA Grapalat" w:cstheme="minorBidi"/>
            <w:rPrChange w:id="4415" w:author="Hayk-PC" w:date="2024-12-11T02:31:00Z">
              <w:rPr>
                <w:rFonts w:ascii="GHEA Grapalat" w:eastAsiaTheme="minorHAnsi" w:hAnsi="GHEA Grapalat" w:cstheme="minorBidi"/>
              </w:rPr>
            </w:rPrChange>
          </w:rPr>
          <w:delText xml:space="preserve">с момента выпуска и в силе  </w:delText>
        </w:r>
        <w:r w:rsidRPr="00DF1634" w:rsidDel="00740966">
          <w:rPr>
            <w:rFonts w:ascii="GHEA Grapalat" w:eastAsiaTheme="minorHAnsi" w:hAnsi="GHEA Grapalat" w:cstheme="minorBidi"/>
            <w:rPrChange w:id="4416" w:author="Hayk-PC" w:date="2024-12-11T02:31:00Z">
              <w:rPr>
                <w:rFonts w:ascii="GHEA Grapalat" w:eastAsiaTheme="minorHAnsi" w:hAnsi="GHEA Grapalat" w:cstheme="minorBidi"/>
              </w:rPr>
            </w:rPrChange>
          </w:rPr>
          <w:delText xml:space="preserve">со дня вступления в силу договора под кодом N________________________ заключаемого  между  </w:delText>
        </w:r>
      </w:del>
    </w:p>
    <w:p w14:paraId="31075A44" w14:textId="35D38691" w:rsidR="0053597C" w:rsidRPr="00DF1634" w:rsidDel="00740966" w:rsidRDefault="00B31A63" w:rsidP="0053597C">
      <w:pPr>
        <w:pStyle w:val="NormalWeb"/>
        <w:shd w:val="clear" w:color="auto" w:fill="FFFFFF"/>
        <w:ind w:firstLine="374"/>
        <w:contextualSpacing/>
        <w:jc w:val="both"/>
        <w:rPr>
          <w:del w:id="4417" w:author="Hayk-PC" w:date="2024-12-11T02:04:00Z"/>
          <w:rFonts w:ascii="GHEA Grapalat" w:eastAsiaTheme="minorHAnsi" w:hAnsi="GHEA Grapalat" w:cstheme="minorBidi"/>
          <w:rPrChange w:id="4418" w:author="Hayk-PC" w:date="2024-12-11T02:31:00Z">
            <w:rPr>
              <w:del w:id="4419" w:author="Hayk-PC" w:date="2024-12-11T02:04:00Z"/>
              <w:rFonts w:ascii="GHEA Grapalat" w:eastAsiaTheme="minorHAnsi" w:hAnsi="GHEA Grapalat" w:cstheme="minorBidi"/>
            </w:rPr>
          </w:rPrChange>
        </w:rPr>
      </w:pPr>
      <w:del w:id="4420" w:author="Hayk-PC" w:date="2024-12-11T02:04:00Z">
        <w:r w:rsidRPr="00DF1634" w:rsidDel="00740966">
          <w:rPr>
            <w:rFonts w:ascii="GHEA Grapalat" w:eastAsiaTheme="minorHAnsi" w:hAnsi="GHEA Grapalat" w:cstheme="minorBidi"/>
            <w:sz w:val="18"/>
            <w:szCs w:val="18"/>
            <w:rPrChange w:id="4421" w:author="Hayk-PC" w:date="2024-12-11T02:31:00Z">
              <w:rPr>
                <w:rFonts w:ascii="GHEA Grapalat" w:eastAsiaTheme="minorHAnsi" w:hAnsi="GHEA Grapalat" w:cstheme="minorBidi"/>
                <w:sz w:val="18"/>
                <w:szCs w:val="18"/>
              </w:rPr>
            </w:rPrChange>
          </w:rPr>
          <w:delText xml:space="preserve">                                       </w:delText>
        </w:r>
        <w:r w:rsidR="0053597C" w:rsidRPr="00DF1634" w:rsidDel="00740966">
          <w:rPr>
            <w:rFonts w:ascii="GHEA Grapalat" w:eastAsiaTheme="minorHAnsi" w:hAnsi="GHEA Grapalat" w:cstheme="minorBidi"/>
            <w:sz w:val="18"/>
            <w:szCs w:val="18"/>
            <w:rPrChange w:id="4422" w:author="Hayk-PC" w:date="2024-12-11T02:31:00Z">
              <w:rPr>
                <w:rFonts w:ascii="GHEA Grapalat" w:eastAsiaTheme="minorHAnsi" w:hAnsi="GHEA Grapalat" w:cstheme="minorBidi"/>
                <w:sz w:val="18"/>
                <w:szCs w:val="18"/>
              </w:rPr>
            </w:rPrChange>
          </w:rPr>
          <w:delText>номер заключаемого договара</w:delText>
        </w:r>
      </w:del>
    </w:p>
    <w:p w14:paraId="021EACE3" w14:textId="0EDE4883" w:rsidR="0053597C" w:rsidRPr="00DF1634" w:rsidDel="00740966" w:rsidRDefault="0053597C" w:rsidP="0053597C">
      <w:pPr>
        <w:pStyle w:val="NormalWeb"/>
        <w:shd w:val="clear" w:color="auto" w:fill="FFFFFF"/>
        <w:ind w:firstLine="374"/>
        <w:contextualSpacing/>
        <w:jc w:val="both"/>
        <w:rPr>
          <w:del w:id="4423" w:author="Hayk-PC" w:date="2024-12-11T02:04:00Z"/>
          <w:rFonts w:ascii="GHEA Grapalat" w:eastAsiaTheme="minorHAnsi" w:hAnsi="GHEA Grapalat" w:cstheme="minorBidi"/>
          <w:rPrChange w:id="4424" w:author="Hayk-PC" w:date="2024-12-11T02:31:00Z">
            <w:rPr>
              <w:del w:id="4425" w:author="Hayk-PC" w:date="2024-12-11T02:04:00Z"/>
              <w:rFonts w:ascii="GHEA Grapalat" w:eastAsiaTheme="minorHAnsi" w:hAnsi="GHEA Grapalat" w:cstheme="minorBidi"/>
            </w:rPr>
          </w:rPrChange>
        </w:rPr>
      </w:pPr>
    </w:p>
    <w:p w14:paraId="6DDB2D32" w14:textId="3BF6E65F" w:rsidR="0053597C" w:rsidRPr="00DF1634" w:rsidDel="00740966" w:rsidRDefault="00B31A63" w:rsidP="0053597C">
      <w:pPr>
        <w:pStyle w:val="NormalWeb"/>
        <w:shd w:val="clear" w:color="auto" w:fill="FFFFFF"/>
        <w:contextualSpacing/>
        <w:jc w:val="both"/>
        <w:rPr>
          <w:del w:id="4426" w:author="Hayk-PC" w:date="2024-12-11T02:04:00Z"/>
          <w:rFonts w:ascii="GHEA Grapalat" w:eastAsiaTheme="minorHAnsi" w:hAnsi="GHEA Grapalat" w:cstheme="minorBidi"/>
          <w:lang w:val="hy-AM"/>
          <w:rPrChange w:id="4427" w:author="Hayk-PC" w:date="2024-12-11T02:31:00Z">
            <w:rPr>
              <w:del w:id="4428" w:author="Hayk-PC" w:date="2024-12-11T02:04:00Z"/>
              <w:rFonts w:ascii="GHEA Grapalat" w:eastAsiaTheme="minorHAnsi" w:hAnsi="GHEA Grapalat" w:cstheme="minorBidi"/>
              <w:lang w:val="hy-AM"/>
            </w:rPr>
          </w:rPrChange>
        </w:rPr>
      </w:pPr>
      <w:del w:id="4429" w:author="Hayk-PC" w:date="2024-12-11T02:04:00Z">
        <w:r w:rsidRPr="00DF1634" w:rsidDel="00740966">
          <w:rPr>
            <w:rFonts w:ascii="GHEA Grapalat" w:eastAsiaTheme="minorHAnsi" w:hAnsi="GHEA Grapalat" w:cstheme="minorBidi"/>
            <w:rPrChange w:id="4430" w:author="Hayk-PC" w:date="2024-12-11T02:31:00Z">
              <w:rPr>
                <w:rFonts w:ascii="GHEA Grapalat" w:eastAsiaTheme="minorHAnsi" w:hAnsi="GHEA Grapalat" w:cstheme="minorBidi"/>
              </w:rPr>
            </w:rPrChange>
          </w:rPr>
          <w:delText xml:space="preserve">бенефициаром и принципалом    </w:delText>
        </w:r>
        <w:r w:rsidR="0053597C" w:rsidRPr="00DF1634" w:rsidDel="00740966">
          <w:rPr>
            <w:rFonts w:ascii="GHEA Grapalat" w:eastAsiaTheme="minorHAnsi" w:hAnsi="GHEA Grapalat" w:cstheme="minorBidi"/>
            <w:rPrChange w:id="4431" w:author="Hayk-PC" w:date="2024-12-11T02:31:00Z">
              <w:rPr>
                <w:rFonts w:ascii="GHEA Grapalat" w:eastAsiaTheme="minorHAnsi" w:hAnsi="GHEA Grapalat" w:cstheme="minorBidi"/>
              </w:rPr>
            </w:rPrChange>
          </w:rPr>
          <w:delText xml:space="preserve">и  действует </w:delText>
        </w:r>
        <w:r w:rsidR="0053597C" w:rsidRPr="00DF1634" w:rsidDel="00740966">
          <w:rPr>
            <w:rFonts w:ascii="GHEA Grapalat" w:eastAsiaTheme="minorHAnsi" w:hAnsi="GHEA Grapalat" w:cstheme="minorBidi"/>
            <w:lang w:val="hy-AM"/>
            <w:rPrChange w:id="4432" w:author="Hayk-PC" w:date="2024-12-11T02:31:00Z">
              <w:rPr>
                <w:rFonts w:ascii="GHEA Grapalat" w:eastAsiaTheme="minorHAnsi" w:hAnsi="GHEA Grapalat" w:cstheme="minorBidi"/>
                <w:lang w:val="hy-AM"/>
              </w:rPr>
            </w:rPrChange>
          </w:rPr>
          <w:delText xml:space="preserve"> </w:delText>
        </w:r>
        <w:r w:rsidR="0053597C" w:rsidRPr="00DF1634" w:rsidDel="00740966">
          <w:rPr>
            <w:rFonts w:ascii="GHEA Grapalat" w:eastAsiaTheme="minorHAnsi" w:hAnsi="GHEA Grapalat" w:cstheme="minorBidi"/>
            <w:rPrChange w:id="4433" w:author="Hayk-PC" w:date="2024-12-11T02:31:00Z">
              <w:rPr>
                <w:rFonts w:ascii="GHEA Grapalat" w:eastAsiaTheme="minorHAnsi" w:hAnsi="GHEA Grapalat" w:cstheme="minorBidi"/>
              </w:rPr>
            </w:rPrChange>
          </w:rPr>
          <w:delText>в</w:delText>
        </w:r>
        <w:r w:rsidR="0053597C" w:rsidRPr="00DF1634" w:rsidDel="00740966">
          <w:rPr>
            <w:rFonts w:ascii="GHEA Grapalat" w:hAnsi="GHEA Grapalat"/>
            <w:rPrChange w:id="4434" w:author="Hayk-PC" w:date="2024-12-11T02:31:00Z">
              <w:rPr>
                <w:rFonts w:ascii="GHEA Grapalat" w:hAnsi="GHEA Grapalat"/>
              </w:rPr>
            </w:rPrChange>
          </w:rPr>
          <w:delText>ключительно</w:delText>
        </w:r>
        <w:r w:rsidR="0053597C" w:rsidRPr="00DF1634" w:rsidDel="00740966">
          <w:rPr>
            <w:rFonts w:ascii="GHEA Grapalat" w:eastAsiaTheme="minorHAnsi" w:hAnsi="GHEA Grapalat" w:cstheme="minorBidi"/>
            <w:rPrChange w:id="4435" w:author="Hayk-PC" w:date="2024-12-11T02:31:00Z">
              <w:rPr>
                <w:rFonts w:ascii="GHEA Grapalat" w:eastAsiaTheme="minorHAnsi" w:hAnsi="GHEA Grapalat" w:cstheme="minorBidi"/>
              </w:rPr>
            </w:rPrChange>
          </w:rPr>
          <w:delText xml:space="preserve"> </w:delText>
        </w:r>
        <w:r w:rsidR="0053597C" w:rsidRPr="00DF1634" w:rsidDel="00740966">
          <w:rPr>
            <w:rFonts w:ascii="GHEA Grapalat" w:eastAsiaTheme="minorHAnsi" w:hAnsi="GHEA Grapalat" w:cstheme="minorBidi"/>
            <w:lang w:val="hy-AM"/>
            <w:rPrChange w:id="4436" w:author="Hayk-PC" w:date="2024-12-11T02:31:00Z">
              <w:rPr>
                <w:rFonts w:ascii="GHEA Grapalat" w:eastAsiaTheme="minorHAnsi" w:hAnsi="GHEA Grapalat" w:cstheme="minorBidi"/>
                <w:lang w:val="hy-AM"/>
              </w:rPr>
            </w:rPrChange>
          </w:rPr>
          <w:delText xml:space="preserve"> </w:delText>
        </w:r>
        <w:r w:rsidR="0053597C" w:rsidRPr="00DF1634" w:rsidDel="00740966">
          <w:rPr>
            <w:rFonts w:ascii="GHEA Grapalat" w:eastAsiaTheme="minorHAnsi" w:hAnsi="GHEA Grapalat" w:cstheme="minorBidi"/>
            <w:rPrChange w:id="4437" w:author="Hayk-PC" w:date="2024-12-11T02:31:00Z">
              <w:rPr>
                <w:rFonts w:ascii="GHEA Grapalat" w:eastAsiaTheme="minorHAnsi" w:hAnsi="GHEA Grapalat" w:cstheme="minorBidi"/>
              </w:rPr>
            </w:rPrChange>
          </w:rPr>
          <w:delText xml:space="preserve">до </w:delText>
        </w:r>
        <w:r w:rsidR="0053597C" w:rsidRPr="00DF1634" w:rsidDel="00740966">
          <w:rPr>
            <w:rFonts w:ascii="GHEA Grapalat" w:eastAsiaTheme="minorHAnsi" w:hAnsi="GHEA Grapalat" w:cstheme="minorBidi"/>
            <w:lang w:val="hy-AM"/>
            <w:rPrChange w:id="4438" w:author="Hayk-PC" w:date="2024-12-11T02:31:00Z">
              <w:rPr>
                <w:rFonts w:ascii="GHEA Grapalat" w:eastAsiaTheme="minorHAnsi" w:hAnsi="GHEA Grapalat" w:cstheme="minorBidi"/>
                <w:lang w:val="hy-AM"/>
              </w:rPr>
            </w:rPrChange>
          </w:rPr>
          <w:delText xml:space="preserve"> </w:delText>
        </w:r>
        <w:r w:rsidR="0053597C" w:rsidRPr="00DF1634" w:rsidDel="00740966">
          <w:rPr>
            <w:rFonts w:ascii="GHEA Grapalat" w:eastAsiaTheme="minorHAnsi" w:hAnsi="GHEA Grapalat" w:cstheme="minorBidi"/>
            <w:rPrChange w:id="4439" w:author="Hayk-PC" w:date="2024-12-11T02:31:00Z">
              <w:rPr>
                <w:rFonts w:ascii="GHEA Grapalat" w:eastAsiaTheme="minorHAnsi" w:hAnsi="GHEA Grapalat" w:cstheme="minorBidi"/>
              </w:rPr>
            </w:rPrChange>
          </w:rPr>
          <w:delText xml:space="preserve">девяностого </w:delText>
        </w:r>
        <w:r w:rsidR="0053597C" w:rsidRPr="00DF1634" w:rsidDel="00740966">
          <w:rPr>
            <w:rFonts w:ascii="GHEA Grapalat" w:eastAsiaTheme="minorHAnsi" w:hAnsi="GHEA Grapalat" w:cstheme="minorBidi"/>
            <w:lang w:val="hy-AM"/>
            <w:rPrChange w:id="4440" w:author="Hayk-PC" w:date="2024-12-11T02:31:00Z">
              <w:rPr>
                <w:rFonts w:ascii="GHEA Grapalat" w:eastAsiaTheme="minorHAnsi" w:hAnsi="GHEA Grapalat" w:cstheme="minorBidi"/>
                <w:lang w:val="hy-AM"/>
              </w:rPr>
            </w:rPrChange>
          </w:rPr>
          <w:delText xml:space="preserve"> </w:delText>
        </w:r>
        <w:r w:rsidR="0053597C" w:rsidRPr="00DF1634" w:rsidDel="00740966">
          <w:rPr>
            <w:rFonts w:ascii="GHEA Grapalat" w:eastAsiaTheme="minorHAnsi" w:hAnsi="GHEA Grapalat" w:cstheme="minorBidi"/>
            <w:rPrChange w:id="4441" w:author="Hayk-PC" w:date="2024-12-11T02:31:00Z">
              <w:rPr>
                <w:rFonts w:ascii="GHEA Grapalat" w:eastAsiaTheme="minorHAnsi" w:hAnsi="GHEA Grapalat" w:cstheme="minorBidi"/>
              </w:rPr>
            </w:rPrChange>
          </w:rPr>
          <w:delText xml:space="preserve">рабочего </w:delText>
        </w:r>
        <w:r w:rsidR="0053597C" w:rsidRPr="00DF1634" w:rsidDel="00740966">
          <w:rPr>
            <w:rFonts w:ascii="GHEA Grapalat" w:eastAsiaTheme="minorHAnsi" w:hAnsi="GHEA Grapalat" w:cstheme="minorBidi"/>
            <w:lang w:val="hy-AM"/>
            <w:rPrChange w:id="4442" w:author="Hayk-PC" w:date="2024-12-11T02:31:00Z">
              <w:rPr>
                <w:rFonts w:ascii="GHEA Grapalat" w:eastAsiaTheme="minorHAnsi" w:hAnsi="GHEA Grapalat" w:cstheme="minorBidi"/>
                <w:lang w:val="hy-AM"/>
              </w:rPr>
            </w:rPrChange>
          </w:rPr>
          <w:delText xml:space="preserve"> </w:delText>
        </w:r>
        <w:r w:rsidR="0053597C" w:rsidRPr="00DF1634" w:rsidDel="00740966">
          <w:rPr>
            <w:rFonts w:ascii="GHEA Grapalat" w:eastAsiaTheme="minorHAnsi" w:hAnsi="GHEA Grapalat" w:cstheme="minorBidi"/>
            <w:rPrChange w:id="4443" w:author="Hayk-PC" w:date="2024-12-11T02:31:00Z">
              <w:rPr>
                <w:rFonts w:ascii="GHEA Grapalat" w:eastAsiaTheme="minorHAnsi" w:hAnsi="GHEA Grapalat" w:cstheme="minorBidi"/>
              </w:rPr>
            </w:rPrChange>
          </w:rPr>
          <w:delText>дня</w:delText>
        </w:r>
        <w:r w:rsidR="0053597C" w:rsidRPr="00DF1634" w:rsidDel="00740966">
          <w:rPr>
            <w:rFonts w:ascii="GHEA Grapalat" w:eastAsiaTheme="minorHAnsi" w:hAnsi="GHEA Grapalat" w:cstheme="minorBidi"/>
            <w:lang w:val="hy-AM"/>
            <w:rPrChange w:id="4444" w:author="Hayk-PC" w:date="2024-12-11T02:31:00Z">
              <w:rPr>
                <w:rFonts w:ascii="GHEA Grapalat" w:eastAsiaTheme="minorHAnsi" w:hAnsi="GHEA Grapalat" w:cstheme="minorBidi"/>
                <w:lang w:val="hy-AM"/>
              </w:rPr>
            </w:rPrChange>
          </w:rPr>
          <w:delText xml:space="preserve">   </w:delText>
        </w:r>
        <w:r w:rsidR="0053597C" w:rsidRPr="00DF1634" w:rsidDel="00740966">
          <w:rPr>
            <w:rFonts w:ascii="GHEA Grapalat" w:eastAsiaTheme="minorHAnsi" w:hAnsi="GHEA Grapalat" w:cstheme="minorBidi"/>
            <w:rPrChange w:id="4445" w:author="Hayk-PC" w:date="2024-12-11T02:31:00Z">
              <w:rPr>
                <w:rFonts w:ascii="GHEA Grapalat" w:eastAsiaTheme="minorHAnsi" w:hAnsi="GHEA Grapalat" w:cstheme="minorBidi"/>
              </w:rPr>
            </w:rPrChange>
          </w:rPr>
          <w:delText xml:space="preserve">следующего за днем </w:delText>
        </w:r>
      </w:del>
    </w:p>
    <w:p w14:paraId="0C61C1DE" w14:textId="09F08CAD" w:rsidR="0053597C" w:rsidRPr="00DF1634" w:rsidDel="00740966" w:rsidRDefault="0053597C" w:rsidP="0053597C">
      <w:pPr>
        <w:pStyle w:val="NormalWeb"/>
        <w:shd w:val="clear" w:color="auto" w:fill="FFFFFF"/>
        <w:contextualSpacing/>
        <w:jc w:val="both"/>
        <w:rPr>
          <w:del w:id="4446" w:author="Hayk-PC" w:date="2024-12-11T02:04:00Z"/>
          <w:rFonts w:ascii="GHEA Grapalat" w:eastAsiaTheme="minorHAnsi" w:hAnsi="GHEA Grapalat" w:cstheme="minorBidi"/>
          <w:sz w:val="18"/>
          <w:szCs w:val="18"/>
          <w:lang w:val="hy-AM"/>
          <w:rPrChange w:id="4447" w:author="Hayk-PC" w:date="2024-12-11T02:31:00Z">
            <w:rPr>
              <w:del w:id="4448" w:author="Hayk-PC" w:date="2024-12-11T02:04:00Z"/>
              <w:rFonts w:ascii="GHEA Grapalat" w:eastAsiaTheme="minorHAnsi" w:hAnsi="GHEA Grapalat" w:cstheme="minorBidi"/>
              <w:sz w:val="18"/>
              <w:szCs w:val="18"/>
              <w:lang w:val="hy-AM"/>
            </w:rPr>
          </w:rPrChange>
        </w:rPr>
      </w:pPr>
    </w:p>
    <w:p w14:paraId="1D571F04" w14:textId="67C14354" w:rsidR="0053597C" w:rsidRPr="00DF1634" w:rsidDel="00740966" w:rsidRDefault="0053597C" w:rsidP="001E7BA9">
      <w:pPr>
        <w:pStyle w:val="NormalWeb"/>
        <w:shd w:val="clear" w:color="auto" w:fill="FFFFFF"/>
        <w:contextualSpacing/>
        <w:jc w:val="center"/>
        <w:rPr>
          <w:del w:id="4449" w:author="Hayk-PC" w:date="2024-12-11T02:04:00Z"/>
          <w:rFonts w:eastAsiaTheme="minorHAnsi" w:cstheme="minorBidi"/>
          <w:rPrChange w:id="4450" w:author="Hayk-PC" w:date="2024-12-11T02:31:00Z">
            <w:rPr>
              <w:del w:id="4451" w:author="Hayk-PC" w:date="2024-12-11T02:04:00Z"/>
              <w:rFonts w:eastAsiaTheme="minorHAnsi" w:cstheme="minorBidi"/>
            </w:rPr>
          </w:rPrChange>
        </w:rPr>
      </w:pPr>
      <w:del w:id="4452" w:author="Hayk-PC" w:date="2024-12-11T02:04:00Z">
        <w:r w:rsidRPr="00DF1634" w:rsidDel="00740966">
          <w:rPr>
            <w:rFonts w:ascii="GHEA Grapalat" w:eastAsiaTheme="minorHAnsi" w:hAnsi="GHEA Grapalat" w:cstheme="minorBidi"/>
            <w:lang w:val="hy-AM"/>
            <w:rPrChange w:id="4453" w:author="Hayk-PC" w:date="2024-12-11T02:31:00Z">
              <w:rPr>
                <w:rFonts w:ascii="GHEA Grapalat" w:eastAsiaTheme="minorHAnsi" w:hAnsi="GHEA Grapalat" w:cstheme="minorBidi"/>
                <w:lang w:val="hy-AM"/>
              </w:rPr>
            </w:rPrChange>
          </w:rPr>
          <w:delText>--------------------------------------------------------</w:delText>
        </w:r>
        <w:r w:rsidRPr="00DF1634" w:rsidDel="00740966">
          <w:rPr>
            <w:rFonts w:ascii="GHEA Grapalat" w:eastAsiaTheme="minorHAnsi" w:hAnsi="GHEA Grapalat" w:cstheme="minorBidi"/>
            <w:rPrChange w:id="4454" w:author="Hayk-PC" w:date="2024-12-11T02:31:00Z">
              <w:rPr>
                <w:rFonts w:ascii="GHEA Grapalat" w:eastAsiaTheme="minorHAnsi" w:hAnsi="GHEA Grapalat" w:cstheme="minorBidi"/>
              </w:rPr>
            </w:rPrChange>
          </w:rPr>
          <w:delText>------------------</w:delText>
        </w:r>
        <w:r w:rsidRPr="00DF1634" w:rsidDel="00740966">
          <w:rPr>
            <w:rFonts w:ascii="GHEA Grapalat" w:eastAsiaTheme="minorHAnsi" w:hAnsi="GHEA Grapalat" w:cstheme="minorBidi"/>
            <w:lang w:val="hy-AM"/>
            <w:rPrChange w:id="4455" w:author="Hayk-PC" w:date="2024-12-11T02:31:00Z">
              <w:rPr>
                <w:rFonts w:ascii="GHEA Grapalat" w:eastAsiaTheme="minorHAnsi" w:hAnsi="GHEA Grapalat" w:cstheme="minorBidi"/>
                <w:lang w:val="hy-AM"/>
              </w:rPr>
            </w:rPrChange>
          </w:rPr>
          <w:delText>----------------------</w:delText>
        </w:r>
        <w:r w:rsidRPr="00DF1634" w:rsidDel="00740966">
          <w:rPr>
            <w:rFonts w:eastAsiaTheme="minorHAnsi" w:cstheme="minorBidi"/>
            <w:rPrChange w:id="4456" w:author="Hayk-PC" w:date="2024-12-11T02:31:00Z">
              <w:rPr>
                <w:rFonts w:eastAsiaTheme="minorHAnsi" w:cstheme="minorBidi"/>
              </w:rPr>
            </w:rPrChange>
          </w:rPr>
          <w:delText xml:space="preserve"> </w:delText>
        </w:r>
        <w:r w:rsidRPr="00DF1634" w:rsidDel="00740966">
          <w:rPr>
            <w:rFonts w:eastAsiaTheme="minorHAnsi" w:cstheme="minorBidi"/>
            <w:lang w:val="hy-AM"/>
            <w:rPrChange w:id="4457" w:author="Hayk-PC" w:date="2024-12-11T02:31:00Z">
              <w:rPr>
                <w:rFonts w:eastAsiaTheme="minorHAnsi" w:cstheme="minorBidi"/>
                <w:lang w:val="hy-AM"/>
              </w:rPr>
            </w:rPrChange>
          </w:rPr>
          <w:delText>.</w:delText>
        </w:r>
        <w:r w:rsidRPr="00DF1634" w:rsidDel="00740966">
          <w:rPr>
            <w:rFonts w:eastAsiaTheme="minorHAnsi" w:cstheme="minorBidi"/>
            <w:rPrChange w:id="4458" w:author="Hayk-PC" w:date="2024-12-11T02:31:00Z">
              <w:rPr>
                <w:rFonts w:eastAsiaTheme="minorHAnsi" w:cstheme="minorBidi"/>
              </w:rPr>
            </w:rPrChange>
          </w:rPr>
          <w:delText xml:space="preserve">           </w:delText>
        </w:r>
        <w:r w:rsidRPr="00DF1634" w:rsidDel="00740966">
          <w:rPr>
            <w:rFonts w:ascii="GHEA Grapalat" w:hAnsi="GHEA Grapalat"/>
            <w:sz w:val="16"/>
            <w:szCs w:val="16"/>
            <w:rPrChange w:id="4459" w:author="Hayk-PC" w:date="2024-12-11T02:31:00Z">
              <w:rPr>
                <w:rFonts w:ascii="GHEA Grapalat" w:hAnsi="GHEA Grapalat"/>
                <w:sz w:val="16"/>
                <w:szCs w:val="16"/>
              </w:rPr>
            </w:rPrChange>
          </w:rPr>
          <w:delText>крайний срок</w:delText>
        </w:r>
        <w:r w:rsidRPr="00DF1634" w:rsidDel="00740966">
          <w:rPr>
            <w:rFonts w:ascii="GHEA Grapalat" w:eastAsiaTheme="minorHAnsi" w:hAnsi="GHEA Grapalat" w:cstheme="minorBidi"/>
            <w:sz w:val="16"/>
            <w:szCs w:val="16"/>
            <w:rPrChange w:id="4460" w:author="Hayk-PC" w:date="2024-12-11T02:31:00Z">
              <w:rPr>
                <w:rFonts w:ascii="GHEA Grapalat" w:eastAsiaTheme="minorHAnsi" w:hAnsi="GHEA Grapalat" w:cstheme="minorBidi"/>
                <w:sz w:val="16"/>
                <w:szCs w:val="16"/>
              </w:rPr>
            </w:rPrChange>
          </w:rPr>
          <w:delText xml:space="preserve"> поставки товаров</w:delText>
        </w:r>
        <w:r w:rsidRPr="00DF1634" w:rsidDel="00740966">
          <w:rPr>
            <w:rFonts w:ascii="GHEA Grapalat" w:eastAsiaTheme="minorHAnsi" w:hAnsi="GHEA Grapalat" w:cstheme="minorBidi"/>
            <w:sz w:val="16"/>
            <w:szCs w:val="16"/>
            <w:lang w:val="hy-AM"/>
            <w:rPrChange w:id="4461" w:author="Hayk-PC" w:date="2024-12-11T02:31:00Z">
              <w:rPr>
                <w:rFonts w:ascii="GHEA Grapalat" w:eastAsiaTheme="minorHAnsi" w:hAnsi="GHEA Grapalat" w:cstheme="minorBidi"/>
                <w:sz w:val="16"/>
                <w:szCs w:val="16"/>
                <w:lang w:val="hy-AM"/>
              </w:rPr>
            </w:rPrChange>
          </w:rPr>
          <w:delText>, предусмотренн</w:delText>
        </w:r>
        <w:r w:rsidRPr="00DF1634" w:rsidDel="00740966">
          <w:rPr>
            <w:rFonts w:ascii="GHEA Grapalat" w:eastAsiaTheme="minorHAnsi" w:hAnsi="GHEA Grapalat" w:cstheme="minorBidi"/>
            <w:sz w:val="16"/>
            <w:szCs w:val="16"/>
            <w:rPrChange w:id="4462" w:author="Hayk-PC" w:date="2024-12-11T02:31:00Z">
              <w:rPr>
                <w:rFonts w:ascii="GHEA Grapalat" w:eastAsiaTheme="minorHAnsi" w:hAnsi="GHEA Grapalat" w:cstheme="minorBidi"/>
                <w:sz w:val="16"/>
                <w:szCs w:val="16"/>
              </w:rPr>
            </w:rPrChange>
          </w:rPr>
          <w:delText xml:space="preserve">ый </w:delText>
        </w:r>
        <w:r w:rsidRPr="00DF1634" w:rsidDel="00740966">
          <w:rPr>
            <w:rFonts w:ascii="GHEA Grapalat" w:eastAsiaTheme="minorHAnsi" w:hAnsi="GHEA Grapalat" w:cstheme="minorBidi"/>
            <w:sz w:val="16"/>
            <w:szCs w:val="16"/>
            <w:lang w:val="hy-AM"/>
            <w:rPrChange w:id="4463" w:author="Hayk-PC" w:date="2024-12-11T02:31:00Z">
              <w:rPr>
                <w:rFonts w:ascii="GHEA Grapalat" w:eastAsiaTheme="minorHAnsi" w:hAnsi="GHEA Grapalat" w:cstheme="minorBidi"/>
                <w:sz w:val="16"/>
                <w:szCs w:val="16"/>
                <w:lang w:val="hy-AM"/>
              </w:rPr>
            </w:rPrChange>
          </w:rPr>
          <w:delText>заключаемым договором</w:delText>
        </w:r>
      </w:del>
    </w:p>
    <w:p w14:paraId="324DAD3A" w14:textId="0EB115DF" w:rsidR="008E15C3" w:rsidRPr="00DF1634" w:rsidDel="00740966" w:rsidRDefault="0053597C" w:rsidP="0053597C">
      <w:pPr>
        <w:pStyle w:val="NormalWeb"/>
        <w:shd w:val="clear" w:color="auto" w:fill="FFFFFF"/>
        <w:contextualSpacing/>
        <w:jc w:val="both"/>
        <w:rPr>
          <w:del w:id="4464" w:author="Hayk-PC" w:date="2024-12-11T02:04:00Z"/>
          <w:rFonts w:ascii="GHEA Grapalat" w:eastAsiaTheme="minorHAnsi" w:hAnsi="GHEA Grapalat" w:cstheme="minorBidi"/>
          <w:rPrChange w:id="4465" w:author="Hayk-PC" w:date="2024-12-11T02:31:00Z">
            <w:rPr>
              <w:del w:id="4466" w:author="Hayk-PC" w:date="2024-12-11T02:04:00Z"/>
              <w:rFonts w:ascii="GHEA Grapalat" w:eastAsiaTheme="minorHAnsi" w:hAnsi="GHEA Grapalat" w:cstheme="minorBidi"/>
            </w:rPr>
          </w:rPrChange>
        </w:rPr>
      </w:pPr>
      <w:del w:id="4467" w:author="Hayk-PC" w:date="2024-12-11T02:04:00Z">
        <w:r w:rsidRPr="00DF1634" w:rsidDel="00740966">
          <w:rPr>
            <w:rFonts w:ascii="GHEA Grapalat" w:eastAsiaTheme="minorHAnsi" w:hAnsi="GHEA Grapalat" w:cstheme="minorBidi"/>
            <w:rPrChange w:id="4468" w:author="Hayk-PC" w:date="2024-12-11T02:31:00Z">
              <w:rPr>
                <w:rFonts w:ascii="GHEA Grapalat" w:eastAsiaTheme="minorHAnsi" w:hAnsi="GHEA Grapalat" w:cstheme="minorBidi"/>
              </w:rPr>
            </w:rPrChange>
          </w:rPr>
          <w:delText>В день предоставления гарантии лицо, выдающее гарантию, с официального адреса</w:delText>
        </w:r>
        <w:r w:rsidRPr="00DF1634" w:rsidDel="00740966">
          <w:rPr>
            <w:rFonts w:ascii="GHEA Grapalat" w:eastAsiaTheme="minorHAnsi" w:hAnsi="GHEA Grapalat" w:cstheme="minorBidi"/>
            <w:lang w:val="hy-AM"/>
            <w:rPrChange w:id="4469" w:author="Hayk-PC" w:date="2024-12-11T02:31:00Z">
              <w:rPr>
                <w:rFonts w:ascii="GHEA Grapalat" w:eastAsiaTheme="minorHAnsi" w:hAnsi="GHEA Grapalat" w:cstheme="minorBidi"/>
                <w:lang w:val="hy-AM"/>
              </w:rPr>
            </w:rPrChange>
          </w:rPr>
          <w:delText xml:space="preserve"> </w:delText>
        </w:r>
        <w:r w:rsidRPr="00DF1634" w:rsidDel="00740966">
          <w:rPr>
            <w:rFonts w:ascii="GHEA Grapalat" w:eastAsiaTheme="minorHAnsi" w:hAnsi="GHEA Grapalat" w:cstheme="minorBidi"/>
            <w:rPrChange w:id="4470" w:author="Hayk-PC" w:date="2024-12-11T02:31:00Z">
              <w:rPr>
                <w:rFonts w:ascii="GHEA Grapalat" w:eastAsiaTheme="minorHAnsi" w:hAnsi="GHEA Grapalat" w:cstheme="minorBidi"/>
              </w:rPr>
            </w:rPrChange>
          </w:rPr>
          <w:delTex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delText>
        </w:r>
        <w:r w:rsidR="008E15C3" w:rsidRPr="00DF1634" w:rsidDel="00740966">
          <w:rPr>
            <w:rFonts w:ascii="GHEA Grapalat" w:eastAsiaTheme="minorHAnsi" w:hAnsi="GHEA Grapalat" w:cstheme="minorBidi"/>
            <w:rPrChange w:id="4471" w:author="Hayk-PC" w:date="2024-12-11T02:31:00Z">
              <w:rPr>
                <w:rFonts w:ascii="GHEA Grapalat" w:eastAsiaTheme="minorHAnsi" w:hAnsi="GHEA Grapalat" w:cstheme="minorBidi"/>
              </w:rPr>
            </w:rPrChange>
          </w:rPr>
          <w:delText>-----------------------------------------------------------------</w:delText>
        </w:r>
      </w:del>
    </w:p>
    <w:p w14:paraId="68FB5C90" w14:textId="3EF4B02A" w:rsidR="008E15C3" w:rsidRPr="00DF1634" w:rsidDel="00740966" w:rsidRDefault="008E15C3" w:rsidP="008E15C3">
      <w:pPr>
        <w:pStyle w:val="NormalWeb"/>
        <w:shd w:val="clear" w:color="auto" w:fill="FFFFFF"/>
        <w:contextualSpacing/>
        <w:jc w:val="center"/>
        <w:rPr>
          <w:del w:id="4472" w:author="Hayk-PC" w:date="2024-12-11T02:04:00Z"/>
          <w:rFonts w:ascii="GHEA Grapalat" w:eastAsiaTheme="minorHAnsi" w:hAnsi="GHEA Grapalat" w:cstheme="minorBidi"/>
          <w:rPrChange w:id="4473" w:author="Hayk-PC" w:date="2024-12-11T02:31:00Z">
            <w:rPr>
              <w:del w:id="4474" w:author="Hayk-PC" w:date="2024-12-11T02:04:00Z"/>
              <w:rFonts w:ascii="GHEA Grapalat" w:eastAsiaTheme="minorHAnsi" w:hAnsi="GHEA Grapalat" w:cstheme="minorBidi"/>
            </w:rPr>
          </w:rPrChange>
        </w:rPr>
      </w:pPr>
      <w:del w:id="4475" w:author="Hayk-PC" w:date="2024-12-11T02:04:00Z">
        <w:r w:rsidRPr="00DF1634" w:rsidDel="00740966">
          <w:rPr>
            <w:rStyle w:val="Strong"/>
            <w:b w:val="0"/>
            <w:bCs w:val="0"/>
            <w:sz w:val="20"/>
            <w:szCs w:val="20"/>
            <w:rPrChange w:id="4476" w:author="Hayk-PC" w:date="2024-12-11T02:31:00Z">
              <w:rPr>
                <w:rStyle w:val="Strong"/>
                <w:b w:val="0"/>
                <w:bCs w:val="0"/>
                <w:sz w:val="20"/>
                <w:szCs w:val="20"/>
              </w:rPr>
            </w:rPrChange>
          </w:rPr>
          <w:delText xml:space="preserve">                                                     адрес эл. почты секретаря</w:delText>
        </w:r>
      </w:del>
    </w:p>
    <w:p w14:paraId="0E1AFFFE" w14:textId="47AD2C95" w:rsidR="0053597C" w:rsidRPr="00DF1634" w:rsidDel="00740966" w:rsidRDefault="0053597C" w:rsidP="0053597C">
      <w:pPr>
        <w:pStyle w:val="NormalWeb"/>
        <w:shd w:val="clear" w:color="auto" w:fill="FFFFFF"/>
        <w:contextualSpacing/>
        <w:jc w:val="both"/>
        <w:rPr>
          <w:del w:id="4477" w:author="Hayk-PC" w:date="2024-12-11T02:04:00Z"/>
          <w:rFonts w:ascii="GHEA Grapalat" w:eastAsiaTheme="minorHAnsi" w:hAnsi="GHEA Grapalat" w:cstheme="minorBidi"/>
          <w:rPrChange w:id="4478" w:author="Hayk-PC" w:date="2024-12-11T02:31:00Z">
            <w:rPr>
              <w:del w:id="4479" w:author="Hayk-PC" w:date="2024-12-11T02:04:00Z"/>
              <w:rFonts w:ascii="GHEA Grapalat" w:eastAsiaTheme="minorHAnsi" w:hAnsi="GHEA Grapalat" w:cstheme="minorBidi"/>
            </w:rPr>
          </w:rPrChange>
        </w:rPr>
      </w:pPr>
      <w:del w:id="4480" w:author="Hayk-PC" w:date="2024-12-11T02:04:00Z">
        <w:r w:rsidRPr="00DF1634" w:rsidDel="00740966">
          <w:rPr>
            <w:rFonts w:ascii="GHEA Grapalat" w:eastAsiaTheme="minorHAnsi" w:hAnsi="GHEA Grapalat" w:cstheme="minorBidi"/>
            <w:rPrChange w:id="4481" w:author="Hayk-PC" w:date="2024-12-11T02:31:00Z">
              <w:rPr>
                <w:rFonts w:ascii="GHEA Grapalat" w:eastAsiaTheme="minorHAnsi" w:hAnsi="GHEA Grapalat" w:cstheme="minorBidi"/>
              </w:rPr>
            </w:rPrChange>
          </w:rPr>
          <w:delText>указанный в приглашении к процедуре закупок, организованной под кодом упомянутым в пункте 1 настоящей гарантии</w:delText>
        </w:r>
        <w:r w:rsidRPr="00DF1634" w:rsidDel="00740966">
          <w:rPr>
            <w:rFonts w:ascii="GHEA Grapalat" w:eastAsiaTheme="minorHAnsi" w:hAnsi="GHEA Grapalat" w:cstheme="minorBidi"/>
            <w:lang w:val="hy-AM"/>
            <w:rPrChange w:id="4482" w:author="Hayk-PC" w:date="2024-12-11T02:31:00Z">
              <w:rPr>
                <w:rFonts w:ascii="GHEA Grapalat" w:eastAsiaTheme="minorHAnsi" w:hAnsi="GHEA Grapalat" w:cstheme="minorBidi"/>
                <w:lang w:val="hy-AM"/>
              </w:rPr>
            </w:rPrChange>
          </w:rPr>
          <w:delText>.</w:delText>
        </w:r>
        <w:r w:rsidRPr="00DF1634" w:rsidDel="00740966">
          <w:rPr>
            <w:rFonts w:ascii="GHEA Grapalat" w:eastAsiaTheme="minorHAnsi" w:hAnsi="GHEA Grapalat" w:cstheme="minorBidi"/>
            <w:rPrChange w:id="4483" w:author="Hayk-PC" w:date="2024-12-11T02:31:00Z">
              <w:rPr>
                <w:rFonts w:ascii="GHEA Grapalat" w:eastAsiaTheme="minorHAnsi" w:hAnsi="GHEA Grapalat" w:cstheme="minorBidi"/>
              </w:rPr>
            </w:rPrChange>
          </w:rPr>
          <w:delText xml:space="preserve"> </w:delText>
        </w:r>
      </w:del>
    </w:p>
    <w:p w14:paraId="3CDB7A88" w14:textId="59941F67" w:rsidR="007B3F5F" w:rsidRPr="00DF1634" w:rsidDel="00740966" w:rsidRDefault="007B3F5F" w:rsidP="007B3F5F">
      <w:pPr>
        <w:pStyle w:val="NormalWeb"/>
        <w:shd w:val="clear" w:color="auto" w:fill="FFFFFF"/>
        <w:spacing w:before="0" w:beforeAutospacing="0" w:after="0" w:afterAutospacing="0"/>
        <w:ind w:firstLine="375"/>
        <w:jc w:val="both"/>
        <w:rPr>
          <w:del w:id="4484" w:author="Hayk-PC" w:date="2024-12-11T02:04:00Z"/>
          <w:rStyle w:val="Strong"/>
          <w:rFonts w:ascii="GHEA Grapalat" w:hAnsi="GHEA Grapalat"/>
          <w:b w:val="0"/>
          <w:bCs w:val="0"/>
          <w:sz w:val="20"/>
          <w:szCs w:val="20"/>
          <w:rPrChange w:id="4485" w:author="Hayk-PC" w:date="2024-12-11T02:31:00Z">
            <w:rPr>
              <w:del w:id="4486" w:author="Hayk-PC" w:date="2024-12-11T02:04:00Z"/>
              <w:rStyle w:val="Strong"/>
              <w:rFonts w:ascii="GHEA Grapalat" w:hAnsi="GHEA Grapalat"/>
              <w:b w:val="0"/>
              <w:bCs w:val="0"/>
              <w:sz w:val="20"/>
              <w:szCs w:val="20"/>
            </w:rPr>
          </w:rPrChange>
        </w:rPr>
      </w:pPr>
    </w:p>
    <w:p w14:paraId="4AF88348" w14:textId="3D3BA0DB" w:rsidR="007B3F5F" w:rsidRPr="00DF1634" w:rsidDel="00740966" w:rsidRDefault="007B3F5F" w:rsidP="007B3F5F">
      <w:pPr>
        <w:pStyle w:val="NormalWeb"/>
        <w:shd w:val="clear" w:color="auto" w:fill="FFFFFF"/>
        <w:spacing w:before="0" w:beforeAutospacing="0" w:after="0" w:afterAutospacing="0"/>
        <w:ind w:firstLine="375"/>
        <w:jc w:val="both"/>
        <w:rPr>
          <w:del w:id="4487" w:author="Hayk-PC" w:date="2024-12-11T02:04:00Z"/>
          <w:rFonts w:ascii="GHEA Grapalat" w:eastAsiaTheme="minorHAnsi" w:hAnsi="GHEA Grapalat" w:cstheme="minorBidi"/>
          <w:rPrChange w:id="4488" w:author="Hayk-PC" w:date="2024-12-11T02:31:00Z">
            <w:rPr>
              <w:del w:id="4489" w:author="Hayk-PC" w:date="2024-12-11T02:04:00Z"/>
              <w:rFonts w:ascii="GHEA Grapalat" w:eastAsiaTheme="minorHAnsi" w:hAnsi="GHEA Grapalat" w:cstheme="minorBidi"/>
            </w:rPr>
          </w:rPrChange>
        </w:rPr>
      </w:pPr>
      <w:del w:id="4490" w:author="Hayk-PC" w:date="2024-12-11T02:04:00Z">
        <w:r w:rsidRPr="00DF1634" w:rsidDel="00740966">
          <w:rPr>
            <w:rFonts w:ascii="GHEA Grapalat" w:eastAsiaTheme="minorHAnsi" w:hAnsi="GHEA Grapalat" w:cstheme="minorBidi"/>
            <w:rPrChange w:id="4491" w:author="Hayk-PC" w:date="2024-12-11T02:31:00Z">
              <w:rPr>
                <w:rFonts w:ascii="GHEA Grapalat" w:eastAsiaTheme="minorHAnsi" w:hAnsi="GHEA Grapalat" w:cstheme="minorBidi"/>
              </w:rPr>
            </w:rPrChange>
          </w:rPr>
          <w:delText>6. Бенефициар предъявляет требование лицу, дающему гарантию, в письменной форме. К требованию прилагаются следующие документы:</w:delText>
        </w:r>
      </w:del>
    </w:p>
    <w:p w14:paraId="3AD12CC2" w14:textId="4BB538CB" w:rsidR="007B3F5F" w:rsidRPr="00DF1634" w:rsidDel="00740966" w:rsidRDefault="007B3F5F" w:rsidP="007B3F5F">
      <w:pPr>
        <w:pStyle w:val="NormalWeb"/>
        <w:shd w:val="clear" w:color="auto" w:fill="FFFFFF"/>
        <w:ind w:firstLine="374"/>
        <w:contextualSpacing/>
        <w:jc w:val="both"/>
        <w:rPr>
          <w:del w:id="4492" w:author="Hayk-PC" w:date="2024-12-11T02:04:00Z"/>
          <w:rFonts w:ascii="GHEA Grapalat" w:eastAsiaTheme="minorHAnsi" w:hAnsi="GHEA Grapalat" w:cstheme="minorBidi"/>
          <w:rPrChange w:id="4493" w:author="Hayk-PC" w:date="2024-12-11T02:31:00Z">
            <w:rPr>
              <w:del w:id="4494" w:author="Hayk-PC" w:date="2024-12-11T02:04:00Z"/>
              <w:rFonts w:ascii="GHEA Grapalat" w:eastAsiaTheme="minorHAnsi" w:hAnsi="GHEA Grapalat" w:cstheme="minorBidi"/>
            </w:rPr>
          </w:rPrChange>
        </w:rPr>
      </w:pPr>
      <w:del w:id="4495" w:author="Hayk-PC" w:date="2024-12-11T02:04:00Z">
        <w:r w:rsidRPr="00DF1634" w:rsidDel="00740966">
          <w:rPr>
            <w:rFonts w:ascii="GHEA Grapalat" w:eastAsiaTheme="minorHAnsi" w:hAnsi="GHEA Grapalat" w:cstheme="minorBidi"/>
            <w:rPrChange w:id="4496" w:author="Hayk-PC" w:date="2024-12-11T02:31:00Z">
              <w:rPr>
                <w:rFonts w:ascii="GHEA Grapalat" w:eastAsiaTheme="minorHAnsi" w:hAnsi="GHEA Grapalat" w:cstheme="minorBidi"/>
              </w:rPr>
            </w:rPrChange>
          </w:rPr>
          <w:delText>1) копии заключенного договора N</w:delText>
        </w:r>
        <w:r w:rsidRPr="00DF1634" w:rsidDel="00740966">
          <w:rPr>
            <w:rFonts w:ascii="GHEA Grapalat" w:eastAsiaTheme="minorHAnsi" w:hAnsi="GHEA Grapalat" w:cstheme="minorBidi"/>
            <w:lang w:val="hy-AM"/>
            <w:rPrChange w:id="4497" w:author="Hayk-PC" w:date="2024-12-11T02:31:00Z">
              <w:rPr>
                <w:rFonts w:ascii="GHEA Grapalat" w:eastAsiaTheme="minorHAnsi" w:hAnsi="GHEA Grapalat" w:cstheme="minorBidi"/>
                <w:lang w:val="hy-AM"/>
              </w:rPr>
            </w:rPrChange>
          </w:rPr>
          <w:delText xml:space="preserve"> </w:delText>
        </w:r>
        <w:r w:rsidRPr="00DF1634" w:rsidDel="00740966">
          <w:rPr>
            <w:rFonts w:ascii="GHEA Grapalat" w:eastAsiaTheme="minorHAnsi" w:hAnsi="GHEA Grapalat" w:cstheme="minorBidi"/>
            <w:rPrChange w:id="4498" w:author="Hayk-PC" w:date="2024-12-11T02:31:00Z">
              <w:rPr>
                <w:rFonts w:ascii="GHEA Grapalat" w:eastAsiaTheme="minorHAnsi" w:hAnsi="GHEA Grapalat" w:cstheme="minorBidi"/>
              </w:rPr>
            </w:rPrChange>
          </w:rPr>
          <w:delText xml:space="preserve">_____________________, включая </w:delText>
        </w:r>
      </w:del>
    </w:p>
    <w:p w14:paraId="05AEF2E2" w14:textId="554BA3D8" w:rsidR="007B3F5F" w:rsidRPr="00DF1634" w:rsidDel="00740966" w:rsidRDefault="007B3F5F" w:rsidP="007B3F5F">
      <w:pPr>
        <w:pStyle w:val="NormalWeb"/>
        <w:shd w:val="clear" w:color="auto" w:fill="FFFFFF"/>
        <w:contextualSpacing/>
        <w:jc w:val="both"/>
        <w:rPr>
          <w:del w:id="4499" w:author="Hayk-PC" w:date="2024-12-11T02:04:00Z"/>
          <w:rFonts w:ascii="GHEA Grapalat" w:eastAsiaTheme="minorHAnsi" w:hAnsi="GHEA Grapalat" w:cstheme="minorBidi"/>
          <w:sz w:val="18"/>
          <w:szCs w:val="18"/>
          <w:rPrChange w:id="4500" w:author="Hayk-PC" w:date="2024-12-11T02:31:00Z">
            <w:rPr>
              <w:del w:id="4501" w:author="Hayk-PC" w:date="2024-12-11T02:04:00Z"/>
              <w:rFonts w:ascii="GHEA Grapalat" w:eastAsiaTheme="minorHAnsi" w:hAnsi="GHEA Grapalat" w:cstheme="minorBidi"/>
              <w:sz w:val="18"/>
              <w:szCs w:val="18"/>
            </w:rPr>
          </w:rPrChange>
        </w:rPr>
      </w:pPr>
      <w:del w:id="4502" w:author="Hayk-PC" w:date="2024-12-11T02:04:00Z">
        <w:r w:rsidRPr="00DF1634" w:rsidDel="00740966">
          <w:rPr>
            <w:rFonts w:eastAsiaTheme="minorHAnsi" w:cstheme="minorBidi"/>
            <w:rPrChange w:id="4503" w:author="Hayk-PC" w:date="2024-12-11T02:31:00Z">
              <w:rPr>
                <w:rFonts w:eastAsiaTheme="minorHAnsi" w:cstheme="minorBidi"/>
              </w:rPr>
            </w:rPrChange>
          </w:rPr>
          <w:delText xml:space="preserve">                                                               </w:delText>
        </w:r>
        <w:r w:rsidRPr="00DF1634" w:rsidDel="00740966">
          <w:rPr>
            <w:rFonts w:ascii="GHEA Grapalat" w:eastAsiaTheme="minorHAnsi" w:hAnsi="GHEA Grapalat" w:cstheme="minorBidi"/>
            <w:sz w:val="18"/>
            <w:szCs w:val="18"/>
            <w:rPrChange w:id="4504" w:author="Hayk-PC" w:date="2024-12-11T02:31:00Z">
              <w:rPr>
                <w:rFonts w:ascii="GHEA Grapalat" w:eastAsiaTheme="minorHAnsi" w:hAnsi="GHEA Grapalat" w:cstheme="minorBidi"/>
                <w:sz w:val="18"/>
                <w:szCs w:val="18"/>
              </w:rPr>
            </w:rPrChange>
          </w:rPr>
          <w:delText>номер заключаемого договара</w:delText>
        </w:r>
      </w:del>
    </w:p>
    <w:p w14:paraId="23A88ADD" w14:textId="2105538A" w:rsidR="007B3F5F" w:rsidRPr="00DF1634" w:rsidDel="00740966" w:rsidRDefault="007B3F5F" w:rsidP="007B3F5F">
      <w:pPr>
        <w:pStyle w:val="NormalWeb"/>
        <w:shd w:val="clear" w:color="auto" w:fill="FFFFFF"/>
        <w:spacing w:before="0" w:beforeAutospacing="0" w:after="0" w:afterAutospacing="0"/>
        <w:ind w:firstLine="375"/>
        <w:jc w:val="both"/>
        <w:rPr>
          <w:del w:id="4505" w:author="Hayk-PC" w:date="2024-12-11T02:04:00Z"/>
          <w:rFonts w:ascii="GHEA Grapalat" w:eastAsiaTheme="minorHAnsi" w:hAnsi="GHEA Grapalat" w:cstheme="minorBidi"/>
          <w:rPrChange w:id="4506" w:author="Hayk-PC" w:date="2024-12-11T02:31:00Z">
            <w:rPr>
              <w:del w:id="4507" w:author="Hayk-PC" w:date="2024-12-11T02:04:00Z"/>
              <w:rFonts w:ascii="GHEA Grapalat" w:eastAsiaTheme="minorHAnsi" w:hAnsi="GHEA Grapalat" w:cstheme="minorBidi"/>
            </w:rPr>
          </w:rPrChange>
        </w:rPr>
      </w:pPr>
      <w:del w:id="4508" w:author="Hayk-PC" w:date="2024-12-11T02:04:00Z">
        <w:r w:rsidRPr="00DF1634" w:rsidDel="00740966">
          <w:rPr>
            <w:rFonts w:ascii="GHEA Grapalat" w:eastAsiaTheme="minorHAnsi" w:hAnsi="GHEA Grapalat" w:cstheme="minorBidi"/>
            <w:rPrChange w:id="4509" w:author="Hayk-PC" w:date="2024-12-11T02:31:00Z">
              <w:rPr>
                <w:rFonts w:ascii="GHEA Grapalat" w:eastAsiaTheme="minorHAnsi" w:hAnsi="GHEA Grapalat" w:cstheme="minorBidi"/>
              </w:rPr>
            </w:rPrChange>
          </w:rPr>
          <w:delText>копии внесенных  в него изменений, дополнительных соглашений,</w:delText>
        </w:r>
      </w:del>
    </w:p>
    <w:p w14:paraId="13E4140F" w14:textId="6462AB39" w:rsidR="007B3F5F" w:rsidRPr="00DF1634" w:rsidDel="00740966" w:rsidRDefault="007B3F5F" w:rsidP="007B3F5F">
      <w:pPr>
        <w:pStyle w:val="NormalWeb"/>
        <w:shd w:val="clear" w:color="auto" w:fill="FFFFFF"/>
        <w:spacing w:before="0" w:beforeAutospacing="0" w:after="0" w:afterAutospacing="0"/>
        <w:ind w:firstLine="375"/>
        <w:jc w:val="both"/>
        <w:rPr>
          <w:del w:id="4510" w:author="Hayk-PC" w:date="2024-12-11T02:04:00Z"/>
          <w:rFonts w:ascii="GHEA Grapalat" w:eastAsiaTheme="minorHAnsi" w:hAnsi="GHEA Grapalat" w:cstheme="minorBidi"/>
          <w:rPrChange w:id="4511" w:author="Hayk-PC" w:date="2024-12-11T02:31:00Z">
            <w:rPr>
              <w:del w:id="4512" w:author="Hayk-PC" w:date="2024-12-11T02:04:00Z"/>
              <w:rFonts w:ascii="GHEA Grapalat" w:eastAsiaTheme="minorHAnsi" w:hAnsi="GHEA Grapalat" w:cstheme="minorBidi"/>
            </w:rPr>
          </w:rPrChange>
        </w:rPr>
      </w:pPr>
    </w:p>
    <w:p w14:paraId="2FE239C6" w14:textId="4C90DB70" w:rsidR="007B3F5F" w:rsidRPr="00DF1634" w:rsidDel="00740966" w:rsidRDefault="007B3F5F" w:rsidP="007B3F5F">
      <w:pPr>
        <w:pStyle w:val="NormalWeb"/>
        <w:shd w:val="clear" w:color="auto" w:fill="FFFFFF"/>
        <w:spacing w:before="0" w:beforeAutospacing="0" w:after="0" w:afterAutospacing="0"/>
        <w:ind w:firstLine="375"/>
        <w:jc w:val="both"/>
        <w:rPr>
          <w:del w:id="4513" w:author="Hayk-PC" w:date="2024-12-11T02:04:00Z"/>
          <w:rFonts w:ascii="GHEA Grapalat" w:eastAsiaTheme="minorHAnsi" w:hAnsi="GHEA Grapalat" w:cstheme="minorBidi"/>
          <w:rPrChange w:id="4514" w:author="Hayk-PC" w:date="2024-12-11T02:31:00Z">
            <w:rPr>
              <w:del w:id="4515" w:author="Hayk-PC" w:date="2024-12-11T02:04:00Z"/>
              <w:rFonts w:ascii="GHEA Grapalat" w:eastAsiaTheme="minorHAnsi" w:hAnsi="GHEA Grapalat" w:cstheme="minorBidi"/>
            </w:rPr>
          </w:rPrChange>
        </w:rPr>
      </w:pPr>
      <w:del w:id="4516" w:author="Hayk-PC" w:date="2024-12-11T02:04:00Z">
        <w:r w:rsidRPr="00DF1634" w:rsidDel="00740966">
          <w:rPr>
            <w:rFonts w:ascii="GHEA Grapalat" w:eastAsiaTheme="minorHAnsi" w:hAnsi="GHEA Grapalat" w:cstheme="minorBidi"/>
            <w:rPrChange w:id="4517" w:author="Hayk-PC" w:date="2024-12-11T02:31:00Z">
              <w:rPr>
                <w:rFonts w:ascii="GHEA Grapalat" w:eastAsiaTheme="minorHAnsi" w:hAnsi="GHEA Grapalat" w:cstheme="minorBidi"/>
              </w:rPr>
            </w:rPrChange>
          </w:rPr>
          <w:delText xml:space="preserve">2) уведомление об одностороннем расторжении контракта бенефициаром опубликованное в бюллетене действующем по адресу </w:delText>
        </w:r>
        <w:r w:rsidR="00C82F2F" w:rsidRPr="00DF1634" w:rsidDel="00740966">
          <w:rPr>
            <w:rPrChange w:id="4518" w:author="Hayk-PC" w:date="2024-12-11T02:31:00Z">
              <w:rPr/>
            </w:rPrChange>
          </w:rPr>
          <w:fldChar w:fldCharType="begin"/>
        </w:r>
        <w:r w:rsidR="00C82F2F" w:rsidRPr="00DF1634" w:rsidDel="00740966">
          <w:rPr>
            <w:rPrChange w:id="4519" w:author="Hayk-PC" w:date="2024-12-11T02:31:00Z">
              <w:rPr/>
            </w:rPrChange>
          </w:rPr>
          <w:delInstrText xml:space="preserve"> HYPERLINK "http://www.procurement.am" </w:delInstrText>
        </w:r>
        <w:r w:rsidR="00C82F2F" w:rsidRPr="00DF1634" w:rsidDel="00740966">
          <w:rPr>
            <w:rPrChange w:id="4520" w:author="Hayk-PC" w:date="2024-12-11T02:31:00Z">
              <w:rPr/>
            </w:rPrChange>
          </w:rPr>
          <w:fldChar w:fldCharType="separate"/>
        </w:r>
        <w:r w:rsidR="00702A06" w:rsidRPr="00DF1634" w:rsidDel="00740966">
          <w:rPr>
            <w:rStyle w:val="Hyperlink"/>
            <w:rFonts w:ascii="GHEA Grapalat" w:hAnsi="GHEA Grapalat"/>
            <w:color w:val="auto"/>
            <w:sz w:val="20"/>
            <w:szCs w:val="20"/>
            <w:lang w:val="hy-AM"/>
            <w:rPrChange w:id="4521" w:author="Hayk-PC" w:date="2024-12-11T02:31:00Z">
              <w:rPr>
                <w:rStyle w:val="Hyperlink"/>
                <w:rFonts w:ascii="GHEA Grapalat" w:hAnsi="GHEA Grapalat"/>
                <w:color w:val="auto"/>
                <w:sz w:val="20"/>
                <w:szCs w:val="20"/>
                <w:lang w:val="hy-AM"/>
              </w:rPr>
            </w:rPrChange>
          </w:rPr>
          <w:delText>www.procurement.am</w:delText>
        </w:r>
        <w:r w:rsidR="00C82F2F" w:rsidRPr="00DF1634" w:rsidDel="00740966">
          <w:rPr>
            <w:rStyle w:val="Hyperlink"/>
            <w:rFonts w:ascii="GHEA Grapalat" w:hAnsi="GHEA Grapalat"/>
            <w:color w:val="auto"/>
            <w:sz w:val="20"/>
            <w:szCs w:val="20"/>
            <w:lang w:val="hy-AM"/>
            <w:rPrChange w:id="4522" w:author="Hayk-PC" w:date="2024-12-11T02:31:00Z">
              <w:rPr>
                <w:rStyle w:val="Hyperlink"/>
                <w:rFonts w:ascii="GHEA Grapalat" w:hAnsi="GHEA Grapalat"/>
                <w:color w:val="auto"/>
                <w:sz w:val="20"/>
                <w:szCs w:val="20"/>
                <w:lang w:val="hy-AM"/>
              </w:rPr>
            </w:rPrChange>
          </w:rPr>
          <w:fldChar w:fldCharType="end"/>
        </w:r>
        <w:r w:rsidRPr="00DF1634" w:rsidDel="00740966">
          <w:rPr>
            <w:rFonts w:ascii="GHEA Grapalat" w:eastAsiaTheme="minorHAnsi" w:hAnsi="GHEA Grapalat" w:cstheme="minorBidi"/>
            <w:rPrChange w:id="4523" w:author="Hayk-PC" w:date="2024-12-11T02:31:00Z">
              <w:rPr>
                <w:rFonts w:ascii="GHEA Grapalat" w:eastAsiaTheme="minorHAnsi" w:hAnsi="GHEA Grapalat" w:cstheme="minorBidi"/>
              </w:rPr>
            </w:rPrChange>
          </w:rPr>
          <w:delText xml:space="preserve"> .</w:delText>
        </w:r>
      </w:del>
    </w:p>
    <w:p w14:paraId="14CF2EDC" w14:textId="6C3F46F4" w:rsidR="007B3F5F" w:rsidRPr="00DF1634" w:rsidDel="00740966" w:rsidRDefault="007B3F5F" w:rsidP="007B3F5F">
      <w:pPr>
        <w:pStyle w:val="NormalWeb"/>
        <w:shd w:val="clear" w:color="auto" w:fill="FFFFFF"/>
        <w:spacing w:before="0" w:beforeAutospacing="0" w:after="0" w:afterAutospacing="0"/>
        <w:ind w:firstLine="375"/>
        <w:jc w:val="both"/>
        <w:rPr>
          <w:del w:id="4524" w:author="Hayk-PC" w:date="2024-12-11T02:04:00Z"/>
          <w:rFonts w:ascii="GHEA Grapalat" w:eastAsiaTheme="minorHAnsi" w:hAnsi="GHEA Grapalat" w:cstheme="minorBidi"/>
          <w:rPrChange w:id="4525" w:author="Hayk-PC" w:date="2024-12-11T02:31:00Z">
            <w:rPr>
              <w:del w:id="4526" w:author="Hayk-PC" w:date="2024-12-11T02:04:00Z"/>
              <w:rFonts w:ascii="GHEA Grapalat" w:eastAsiaTheme="minorHAnsi" w:hAnsi="GHEA Grapalat" w:cstheme="minorBidi"/>
            </w:rPr>
          </w:rPrChange>
        </w:rPr>
      </w:pPr>
    </w:p>
    <w:p w14:paraId="6B455DCC" w14:textId="668E3A9A" w:rsidR="007B3F5F" w:rsidRPr="00DF1634" w:rsidDel="00740966" w:rsidRDefault="007B3F5F" w:rsidP="007B3F5F">
      <w:pPr>
        <w:pStyle w:val="NormalWeb"/>
        <w:shd w:val="clear" w:color="auto" w:fill="FFFFFF"/>
        <w:spacing w:before="0" w:beforeAutospacing="0" w:after="0" w:afterAutospacing="0"/>
        <w:ind w:firstLine="375"/>
        <w:jc w:val="both"/>
        <w:rPr>
          <w:del w:id="4527" w:author="Hayk-PC" w:date="2024-12-11T02:04:00Z"/>
          <w:rFonts w:ascii="GHEA Grapalat" w:eastAsiaTheme="minorHAnsi" w:hAnsi="GHEA Grapalat" w:cstheme="minorBidi"/>
          <w:rPrChange w:id="4528" w:author="Hayk-PC" w:date="2024-12-11T02:31:00Z">
            <w:rPr>
              <w:del w:id="4529" w:author="Hayk-PC" w:date="2024-12-11T02:04:00Z"/>
              <w:rFonts w:ascii="GHEA Grapalat" w:eastAsiaTheme="minorHAnsi" w:hAnsi="GHEA Grapalat" w:cstheme="minorBidi"/>
            </w:rPr>
          </w:rPrChange>
        </w:rPr>
      </w:pPr>
      <w:del w:id="4530" w:author="Hayk-PC" w:date="2024-12-11T02:04:00Z">
        <w:r w:rsidRPr="00DF1634" w:rsidDel="00740966">
          <w:rPr>
            <w:rFonts w:ascii="GHEA Grapalat" w:eastAsiaTheme="minorHAnsi" w:hAnsi="GHEA Grapalat" w:cstheme="minorBidi"/>
            <w:rPrChange w:id="4531" w:author="Hayk-PC" w:date="2024-12-11T02:31:00Z">
              <w:rPr>
                <w:rFonts w:ascii="GHEA Grapalat" w:eastAsiaTheme="minorHAnsi" w:hAnsi="GHEA Grapalat" w:cstheme="minorBidi"/>
              </w:rPr>
            </w:rPrChange>
          </w:rPr>
          <w:delText>7.</w:delText>
        </w:r>
        <w:r w:rsidRPr="00DF1634" w:rsidDel="00740966">
          <w:rPr>
            <w:rPrChange w:id="4532" w:author="Hayk-PC" w:date="2024-12-11T02:31:00Z">
              <w:rPr/>
            </w:rPrChange>
          </w:rPr>
          <w:delText xml:space="preserve"> </w:delText>
        </w:r>
        <w:r w:rsidRPr="00DF1634" w:rsidDel="00740966">
          <w:rPr>
            <w:rFonts w:ascii="GHEA Grapalat" w:eastAsiaTheme="minorHAnsi" w:hAnsi="GHEA Grapalat" w:cstheme="minorBidi"/>
            <w:rPrChange w:id="4533" w:author="Hayk-PC" w:date="2024-12-11T02:31:00Z">
              <w:rPr>
                <w:rFonts w:ascii="GHEA Grapalat" w:eastAsiaTheme="minorHAnsi" w:hAnsi="GHEA Grapalat" w:cstheme="minorBidi"/>
              </w:rPr>
            </w:rPrChange>
          </w:rPr>
          <w:delTex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delText>
        </w:r>
      </w:del>
    </w:p>
    <w:p w14:paraId="5F2C5DEF" w14:textId="796B167C" w:rsidR="007B3F5F" w:rsidRPr="00DF1634" w:rsidDel="00740966" w:rsidRDefault="007B3F5F" w:rsidP="007B3F5F">
      <w:pPr>
        <w:pStyle w:val="NormalWeb"/>
        <w:shd w:val="clear" w:color="auto" w:fill="FFFFFF"/>
        <w:spacing w:before="0" w:beforeAutospacing="0" w:after="0" w:afterAutospacing="0"/>
        <w:ind w:firstLine="375"/>
        <w:jc w:val="both"/>
        <w:rPr>
          <w:del w:id="4534" w:author="Hayk-PC" w:date="2024-12-11T02:04:00Z"/>
          <w:rFonts w:ascii="GHEA Grapalat" w:eastAsiaTheme="minorHAnsi" w:hAnsi="GHEA Grapalat" w:cstheme="minorBidi"/>
          <w:rPrChange w:id="4535" w:author="Hayk-PC" w:date="2024-12-11T02:31:00Z">
            <w:rPr>
              <w:del w:id="4536" w:author="Hayk-PC" w:date="2024-12-11T02:04:00Z"/>
              <w:rFonts w:ascii="GHEA Grapalat" w:eastAsiaTheme="minorHAnsi" w:hAnsi="GHEA Grapalat" w:cstheme="minorBidi"/>
            </w:rPr>
          </w:rPrChange>
        </w:rPr>
      </w:pPr>
    </w:p>
    <w:p w14:paraId="441C795C" w14:textId="49DE537E" w:rsidR="007B3F5F" w:rsidRPr="00DF1634" w:rsidDel="00740966" w:rsidRDefault="007B3F5F" w:rsidP="007B3F5F">
      <w:pPr>
        <w:pStyle w:val="NormalWeb"/>
        <w:shd w:val="clear" w:color="auto" w:fill="FFFFFF"/>
        <w:spacing w:before="0" w:beforeAutospacing="0" w:after="0" w:afterAutospacing="0"/>
        <w:ind w:firstLine="375"/>
        <w:jc w:val="both"/>
        <w:rPr>
          <w:del w:id="4537" w:author="Hayk-PC" w:date="2024-12-11T02:04:00Z"/>
          <w:rFonts w:ascii="GHEA Grapalat" w:eastAsiaTheme="minorHAnsi" w:hAnsi="GHEA Grapalat" w:cstheme="minorBidi"/>
          <w:rPrChange w:id="4538" w:author="Hayk-PC" w:date="2024-12-11T02:31:00Z">
            <w:rPr>
              <w:del w:id="4539" w:author="Hayk-PC" w:date="2024-12-11T02:04:00Z"/>
              <w:rFonts w:ascii="GHEA Grapalat" w:eastAsiaTheme="minorHAnsi" w:hAnsi="GHEA Grapalat" w:cstheme="minorBidi"/>
            </w:rPr>
          </w:rPrChange>
        </w:rPr>
      </w:pPr>
      <w:del w:id="4540" w:author="Hayk-PC" w:date="2024-12-11T02:04:00Z">
        <w:r w:rsidRPr="00DF1634" w:rsidDel="00740966">
          <w:rPr>
            <w:rFonts w:ascii="GHEA Grapalat" w:eastAsiaTheme="minorHAnsi" w:hAnsi="GHEA Grapalat" w:cstheme="minorBidi"/>
            <w:rPrChange w:id="4541" w:author="Hayk-PC" w:date="2024-12-11T02:31:00Z">
              <w:rPr>
                <w:rFonts w:ascii="GHEA Grapalat" w:eastAsiaTheme="minorHAnsi" w:hAnsi="GHEA Grapalat" w:cstheme="minorBidi"/>
              </w:rPr>
            </w:rPrChange>
          </w:rPr>
          <w:delText>8.</w:delText>
        </w:r>
        <w:r w:rsidRPr="00DF1634" w:rsidDel="00740966">
          <w:rPr>
            <w:rPrChange w:id="4542" w:author="Hayk-PC" w:date="2024-12-11T02:31:00Z">
              <w:rPr/>
            </w:rPrChange>
          </w:rPr>
          <w:delText xml:space="preserve"> </w:delText>
        </w:r>
        <w:r w:rsidRPr="00DF1634" w:rsidDel="00740966">
          <w:rPr>
            <w:rFonts w:ascii="GHEA Grapalat" w:eastAsiaTheme="minorHAnsi" w:hAnsi="GHEA Grapalat" w:cstheme="minorBidi"/>
            <w:rPrChange w:id="4543" w:author="Hayk-PC" w:date="2024-12-11T02:31:00Z">
              <w:rPr>
                <w:rFonts w:ascii="GHEA Grapalat" w:eastAsiaTheme="minorHAnsi" w:hAnsi="GHEA Grapalat" w:cstheme="minorBidi"/>
              </w:rPr>
            </w:rPrChange>
          </w:rPr>
          <w:delText>Лицо, выдающее гарантию, отклоняет требование бенефициара, если:</w:delText>
        </w:r>
      </w:del>
    </w:p>
    <w:p w14:paraId="1368889B" w14:textId="7860888A" w:rsidR="007B3F5F" w:rsidRPr="00DF1634" w:rsidDel="00740966" w:rsidRDefault="007B3F5F" w:rsidP="007B3F5F">
      <w:pPr>
        <w:pStyle w:val="NormalWeb"/>
        <w:shd w:val="clear" w:color="auto" w:fill="FFFFFF"/>
        <w:spacing w:before="0" w:beforeAutospacing="0" w:after="0" w:afterAutospacing="0"/>
        <w:ind w:firstLine="375"/>
        <w:jc w:val="both"/>
        <w:rPr>
          <w:del w:id="4544" w:author="Hayk-PC" w:date="2024-12-11T02:04:00Z"/>
          <w:rFonts w:ascii="GHEA Grapalat" w:eastAsiaTheme="minorHAnsi" w:hAnsi="GHEA Grapalat" w:cstheme="minorBidi"/>
          <w:rPrChange w:id="4545" w:author="Hayk-PC" w:date="2024-12-11T02:31:00Z">
            <w:rPr>
              <w:del w:id="4546" w:author="Hayk-PC" w:date="2024-12-11T02:04:00Z"/>
              <w:rFonts w:ascii="GHEA Grapalat" w:eastAsiaTheme="minorHAnsi" w:hAnsi="GHEA Grapalat" w:cstheme="minorBidi"/>
            </w:rPr>
          </w:rPrChange>
        </w:rPr>
      </w:pPr>
      <w:del w:id="4547" w:author="Hayk-PC" w:date="2024-12-11T02:04:00Z">
        <w:r w:rsidRPr="00DF1634" w:rsidDel="00740966">
          <w:rPr>
            <w:rFonts w:ascii="GHEA Grapalat" w:eastAsiaTheme="minorHAnsi" w:hAnsi="GHEA Grapalat" w:cstheme="minorBidi"/>
            <w:rPrChange w:id="4548" w:author="Hayk-PC" w:date="2024-12-11T02:31:00Z">
              <w:rPr>
                <w:rFonts w:ascii="GHEA Grapalat" w:eastAsiaTheme="minorHAnsi" w:hAnsi="GHEA Grapalat" w:cstheme="minorBidi"/>
              </w:rPr>
            </w:rPrChange>
          </w:rPr>
          <w:delText>1) требование или прилагаемые документы не соответствуют условиям настоящей гарантии,</w:delText>
        </w:r>
      </w:del>
    </w:p>
    <w:p w14:paraId="2C4D4F0B" w14:textId="15D1E0FE" w:rsidR="007B3F5F" w:rsidRPr="00DF1634" w:rsidDel="00740966" w:rsidRDefault="007B3F5F" w:rsidP="007B3F5F">
      <w:pPr>
        <w:pStyle w:val="NormalWeb"/>
        <w:shd w:val="clear" w:color="auto" w:fill="FFFFFF"/>
        <w:spacing w:before="0" w:beforeAutospacing="0" w:after="0" w:afterAutospacing="0"/>
        <w:ind w:firstLine="375"/>
        <w:rPr>
          <w:del w:id="4549" w:author="Hayk-PC" w:date="2024-12-11T02:04:00Z"/>
          <w:rFonts w:ascii="GHEA Grapalat" w:eastAsiaTheme="minorHAnsi" w:hAnsi="GHEA Grapalat" w:cstheme="minorBidi"/>
          <w:rPrChange w:id="4550" w:author="Hayk-PC" w:date="2024-12-11T02:31:00Z">
            <w:rPr>
              <w:del w:id="4551" w:author="Hayk-PC" w:date="2024-12-11T02:04:00Z"/>
              <w:rFonts w:ascii="GHEA Grapalat" w:eastAsiaTheme="minorHAnsi" w:hAnsi="GHEA Grapalat" w:cstheme="minorBidi"/>
            </w:rPr>
          </w:rPrChange>
        </w:rPr>
      </w:pPr>
      <w:del w:id="4552" w:author="Hayk-PC" w:date="2024-12-11T02:04:00Z">
        <w:r w:rsidRPr="00DF1634" w:rsidDel="00740966">
          <w:rPr>
            <w:rFonts w:ascii="GHEA Grapalat" w:eastAsiaTheme="minorHAnsi" w:hAnsi="GHEA Grapalat" w:cstheme="minorBidi"/>
            <w:rPrChange w:id="4553" w:author="Hayk-PC" w:date="2024-12-11T02:31:00Z">
              <w:rPr>
                <w:rFonts w:ascii="GHEA Grapalat" w:eastAsiaTheme="minorHAnsi" w:hAnsi="GHEA Grapalat" w:cstheme="minorBidi"/>
              </w:rPr>
            </w:rPrChange>
          </w:rPr>
          <w:delText>2) требование представлено по истечении срока, установленного гарантией.</w:delText>
        </w:r>
      </w:del>
    </w:p>
    <w:p w14:paraId="2CDE1D55" w14:textId="2FB134AF" w:rsidR="007B3F5F" w:rsidRPr="00DF1634" w:rsidDel="00740966" w:rsidRDefault="007B3F5F" w:rsidP="007B3F5F">
      <w:pPr>
        <w:pStyle w:val="NormalWeb"/>
        <w:shd w:val="clear" w:color="auto" w:fill="FFFFFF"/>
        <w:spacing w:before="0" w:beforeAutospacing="0" w:after="0" w:afterAutospacing="0"/>
        <w:ind w:firstLine="375"/>
        <w:rPr>
          <w:del w:id="4554" w:author="Hayk-PC" w:date="2024-12-11T02:04:00Z"/>
          <w:rFonts w:ascii="GHEA Grapalat" w:eastAsiaTheme="minorHAnsi" w:hAnsi="GHEA Grapalat" w:cstheme="minorBidi"/>
          <w:rPrChange w:id="4555" w:author="Hayk-PC" w:date="2024-12-11T02:31:00Z">
            <w:rPr>
              <w:del w:id="4556" w:author="Hayk-PC" w:date="2024-12-11T02:04:00Z"/>
              <w:rFonts w:ascii="GHEA Grapalat" w:eastAsiaTheme="minorHAnsi" w:hAnsi="GHEA Grapalat" w:cstheme="minorBidi"/>
            </w:rPr>
          </w:rPrChange>
        </w:rPr>
      </w:pPr>
    </w:p>
    <w:p w14:paraId="60181287" w14:textId="092FBC2E" w:rsidR="007B3F5F" w:rsidRPr="00DF1634" w:rsidDel="00740966" w:rsidRDefault="007B3F5F" w:rsidP="007B3F5F">
      <w:pPr>
        <w:pStyle w:val="NormalWeb"/>
        <w:shd w:val="clear" w:color="auto" w:fill="FFFFFF"/>
        <w:spacing w:before="0" w:beforeAutospacing="0" w:after="0" w:afterAutospacing="0"/>
        <w:ind w:firstLine="375"/>
        <w:rPr>
          <w:del w:id="4557" w:author="Hayk-PC" w:date="2024-12-11T02:04:00Z"/>
          <w:rFonts w:ascii="GHEA Grapalat" w:eastAsiaTheme="minorHAnsi" w:hAnsi="GHEA Grapalat" w:cstheme="minorBidi"/>
          <w:rPrChange w:id="4558" w:author="Hayk-PC" w:date="2024-12-11T02:31:00Z">
            <w:rPr>
              <w:del w:id="4559" w:author="Hayk-PC" w:date="2024-12-11T02:04:00Z"/>
              <w:rFonts w:ascii="GHEA Grapalat" w:eastAsiaTheme="minorHAnsi" w:hAnsi="GHEA Grapalat" w:cstheme="minorBidi"/>
            </w:rPr>
          </w:rPrChange>
        </w:rPr>
      </w:pPr>
      <w:del w:id="4560" w:author="Hayk-PC" w:date="2024-12-11T02:04:00Z">
        <w:r w:rsidRPr="00DF1634" w:rsidDel="00740966">
          <w:rPr>
            <w:rFonts w:ascii="GHEA Grapalat" w:eastAsiaTheme="minorHAnsi" w:hAnsi="GHEA Grapalat" w:cstheme="minorBidi"/>
            <w:rPrChange w:id="4561" w:author="Hayk-PC" w:date="2024-12-11T02:31:00Z">
              <w:rPr>
                <w:rFonts w:ascii="GHEA Grapalat" w:eastAsiaTheme="minorHAnsi" w:hAnsi="GHEA Grapalat" w:cstheme="minorBidi"/>
              </w:rPr>
            </w:rPrChange>
          </w:rPr>
          <w:delTex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delText>
        </w:r>
      </w:del>
    </w:p>
    <w:p w14:paraId="168BBE48" w14:textId="7C3D28E6" w:rsidR="007B3F5F" w:rsidRPr="00DF1634" w:rsidDel="00740966" w:rsidRDefault="007B3F5F" w:rsidP="007B3F5F">
      <w:pPr>
        <w:pStyle w:val="NormalWeb"/>
        <w:shd w:val="clear" w:color="auto" w:fill="FFFFFF"/>
        <w:spacing w:before="0" w:beforeAutospacing="0" w:after="0" w:afterAutospacing="0"/>
        <w:ind w:firstLine="375"/>
        <w:rPr>
          <w:del w:id="4562" w:author="Hayk-PC" w:date="2024-12-11T02:04:00Z"/>
          <w:rFonts w:ascii="GHEA Grapalat" w:eastAsiaTheme="minorHAnsi" w:hAnsi="GHEA Grapalat" w:cstheme="minorBidi"/>
          <w:rPrChange w:id="4563" w:author="Hayk-PC" w:date="2024-12-11T02:31:00Z">
            <w:rPr>
              <w:del w:id="4564" w:author="Hayk-PC" w:date="2024-12-11T02:04:00Z"/>
              <w:rFonts w:ascii="GHEA Grapalat" w:eastAsiaTheme="minorHAnsi" w:hAnsi="GHEA Grapalat" w:cstheme="minorBidi"/>
            </w:rPr>
          </w:rPrChange>
        </w:rPr>
      </w:pPr>
      <w:del w:id="4565" w:author="Hayk-PC" w:date="2024-12-11T02:04:00Z">
        <w:r w:rsidRPr="00DF1634" w:rsidDel="00740966">
          <w:rPr>
            <w:rFonts w:ascii="GHEA Grapalat" w:eastAsiaTheme="minorHAnsi" w:hAnsi="GHEA Grapalat" w:cstheme="minorBidi"/>
            <w:rPrChange w:id="4566" w:author="Hayk-PC" w:date="2024-12-11T02:31:00Z">
              <w:rPr>
                <w:rFonts w:ascii="GHEA Grapalat" w:eastAsiaTheme="minorHAnsi" w:hAnsi="GHEA Grapalat" w:cstheme="minorBidi"/>
              </w:rPr>
            </w:rPrChange>
          </w:rPr>
          <w:delText xml:space="preserve"> 10. К настоящей гарантии применяются соответствующие положения Гражданского кодекса Республики Армения</w:delText>
        </w:r>
      </w:del>
    </w:p>
    <w:p w14:paraId="0A0F7F97" w14:textId="66270C9C" w:rsidR="007B3F5F" w:rsidRPr="00DF1634" w:rsidDel="00740966" w:rsidRDefault="007B3F5F" w:rsidP="007B3F5F">
      <w:pPr>
        <w:pStyle w:val="NormalWeb"/>
        <w:shd w:val="clear" w:color="auto" w:fill="FFFFFF"/>
        <w:spacing w:before="0" w:beforeAutospacing="0" w:after="0" w:afterAutospacing="0"/>
        <w:ind w:firstLine="375"/>
        <w:jc w:val="both"/>
        <w:rPr>
          <w:del w:id="4567" w:author="Hayk-PC" w:date="2024-12-11T02:04:00Z"/>
          <w:rFonts w:ascii="GHEA Grapalat" w:eastAsiaTheme="minorHAnsi" w:hAnsi="GHEA Grapalat" w:cstheme="minorBidi"/>
          <w:rPrChange w:id="4568" w:author="Hayk-PC" w:date="2024-12-11T02:31:00Z">
            <w:rPr>
              <w:del w:id="4569" w:author="Hayk-PC" w:date="2024-12-11T02:04:00Z"/>
              <w:rFonts w:ascii="GHEA Grapalat" w:eastAsiaTheme="minorHAnsi" w:hAnsi="GHEA Grapalat" w:cstheme="minorBidi"/>
            </w:rPr>
          </w:rPrChange>
        </w:rPr>
      </w:pPr>
      <w:del w:id="4570" w:author="Hayk-PC" w:date="2024-12-11T02:04:00Z">
        <w:r w:rsidRPr="00DF1634" w:rsidDel="00740966">
          <w:rPr>
            <w:rFonts w:ascii="GHEA Grapalat" w:eastAsiaTheme="minorHAnsi" w:hAnsi="GHEA Grapalat" w:cstheme="minorBidi"/>
            <w:rPrChange w:id="4571" w:author="Hayk-PC" w:date="2024-12-11T02:31:00Z">
              <w:rPr>
                <w:rFonts w:ascii="GHEA Grapalat" w:eastAsiaTheme="minorHAnsi" w:hAnsi="GHEA Grapalat" w:cstheme="minorBidi"/>
              </w:rPr>
            </w:rPrChange>
          </w:rPr>
          <w:delText xml:space="preserve"> 11. Споры, возникающие в связи с настоящей гарантией, подлежат разрешению в порядке, установленном законодательством Республики Армения.</w:delText>
        </w:r>
      </w:del>
    </w:p>
    <w:p w14:paraId="0F9E7683" w14:textId="031B9BC3" w:rsidR="007B3F5F" w:rsidRPr="00DF1634" w:rsidDel="00740966" w:rsidRDefault="007B3F5F" w:rsidP="007B3F5F">
      <w:pPr>
        <w:pStyle w:val="NormalWeb"/>
        <w:shd w:val="clear" w:color="auto" w:fill="FFFFFF"/>
        <w:spacing w:before="0" w:beforeAutospacing="0" w:after="0" w:afterAutospacing="0"/>
        <w:ind w:firstLine="375"/>
        <w:jc w:val="both"/>
        <w:rPr>
          <w:del w:id="4572" w:author="Hayk-PC" w:date="2024-12-11T02:04:00Z"/>
          <w:rFonts w:ascii="GHEA Grapalat" w:eastAsiaTheme="minorHAnsi" w:hAnsi="GHEA Grapalat" w:cstheme="minorBidi"/>
          <w:rPrChange w:id="4573" w:author="Hayk-PC" w:date="2024-12-11T02:31:00Z">
            <w:rPr>
              <w:del w:id="4574" w:author="Hayk-PC" w:date="2024-12-11T02:04:00Z"/>
              <w:rFonts w:ascii="GHEA Grapalat" w:eastAsiaTheme="minorHAnsi" w:hAnsi="GHEA Grapalat" w:cstheme="minorBidi"/>
            </w:rPr>
          </w:rPrChange>
        </w:rPr>
      </w:pPr>
    </w:p>
    <w:p w14:paraId="4D352AF9" w14:textId="55332835" w:rsidR="007B3F5F" w:rsidRPr="00DF1634" w:rsidDel="00740966" w:rsidRDefault="007B3F5F" w:rsidP="007B3F5F">
      <w:pPr>
        <w:pStyle w:val="NormalWeb"/>
        <w:shd w:val="clear" w:color="auto" w:fill="FFFFFF"/>
        <w:spacing w:before="0" w:beforeAutospacing="0" w:after="0" w:afterAutospacing="0"/>
        <w:ind w:firstLine="375"/>
        <w:jc w:val="both"/>
        <w:rPr>
          <w:del w:id="4575" w:author="Hayk-PC" w:date="2024-12-11T02:04:00Z"/>
          <w:rFonts w:ascii="GHEA Grapalat" w:hAnsi="GHEA Grapalat"/>
          <w:sz w:val="20"/>
          <w:szCs w:val="20"/>
          <w:rPrChange w:id="4576" w:author="Hayk-PC" w:date="2024-12-11T02:31:00Z">
            <w:rPr>
              <w:del w:id="4577" w:author="Hayk-PC" w:date="2024-12-11T02:04:00Z"/>
              <w:rFonts w:ascii="GHEA Grapalat" w:hAnsi="GHEA Grapalat"/>
              <w:sz w:val="20"/>
              <w:szCs w:val="20"/>
            </w:rPr>
          </w:rPrChange>
        </w:rPr>
      </w:pPr>
    </w:p>
    <w:p w14:paraId="0BBE72D1" w14:textId="70B640C5" w:rsidR="007B3F5F" w:rsidRPr="00DF1634" w:rsidDel="00740966" w:rsidRDefault="007B3F5F" w:rsidP="007B3F5F">
      <w:pPr>
        <w:pStyle w:val="NormalWeb"/>
        <w:shd w:val="clear" w:color="auto" w:fill="FFFFFF"/>
        <w:spacing w:before="0" w:beforeAutospacing="0" w:after="0" w:afterAutospacing="0"/>
        <w:ind w:firstLine="375"/>
        <w:jc w:val="both"/>
        <w:rPr>
          <w:del w:id="4578" w:author="Hayk-PC" w:date="2024-12-11T02:04:00Z"/>
          <w:rFonts w:ascii="GHEA Grapalat" w:hAnsi="GHEA Grapalat"/>
          <w:sz w:val="20"/>
          <w:szCs w:val="20"/>
          <w:u w:val="single"/>
          <w:lang w:val="hy-AM"/>
          <w:rPrChange w:id="4579" w:author="Hayk-PC" w:date="2024-12-11T02:31:00Z">
            <w:rPr>
              <w:del w:id="4580" w:author="Hayk-PC" w:date="2024-12-11T02:04:00Z"/>
              <w:rFonts w:ascii="GHEA Grapalat" w:hAnsi="GHEA Grapalat"/>
              <w:sz w:val="20"/>
              <w:szCs w:val="20"/>
              <w:u w:val="single"/>
              <w:lang w:val="hy-AM"/>
            </w:rPr>
          </w:rPrChange>
        </w:rPr>
      </w:pPr>
      <w:del w:id="4581" w:author="Hayk-PC" w:date="2024-12-11T02:04:00Z">
        <w:r w:rsidRPr="00DF1634" w:rsidDel="00740966">
          <w:rPr>
            <w:rFonts w:ascii="GHEA Grapalat" w:hAnsi="GHEA Grapalat"/>
            <w:sz w:val="20"/>
            <w:szCs w:val="20"/>
            <w:lang w:val="hy-AM"/>
            <w:rPrChange w:id="4582" w:author="Hayk-PC" w:date="2024-12-11T02:31:00Z">
              <w:rPr>
                <w:rFonts w:ascii="GHEA Grapalat" w:hAnsi="GHEA Grapalat"/>
                <w:sz w:val="20"/>
                <w:szCs w:val="20"/>
                <w:lang w:val="hy-AM"/>
              </w:rPr>
            </w:rPrChange>
          </w:rPr>
          <w:delText>Руководитель исполнительного органа</w:delText>
        </w:r>
        <w:r w:rsidRPr="00DF1634" w:rsidDel="00740966">
          <w:rPr>
            <w:rFonts w:ascii="GHEA Grapalat" w:hAnsi="GHEA Grapalat"/>
            <w:sz w:val="20"/>
            <w:szCs w:val="20"/>
            <w:u w:val="single"/>
            <w:lang w:val="hy-AM"/>
            <w:rPrChange w:id="4583" w:author="Hayk-PC" w:date="2024-12-11T02:31:00Z">
              <w:rPr>
                <w:rFonts w:ascii="GHEA Grapalat" w:hAnsi="GHEA Grapalat"/>
                <w:sz w:val="20"/>
                <w:szCs w:val="20"/>
                <w:u w:val="single"/>
                <w:lang w:val="hy-AM"/>
              </w:rPr>
            </w:rPrChange>
          </w:rPr>
          <w:tab/>
        </w:r>
        <w:r w:rsidRPr="00DF1634" w:rsidDel="00740966">
          <w:rPr>
            <w:rFonts w:ascii="GHEA Grapalat" w:hAnsi="GHEA Grapalat"/>
            <w:sz w:val="20"/>
            <w:szCs w:val="20"/>
            <w:u w:val="single"/>
            <w:lang w:val="hy-AM"/>
            <w:rPrChange w:id="4584" w:author="Hayk-PC" w:date="2024-12-11T02:31:00Z">
              <w:rPr>
                <w:rFonts w:ascii="GHEA Grapalat" w:hAnsi="GHEA Grapalat"/>
                <w:sz w:val="20"/>
                <w:szCs w:val="20"/>
                <w:u w:val="single"/>
                <w:lang w:val="hy-AM"/>
              </w:rPr>
            </w:rPrChange>
          </w:rPr>
          <w:tab/>
        </w:r>
        <w:r w:rsidRPr="00DF1634" w:rsidDel="00740966">
          <w:rPr>
            <w:rFonts w:ascii="GHEA Grapalat" w:hAnsi="GHEA Grapalat"/>
            <w:sz w:val="20"/>
            <w:szCs w:val="20"/>
            <w:u w:val="single"/>
            <w:lang w:val="hy-AM"/>
            <w:rPrChange w:id="4585" w:author="Hayk-PC" w:date="2024-12-11T02:31:00Z">
              <w:rPr>
                <w:rFonts w:ascii="GHEA Grapalat" w:hAnsi="GHEA Grapalat"/>
                <w:sz w:val="20"/>
                <w:szCs w:val="20"/>
                <w:u w:val="single"/>
                <w:lang w:val="hy-AM"/>
              </w:rPr>
            </w:rPrChange>
          </w:rPr>
          <w:tab/>
        </w:r>
        <w:r w:rsidRPr="00DF1634" w:rsidDel="00740966">
          <w:rPr>
            <w:rFonts w:ascii="GHEA Grapalat" w:hAnsi="GHEA Grapalat"/>
            <w:sz w:val="20"/>
            <w:szCs w:val="20"/>
            <w:u w:val="single"/>
            <w:lang w:val="hy-AM"/>
            <w:rPrChange w:id="4586" w:author="Hayk-PC" w:date="2024-12-11T02:31:00Z">
              <w:rPr>
                <w:rFonts w:ascii="GHEA Grapalat" w:hAnsi="GHEA Grapalat"/>
                <w:sz w:val="20"/>
                <w:szCs w:val="20"/>
                <w:u w:val="single"/>
                <w:lang w:val="hy-AM"/>
              </w:rPr>
            </w:rPrChange>
          </w:rPr>
          <w:tab/>
        </w:r>
        <w:r w:rsidRPr="00DF1634" w:rsidDel="00740966">
          <w:rPr>
            <w:rFonts w:ascii="GHEA Grapalat" w:hAnsi="GHEA Grapalat"/>
            <w:sz w:val="20"/>
            <w:szCs w:val="20"/>
            <w:u w:val="single"/>
            <w:lang w:val="hy-AM"/>
            <w:rPrChange w:id="4587" w:author="Hayk-PC" w:date="2024-12-11T02:31:00Z">
              <w:rPr>
                <w:rFonts w:ascii="GHEA Grapalat" w:hAnsi="GHEA Grapalat"/>
                <w:sz w:val="20"/>
                <w:szCs w:val="20"/>
                <w:u w:val="single"/>
                <w:lang w:val="hy-AM"/>
              </w:rPr>
            </w:rPrChange>
          </w:rPr>
          <w:tab/>
        </w:r>
        <w:r w:rsidRPr="00DF1634" w:rsidDel="00740966">
          <w:rPr>
            <w:rFonts w:ascii="GHEA Grapalat" w:hAnsi="GHEA Grapalat"/>
            <w:sz w:val="20"/>
            <w:szCs w:val="20"/>
            <w:u w:val="single"/>
            <w:lang w:val="hy-AM"/>
            <w:rPrChange w:id="4588" w:author="Hayk-PC" w:date="2024-12-11T02:31:00Z">
              <w:rPr>
                <w:rFonts w:ascii="GHEA Grapalat" w:hAnsi="GHEA Grapalat"/>
                <w:sz w:val="20"/>
                <w:szCs w:val="20"/>
                <w:u w:val="single"/>
                <w:lang w:val="hy-AM"/>
              </w:rPr>
            </w:rPrChange>
          </w:rPr>
          <w:tab/>
        </w:r>
      </w:del>
    </w:p>
    <w:p w14:paraId="24478608" w14:textId="1ADFC82B" w:rsidR="007B3F5F" w:rsidRPr="00DF1634" w:rsidDel="00740966" w:rsidRDefault="007B3F5F" w:rsidP="007B3F5F">
      <w:pPr>
        <w:pStyle w:val="NormalWeb"/>
        <w:shd w:val="clear" w:color="auto" w:fill="FFFFFF"/>
        <w:spacing w:before="0" w:beforeAutospacing="0" w:after="0" w:afterAutospacing="0"/>
        <w:ind w:firstLine="375"/>
        <w:jc w:val="both"/>
        <w:rPr>
          <w:del w:id="4589" w:author="Hayk-PC" w:date="2024-12-11T02:04:00Z"/>
          <w:rFonts w:ascii="GHEA Grapalat" w:hAnsi="GHEA Grapalat"/>
          <w:sz w:val="20"/>
          <w:szCs w:val="20"/>
          <w:lang w:val="hy-AM"/>
          <w:rPrChange w:id="4590" w:author="Hayk-PC" w:date="2024-12-11T02:31:00Z">
            <w:rPr>
              <w:del w:id="4591" w:author="Hayk-PC" w:date="2024-12-11T02:04:00Z"/>
              <w:rFonts w:ascii="GHEA Grapalat" w:hAnsi="GHEA Grapalat"/>
              <w:sz w:val="20"/>
              <w:szCs w:val="20"/>
              <w:lang w:val="hy-AM"/>
            </w:rPr>
          </w:rPrChange>
        </w:rPr>
      </w:pPr>
    </w:p>
    <w:p w14:paraId="66EDAD08" w14:textId="160EE42D" w:rsidR="007B3F5F" w:rsidRPr="00DF1634" w:rsidDel="00740966" w:rsidRDefault="007B3F5F" w:rsidP="007B3F5F">
      <w:pPr>
        <w:pStyle w:val="NormalWeb"/>
        <w:shd w:val="clear" w:color="auto" w:fill="FFFFFF"/>
        <w:spacing w:before="0" w:beforeAutospacing="0" w:after="0" w:afterAutospacing="0"/>
        <w:ind w:firstLine="375"/>
        <w:jc w:val="both"/>
        <w:rPr>
          <w:del w:id="4592" w:author="Hayk-PC" w:date="2024-12-11T02:04:00Z"/>
          <w:rFonts w:ascii="GHEA Grapalat" w:hAnsi="GHEA Grapalat"/>
          <w:sz w:val="20"/>
          <w:szCs w:val="20"/>
          <w:lang w:val="hy-AM"/>
          <w:rPrChange w:id="4593" w:author="Hayk-PC" w:date="2024-12-11T02:31:00Z">
            <w:rPr>
              <w:del w:id="4594" w:author="Hayk-PC" w:date="2024-12-11T02:04:00Z"/>
              <w:rFonts w:ascii="GHEA Grapalat" w:hAnsi="GHEA Grapalat"/>
              <w:sz w:val="20"/>
              <w:szCs w:val="20"/>
              <w:lang w:val="hy-AM"/>
            </w:rPr>
          </w:rPrChange>
        </w:rPr>
      </w:pPr>
    </w:p>
    <w:p w14:paraId="4713FABA" w14:textId="041E438B" w:rsidR="007B3F5F" w:rsidRPr="00DF1634" w:rsidDel="00740966" w:rsidRDefault="007B3F5F" w:rsidP="007B3F5F">
      <w:pPr>
        <w:pStyle w:val="NormalWeb"/>
        <w:shd w:val="clear" w:color="auto" w:fill="FFFFFF"/>
        <w:spacing w:before="0" w:beforeAutospacing="0" w:after="0" w:afterAutospacing="0"/>
        <w:ind w:firstLine="375"/>
        <w:jc w:val="both"/>
        <w:rPr>
          <w:del w:id="4595" w:author="Hayk-PC" w:date="2024-12-11T02:04:00Z"/>
          <w:rFonts w:ascii="GHEA Grapalat" w:hAnsi="GHEA Grapalat"/>
          <w:sz w:val="20"/>
          <w:szCs w:val="20"/>
          <w:lang w:val="hy-AM"/>
          <w:rPrChange w:id="4596" w:author="Hayk-PC" w:date="2024-12-11T02:31:00Z">
            <w:rPr>
              <w:del w:id="4597" w:author="Hayk-PC" w:date="2024-12-11T02:04:00Z"/>
              <w:rFonts w:ascii="GHEA Grapalat" w:hAnsi="GHEA Grapalat"/>
              <w:sz w:val="20"/>
              <w:szCs w:val="20"/>
              <w:lang w:val="hy-AM"/>
            </w:rPr>
          </w:rPrChange>
        </w:rPr>
      </w:pPr>
      <w:del w:id="4598" w:author="Hayk-PC" w:date="2024-12-11T02:04:00Z">
        <w:r w:rsidRPr="00DF1634" w:rsidDel="00740966">
          <w:rPr>
            <w:rFonts w:ascii="GHEA Grapalat" w:hAnsi="GHEA Grapalat"/>
            <w:sz w:val="20"/>
            <w:szCs w:val="20"/>
            <w:u w:val="single"/>
            <w:lang w:val="hy-AM"/>
            <w:rPrChange w:id="4599" w:author="Hayk-PC" w:date="2024-12-11T02:31:00Z">
              <w:rPr>
                <w:rFonts w:ascii="GHEA Grapalat" w:hAnsi="GHEA Grapalat"/>
                <w:sz w:val="20"/>
                <w:szCs w:val="20"/>
                <w:u w:val="single"/>
                <w:lang w:val="hy-AM"/>
              </w:rPr>
            </w:rPrChange>
          </w:rPr>
          <w:tab/>
        </w:r>
        <w:r w:rsidRPr="00DF1634" w:rsidDel="00740966">
          <w:rPr>
            <w:rFonts w:ascii="GHEA Grapalat" w:hAnsi="GHEA Grapalat"/>
            <w:sz w:val="20"/>
            <w:szCs w:val="20"/>
            <w:u w:val="single"/>
            <w:lang w:val="hy-AM"/>
            <w:rPrChange w:id="4600" w:author="Hayk-PC" w:date="2024-12-11T02:31:00Z">
              <w:rPr>
                <w:rFonts w:ascii="GHEA Grapalat" w:hAnsi="GHEA Grapalat"/>
                <w:sz w:val="20"/>
                <w:szCs w:val="20"/>
                <w:u w:val="single"/>
                <w:lang w:val="hy-AM"/>
              </w:rPr>
            </w:rPrChange>
          </w:rPr>
          <w:tab/>
        </w:r>
        <w:r w:rsidRPr="00DF1634" w:rsidDel="00740966">
          <w:rPr>
            <w:rFonts w:ascii="GHEA Grapalat" w:hAnsi="GHEA Grapalat"/>
            <w:sz w:val="20"/>
            <w:szCs w:val="20"/>
            <w:u w:val="single"/>
            <w:lang w:val="hy-AM"/>
            <w:rPrChange w:id="4601" w:author="Hayk-PC" w:date="2024-12-11T02:31:00Z">
              <w:rPr>
                <w:rFonts w:ascii="GHEA Grapalat" w:hAnsi="GHEA Grapalat"/>
                <w:sz w:val="20"/>
                <w:szCs w:val="20"/>
                <w:u w:val="single"/>
                <w:lang w:val="hy-AM"/>
              </w:rPr>
            </w:rPrChange>
          </w:rPr>
          <w:tab/>
        </w:r>
        <w:r w:rsidRPr="00DF1634" w:rsidDel="00740966">
          <w:rPr>
            <w:rFonts w:ascii="GHEA Grapalat" w:hAnsi="GHEA Grapalat"/>
            <w:sz w:val="20"/>
            <w:szCs w:val="20"/>
            <w:u w:val="single"/>
            <w:lang w:val="hy-AM"/>
            <w:rPrChange w:id="4602" w:author="Hayk-PC" w:date="2024-12-11T02:31:00Z">
              <w:rPr>
                <w:rFonts w:ascii="GHEA Grapalat" w:hAnsi="GHEA Grapalat"/>
                <w:sz w:val="20"/>
                <w:szCs w:val="20"/>
                <w:u w:val="single"/>
                <w:lang w:val="hy-AM"/>
              </w:rPr>
            </w:rPrChange>
          </w:rPr>
          <w:tab/>
        </w:r>
        <w:r w:rsidRPr="00DF1634" w:rsidDel="00740966">
          <w:rPr>
            <w:rFonts w:ascii="GHEA Grapalat" w:hAnsi="GHEA Grapalat"/>
            <w:sz w:val="20"/>
            <w:szCs w:val="20"/>
            <w:u w:val="single"/>
            <w:lang w:val="hy-AM"/>
            <w:rPrChange w:id="4603" w:author="Hayk-PC" w:date="2024-12-11T02:31:00Z">
              <w:rPr>
                <w:rFonts w:ascii="GHEA Grapalat" w:hAnsi="GHEA Grapalat"/>
                <w:sz w:val="20"/>
                <w:szCs w:val="20"/>
                <w:u w:val="single"/>
                <w:lang w:val="hy-AM"/>
              </w:rPr>
            </w:rPrChange>
          </w:rPr>
          <w:tab/>
        </w:r>
        <w:r w:rsidRPr="00DF1634" w:rsidDel="00740966">
          <w:rPr>
            <w:rFonts w:ascii="GHEA Grapalat" w:hAnsi="GHEA Grapalat"/>
            <w:sz w:val="20"/>
            <w:szCs w:val="20"/>
            <w:u w:val="single"/>
            <w:lang w:val="hy-AM"/>
            <w:rPrChange w:id="4604" w:author="Hayk-PC" w:date="2024-12-11T02:31:00Z">
              <w:rPr>
                <w:rFonts w:ascii="GHEA Grapalat" w:hAnsi="GHEA Grapalat"/>
                <w:sz w:val="20"/>
                <w:szCs w:val="20"/>
                <w:u w:val="single"/>
                <w:lang w:val="hy-AM"/>
              </w:rPr>
            </w:rPrChange>
          </w:rPr>
          <w:tab/>
        </w:r>
        <w:r w:rsidRPr="00DF1634" w:rsidDel="00740966">
          <w:rPr>
            <w:rFonts w:ascii="GHEA Grapalat" w:hAnsi="GHEA Grapalat"/>
            <w:sz w:val="20"/>
            <w:szCs w:val="20"/>
            <w:u w:val="single"/>
            <w:lang w:val="hy-AM"/>
            <w:rPrChange w:id="4605" w:author="Hayk-PC" w:date="2024-12-11T02:31:00Z">
              <w:rPr>
                <w:rFonts w:ascii="GHEA Grapalat" w:hAnsi="GHEA Grapalat"/>
                <w:sz w:val="20"/>
                <w:szCs w:val="20"/>
                <w:u w:val="single"/>
                <w:lang w:val="hy-AM"/>
              </w:rPr>
            </w:rPrChange>
          </w:rPr>
          <w:tab/>
        </w:r>
        <w:r w:rsidRPr="00DF1634" w:rsidDel="00740966">
          <w:rPr>
            <w:rFonts w:ascii="GHEA Grapalat" w:hAnsi="GHEA Grapalat"/>
            <w:sz w:val="20"/>
            <w:szCs w:val="20"/>
            <w:u w:val="single"/>
            <w:lang w:val="hy-AM"/>
            <w:rPrChange w:id="4606" w:author="Hayk-PC" w:date="2024-12-11T02:31:00Z">
              <w:rPr>
                <w:rFonts w:ascii="GHEA Grapalat" w:hAnsi="GHEA Grapalat"/>
                <w:sz w:val="20"/>
                <w:szCs w:val="20"/>
                <w:u w:val="single"/>
                <w:lang w:val="hy-AM"/>
              </w:rPr>
            </w:rPrChange>
          </w:rPr>
          <w:tab/>
        </w:r>
        <w:r w:rsidRPr="00DF1634" w:rsidDel="00740966">
          <w:rPr>
            <w:rFonts w:ascii="GHEA Grapalat" w:hAnsi="GHEA Grapalat"/>
            <w:sz w:val="20"/>
            <w:szCs w:val="20"/>
            <w:u w:val="single"/>
            <w:lang w:val="hy-AM"/>
            <w:rPrChange w:id="4607" w:author="Hayk-PC" w:date="2024-12-11T02:31:00Z">
              <w:rPr>
                <w:rFonts w:ascii="GHEA Grapalat" w:hAnsi="GHEA Grapalat"/>
                <w:sz w:val="20"/>
                <w:szCs w:val="20"/>
                <w:u w:val="single"/>
                <w:lang w:val="hy-AM"/>
              </w:rPr>
            </w:rPrChange>
          </w:rPr>
          <w:tab/>
        </w:r>
      </w:del>
    </w:p>
    <w:p w14:paraId="64867DD8" w14:textId="68DD8F42" w:rsidR="007B3F5F" w:rsidRPr="00DF1634" w:rsidDel="00740966" w:rsidRDefault="007B3F5F" w:rsidP="007B3F5F">
      <w:pPr>
        <w:pStyle w:val="NormalWeb"/>
        <w:shd w:val="clear" w:color="auto" w:fill="FFFFFF"/>
        <w:spacing w:before="0" w:beforeAutospacing="0" w:after="0" w:afterAutospacing="0"/>
        <w:rPr>
          <w:del w:id="4608" w:author="Hayk-PC" w:date="2024-12-11T02:04:00Z"/>
          <w:rFonts w:ascii="GHEA Grapalat" w:hAnsi="GHEA Grapalat" w:cs="Sylfaen"/>
          <w:vertAlign w:val="superscript"/>
          <w:rPrChange w:id="4609" w:author="Hayk-PC" w:date="2024-12-11T02:31:00Z">
            <w:rPr>
              <w:del w:id="4610" w:author="Hayk-PC" w:date="2024-12-11T02:04:00Z"/>
              <w:rFonts w:ascii="GHEA Grapalat" w:hAnsi="GHEA Grapalat" w:cs="Sylfaen"/>
              <w:vertAlign w:val="superscript"/>
            </w:rPr>
          </w:rPrChange>
        </w:rPr>
      </w:pPr>
      <w:del w:id="4611" w:author="Hayk-PC" w:date="2024-12-11T02:04:00Z">
        <w:r w:rsidRPr="00DF1634" w:rsidDel="00740966">
          <w:rPr>
            <w:rFonts w:ascii="GHEA Grapalat" w:hAnsi="GHEA Grapalat" w:cs="Sylfaen"/>
            <w:vertAlign w:val="superscript"/>
            <w:lang w:val="hy-AM"/>
            <w:rPrChange w:id="4612" w:author="Hayk-PC" w:date="2024-12-11T02:31:00Z">
              <w:rPr>
                <w:rFonts w:ascii="GHEA Grapalat" w:hAnsi="GHEA Grapalat" w:cs="Sylfaen"/>
                <w:vertAlign w:val="superscript"/>
                <w:lang w:val="hy-AM"/>
              </w:rPr>
            </w:rPrChange>
          </w:rPr>
          <w:delText xml:space="preserve">                                                        </w:delText>
        </w:r>
        <w:r w:rsidRPr="00DF1634" w:rsidDel="00740966">
          <w:rPr>
            <w:rFonts w:ascii="GHEA Grapalat" w:hAnsi="GHEA Grapalat" w:cs="Sylfaen"/>
            <w:vertAlign w:val="superscript"/>
            <w:rPrChange w:id="4613" w:author="Hayk-PC" w:date="2024-12-11T02:31:00Z">
              <w:rPr>
                <w:rFonts w:ascii="GHEA Grapalat" w:hAnsi="GHEA Grapalat" w:cs="Sylfaen"/>
                <w:vertAlign w:val="superscript"/>
              </w:rPr>
            </w:rPrChange>
          </w:rPr>
          <w:delText>число, месяц, год</w:delText>
        </w:r>
      </w:del>
    </w:p>
    <w:p w14:paraId="1696C43A" w14:textId="16CDC3C7" w:rsidR="007B3F5F" w:rsidRPr="00DF1634" w:rsidDel="00740966" w:rsidRDefault="007B3F5F" w:rsidP="007B3F5F">
      <w:pPr>
        <w:pStyle w:val="NormalWeb"/>
        <w:shd w:val="clear" w:color="auto" w:fill="FFFFFF"/>
        <w:spacing w:before="0" w:beforeAutospacing="0" w:after="0" w:afterAutospacing="0"/>
        <w:ind w:firstLine="375"/>
        <w:jc w:val="both"/>
        <w:rPr>
          <w:del w:id="4614" w:author="Hayk-PC" w:date="2024-12-11T02:04:00Z"/>
          <w:rFonts w:ascii="GHEA Grapalat" w:eastAsiaTheme="minorHAnsi" w:hAnsi="GHEA Grapalat" w:cstheme="minorBidi"/>
          <w:lang w:val="hy-AM"/>
          <w:rPrChange w:id="4615" w:author="Hayk-PC" w:date="2024-12-11T02:31:00Z">
            <w:rPr>
              <w:del w:id="4616" w:author="Hayk-PC" w:date="2024-12-11T02:04:00Z"/>
              <w:rFonts w:ascii="GHEA Grapalat" w:eastAsiaTheme="minorHAnsi" w:hAnsi="GHEA Grapalat" w:cstheme="minorBidi"/>
              <w:lang w:val="hy-AM"/>
            </w:rPr>
          </w:rPrChange>
        </w:rPr>
      </w:pPr>
    </w:p>
    <w:p w14:paraId="30F2A91B" w14:textId="6EDC69E1" w:rsidR="007B3F5F" w:rsidRPr="00DF1634" w:rsidDel="00740966" w:rsidRDefault="007B3F5F" w:rsidP="007B3F5F">
      <w:pPr>
        <w:pStyle w:val="NormalWeb"/>
        <w:shd w:val="clear" w:color="auto" w:fill="FFFFFF"/>
        <w:spacing w:before="0" w:beforeAutospacing="0" w:after="0" w:afterAutospacing="0"/>
        <w:ind w:firstLine="375"/>
        <w:jc w:val="both"/>
        <w:rPr>
          <w:del w:id="4617" w:author="Hayk-PC" w:date="2024-12-11T02:04:00Z"/>
          <w:rFonts w:ascii="GHEA Grapalat" w:eastAsiaTheme="minorHAnsi" w:hAnsi="GHEA Grapalat" w:cstheme="minorBidi"/>
          <w:rPrChange w:id="4618" w:author="Hayk-PC" w:date="2024-12-11T02:31:00Z">
            <w:rPr>
              <w:del w:id="4619" w:author="Hayk-PC" w:date="2024-12-11T02:04:00Z"/>
              <w:rFonts w:ascii="GHEA Grapalat" w:eastAsiaTheme="minorHAnsi" w:hAnsi="GHEA Grapalat" w:cstheme="minorBidi"/>
            </w:rPr>
          </w:rPrChange>
        </w:rPr>
      </w:pPr>
    </w:p>
    <w:p w14:paraId="684E47F3" w14:textId="18D6CC9C" w:rsidR="007B3F5F" w:rsidRPr="00DF1634" w:rsidDel="00740966" w:rsidRDefault="007B3F5F" w:rsidP="007B3F5F">
      <w:pPr>
        <w:pStyle w:val="NormalWeb"/>
        <w:shd w:val="clear" w:color="auto" w:fill="FFFFFF"/>
        <w:spacing w:before="0" w:beforeAutospacing="0" w:after="0" w:afterAutospacing="0"/>
        <w:ind w:firstLine="375"/>
        <w:jc w:val="both"/>
        <w:rPr>
          <w:del w:id="4620" w:author="Hayk-PC" w:date="2024-12-11T02:04:00Z"/>
          <w:rFonts w:ascii="GHEA Grapalat" w:eastAsiaTheme="minorHAnsi" w:hAnsi="GHEA Grapalat" w:cstheme="minorBidi"/>
          <w:rPrChange w:id="4621" w:author="Hayk-PC" w:date="2024-12-11T02:31:00Z">
            <w:rPr>
              <w:del w:id="4622" w:author="Hayk-PC" w:date="2024-12-11T02:04:00Z"/>
              <w:rFonts w:ascii="GHEA Grapalat" w:eastAsiaTheme="minorHAnsi" w:hAnsi="GHEA Grapalat" w:cstheme="minorBidi"/>
            </w:rPr>
          </w:rPrChange>
        </w:rPr>
      </w:pPr>
    </w:p>
    <w:p w14:paraId="1E2B18A2" w14:textId="0374377F" w:rsidR="00CF2692" w:rsidRPr="00DF1634" w:rsidDel="00740966" w:rsidRDefault="00CF2692" w:rsidP="00B46D58">
      <w:pPr>
        <w:widowControl w:val="0"/>
        <w:spacing w:after="160"/>
        <w:ind w:left="567" w:right="565"/>
        <w:jc w:val="center"/>
        <w:rPr>
          <w:del w:id="4623" w:author="Hayk-PC" w:date="2024-12-11T02:04:00Z"/>
          <w:rFonts w:ascii="GHEA Grapalat" w:hAnsi="GHEA Grapalat"/>
          <w:b/>
          <w:rPrChange w:id="4624" w:author="Hayk-PC" w:date="2024-12-11T02:31:00Z">
            <w:rPr>
              <w:del w:id="4625" w:author="Hayk-PC" w:date="2024-12-11T02:04:00Z"/>
              <w:rFonts w:ascii="GHEA Grapalat" w:hAnsi="GHEA Grapalat"/>
              <w:b/>
            </w:rPr>
          </w:rPrChange>
        </w:rPr>
      </w:pPr>
    </w:p>
    <w:p w14:paraId="765CD325" w14:textId="1C81A6CE" w:rsidR="00CF2692" w:rsidRPr="00DF1634" w:rsidDel="00740966" w:rsidRDefault="00CF2692" w:rsidP="00B46D58">
      <w:pPr>
        <w:widowControl w:val="0"/>
        <w:spacing w:after="160"/>
        <w:ind w:left="567" w:right="565"/>
        <w:jc w:val="center"/>
        <w:rPr>
          <w:del w:id="4626" w:author="Hayk-PC" w:date="2024-12-11T02:04:00Z"/>
          <w:rFonts w:ascii="GHEA Grapalat" w:hAnsi="GHEA Grapalat"/>
          <w:b/>
          <w:rPrChange w:id="4627" w:author="Hayk-PC" w:date="2024-12-11T02:31:00Z">
            <w:rPr>
              <w:del w:id="4628" w:author="Hayk-PC" w:date="2024-12-11T02:04:00Z"/>
              <w:rFonts w:ascii="GHEA Grapalat" w:hAnsi="GHEA Grapalat"/>
              <w:b/>
            </w:rPr>
          </w:rPrChange>
        </w:rPr>
      </w:pPr>
    </w:p>
    <w:p w14:paraId="621D198A" w14:textId="34E8F1FF" w:rsidR="007B3F5F" w:rsidRPr="00DF1634" w:rsidDel="00740966" w:rsidRDefault="007B3F5F" w:rsidP="00B46D58">
      <w:pPr>
        <w:widowControl w:val="0"/>
        <w:spacing w:after="160"/>
        <w:ind w:left="567" w:right="565"/>
        <w:jc w:val="center"/>
        <w:rPr>
          <w:del w:id="4629" w:author="Hayk-PC" w:date="2024-12-11T02:04:00Z"/>
          <w:rFonts w:ascii="GHEA Grapalat" w:hAnsi="GHEA Grapalat"/>
          <w:b/>
          <w:rPrChange w:id="4630" w:author="Hayk-PC" w:date="2024-12-11T02:31:00Z">
            <w:rPr>
              <w:del w:id="4631" w:author="Hayk-PC" w:date="2024-12-11T02:04:00Z"/>
              <w:rFonts w:ascii="GHEA Grapalat" w:hAnsi="GHEA Grapalat"/>
              <w:b/>
            </w:rPr>
          </w:rPrChange>
        </w:rPr>
      </w:pPr>
    </w:p>
    <w:p w14:paraId="1169C0F1" w14:textId="67989036" w:rsidR="00CF2692" w:rsidRPr="00DF1634" w:rsidDel="00740966" w:rsidRDefault="00CF2692" w:rsidP="00B46D58">
      <w:pPr>
        <w:widowControl w:val="0"/>
        <w:spacing w:after="160"/>
        <w:ind w:left="567" w:right="565"/>
        <w:jc w:val="center"/>
        <w:rPr>
          <w:del w:id="4632" w:author="Hayk-PC" w:date="2024-12-11T02:04:00Z"/>
          <w:rFonts w:ascii="GHEA Grapalat" w:hAnsi="GHEA Grapalat"/>
          <w:b/>
          <w:rPrChange w:id="4633" w:author="Hayk-PC" w:date="2024-12-11T02:31:00Z">
            <w:rPr>
              <w:del w:id="4634" w:author="Hayk-PC" w:date="2024-12-11T02:04:00Z"/>
              <w:rFonts w:ascii="GHEA Grapalat" w:hAnsi="GHEA Grapalat"/>
              <w:b/>
            </w:rPr>
          </w:rPrChange>
        </w:rPr>
      </w:pPr>
    </w:p>
    <w:p w14:paraId="211B900E" w14:textId="62E159E2" w:rsidR="001005B0" w:rsidRPr="00DF1634" w:rsidDel="00740966" w:rsidRDefault="001005B0" w:rsidP="00B46D58">
      <w:pPr>
        <w:widowControl w:val="0"/>
        <w:spacing w:after="160"/>
        <w:ind w:left="567" w:right="565"/>
        <w:jc w:val="center"/>
        <w:rPr>
          <w:del w:id="4635" w:author="Hayk-PC" w:date="2024-12-11T02:04:00Z"/>
          <w:rFonts w:ascii="GHEA Grapalat" w:hAnsi="GHEA Grapalat"/>
          <w:b/>
          <w:rPrChange w:id="4636" w:author="Hayk-PC" w:date="2024-12-11T02:31:00Z">
            <w:rPr>
              <w:del w:id="4637" w:author="Hayk-PC" w:date="2024-12-11T02:04:00Z"/>
              <w:rFonts w:ascii="GHEA Grapalat" w:hAnsi="GHEA Grapalat"/>
              <w:b/>
            </w:rPr>
          </w:rPrChange>
        </w:rPr>
      </w:pPr>
    </w:p>
    <w:p w14:paraId="39722CE6" w14:textId="7A420D03" w:rsidR="001005B0" w:rsidRPr="00DF1634" w:rsidDel="00740966" w:rsidRDefault="001005B0" w:rsidP="00B46D58">
      <w:pPr>
        <w:widowControl w:val="0"/>
        <w:spacing w:after="160"/>
        <w:ind w:left="567" w:right="565"/>
        <w:jc w:val="center"/>
        <w:rPr>
          <w:del w:id="4638" w:author="Hayk-PC" w:date="2024-12-11T02:04:00Z"/>
          <w:rFonts w:ascii="GHEA Grapalat" w:hAnsi="GHEA Grapalat"/>
          <w:b/>
          <w:rPrChange w:id="4639" w:author="Hayk-PC" w:date="2024-12-11T02:31:00Z">
            <w:rPr>
              <w:del w:id="4640" w:author="Hayk-PC" w:date="2024-12-11T02:04:00Z"/>
              <w:rFonts w:ascii="GHEA Grapalat" w:hAnsi="GHEA Grapalat"/>
              <w:b/>
            </w:rPr>
          </w:rPrChange>
        </w:rPr>
      </w:pPr>
    </w:p>
    <w:p w14:paraId="6C3135CA" w14:textId="52FA2B18" w:rsidR="001005B0" w:rsidRPr="00DF1634" w:rsidDel="00740966" w:rsidRDefault="001005B0" w:rsidP="00B46D58">
      <w:pPr>
        <w:widowControl w:val="0"/>
        <w:spacing w:after="160"/>
        <w:ind w:left="567" w:right="565"/>
        <w:jc w:val="center"/>
        <w:rPr>
          <w:del w:id="4641" w:author="Hayk-PC" w:date="2024-12-11T02:04:00Z"/>
          <w:rFonts w:ascii="GHEA Grapalat" w:hAnsi="GHEA Grapalat"/>
          <w:b/>
          <w:rPrChange w:id="4642" w:author="Hayk-PC" w:date="2024-12-11T02:31:00Z">
            <w:rPr>
              <w:del w:id="4643" w:author="Hayk-PC" w:date="2024-12-11T02:04:00Z"/>
              <w:rFonts w:ascii="GHEA Grapalat" w:hAnsi="GHEA Grapalat"/>
              <w:b/>
            </w:rPr>
          </w:rPrChange>
        </w:rPr>
      </w:pPr>
    </w:p>
    <w:p w14:paraId="36E9761A" w14:textId="62540D0F" w:rsidR="001005B0" w:rsidRPr="00DF1634" w:rsidDel="00740966" w:rsidRDefault="001005B0" w:rsidP="00B46D58">
      <w:pPr>
        <w:widowControl w:val="0"/>
        <w:spacing w:after="160"/>
        <w:ind w:left="567" w:right="565"/>
        <w:jc w:val="center"/>
        <w:rPr>
          <w:del w:id="4644" w:author="Hayk-PC" w:date="2024-12-11T02:04:00Z"/>
          <w:rFonts w:ascii="GHEA Grapalat" w:hAnsi="GHEA Grapalat"/>
          <w:b/>
          <w:rPrChange w:id="4645" w:author="Hayk-PC" w:date="2024-12-11T02:31:00Z">
            <w:rPr>
              <w:del w:id="4646" w:author="Hayk-PC" w:date="2024-12-11T02:04:00Z"/>
              <w:rFonts w:ascii="GHEA Grapalat" w:hAnsi="GHEA Grapalat"/>
              <w:b/>
            </w:rPr>
          </w:rPrChange>
        </w:rPr>
      </w:pPr>
    </w:p>
    <w:p w14:paraId="356496B1" w14:textId="26FD17B7" w:rsidR="00F562DD" w:rsidRPr="00DF1634" w:rsidDel="00740966" w:rsidRDefault="00F562DD">
      <w:pPr>
        <w:rPr>
          <w:del w:id="4647" w:author="Hayk-PC" w:date="2024-12-11T02:04:00Z"/>
          <w:rFonts w:ascii="GHEA Grapalat" w:hAnsi="GHEA Grapalat"/>
          <w:i/>
          <w:sz w:val="22"/>
          <w:szCs w:val="22"/>
          <w:rPrChange w:id="4648" w:author="Hayk-PC" w:date="2024-12-11T02:31:00Z">
            <w:rPr>
              <w:del w:id="4649" w:author="Hayk-PC" w:date="2024-12-11T02:04:00Z"/>
              <w:rFonts w:ascii="GHEA Grapalat" w:hAnsi="GHEA Grapalat"/>
              <w:i/>
              <w:sz w:val="22"/>
              <w:szCs w:val="22"/>
            </w:rPr>
          </w:rPrChange>
        </w:rPr>
      </w:pPr>
      <w:del w:id="4650" w:author="Hayk-PC" w:date="2024-12-11T02:04:00Z">
        <w:r w:rsidRPr="00DF1634" w:rsidDel="00740966">
          <w:rPr>
            <w:rFonts w:ascii="GHEA Grapalat" w:hAnsi="GHEA Grapalat"/>
            <w:i/>
            <w:sz w:val="22"/>
            <w:szCs w:val="22"/>
            <w:rPrChange w:id="4651" w:author="Hayk-PC" w:date="2024-12-11T02:31:00Z">
              <w:rPr>
                <w:rFonts w:ascii="GHEA Grapalat" w:hAnsi="GHEA Grapalat"/>
                <w:i/>
                <w:sz w:val="22"/>
                <w:szCs w:val="22"/>
              </w:rPr>
            </w:rPrChange>
          </w:rPr>
          <w:br w:type="page"/>
        </w:r>
      </w:del>
    </w:p>
    <w:p w14:paraId="6EF5D692" w14:textId="4EBAE5F1" w:rsidR="003E31E5" w:rsidRPr="00DF1634" w:rsidDel="00740966" w:rsidRDefault="003E31E5" w:rsidP="003E31E5">
      <w:pPr>
        <w:widowControl w:val="0"/>
        <w:spacing w:after="160"/>
        <w:ind w:firstLine="567"/>
        <w:jc w:val="right"/>
        <w:rPr>
          <w:del w:id="4652" w:author="Hayk-PC" w:date="2024-12-11T02:04:00Z"/>
          <w:rFonts w:ascii="GHEA Grapalat" w:hAnsi="GHEA Grapalat"/>
          <w:b/>
          <w:rPrChange w:id="4653" w:author="Hayk-PC" w:date="2024-12-11T02:31:00Z">
            <w:rPr>
              <w:del w:id="4654" w:author="Hayk-PC" w:date="2024-12-11T02:04:00Z"/>
              <w:rFonts w:ascii="GHEA Grapalat" w:hAnsi="GHEA Grapalat"/>
              <w:b/>
            </w:rPr>
          </w:rPrChange>
        </w:rPr>
      </w:pPr>
      <w:del w:id="4655" w:author="Hayk-PC" w:date="2024-12-11T02:04:00Z">
        <w:r w:rsidRPr="00DF1634" w:rsidDel="00740966">
          <w:rPr>
            <w:rFonts w:ascii="GHEA Grapalat" w:hAnsi="GHEA Grapalat"/>
            <w:b/>
            <w:rPrChange w:id="4656" w:author="Hayk-PC" w:date="2024-12-11T02:31:00Z">
              <w:rPr>
                <w:rFonts w:ascii="GHEA Grapalat" w:hAnsi="GHEA Grapalat"/>
                <w:b/>
              </w:rPr>
            </w:rPrChange>
          </w:rPr>
          <w:delText>Приложение № 4</w:delText>
        </w:r>
        <w:r w:rsidR="005D6FB8" w:rsidRPr="00DF1634" w:rsidDel="00740966">
          <w:rPr>
            <w:rFonts w:ascii="GHEA Grapalat" w:hAnsi="GHEA Grapalat"/>
            <w:b/>
            <w:rPrChange w:id="4657" w:author="Hayk-PC" w:date="2024-12-11T02:31:00Z">
              <w:rPr>
                <w:rFonts w:ascii="GHEA Grapalat" w:hAnsi="GHEA Grapalat"/>
                <w:b/>
              </w:rPr>
            </w:rPrChange>
          </w:rPr>
          <w:delText>.</w:delText>
        </w:r>
        <w:r w:rsidRPr="00DF1634" w:rsidDel="00740966">
          <w:rPr>
            <w:rFonts w:ascii="GHEA Grapalat" w:hAnsi="GHEA Grapalat"/>
            <w:b/>
            <w:rPrChange w:id="4658" w:author="Hayk-PC" w:date="2024-12-11T02:31:00Z">
              <w:rPr>
                <w:rFonts w:ascii="GHEA Grapalat" w:hAnsi="GHEA Grapalat"/>
                <w:b/>
              </w:rPr>
            </w:rPrChange>
          </w:rPr>
          <w:delText>1</w:delText>
        </w:r>
      </w:del>
    </w:p>
    <w:p w14:paraId="683589CF" w14:textId="64A9B71F" w:rsidR="003E31E5" w:rsidRPr="00DF1634" w:rsidDel="00740966" w:rsidRDefault="003E31E5" w:rsidP="003E31E5">
      <w:pPr>
        <w:widowControl w:val="0"/>
        <w:spacing w:after="160"/>
        <w:ind w:firstLine="567"/>
        <w:jc w:val="right"/>
        <w:rPr>
          <w:del w:id="4659" w:author="Hayk-PC" w:date="2024-12-11T02:04:00Z"/>
          <w:rFonts w:ascii="GHEA Grapalat" w:hAnsi="GHEA Grapalat" w:cs="Arial"/>
          <w:b/>
          <w:rPrChange w:id="4660" w:author="Hayk-PC" w:date="2024-12-11T02:31:00Z">
            <w:rPr>
              <w:del w:id="4661" w:author="Hayk-PC" w:date="2024-12-11T02:04:00Z"/>
              <w:rFonts w:ascii="GHEA Grapalat" w:hAnsi="GHEA Grapalat" w:cs="Arial"/>
              <w:b/>
            </w:rPr>
          </w:rPrChange>
        </w:rPr>
      </w:pPr>
      <w:del w:id="4662" w:author="Hayk-PC" w:date="2024-12-11T02:04:00Z">
        <w:r w:rsidRPr="00DF1634" w:rsidDel="00740966">
          <w:rPr>
            <w:rFonts w:ascii="GHEA Grapalat" w:hAnsi="GHEA Grapalat"/>
            <w:b/>
            <w:rPrChange w:id="4663" w:author="Hayk-PC" w:date="2024-12-11T02:31:00Z">
              <w:rPr>
                <w:rFonts w:ascii="GHEA Grapalat" w:hAnsi="GHEA Grapalat"/>
                <w:b/>
              </w:rPr>
            </w:rPrChange>
          </w:rPr>
          <w:delText>к Приглашению на открытый конкурс</w:delText>
        </w:r>
      </w:del>
      <w:ins w:id="4664" w:author="Hayk Koshetsyan" w:date="2024-12-10T17:02:00Z">
        <w:del w:id="4665" w:author="Hayk-PC" w:date="2024-12-11T02:04:00Z">
          <w:r w:rsidR="00CA3B24" w:rsidRPr="00DF1634" w:rsidDel="00740966">
            <w:rPr>
              <w:rFonts w:ascii="GHEA Grapalat" w:hAnsi="GHEA Grapalat"/>
              <w:b/>
              <w:rPrChange w:id="4666" w:author="Hayk-PC" w:date="2024-12-11T02:31:00Z">
                <w:rPr>
                  <w:rFonts w:ascii="GHEA Grapalat" w:hAnsi="GHEA Grapalat"/>
                  <w:b/>
                </w:rPr>
              </w:rPrChange>
            </w:rPr>
            <w:delText xml:space="preserve">ЗАПРОС КОТИРОВОК </w:delText>
          </w:r>
        </w:del>
      </w:ins>
      <w:del w:id="4667" w:author="Hayk-PC" w:date="2024-12-11T02:04:00Z">
        <w:r w:rsidRPr="00DF1634" w:rsidDel="00740966">
          <w:rPr>
            <w:rFonts w:ascii="GHEA Grapalat" w:hAnsi="GHEA Grapalat" w:cs="Arial"/>
            <w:b/>
            <w:rPrChange w:id="4668" w:author="Hayk-PC" w:date="2024-12-11T02:31:00Z">
              <w:rPr>
                <w:rFonts w:ascii="GHEA Grapalat" w:hAnsi="GHEA Grapalat" w:cs="Arial"/>
                <w:b/>
              </w:rPr>
            </w:rPrChange>
          </w:rPr>
          <w:br/>
        </w:r>
        <w:r w:rsidRPr="00DF1634" w:rsidDel="00740966">
          <w:rPr>
            <w:rFonts w:ascii="GHEA Grapalat" w:hAnsi="GHEA Grapalat"/>
            <w:b/>
            <w:rPrChange w:id="4669" w:author="Hayk-PC" w:date="2024-12-11T02:31:00Z">
              <w:rPr>
                <w:rFonts w:ascii="GHEA Grapalat" w:hAnsi="GHEA Grapalat"/>
                <w:b/>
              </w:rPr>
            </w:rPrChange>
          </w:rPr>
          <w:delText>под кодом "---BMAPDzB</w:delText>
        </w:r>
      </w:del>
      <w:ins w:id="4670" w:author="Hayk Koshetsyan" w:date="2024-12-10T16:54:00Z">
        <w:del w:id="4671" w:author="Hayk-PC" w:date="2024-12-11T02:04:00Z">
          <w:r w:rsidR="0014596D" w:rsidRPr="00DF1634" w:rsidDel="00740966">
            <w:rPr>
              <w:rFonts w:ascii="GHEA Grapalat" w:hAnsi="GHEA Grapalat"/>
              <w:b/>
              <w:rPrChange w:id="4672" w:author="Hayk-PC" w:date="2024-12-11T02:31:00Z">
                <w:rPr>
                  <w:rFonts w:ascii="GHEA Grapalat" w:hAnsi="GHEA Grapalat"/>
                  <w:b/>
                </w:rPr>
              </w:rPrChange>
            </w:rPr>
            <w:delText>IAIM-GHAPDzB-24/1</w:delText>
          </w:r>
        </w:del>
      </w:ins>
      <w:del w:id="4673" w:author="Hayk-PC" w:date="2024-12-11T02:04:00Z">
        <w:r w:rsidRPr="00DF1634" w:rsidDel="00740966">
          <w:rPr>
            <w:rFonts w:ascii="GHEA Grapalat" w:hAnsi="GHEA Grapalat"/>
            <w:b/>
            <w:rPrChange w:id="4674" w:author="Hayk-PC" w:date="2024-12-11T02:31:00Z">
              <w:rPr>
                <w:rFonts w:ascii="GHEA Grapalat" w:hAnsi="GHEA Grapalat"/>
                <w:b/>
              </w:rPr>
            </w:rPrChange>
          </w:rPr>
          <w:delText>---/---"</w:delText>
        </w:r>
        <w:r w:rsidRPr="00DF1634" w:rsidDel="00740966">
          <w:rPr>
            <w:rStyle w:val="FootnoteReference"/>
            <w:rFonts w:ascii="GHEA Grapalat" w:hAnsi="GHEA Grapalat"/>
            <w:b/>
            <w:rPrChange w:id="4675" w:author="Hayk-PC" w:date="2024-12-11T02:31:00Z">
              <w:rPr>
                <w:rStyle w:val="FootnoteReference"/>
                <w:rFonts w:ascii="GHEA Grapalat" w:hAnsi="GHEA Grapalat"/>
                <w:b/>
              </w:rPr>
            </w:rPrChange>
          </w:rPr>
          <w:footnoteReference w:customMarkFollows="1" w:id="23"/>
          <w:delText>*</w:delText>
        </w:r>
      </w:del>
    </w:p>
    <w:p w14:paraId="68F4C441" w14:textId="649D255F" w:rsidR="003E31E5" w:rsidRPr="00DF1634" w:rsidDel="00740966" w:rsidRDefault="003E31E5" w:rsidP="003E31E5">
      <w:pPr>
        <w:pStyle w:val="BodyTextIndent3"/>
        <w:widowControl w:val="0"/>
        <w:spacing w:after="160" w:line="240" w:lineRule="auto"/>
        <w:jc w:val="center"/>
        <w:rPr>
          <w:del w:id="4678" w:author="Hayk-PC" w:date="2024-12-11T02:04:00Z"/>
          <w:rFonts w:ascii="GHEA Grapalat" w:hAnsi="GHEA Grapalat"/>
          <w:sz w:val="24"/>
          <w:szCs w:val="24"/>
          <w:lang w:val="hy-AM"/>
          <w:rPrChange w:id="4679" w:author="Hayk-PC" w:date="2024-12-11T02:31:00Z">
            <w:rPr>
              <w:del w:id="4680" w:author="Hayk-PC" w:date="2024-12-11T02:04:00Z"/>
              <w:rFonts w:ascii="GHEA Grapalat" w:hAnsi="GHEA Grapalat"/>
              <w:sz w:val="24"/>
              <w:szCs w:val="24"/>
              <w:lang w:val="hy-AM"/>
            </w:rPr>
          </w:rPrChange>
        </w:rPr>
      </w:pPr>
      <w:del w:id="4681" w:author="Hayk-PC" w:date="2024-12-11T02:04:00Z">
        <w:r w:rsidRPr="00DF1634" w:rsidDel="00740966">
          <w:rPr>
            <w:rFonts w:ascii="GHEA Grapalat" w:hAnsi="GHEA Grapalat"/>
            <w:sz w:val="24"/>
            <w:szCs w:val="24"/>
            <w:rPrChange w:id="4682" w:author="Hayk-PC" w:date="2024-12-11T02:31:00Z">
              <w:rPr>
                <w:rFonts w:ascii="GHEA Grapalat" w:hAnsi="GHEA Grapalat"/>
                <w:sz w:val="24"/>
                <w:szCs w:val="24"/>
              </w:rPr>
            </w:rPrChange>
          </w:rPr>
          <w:delText xml:space="preserve">ГАРАНТИЯ </w:delText>
        </w:r>
        <w:r w:rsidRPr="00DF1634" w:rsidDel="00740966">
          <w:rPr>
            <w:rFonts w:ascii="GHEA Grapalat" w:hAnsi="GHEA Grapalat"/>
            <w:sz w:val="24"/>
            <w:szCs w:val="24"/>
            <w:lang w:val="en-US"/>
            <w:rPrChange w:id="4683" w:author="Hayk-PC" w:date="2024-12-11T02:31:00Z">
              <w:rPr>
                <w:rFonts w:ascii="GHEA Grapalat" w:hAnsi="GHEA Grapalat"/>
                <w:sz w:val="24"/>
                <w:szCs w:val="24"/>
                <w:lang w:val="en-US"/>
              </w:rPr>
            </w:rPrChange>
          </w:rPr>
          <w:delText>N</w:delText>
        </w:r>
        <w:r w:rsidRPr="00DF1634" w:rsidDel="00740966">
          <w:rPr>
            <w:rFonts w:ascii="GHEA Grapalat" w:hAnsi="GHEA Grapalat"/>
            <w:sz w:val="24"/>
            <w:szCs w:val="24"/>
            <w:lang w:val="hy-AM"/>
            <w:rPrChange w:id="4684" w:author="Hayk-PC" w:date="2024-12-11T02:31:00Z">
              <w:rPr>
                <w:rFonts w:ascii="GHEA Grapalat" w:hAnsi="GHEA Grapalat"/>
                <w:sz w:val="24"/>
                <w:szCs w:val="24"/>
                <w:lang w:val="hy-AM"/>
              </w:rPr>
            </w:rPrChange>
          </w:rPr>
          <w:delText>________</w:delText>
        </w:r>
      </w:del>
    </w:p>
    <w:p w14:paraId="1119EDB3" w14:textId="18221172" w:rsidR="003E31E5" w:rsidRPr="00DF1634" w:rsidDel="00740966" w:rsidRDefault="003E31E5" w:rsidP="003E31E5">
      <w:pPr>
        <w:widowControl w:val="0"/>
        <w:spacing w:after="160"/>
        <w:ind w:left="567" w:right="565"/>
        <w:jc w:val="center"/>
        <w:rPr>
          <w:del w:id="4685" w:author="Hayk-PC" w:date="2024-12-11T02:04:00Z"/>
          <w:rFonts w:ascii="GHEA Grapalat" w:hAnsi="GHEA Grapalat"/>
          <w:b/>
          <w:rPrChange w:id="4686" w:author="Hayk-PC" w:date="2024-12-11T02:31:00Z">
            <w:rPr>
              <w:del w:id="4687" w:author="Hayk-PC" w:date="2024-12-11T02:04:00Z"/>
              <w:rFonts w:ascii="GHEA Grapalat" w:hAnsi="GHEA Grapalat"/>
              <w:b/>
            </w:rPr>
          </w:rPrChange>
        </w:rPr>
      </w:pPr>
      <w:del w:id="4688" w:author="Hayk-PC" w:date="2024-12-11T02:04:00Z">
        <w:r w:rsidRPr="00DF1634" w:rsidDel="00740966">
          <w:rPr>
            <w:rFonts w:ascii="GHEA Grapalat" w:hAnsi="GHEA Grapalat"/>
            <w:b/>
            <w:rPrChange w:id="4689" w:author="Hayk-PC" w:date="2024-12-11T02:31:00Z">
              <w:rPr>
                <w:rFonts w:ascii="GHEA Grapalat" w:hAnsi="GHEA Grapalat"/>
                <w:b/>
              </w:rPr>
            </w:rPrChange>
          </w:rPr>
          <w:delText>(обеспечение квалификации)</w:delText>
        </w:r>
      </w:del>
    </w:p>
    <w:p w14:paraId="2AC097B6" w14:textId="02269241" w:rsidR="003E31E5" w:rsidRPr="00DF1634" w:rsidDel="00740966" w:rsidRDefault="003E31E5" w:rsidP="003E31E5">
      <w:pPr>
        <w:pStyle w:val="NormalWeb"/>
        <w:shd w:val="clear" w:color="auto" w:fill="FFFFFF"/>
        <w:spacing w:before="0" w:beforeAutospacing="0" w:after="0" w:afterAutospacing="0"/>
        <w:jc w:val="both"/>
        <w:rPr>
          <w:del w:id="4690" w:author="Hayk-PC" w:date="2024-12-11T02:04:00Z"/>
          <w:rStyle w:val="Strong"/>
          <w:rFonts w:ascii="GHEA Grapalat" w:hAnsi="GHEA Grapalat"/>
          <w:b w:val="0"/>
          <w:bCs w:val="0"/>
          <w:sz w:val="20"/>
          <w:szCs w:val="20"/>
          <w:lang w:val="hy-AM"/>
          <w:rPrChange w:id="4691" w:author="Hayk-PC" w:date="2024-12-11T02:31:00Z">
            <w:rPr>
              <w:del w:id="4692" w:author="Hayk-PC" w:date="2024-12-11T02:04:00Z"/>
              <w:rStyle w:val="Strong"/>
              <w:rFonts w:ascii="GHEA Grapalat" w:hAnsi="GHEA Grapalat"/>
              <w:b w:val="0"/>
              <w:bCs w:val="0"/>
              <w:sz w:val="20"/>
              <w:szCs w:val="20"/>
              <w:lang w:val="hy-AM"/>
            </w:rPr>
          </w:rPrChange>
        </w:rPr>
      </w:pPr>
      <w:del w:id="4693" w:author="Hayk-PC" w:date="2024-12-11T02:04:00Z">
        <w:r w:rsidRPr="00DF1634" w:rsidDel="00740966">
          <w:rPr>
            <w:rFonts w:ascii="GHEA Grapalat" w:eastAsiaTheme="minorHAnsi" w:hAnsi="GHEA Grapalat" w:cstheme="minorBidi"/>
            <w:rPrChange w:id="4694" w:author="Hayk-PC" w:date="2024-12-11T02:31:00Z">
              <w:rPr>
                <w:rFonts w:ascii="GHEA Grapalat" w:eastAsiaTheme="minorHAnsi" w:hAnsi="GHEA Grapalat" w:cstheme="minorBidi"/>
              </w:rPr>
            </w:rPrChange>
          </w:rPr>
          <w:delTex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(далее-договор)   </w:delText>
        </w:r>
        <w:r w:rsidRPr="00DF1634" w:rsidDel="00740966">
          <w:rPr>
            <w:rFonts w:eastAsiaTheme="minorHAnsi" w:cstheme="minorBidi"/>
            <w:rPrChange w:id="4695" w:author="Hayk-PC" w:date="2024-12-11T02:31:00Z">
              <w:rPr>
                <w:rFonts w:eastAsiaTheme="minorHAnsi" w:cstheme="minorBidi"/>
              </w:rPr>
            </w:rPrChange>
          </w:rPr>
          <w:delText xml:space="preserve"> N</w:delText>
        </w:r>
        <w:r w:rsidRPr="00DF1634" w:rsidDel="00740966">
          <w:rPr>
            <w:rFonts w:eastAsiaTheme="minorHAnsi" w:cstheme="minorBidi"/>
            <w:lang w:val="hy-AM"/>
            <w:rPrChange w:id="4696" w:author="Hayk-PC" w:date="2024-12-11T02:31:00Z">
              <w:rPr>
                <w:rFonts w:eastAsiaTheme="minorHAnsi" w:cstheme="minorBidi"/>
                <w:lang w:val="hy-AM"/>
              </w:rPr>
            </w:rPrChange>
          </w:rPr>
          <w:delText xml:space="preserve">  </w:delText>
        </w:r>
        <w:r w:rsidRPr="00DF1634" w:rsidDel="00740966">
          <w:rPr>
            <w:rStyle w:val="Strong"/>
            <w:rFonts w:ascii="GHEA Grapalat" w:hAnsi="GHEA Grapalat"/>
            <w:sz w:val="20"/>
            <w:szCs w:val="20"/>
            <w:u w:val="single"/>
            <w:lang w:val="hy-AM"/>
            <w:rPrChange w:id="4697" w:author="Hayk-PC" w:date="2024-12-11T02:31:00Z">
              <w:rPr>
                <w:rStyle w:val="Strong"/>
                <w:rFonts w:ascii="GHEA Grapalat" w:hAnsi="GHEA Grapalat"/>
                <w:sz w:val="20"/>
                <w:szCs w:val="20"/>
                <w:u w:val="single"/>
                <w:lang w:val="hy-AM"/>
              </w:rPr>
            </w:rPrChange>
          </w:rPr>
          <w:tab/>
        </w:r>
        <w:r w:rsidRPr="00DF1634" w:rsidDel="00740966">
          <w:rPr>
            <w:rStyle w:val="Strong"/>
            <w:rFonts w:ascii="GHEA Grapalat" w:hAnsi="GHEA Grapalat"/>
            <w:sz w:val="20"/>
            <w:szCs w:val="20"/>
            <w:u w:val="single"/>
            <w:lang w:val="hy-AM"/>
            <w:rPrChange w:id="4698" w:author="Hayk-PC" w:date="2024-12-11T02:31:00Z">
              <w:rPr>
                <w:rStyle w:val="Strong"/>
                <w:rFonts w:ascii="GHEA Grapalat" w:hAnsi="GHEA Grapalat"/>
                <w:sz w:val="20"/>
                <w:szCs w:val="20"/>
                <w:u w:val="single"/>
                <w:lang w:val="hy-AM"/>
              </w:rPr>
            </w:rPrChange>
          </w:rPr>
          <w:tab/>
        </w:r>
        <w:r w:rsidRPr="00DF1634" w:rsidDel="00740966">
          <w:rPr>
            <w:rStyle w:val="Strong"/>
            <w:rFonts w:ascii="GHEA Grapalat" w:hAnsi="GHEA Grapalat"/>
            <w:sz w:val="20"/>
            <w:szCs w:val="20"/>
            <w:u w:val="single"/>
            <w:lang w:val="hy-AM"/>
            <w:rPrChange w:id="4699" w:author="Hayk-PC" w:date="2024-12-11T02:31:00Z">
              <w:rPr>
                <w:rStyle w:val="Strong"/>
                <w:rFonts w:ascii="GHEA Grapalat" w:hAnsi="GHEA Grapalat"/>
                <w:sz w:val="20"/>
                <w:szCs w:val="20"/>
                <w:u w:val="single"/>
                <w:lang w:val="hy-AM"/>
              </w:rPr>
            </w:rPrChange>
          </w:rPr>
          <w:tab/>
        </w:r>
        <w:r w:rsidRPr="00DF1634" w:rsidDel="00740966">
          <w:rPr>
            <w:rStyle w:val="Strong"/>
            <w:rFonts w:ascii="GHEA Grapalat" w:hAnsi="GHEA Grapalat"/>
            <w:sz w:val="20"/>
            <w:szCs w:val="20"/>
            <w:u w:val="single"/>
            <w:lang w:val="hy-AM"/>
            <w:rPrChange w:id="4700" w:author="Hayk-PC" w:date="2024-12-11T02:31:00Z">
              <w:rPr>
                <w:rStyle w:val="Strong"/>
                <w:rFonts w:ascii="GHEA Grapalat" w:hAnsi="GHEA Grapalat"/>
                <w:sz w:val="20"/>
                <w:szCs w:val="20"/>
                <w:u w:val="single"/>
                <w:lang w:val="hy-AM"/>
              </w:rPr>
            </w:rPrChange>
          </w:rPr>
          <w:tab/>
        </w:r>
        <w:r w:rsidRPr="00DF1634" w:rsidDel="00740966">
          <w:rPr>
            <w:rStyle w:val="Strong"/>
            <w:rFonts w:ascii="GHEA Grapalat" w:hAnsi="GHEA Grapalat"/>
            <w:sz w:val="20"/>
            <w:szCs w:val="20"/>
            <w:u w:val="single"/>
            <w:lang w:val="hy-AM"/>
            <w:rPrChange w:id="4701" w:author="Hayk-PC" w:date="2024-12-11T02:31:00Z">
              <w:rPr>
                <w:rStyle w:val="Strong"/>
                <w:rFonts w:ascii="GHEA Grapalat" w:hAnsi="GHEA Grapalat"/>
                <w:sz w:val="20"/>
                <w:szCs w:val="20"/>
                <w:u w:val="single"/>
                <w:lang w:val="hy-AM"/>
              </w:rPr>
            </w:rPrChange>
          </w:rPr>
          <w:tab/>
        </w:r>
        <w:r w:rsidRPr="00DF1634" w:rsidDel="00740966">
          <w:rPr>
            <w:rStyle w:val="Strong"/>
            <w:rFonts w:ascii="GHEA Grapalat" w:hAnsi="GHEA Grapalat"/>
            <w:sz w:val="20"/>
            <w:szCs w:val="20"/>
            <w:rPrChange w:id="4702" w:author="Hayk-PC" w:date="2024-12-11T02:31:00Z">
              <w:rPr>
                <w:rStyle w:val="Strong"/>
                <w:rFonts w:ascii="GHEA Grapalat" w:hAnsi="GHEA Grapalat"/>
                <w:sz w:val="20"/>
                <w:szCs w:val="20"/>
              </w:rPr>
            </w:rPrChange>
          </w:rPr>
          <w:delText xml:space="preserve">                                                                    </w:delText>
        </w:r>
      </w:del>
    </w:p>
    <w:p w14:paraId="3988F6FC" w14:textId="29EB1562" w:rsidR="003E31E5" w:rsidRPr="00DF1634" w:rsidDel="00740966" w:rsidRDefault="003E31E5" w:rsidP="003E31E5">
      <w:pPr>
        <w:pStyle w:val="NormalWeb"/>
        <w:shd w:val="clear" w:color="auto" w:fill="FFFFFF"/>
        <w:spacing w:before="0" w:beforeAutospacing="0" w:after="0" w:afterAutospacing="0"/>
        <w:ind w:left="-142"/>
        <w:rPr>
          <w:del w:id="4703" w:author="Hayk-PC" w:date="2024-12-11T02:04:00Z"/>
          <w:rStyle w:val="Strong"/>
          <w:rFonts w:ascii="GHEA Grapalat" w:hAnsi="GHEA Grapalat"/>
          <w:b w:val="0"/>
          <w:sz w:val="18"/>
          <w:szCs w:val="18"/>
          <w:rPrChange w:id="4704" w:author="Hayk-PC" w:date="2024-12-11T02:31:00Z">
            <w:rPr>
              <w:del w:id="4705" w:author="Hayk-PC" w:date="2024-12-11T02:04:00Z"/>
              <w:rStyle w:val="Strong"/>
              <w:rFonts w:ascii="GHEA Grapalat" w:hAnsi="GHEA Grapalat"/>
              <w:b w:val="0"/>
              <w:sz w:val="18"/>
              <w:szCs w:val="18"/>
            </w:rPr>
          </w:rPrChange>
        </w:rPr>
      </w:pPr>
      <w:del w:id="4706" w:author="Hayk-PC" w:date="2024-12-11T02:04:00Z">
        <w:r w:rsidRPr="00DF1634" w:rsidDel="00740966">
          <w:rPr>
            <w:rStyle w:val="Strong"/>
            <w:rFonts w:ascii="GHEA Grapalat" w:hAnsi="GHEA Grapalat"/>
            <w:b w:val="0"/>
            <w:sz w:val="18"/>
            <w:szCs w:val="18"/>
            <w:lang w:val="hy-AM"/>
            <w:rPrChange w:id="4707" w:author="Hayk-PC" w:date="2024-12-11T02:31:00Z">
              <w:rPr>
                <w:rStyle w:val="Strong"/>
                <w:rFonts w:ascii="GHEA Grapalat" w:hAnsi="GHEA Grapalat"/>
                <w:b w:val="0"/>
                <w:sz w:val="18"/>
                <w:szCs w:val="18"/>
                <w:lang w:val="hy-AM"/>
              </w:rPr>
            </w:rPrChange>
          </w:rPr>
          <w:tab/>
        </w:r>
        <w:r w:rsidRPr="00DF1634" w:rsidDel="00740966">
          <w:rPr>
            <w:rStyle w:val="Strong"/>
            <w:rFonts w:ascii="GHEA Grapalat" w:hAnsi="GHEA Grapalat"/>
            <w:b w:val="0"/>
            <w:sz w:val="18"/>
            <w:szCs w:val="18"/>
            <w:rPrChange w:id="4708" w:author="Hayk-PC" w:date="2024-12-11T02:31:00Z">
              <w:rPr>
                <w:rStyle w:val="Strong"/>
                <w:rFonts w:ascii="GHEA Grapalat" w:hAnsi="GHEA Grapalat"/>
                <w:b w:val="0"/>
                <w:sz w:val="18"/>
                <w:szCs w:val="18"/>
              </w:rPr>
            </w:rPrChange>
          </w:rPr>
          <w:delText xml:space="preserve">                                                                            </w:delText>
        </w:r>
        <w:r w:rsidR="002D6327" w:rsidRPr="00DF1634" w:rsidDel="00740966">
          <w:rPr>
            <w:rStyle w:val="Strong"/>
            <w:rFonts w:ascii="GHEA Grapalat" w:hAnsi="GHEA Grapalat"/>
            <w:b w:val="0"/>
            <w:sz w:val="18"/>
            <w:szCs w:val="18"/>
            <w:lang w:val="hy-AM"/>
            <w:rPrChange w:id="4709" w:author="Hayk-PC" w:date="2024-12-11T02:31:00Z">
              <w:rPr>
                <w:rStyle w:val="Strong"/>
                <w:rFonts w:ascii="GHEA Grapalat" w:hAnsi="GHEA Grapalat"/>
                <w:b w:val="0"/>
                <w:sz w:val="18"/>
                <w:szCs w:val="18"/>
                <w:lang w:val="hy-AM"/>
              </w:rPr>
            </w:rPrChange>
          </w:rPr>
          <w:delText xml:space="preserve">                          </w:delText>
        </w:r>
        <w:r w:rsidRPr="00DF1634" w:rsidDel="00740966">
          <w:rPr>
            <w:rStyle w:val="Strong"/>
            <w:rFonts w:ascii="GHEA Grapalat" w:hAnsi="GHEA Grapalat"/>
            <w:b w:val="0"/>
            <w:sz w:val="18"/>
            <w:szCs w:val="18"/>
            <w:rPrChange w:id="4710" w:author="Hayk-PC" w:date="2024-12-11T02:31:00Z">
              <w:rPr>
                <w:rStyle w:val="Strong"/>
                <w:rFonts w:ascii="GHEA Grapalat" w:hAnsi="GHEA Grapalat"/>
                <w:b w:val="0"/>
                <w:sz w:val="18"/>
                <w:szCs w:val="18"/>
              </w:rPr>
            </w:rPrChange>
          </w:rPr>
          <w:delText>номер заключаемого договора</w:delText>
        </w:r>
      </w:del>
    </w:p>
    <w:p w14:paraId="56780187" w14:textId="178B4B4D" w:rsidR="003E31E5" w:rsidRPr="00DF1634" w:rsidDel="00740966" w:rsidRDefault="003E31E5" w:rsidP="003E31E5">
      <w:pPr>
        <w:pStyle w:val="NormalWeb"/>
        <w:shd w:val="clear" w:color="auto" w:fill="FFFFFF"/>
        <w:spacing w:before="0" w:beforeAutospacing="0" w:after="0" w:afterAutospacing="0"/>
        <w:ind w:left="-142"/>
        <w:rPr>
          <w:del w:id="4711" w:author="Hayk-PC" w:date="2024-12-11T02:04:00Z"/>
          <w:rStyle w:val="Strong"/>
          <w:rFonts w:ascii="GHEA Grapalat" w:hAnsi="GHEA Grapalat"/>
          <w:b w:val="0"/>
          <w:bCs w:val="0"/>
          <w:sz w:val="20"/>
          <w:szCs w:val="20"/>
          <w:lang w:val="hy-AM"/>
          <w:rPrChange w:id="4712" w:author="Hayk-PC" w:date="2024-12-11T02:31:00Z">
            <w:rPr>
              <w:del w:id="4713" w:author="Hayk-PC" w:date="2024-12-11T02:04:00Z"/>
              <w:rStyle w:val="Strong"/>
              <w:rFonts w:ascii="GHEA Grapalat" w:hAnsi="GHEA Grapalat"/>
              <w:b w:val="0"/>
              <w:bCs w:val="0"/>
              <w:sz w:val="20"/>
              <w:szCs w:val="20"/>
              <w:lang w:val="hy-AM"/>
            </w:rPr>
          </w:rPrChange>
        </w:rPr>
      </w:pPr>
      <w:del w:id="4714" w:author="Hayk-PC" w:date="2024-12-11T02:04:00Z">
        <w:r w:rsidRPr="00DF1634" w:rsidDel="00740966">
          <w:rPr>
            <w:rFonts w:ascii="GHEA Grapalat" w:eastAsiaTheme="minorHAnsi" w:hAnsi="GHEA Grapalat" w:cstheme="minorBidi"/>
            <w:rPrChange w:id="4715" w:author="Hayk-PC" w:date="2024-12-11T02:31:00Z">
              <w:rPr>
                <w:rFonts w:ascii="GHEA Grapalat" w:eastAsiaTheme="minorHAnsi" w:hAnsi="GHEA Grapalat" w:cstheme="minorBidi"/>
              </w:rPr>
            </w:rPrChange>
          </w:rPr>
          <w:delText xml:space="preserve">  заключаемым</w:delText>
        </w:r>
        <w:r w:rsidRPr="00DF1634" w:rsidDel="00740966">
          <w:rPr>
            <w:rStyle w:val="Strong"/>
            <w:rFonts w:ascii="GHEA Grapalat" w:hAnsi="GHEA Grapalat"/>
            <w:sz w:val="20"/>
            <w:szCs w:val="20"/>
            <w:u w:val="single"/>
            <w:lang w:val="hy-AM"/>
            <w:rPrChange w:id="4716" w:author="Hayk-PC" w:date="2024-12-11T02:31:00Z">
              <w:rPr>
                <w:rStyle w:val="Strong"/>
                <w:rFonts w:ascii="GHEA Grapalat" w:hAnsi="GHEA Grapalat"/>
                <w:sz w:val="20"/>
                <w:szCs w:val="20"/>
                <w:u w:val="single"/>
                <w:lang w:val="hy-AM"/>
              </w:rPr>
            </w:rPrChange>
          </w:rPr>
          <w:tab/>
        </w:r>
        <w:r w:rsidRPr="00DF1634" w:rsidDel="00740966">
          <w:rPr>
            <w:rStyle w:val="Strong"/>
            <w:rFonts w:ascii="GHEA Grapalat" w:hAnsi="GHEA Grapalat"/>
            <w:sz w:val="20"/>
            <w:szCs w:val="20"/>
            <w:u w:val="single"/>
            <w:lang w:val="hy-AM"/>
            <w:rPrChange w:id="4717" w:author="Hayk-PC" w:date="2024-12-11T02:31:00Z">
              <w:rPr>
                <w:rStyle w:val="Strong"/>
                <w:rFonts w:ascii="GHEA Grapalat" w:hAnsi="GHEA Grapalat"/>
                <w:sz w:val="20"/>
                <w:szCs w:val="20"/>
                <w:u w:val="single"/>
                <w:lang w:val="hy-AM"/>
              </w:rPr>
            </w:rPrChange>
          </w:rPr>
          <w:tab/>
        </w:r>
        <w:r w:rsidRPr="00DF1634" w:rsidDel="00740966">
          <w:rPr>
            <w:rStyle w:val="Strong"/>
            <w:rFonts w:ascii="GHEA Grapalat" w:hAnsi="GHEA Grapalat"/>
            <w:sz w:val="20"/>
            <w:szCs w:val="20"/>
            <w:u w:val="single"/>
            <w:lang w:val="hy-AM"/>
            <w:rPrChange w:id="4718" w:author="Hayk-PC" w:date="2024-12-11T02:31:00Z">
              <w:rPr>
                <w:rStyle w:val="Strong"/>
                <w:rFonts w:ascii="GHEA Grapalat" w:hAnsi="GHEA Grapalat"/>
                <w:sz w:val="20"/>
                <w:szCs w:val="20"/>
                <w:u w:val="single"/>
                <w:lang w:val="hy-AM"/>
              </w:rPr>
            </w:rPrChange>
          </w:rPr>
          <w:tab/>
        </w:r>
        <w:r w:rsidRPr="00DF1634" w:rsidDel="00740966">
          <w:rPr>
            <w:rStyle w:val="Strong"/>
            <w:rFonts w:ascii="GHEA Grapalat" w:hAnsi="GHEA Grapalat"/>
            <w:sz w:val="20"/>
            <w:szCs w:val="20"/>
            <w:u w:val="single"/>
            <w:lang w:val="hy-AM"/>
            <w:rPrChange w:id="4719" w:author="Hayk-PC" w:date="2024-12-11T02:31:00Z">
              <w:rPr>
                <w:rStyle w:val="Strong"/>
                <w:rFonts w:ascii="GHEA Grapalat" w:hAnsi="GHEA Grapalat"/>
                <w:sz w:val="20"/>
                <w:szCs w:val="20"/>
                <w:u w:val="single"/>
                <w:lang w:val="hy-AM"/>
              </w:rPr>
            </w:rPrChange>
          </w:rPr>
          <w:tab/>
        </w:r>
        <w:r w:rsidRPr="00DF1634" w:rsidDel="00740966">
          <w:rPr>
            <w:rStyle w:val="Strong"/>
            <w:rFonts w:ascii="GHEA Grapalat" w:hAnsi="GHEA Grapalat"/>
            <w:sz w:val="20"/>
            <w:szCs w:val="20"/>
            <w:u w:val="single"/>
            <w:lang w:val="hy-AM"/>
            <w:rPrChange w:id="4720" w:author="Hayk-PC" w:date="2024-12-11T02:31:00Z">
              <w:rPr>
                <w:rStyle w:val="Strong"/>
                <w:rFonts w:ascii="GHEA Grapalat" w:hAnsi="GHEA Grapalat"/>
                <w:sz w:val="20"/>
                <w:szCs w:val="20"/>
                <w:u w:val="single"/>
                <w:lang w:val="hy-AM"/>
              </w:rPr>
            </w:rPrChange>
          </w:rPr>
          <w:tab/>
        </w:r>
        <w:r w:rsidRPr="00DF1634" w:rsidDel="00740966">
          <w:rPr>
            <w:rFonts w:eastAsiaTheme="minorHAnsi" w:cstheme="minorBidi"/>
            <w:rPrChange w:id="4721" w:author="Hayk-PC" w:date="2024-12-11T02:31:00Z">
              <w:rPr>
                <w:rFonts w:eastAsiaTheme="minorHAnsi" w:cstheme="minorBidi"/>
              </w:rPr>
            </w:rPrChange>
          </w:rPr>
          <w:delText xml:space="preserve"> (</w:delText>
        </w:r>
        <w:r w:rsidRPr="00DF1634" w:rsidDel="00740966">
          <w:rPr>
            <w:rFonts w:ascii="GHEA Grapalat" w:eastAsiaTheme="minorHAnsi" w:hAnsi="GHEA Grapalat" w:cstheme="minorBidi"/>
            <w:rPrChange w:id="4722" w:author="Hayk-PC" w:date="2024-12-11T02:31:00Z">
              <w:rPr>
                <w:rFonts w:ascii="GHEA Grapalat" w:eastAsiaTheme="minorHAnsi" w:hAnsi="GHEA Grapalat" w:cstheme="minorBidi"/>
              </w:rPr>
            </w:rPrChange>
          </w:rPr>
          <w:delText xml:space="preserve">далее-принципал ) в результате  </w:delText>
        </w:r>
      </w:del>
    </w:p>
    <w:p w14:paraId="54DF8C08" w14:textId="095C9844" w:rsidR="003E31E5" w:rsidRPr="00DF1634" w:rsidDel="00740966" w:rsidRDefault="003E31E5" w:rsidP="003E31E5">
      <w:pPr>
        <w:pStyle w:val="NormalWeb"/>
        <w:shd w:val="clear" w:color="auto" w:fill="FFFFFF"/>
        <w:spacing w:before="0" w:beforeAutospacing="0" w:after="0" w:afterAutospacing="0"/>
        <w:ind w:left="-142"/>
        <w:rPr>
          <w:del w:id="4723" w:author="Hayk-PC" w:date="2024-12-11T02:04:00Z"/>
          <w:rFonts w:cs="Sylfaen"/>
          <w:b/>
          <w:sz w:val="18"/>
          <w:szCs w:val="18"/>
          <w:vertAlign w:val="superscript"/>
          <w:lang w:val="hy-AM"/>
          <w:rPrChange w:id="4724" w:author="Hayk-PC" w:date="2024-12-11T02:31:00Z">
            <w:rPr>
              <w:del w:id="4725" w:author="Hayk-PC" w:date="2024-12-11T02:04:00Z"/>
              <w:rFonts w:cs="Sylfaen"/>
              <w:b/>
              <w:sz w:val="18"/>
              <w:szCs w:val="18"/>
              <w:vertAlign w:val="superscript"/>
              <w:lang w:val="hy-AM"/>
            </w:rPr>
          </w:rPrChange>
        </w:rPr>
      </w:pPr>
      <w:del w:id="4726" w:author="Hayk-PC" w:date="2024-12-11T02:04:00Z">
        <w:r w:rsidRPr="00DF1634" w:rsidDel="00740966">
          <w:rPr>
            <w:rStyle w:val="Strong"/>
            <w:rFonts w:ascii="GHEA Grapalat" w:hAnsi="GHEA Grapalat"/>
            <w:b w:val="0"/>
            <w:sz w:val="18"/>
            <w:szCs w:val="18"/>
            <w:rPrChange w:id="4727" w:author="Hayk-PC" w:date="2024-12-11T02:31:00Z">
              <w:rPr>
                <w:rStyle w:val="Strong"/>
                <w:rFonts w:ascii="GHEA Grapalat" w:hAnsi="GHEA Grapalat"/>
                <w:b w:val="0"/>
                <w:sz w:val="18"/>
                <w:szCs w:val="18"/>
              </w:rPr>
            </w:rPrChange>
          </w:rPr>
          <w:delText xml:space="preserve">                                  наименование отобранного участника</w:delText>
        </w:r>
        <w:r w:rsidRPr="00DF1634" w:rsidDel="00740966">
          <w:rPr>
            <w:rStyle w:val="Strong"/>
            <w:rFonts w:ascii="GHEA Grapalat" w:hAnsi="GHEA Grapalat"/>
            <w:b w:val="0"/>
            <w:sz w:val="18"/>
            <w:szCs w:val="18"/>
            <w:lang w:val="hy-AM"/>
            <w:rPrChange w:id="4728" w:author="Hayk-PC" w:date="2024-12-11T02:31:00Z">
              <w:rPr>
                <w:rStyle w:val="Strong"/>
                <w:rFonts w:ascii="GHEA Grapalat" w:hAnsi="GHEA Grapalat"/>
                <w:b w:val="0"/>
                <w:sz w:val="18"/>
                <w:szCs w:val="18"/>
                <w:lang w:val="hy-AM"/>
              </w:rPr>
            </w:rPrChange>
          </w:rPr>
          <w:tab/>
        </w:r>
      </w:del>
    </w:p>
    <w:p w14:paraId="1F0BEFA4" w14:textId="6D50D9B1" w:rsidR="003E31E5" w:rsidRPr="00DF1634" w:rsidDel="00740966" w:rsidRDefault="003E31E5" w:rsidP="003E31E5">
      <w:pPr>
        <w:pStyle w:val="NormalWeb"/>
        <w:shd w:val="clear" w:color="auto" w:fill="FFFFFF"/>
        <w:spacing w:before="0" w:beforeAutospacing="0" w:after="0" w:afterAutospacing="0"/>
        <w:ind w:firstLine="375"/>
        <w:jc w:val="both"/>
        <w:rPr>
          <w:del w:id="4729" w:author="Hayk-PC" w:date="2024-12-11T02:04:00Z"/>
          <w:rFonts w:ascii="GHEA Grapalat" w:eastAsiaTheme="minorHAnsi" w:hAnsi="GHEA Grapalat" w:cstheme="minorBidi"/>
          <w:rPrChange w:id="4730" w:author="Hayk-PC" w:date="2024-12-11T02:31:00Z">
            <w:rPr>
              <w:del w:id="4731" w:author="Hayk-PC" w:date="2024-12-11T02:04:00Z"/>
              <w:rFonts w:ascii="GHEA Grapalat" w:eastAsiaTheme="minorHAnsi" w:hAnsi="GHEA Grapalat" w:cstheme="minorBidi"/>
            </w:rPr>
          </w:rPrChange>
        </w:rPr>
      </w:pPr>
      <w:del w:id="4732" w:author="Hayk-PC" w:date="2024-12-11T02:04:00Z">
        <w:r w:rsidRPr="00DF1634" w:rsidDel="00740966">
          <w:rPr>
            <w:rStyle w:val="Strong"/>
            <w:rFonts w:ascii="GHEA Grapalat" w:hAnsi="GHEA Grapalat"/>
            <w:sz w:val="20"/>
            <w:szCs w:val="20"/>
            <w:lang w:val="hy-AM"/>
            <w:rPrChange w:id="4733" w:author="Hayk-PC" w:date="2024-12-11T02:31:00Z">
              <w:rPr>
                <w:rStyle w:val="Strong"/>
                <w:rFonts w:ascii="GHEA Grapalat" w:hAnsi="GHEA Grapalat"/>
                <w:sz w:val="20"/>
                <w:szCs w:val="20"/>
                <w:lang w:val="hy-AM"/>
              </w:rPr>
            </w:rPrChange>
          </w:rPr>
          <w:tab/>
        </w:r>
        <w:r w:rsidRPr="00DF1634" w:rsidDel="00740966">
          <w:rPr>
            <w:rFonts w:eastAsiaTheme="minorHAnsi" w:cstheme="minorBidi"/>
            <w:rPrChange w:id="4734" w:author="Hayk-PC" w:date="2024-12-11T02:31:00Z">
              <w:rPr>
                <w:rFonts w:eastAsiaTheme="minorHAnsi" w:cstheme="minorBidi"/>
              </w:rPr>
            </w:rPrChange>
          </w:rPr>
          <w:delText xml:space="preserve"> </w:delText>
        </w:r>
      </w:del>
    </w:p>
    <w:p w14:paraId="27F52D2A" w14:textId="68A2A26D" w:rsidR="003E31E5" w:rsidRPr="00DF1634" w:rsidDel="00740966" w:rsidRDefault="003E31E5" w:rsidP="003E31E5">
      <w:pPr>
        <w:pStyle w:val="NormalWeb"/>
        <w:shd w:val="clear" w:color="auto" w:fill="FFFFFF"/>
        <w:spacing w:before="0" w:beforeAutospacing="0" w:after="0" w:afterAutospacing="0"/>
        <w:jc w:val="both"/>
        <w:rPr>
          <w:del w:id="4735" w:author="Hayk-PC" w:date="2024-12-11T02:04:00Z"/>
          <w:rFonts w:ascii="GHEA Grapalat" w:hAnsi="GHEA Grapalat"/>
          <w:sz w:val="20"/>
          <w:szCs w:val="20"/>
          <w:lang w:val="hy-AM"/>
          <w:rPrChange w:id="4736" w:author="Hayk-PC" w:date="2024-12-11T02:31:00Z">
            <w:rPr>
              <w:del w:id="4737" w:author="Hayk-PC" w:date="2024-12-11T02:04:00Z"/>
              <w:rFonts w:ascii="GHEA Grapalat" w:hAnsi="GHEA Grapalat"/>
              <w:sz w:val="20"/>
              <w:szCs w:val="20"/>
              <w:lang w:val="hy-AM"/>
            </w:rPr>
          </w:rPrChange>
        </w:rPr>
      </w:pPr>
      <w:del w:id="4738" w:author="Hayk-PC" w:date="2024-12-11T02:04:00Z">
        <w:r w:rsidRPr="00DF1634" w:rsidDel="00740966">
          <w:rPr>
            <w:rFonts w:ascii="GHEA Grapalat" w:eastAsiaTheme="minorHAnsi" w:hAnsi="GHEA Grapalat" w:cstheme="minorBidi"/>
            <w:rPrChange w:id="4739" w:author="Hayk-PC" w:date="2024-12-11T02:31:00Z">
              <w:rPr>
                <w:rFonts w:ascii="GHEA Grapalat" w:eastAsiaTheme="minorHAnsi" w:hAnsi="GHEA Grapalat" w:cstheme="minorBidi"/>
              </w:rPr>
            </w:rPrChange>
          </w:rPr>
          <w:delText xml:space="preserve">организованной </w:delText>
        </w:r>
        <w:r w:rsidRPr="00DF1634" w:rsidDel="00740966">
          <w:rPr>
            <w:rFonts w:ascii="GHEA Grapalat" w:hAnsi="GHEA Grapalat"/>
            <w:sz w:val="20"/>
            <w:szCs w:val="20"/>
            <w:u w:val="single"/>
            <w:lang w:val="hy-AM"/>
            <w:rPrChange w:id="4740" w:author="Hayk-PC" w:date="2024-12-11T02:31:00Z">
              <w:rPr>
                <w:rFonts w:ascii="GHEA Grapalat" w:hAnsi="GHEA Grapalat"/>
                <w:sz w:val="20"/>
                <w:szCs w:val="20"/>
                <w:u w:val="single"/>
                <w:lang w:val="hy-AM"/>
              </w:rPr>
            </w:rPrChange>
          </w:rPr>
          <w:tab/>
        </w:r>
        <w:r w:rsidRPr="00DF1634" w:rsidDel="00740966">
          <w:rPr>
            <w:rFonts w:ascii="GHEA Grapalat" w:hAnsi="GHEA Grapalat"/>
            <w:sz w:val="20"/>
            <w:szCs w:val="20"/>
            <w:u w:val="single"/>
            <w:lang w:val="hy-AM"/>
            <w:rPrChange w:id="4741" w:author="Hayk-PC" w:date="2024-12-11T02:31:00Z">
              <w:rPr>
                <w:rFonts w:ascii="GHEA Grapalat" w:hAnsi="GHEA Grapalat"/>
                <w:sz w:val="20"/>
                <w:szCs w:val="20"/>
                <w:u w:val="single"/>
                <w:lang w:val="hy-AM"/>
              </w:rPr>
            </w:rPrChange>
          </w:rPr>
          <w:tab/>
        </w:r>
        <w:r w:rsidRPr="00DF1634" w:rsidDel="00740966">
          <w:rPr>
            <w:rFonts w:ascii="GHEA Grapalat" w:hAnsi="GHEA Grapalat"/>
            <w:sz w:val="20"/>
            <w:szCs w:val="20"/>
            <w:u w:val="single"/>
            <w:lang w:val="hy-AM"/>
            <w:rPrChange w:id="4742" w:author="Hayk-PC" w:date="2024-12-11T02:31:00Z">
              <w:rPr>
                <w:rFonts w:ascii="GHEA Grapalat" w:hAnsi="GHEA Grapalat"/>
                <w:sz w:val="20"/>
                <w:szCs w:val="20"/>
                <w:u w:val="single"/>
                <w:lang w:val="hy-AM"/>
              </w:rPr>
            </w:rPrChange>
          </w:rPr>
          <w:tab/>
        </w:r>
        <w:r w:rsidRPr="00DF1634" w:rsidDel="00740966">
          <w:rPr>
            <w:rFonts w:ascii="GHEA Grapalat" w:hAnsi="GHEA Grapalat"/>
            <w:sz w:val="20"/>
            <w:szCs w:val="20"/>
            <w:u w:val="single"/>
            <w:lang w:val="hy-AM"/>
            <w:rPrChange w:id="4743" w:author="Hayk-PC" w:date="2024-12-11T02:31:00Z">
              <w:rPr>
                <w:rFonts w:ascii="GHEA Grapalat" w:hAnsi="GHEA Grapalat"/>
                <w:sz w:val="20"/>
                <w:szCs w:val="20"/>
                <w:u w:val="single"/>
                <w:lang w:val="hy-AM"/>
              </w:rPr>
            </w:rPrChange>
          </w:rPr>
          <w:tab/>
        </w:r>
        <w:r w:rsidRPr="00DF1634" w:rsidDel="00740966">
          <w:rPr>
            <w:rFonts w:ascii="GHEA Grapalat" w:hAnsi="GHEA Grapalat"/>
            <w:sz w:val="20"/>
            <w:szCs w:val="20"/>
            <w:u w:val="single"/>
            <w:lang w:val="hy-AM"/>
            <w:rPrChange w:id="4744" w:author="Hayk-PC" w:date="2024-12-11T02:31:00Z">
              <w:rPr>
                <w:rFonts w:ascii="GHEA Grapalat" w:hAnsi="GHEA Grapalat"/>
                <w:sz w:val="20"/>
                <w:szCs w:val="20"/>
                <w:u w:val="single"/>
                <w:lang w:val="hy-AM"/>
              </w:rPr>
            </w:rPrChange>
          </w:rPr>
          <w:tab/>
        </w:r>
        <w:r w:rsidRPr="00DF1634" w:rsidDel="00740966">
          <w:rPr>
            <w:rFonts w:ascii="GHEA Grapalat" w:hAnsi="GHEA Grapalat"/>
            <w:sz w:val="20"/>
            <w:szCs w:val="20"/>
            <w:u w:val="single"/>
            <w:lang w:val="hy-AM"/>
            <w:rPrChange w:id="4745" w:author="Hayk-PC" w:date="2024-12-11T02:31:00Z">
              <w:rPr>
                <w:rFonts w:ascii="GHEA Grapalat" w:hAnsi="GHEA Grapalat"/>
                <w:sz w:val="20"/>
                <w:szCs w:val="20"/>
                <w:u w:val="single"/>
                <w:lang w:val="hy-AM"/>
              </w:rPr>
            </w:rPrChange>
          </w:rPr>
          <w:tab/>
        </w:r>
        <w:r w:rsidRPr="00DF1634" w:rsidDel="00740966">
          <w:rPr>
            <w:rFonts w:ascii="GHEA Grapalat" w:hAnsi="GHEA Grapalat"/>
            <w:sz w:val="20"/>
            <w:szCs w:val="20"/>
            <w:lang w:val="hy-AM"/>
            <w:rPrChange w:id="4746" w:author="Hayk-PC" w:date="2024-12-11T02:31:00Z">
              <w:rPr>
                <w:rFonts w:ascii="GHEA Grapalat" w:hAnsi="GHEA Grapalat"/>
                <w:sz w:val="20"/>
                <w:szCs w:val="20"/>
                <w:lang w:val="hy-AM"/>
              </w:rPr>
            </w:rPrChange>
          </w:rPr>
          <w:delText xml:space="preserve"> </w:delText>
        </w:r>
        <w:r w:rsidRPr="00DF1634" w:rsidDel="00740966">
          <w:rPr>
            <w:rFonts w:ascii="GHEA Grapalat" w:eastAsiaTheme="minorHAnsi" w:hAnsi="GHEA Grapalat" w:cstheme="minorBidi"/>
            <w:rPrChange w:id="4747" w:author="Hayk-PC" w:date="2024-12-11T02:31:00Z">
              <w:rPr>
                <w:rFonts w:ascii="GHEA Grapalat" w:eastAsiaTheme="minorHAnsi" w:hAnsi="GHEA Grapalat" w:cstheme="minorBidi"/>
              </w:rPr>
            </w:rPrChange>
          </w:rPr>
          <w:delText xml:space="preserve"> (далее-бенефициар) </w:delText>
        </w:r>
      </w:del>
    </w:p>
    <w:p w14:paraId="03D25BC9" w14:textId="77137FDF" w:rsidR="003E31E5" w:rsidRPr="00DF1634" w:rsidDel="00740966" w:rsidRDefault="003E31E5" w:rsidP="003E31E5">
      <w:pPr>
        <w:pStyle w:val="NormalWeb"/>
        <w:shd w:val="clear" w:color="auto" w:fill="FFFFFF"/>
        <w:spacing w:before="0" w:beforeAutospacing="0" w:after="0" w:afterAutospacing="0"/>
        <w:ind w:left="1276" w:firstLine="708"/>
        <w:rPr>
          <w:del w:id="4748" w:author="Hayk-PC" w:date="2024-12-11T02:04:00Z"/>
          <w:rFonts w:ascii="GHEA Grapalat" w:eastAsiaTheme="minorHAnsi" w:hAnsi="GHEA Grapalat" w:cstheme="minorBidi"/>
          <w:b/>
          <w:sz w:val="18"/>
          <w:szCs w:val="18"/>
          <w:rPrChange w:id="4749" w:author="Hayk-PC" w:date="2024-12-11T02:31:00Z">
            <w:rPr>
              <w:del w:id="4750" w:author="Hayk-PC" w:date="2024-12-11T02:04:00Z"/>
              <w:rFonts w:ascii="GHEA Grapalat" w:eastAsiaTheme="minorHAnsi" w:hAnsi="GHEA Grapalat" w:cstheme="minorBidi"/>
              <w:b/>
              <w:sz w:val="18"/>
              <w:szCs w:val="18"/>
            </w:rPr>
          </w:rPrChange>
        </w:rPr>
      </w:pPr>
      <w:del w:id="4751" w:author="Hayk-PC" w:date="2024-12-11T02:04:00Z">
        <w:r w:rsidRPr="00DF1634" w:rsidDel="00740966">
          <w:rPr>
            <w:rFonts w:ascii="GHEA Grapalat" w:hAnsi="GHEA Grapalat" w:cs="Sylfaen"/>
            <w:vertAlign w:val="superscript"/>
            <w:rPrChange w:id="4752" w:author="Hayk-PC" w:date="2024-12-11T02:31:00Z">
              <w:rPr>
                <w:rFonts w:ascii="GHEA Grapalat" w:hAnsi="GHEA Grapalat" w:cs="Sylfaen"/>
                <w:vertAlign w:val="superscript"/>
              </w:rPr>
            </w:rPrChange>
          </w:rPr>
          <w:delText xml:space="preserve">                         </w:delText>
        </w:r>
        <w:r w:rsidRPr="00DF1634" w:rsidDel="00740966">
          <w:rPr>
            <w:rStyle w:val="Strong"/>
            <w:rFonts w:ascii="GHEA Grapalat" w:hAnsi="GHEA Grapalat"/>
            <w:b w:val="0"/>
            <w:sz w:val="18"/>
            <w:szCs w:val="18"/>
            <w:rPrChange w:id="4753" w:author="Hayk-PC" w:date="2024-12-11T02:31:00Z">
              <w:rPr>
                <w:rStyle w:val="Strong"/>
                <w:rFonts w:ascii="GHEA Grapalat" w:hAnsi="GHEA Grapalat"/>
                <w:b w:val="0"/>
                <w:sz w:val="18"/>
                <w:szCs w:val="18"/>
              </w:rPr>
            </w:rPrChange>
          </w:rPr>
          <w:delText>наименование заказчика</w:delText>
        </w:r>
        <w:r w:rsidRPr="00DF1634" w:rsidDel="00740966">
          <w:rPr>
            <w:rFonts w:ascii="GHEA Grapalat" w:eastAsiaTheme="minorHAnsi" w:hAnsi="GHEA Grapalat" w:cstheme="minorBidi"/>
            <w:b/>
            <w:sz w:val="18"/>
            <w:szCs w:val="18"/>
            <w:rPrChange w:id="4754" w:author="Hayk-PC" w:date="2024-12-11T02:31:00Z">
              <w:rPr>
                <w:rFonts w:ascii="GHEA Grapalat" w:eastAsiaTheme="minorHAnsi" w:hAnsi="GHEA Grapalat" w:cstheme="minorBidi"/>
                <w:b/>
                <w:sz w:val="18"/>
                <w:szCs w:val="18"/>
              </w:rPr>
            </w:rPrChange>
          </w:rPr>
          <w:delText xml:space="preserve"> </w:delText>
        </w:r>
      </w:del>
    </w:p>
    <w:p w14:paraId="3817D1FC" w14:textId="0364200A" w:rsidR="003E31E5" w:rsidRPr="00DF1634" w:rsidDel="00740966" w:rsidRDefault="003E31E5" w:rsidP="003E31E5">
      <w:pPr>
        <w:pStyle w:val="NormalWeb"/>
        <w:shd w:val="clear" w:color="auto" w:fill="FFFFFF"/>
        <w:spacing w:before="0" w:beforeAutospacing="0" w:after="0" w:afterAutospacing="0"/>
        <w:rPr>
          <w:del w:id="4755" w:author="Hayk-PC" w:date="2024-12-11T02:04:00Z"/>
          <w:rFonts w:ascii="GHEA Grapalat" w:hAnsi="GHEA Grapalat" w:cs="Sylfaen"/>
          <w:vertAlign w:val="superscript"/>
          <w:rPrChange w:id="4756" w:author="Hayk-PC" w:date="2024-12-11T02:31:00Z">
            <w:rPr>
              <w:del w:id="4757" w:author="Hayk-PC" w:date="2024-12-11T02:04:00Z"/>
              <w:rFonts w:ascii="GHEA Grapalat" w:hAnsi="GHEA Grapalat" w:cs="Sylfaen"/>
              <w:vertAlign w:val="superscript"/>
            </w:rPr>
          </w:rPrChange>
        </w:rPr>
      </w:pPr>
      <w:del w:id="4758" w:author="Hayk-PC" w:date="2024-12-11T02:04:00Z">
        <w:r w:rsidRPr="00DF1634" w:rsidDel="00740966">
          <w:rPr>
            <w:rFonts w:ascii="GHEA Grapalat" w:eastAsiaTheme="minorHAnsi" w:hAnsi="GHEA Grapalat" w:cstheme="minorBidi"/>
            <w:rPrChange w:id="4759" w:author="Hayk-PC" w:date="2024-12-11T02:31:00Z">
              <w:rPr>
                <w:rFonts w:ascii="GHEA Grapalat" w:eastAsiaTheme="minorHAnsi" w:hAnsi="GHEA Grapalat" w:cstheme="minorBidi"/>
              </w:rPr>
            </w:rPrChange>
          </w:rPr>
          <w:delText>процедуры  закупок под кодом ____________________.</w:delText>
        </w:r>
      </w:del>
    </w:p>
    <w:p w14:paraId="04DF9195" w14:textId="5FBF592D" w:rsidR="003E31E5" w:rsidRPr="00DF1634" w:rsidDel="00740966" w:rsidRDefault="003E31E5" w:rsidP="003E31E5">
      <w:pPr>
        <w:pStyle w:val="NormalWeb"/>
        <w:shd w:val="clear" w:color="auto" w:fill="FFFFFF"/>
        <w:spacing w:before="0" w:beforeAutospacing="0" w:after="0" w:afterAutospacing="0"/>
        <w:jc w:val="both"/>
        <w:rPr>
          <w:del w:id="4760" w:author="Hayk-PC" w:date="2024-12-11T02:04:00Z"/>
          <w:rFonts w:ascii="GHEA Grapalat" w:eastAsiaTheme="minorHAnsi" w:hAnsi="GHEA Grapalat" w:cstheme="minorBidi"/>
          <w:sz w:val="18"/>
          <w:szCs w:val="18"/>
          <w:rPrChange w:id="4761" w:author="Hayk-PC" w:date="2024-12-11T02:31:00Z">
            <w:rPr>
              <w:del w:id="4762" w:author="Hayk-PC" w:date="2024-12-11T02:04:00Z"/>
              <w:rFonts w:ascii="GHEA Grapalat" w:eastAsiaTheme="minorHAnsi" w:hAnsi="GHEA Grapalat" w:cstheme="minorBidi"/>
              <w:sz w:val="18"/>
              <w:szCs w:val="18"/>
            </w:rPr>
          </w:rPrChange>
        </w:rPr>
      </w:pPr>
      <w:del w:id="4763" w:author="Hayk-PC" w:date="2024-12-11T02:04:00Z">
        <w:r w:rsidRPr="00DF1634" w:rsidDel="00740966">
          <w:rPr>
            <w:rFonts w:ascii="GHEA Grapalat" w:eastAsiaTheme="minorHAnsi" w:hAnsi="GHEA Grapalat" w:cstheme="minorBidi"/>
            <w:rPrChange w:id="4764" w:author="Hayk-PC" w:date="2024-12-11T02:31:00Z">
              <w:rPr>
                <w:rFonts w:ascii="GHEA Grapalat" w:eastAsiaTheme="minorHAnsi" w:hAnsi="GHEA Grapalat" w:cstheme="minorBidi"/>
              </w:rPr>
            </w:rPrChange>
          </w:rPr>
          <w:delText xml:space="preserve">                                                         </w:delText>
        </w:r>
        <w:r w:rsidRPr="00DF1634" w:rsidDel="00740966">
          <w:rPr>
            <w:rFonts w:ascii="GHEA Grapalat" w:eastAsiaTheme="minorHAnsi" w:hAnsi="GHEA Grapalat" w:cstheme="minorBidi"/>
            <w:sz w:val="18"/>
            <w:szCs w:val="18"/>
            <w:rPrChange w:id="4765" w:author="Hayk-PC" w:date="2024-12-11T02:31:00Z">
              <w:rPr>
                <w:rFonts w:ascii="GHEA Grapalat" w:eastAsiaTheme="minorHAnsi" w:hAnsi="GHEA Grapalat" w:cstheme="minorBidi"/>
                <w:sz w:val="18"/>
                <w:szCs w:val="18"/>
              </w:rPr>
            </w:rPrChange>
          </w:rPr>
          <w:delText>код процедуры</w:delText>
        </w:r>
      </w:del>
    </w:p>
    <w:p w14:paraId="0FE0BD3A" w14:textId="1DFA336D" w:rsidR="003E31E5" w:rsidRPr="00DF1634" w:rsidDel="00740966" w:rsidRDefault="003E31E5" w:rsidP="003E31E5">
      <w:pPr>
        <w:pStyle w:val="NormalWeb"/>
        <w:shd w:val="clear" w:color="auto" w:fill="FFFFFF"/>
        <w:spacing w:before="0" w:beforeAutospacing="0" w:after="0" w:afterAutospacing="0"/>
        <w:jc w:val="both"/>
        <w:rPr>
          <w:del w:id="4766" w:author="Hayk-PC" w:date="2024-12-11T02:04:00Z"/>
          <w:rFonts w:ascii="GHEA Grapalat" w:eastAsiaTheme="minorHAnsi" w:hAnsi="GHEA Grapalat" w:cstheme="minorBidi"/>
          <w:lang w:val="hy-AM"/>
          <w:rPrChange w:id="4767" w:author="Hayk-PC" w:date="2024-12-11T02:31:00Z">
            <w:rPr>
              <w:del w:id="4768" w:author="Hayk-PC" w:date="2024-12-11T02:04:00Z"/>
              <w:rFonts w:ascii="GHEA Grapalat" w:eastAsiaTheme="minorHAnsi" w:hAnsi="GHEA Grapalat" w:cstheme="minorBidi"/>
              <w:lang w:val="hy-AM"/>
            </w:rPr>
          </w:rPrChange>
        </w:rPr>
      </w:pPr>
      <w:del w:id="4769" w:author="Hayk-PC" w:date="2024-12-11T02:04:00Z">
        <w:r w:rsidRPr="00DF1634" w:rsidDel="00740966">
          <w:rPr>
            <w:rFonts w:ascii="GHEA Grapalat" w:eastAsiaTheme="minorHAnsi" w:hAnsi="GHEA Grapalat" w:cstheme="minorBidi"/>
            <w:rPrChange w:id="4770" w:author="Hayk-PC" w:date="2024-12-11T02:31:00Z">
              <w:rPr>
                <w:rFonts w:ascii="GHEA Grapalat" w:eastAsiaTheme="minorHAnsi" w:hAnsi="GHEA Grapalat" w:cstheme="minorBidi"/>
              </w:rPr>
            </w:rPrChange>
          </w:rPr>
          <w:delText xml:space="preserve">  2.  По гарантии </w:delText>
        </w:r>
        <w:r w:rsidRPr="00DF1634" w:rsidDel="00740966">
          <w:rPr>
            <w:rFonts w:ascii="GHEA Grapalat" w:eastAsiaTheme="minorHAnsi" w:hAnsi="GHEA Grapalat" w:cstheme="minorBidi"/>
            <w:lang w:val="hy-AM"/>
            <w:rPrChange w:id="4771" w:author="Hayk-PC" w:date="2024-12-11T02:31:00Z">
              <w:rPr>
                <w:rFonts w:ascii="GHEA Grapalat" w:eastAsiaTheme="minorHAnsi" w:hAnsi="GHEA Grapalat" w:cstheme="minorBidi"/>
                <w:lang w:val="hy-AM"/>
              </w:rPr>
            </w:rPrChange>
          </w:rPr>
          <w:delText xml:space="preserve">---------------------------------------------------------------------------- </w:delText>
        </w:r>
      </w:del>
    </w:p>
    <w:p w14:paraId="3BC8011C" w14:textId="12DCD123" w:rsidR="003E31E5" w:rsidRPr="00DF1634" w:rsidDel="00740966" w:rsidRDefault="00310DC1" w:rsidP="003E31E5">
      <w:pPr>
        <w:pStyle w:val="NormalWeb"/>
        <w:shd w:val="clear" w:color="auto" w:fill="FFFFFF"/>
        <w:spacing w:before="0" w:beforeAutospacing="0" w:after="0" w:afterAutospacing="0"/>
        <w:jc w:val="both"/>
        <w:rPr>
          <w:del w:id="4772" w:author="Hayk-PC" w:date="2024-12-11T02:04:00Z"/>
          <w:rFonts w:ascii="GHEA Grapalat" w:eastAsiaTheme="minorHAnsi" w:hAnsi="GHEA Grapalat" w:cstheme="minorBidi"/>
          <w:rPrChange w:id="4773" w:author="Hayk-PC" w:date="2024-12-11T02:31:00Z">
            <w:rPr>
              <w:del w:id="4774" w:author="Hayk-PC" w:date="2024-12-11T02:04:00Z"/>
              <w:rFonts w:ascii="GHEA Grapalat" w:eastAsiaTheme="minorHAnsi" w:hAnsi="GHEA Grapalat" w:cstheme="minorBidi"/>
            </w:rPr>
          </w:rPrChange>
        </w:rPr>
      </w:pPr>
      <w:del w:id="4775" w:author="Hayk-PC" w:date="2024-12-11T02:04:00Z">
        <w:r w:rsidRPr="00DF1634" w:rsidDel="00740966">
          <w:rPr>
            <w:rFonts w:ascii="GHEA Grapalat" w:eastAsiaTheme="minorHAnsi" w:hAnsi="GHEA Grapalat" w:cstheme="minorBidi"/>
            <w:sz w:val="18"/>
            <w:szCs w:val="18"/>
            <w:rPrChange w:id="4776" w:author="Hayk-PC" w:date="2024-12-11T02:31:00Z">
              <w:rPr>
                <w:rFonts w:ascii="GHEA Grapalat" w:eastAsiaTheme="minorHAnsi" w:hAnsi="GHEA Grapalat" w:cstheme="minorBidi"/>
                <w:sz w:val="18"/>
                <w:szCs w:val="18"/>
              </w:rPr>
            </w:rPrChange>
          </w:rPr>
          <w:delText xml:space="preserve">                                     наименование выдающего гарантию банка </w:delText>
        </w:r>
      </w:del>
    </w:p>
    <w:p w14:paraId="02DF5B01" w14:textId="22D95EC4" w:rsidR="003E31E5" w:rsidRPr="00DF1634" w:rsidDel="00740966" w:rsidRDefault="003E31E5" w:rsidP="003E31E5">
      <w:pPr>
        <w:pStyle w:val="NormalWeb"/>
        <w:shd w:val="clear" w:color="auto" w:fill="FFFFFF"/>
        <w:spacing w:before="0" w:beforeAutospacing="0" w:after="0" w:afterAutospacing="0"/>
        <w:jc w:val="both"/>
        <w:rPr>
          <w:del w:id="4777" w:author="Hayk-PC" w:date="2024-12-11T02:04:00Z"/>
          <w:rFonts w:ascii="GHEA Grapalat" w:eastAsiaTheme="minorHAnsi" w:hAnsi="GHEA Grapalat" w:cstheme="minorBidi"/>
          <w:rPrChange w:id="4778" w:author="Hayk-PC" w:date="2024-12-11T02:31:00Z">
            <w:rPr>
              <w:del w:id="4779" w:author="Hayk-PC" w:date="2024-12-11T02:04:00Z"/>
              <w:rFonts w:ascii="GHEA Grapalat" w:eastAsiaTheme="minorHAnsi" w:hAnsi="GHEA Grapalat" w:cstheme="minorBidi"/>
            </w:rPr>
          </w:rPrChange>
        </w:rPr>
      </w:pPr>
      <w:del w:id="4780" w:author="Hayk-PC" w:date="2024-12-11T02:04:00Z">
        <w:r w:rsidRPr="00DF1634" w:rsidDel="00740966">
          <w:rPr>
            <w:rFonts w:ascii="GHEA Grapalat" w:eastAsiaTheme="minorHAnsi" w:hAnsi="GHEA Grapalat" w:cstheme="minorBidi"/>
            <w:rPrChange w:id="4781" w:author="Hayk-PC" w:date="2024-12-11T02:31:00Z">
              <w:rPr>
                <w:rFonts w:ascii="GHEA Grapalat" w:eastAsiaTheme="minorHAnsi" w:hAnsi="GHEA Grapalat" w:cstheme="minorBidi"/>
              </w:rPr>
            </w:rPrChange>
          </w:rPr>
          <w:delTex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delText>
        </w:r>
      </w:del>
    </w:p>
    <w:p w14:paraId="4DB2E1F2" w14:textId="64C194DC" w:rsidR="003E31E5" w:rsidRPr="00DF1634" w:rsidDel="00740966" w:rsidRDefault="003E31E5" w:rsidP="003E31E5">
      <w:pPr>
        <w:pStyle w:val="NormalWeb"/>
        <w:shd w:val="clear" w:color="auto" w:fill="FFFFFF"/>
        <w:spacing w:before="0" w:beforeAutospacing="0" w:after="0" w:afterAutospacing="0"/>
        <w:jc w:val="both"/>
        <w:rPr>
          <w:del w:id="4782" w:author="Hayk-PC" w:date="2024-12-11T02:04:00Z"/>
          <w:rFonts w:ascii="GHEA Grapalat" w:eastAsiaTheme="minorHAnsi" w:hAnsi="GHEA Grapalat" w:cstheme="minorBidi"/>
          <w:sz w:val="18"/>
          <w:szCs w:val="18"/>
          <w:rPrChange w:id="4783" w:author="Hayk-PC" w:date="2024-12-11T02:31:00Z">
            <w:rPr>
              <w:del w:id="4784" w:author="Hayk-PC" w:date="2024-12-11T02:04:00Z"/>
              <w:rFonts w:ascii="GHEA Grapalat" w:eastAsiaTheme="minorHAnsi" w:hAnsi="GHEA Grapalat" w:cstheme="minorBidi"/>
              <w:sz w:val="18"/>
              <w:szCs w:val="18"/>
            </w:rPr>
          </w:rPrChange>
        </w:rPr>
      </w:pPr>
      <w:del w:id="4785" w:author="Hayk-PC" w:date="2024-12-11T02:04:00Z">
        <w:r w:rsidRPr="00DF1634" w:rsidDel="00740966">
          <w:rPr>
            <w:rFonts w:ascii="GHEA Grapalat" w:eastAsiaTheme="minorHAnsi" w:hAnsi="GHEA Grapalat" w:cstheme="minorBidi"/>
            <w:rPrChange w:id="4786" w:author="Hayk-PC" w:date="2024-12-11T02:31:00Z">
              <w:rPr>
                <w:rFonts w:ascii="GHEA Grapalat" w:eastAsiaTheme="minorHAnsi" w:hAnsi="GHEA Grapalat" w:cstheme="minorBidi"/>
              </w:rPr>
            </w:rPrChange>
          </w:rPr>
          <w:delText xml:space="preserve">                                                              </w:delText>
        </w:r>
        <w:r w:rsidRPr="00DF1634" w:rsidDel="00740966">
          <w:rPr>
            <w:rFonts w:ascii="GHEA Grapalat" w:eastAsiaTheme="minorHAnsi" w:hAnsi="GHEA Grapalat" w:cstheme="minorBidi"/>
            <w:sz w:val="18"/>
            <w:szCs w:val="18"/>
            <w:rPrChange w:id="4787" w:author="Hayk-PC" w:date="2024-12-11T02:31:00Z">
              <w:rPr>
                <w:rFonts w:ascii="GHEA Grapalat" w:eastAsiaTheme="minorHAnsi" w:hAnsi="GHEA Grapalat" w:cstheme="minorBidi"/>
                <w:sz w:val="18"/>
                <w:szCs w:val="18"/>
              </w:rPr>
            </w:rPrChange>
          </w:rPr>
          <w:delText xml:space="preserve">сумма в цифрах и прописью         </w:delText>
        </w:r>
      </w:del>
    </w:p>
    <w:p w14:paraId="6292DDAD" w14:textId="7C607699" w:rsidR="00C2217E" w:rsidRPr="00DF1634" w:rsidDel="00740966" w:rsidRDefault="003E31E5" w:rsidP="00C2217E">
      <w:pPr>
        <w:pStyle w:val="NormalWeb"/>
        <w:shd w:val="clear" w:color="auto" w:fill="FFFFFF"/>
        <w:spacing w:before="0" w:beforeAutospacing="0" w:after="0" w:afterAutospacing="0"/>
        <w:jc w:val="both"/>
        <w:rPr>
          <w:del w:id="4788" w:author="Hayk-PC" w:date="2024-12-11T02:04:00Z"/>
          <w:rFonts w:ascii="GHEA Grapalat" w:eastAsiaTheme="minorHAnsi" w:hAnsi="GHEA Grapalat" w:cstheme="minorBidi"/>
          <w:rPrChange w:id="4789" w:author="Hayk-PC" w:date="2024-12-11T02:31:00Z">
            <w:rPr>
              <w:del w:id="4790" w:author="Hayk-PC" w:date="2024-12-11T02:04:00Z"/>
              <w:rFonts w:ascii="GHEA Grapalat" w:eastAsiaTheme="minorHAnsi" w:hAnsi="GHEA Grapalat" w:cstheme="minorBidi"/>
            </w:rPr>
          </w:rPrChange>
        </w:rPr>
      </w:pPr>
      <w:del w:id="4791" w:author="Hayk-PC" w:date="2024-12-11T02:04:00Z">
        <w:r w:rsidRPr="00DF1634" w:rsidDel="00740966">
          <w:rPr>
            <w:rFonts w:ascii="GHEA Grapalat" w:eastAsiaTheme="minorHAnsi" w:hAnsi="GHEA Grapalat" w:cstheme="minorBidi"/>
            <w:rPrChange w:id="4792" w:author="Hayk-PC" w:date="2024-12-11T02:31:00Z">
              <w:rPr>
                <w:rFonts w:ascii="GHEA Grapalat" w:eastAsiaTheme="minorHAnsi" w:hAnsi="GHEA Grapalat" w:cstheme="minorBidi"/>
              </w:rPr>
            </w:rPrChange>
          </w:rPr>
          <w:delText xml:space="preserve">гарантии) в течение </w:delText>
        </w:r>
        <w:r w:rsidR="007857F1" w:rsidRPr="00DF1634" w:rsidDel="00740966">
          <w:rPr>
            <w:rFonts w:ascii="GHEA Grapalat" w:eastAsiaTheme="minorHAnsi" w:hAnsi="GHEA Grapalat" w:cstheme="minorBidi"/>
            <w:rPrChange w:id="4793" w:author="Hayk-PC" w:date="2024-12-11T02:31:00Z">
              <w:rPr>
                <w:rFonts w:ascii="GHEA Grapalat" w:eastAsiaTheme="minorHAnsi" w:hAnsi="GHEA Grapalat" w:cstheme="minorBidi"/>
              </w:rPr>
            </w:rPrChange>
          </w:rPr>
          <w:delText>пяти</w:delText>
        </w:r>
        <w:r w:rsidRPr="00DF1634" w:rsidDel="00740966">
          <w:rPr>
            <w:rFonts w:ascii="GHEA Grapalat" w:eastAsiaTheme="minorHAnsi" w:hAnsi="GHEA Grapalat" w:cstheme="minorBidi"/>
            <w:rPrChange w:id="4794" w:author="Hayk-PC" w:date="2024-12-11T02:31:00Z">
              <w:rPr>
                <w:rFonts w:ascii="GHEA Grapalat" w:eastAsiaTheme="minorHAnsi" w:hAnsi="GHEA Grapalat" w:cstheme="minorBidi"/>
              </w:rPr>
            </w:rPrChange>
          </w:rPr>
          <w:delText xml:space="preserve"> рабочих дней после получения требования. </w:delText>
        </w:r>
        <w:r w:rsidR="00C2217E" w:rsidRPr="00DF1634" w:rsidDel="00740966">
          <w:rPr>
            <w:rFonts w:ascii="GHEA Grapalat" w:eastAsiaTheme="minorHAnsi" w:hAnsi="GHEA Grapalat" w:cstheme="minorBidi"/>
            <w:rPrChange w:id="4795" w:author="Hayk-PC" w:date="2024-12-11T02:31:00Z">
              <w:rPr>
                <w:rFonts w:ascii="GHEA Grapalat" w:eastAsiaTheme="minorHAnsi" w:hAnsi="GHEA Grapalat" w:cstheme="minorBidi"/>
              </w:rPr>
            </w:rPrChange>
          </w:rPr>
          <w:delText xml:space="preserve">При выплате суммы гарантии учитываются вычеты из суммы гарантии на основании </w:delText>
        </w:r>
        <w:r w:rsidR="00C2217E" w:rsidRPr="00DF1634" w:rsidDel="00740966">
          <w:rPr>
            <w:rFonts w:ascii="GHEA Grapalat" w:eastAsiaTheme="minorHAnsi" w:hAnsi="GHEA Grapalat" w:cstheme="minorBidi"/>
            <w:lang w:val="hy-AM"/>
            <w:rPrChange w:id="4796" w:author="Hayk-PC" w:date="2024-12-11T02:31:00Z">
              <w:rPr>
                <w:rFonts w:ascii="GHEA Grapalat" w:eastAsiaTheme="minorHAnsi" w:hAnsi="GHEA Grapalat" w:cstheme="minorBidi"/>
                <w:lang w:val="hy-AM"/>
              </w:rPr>
            </w:rPrChange>
          </w:rPr>
          <w:delText xml:space="preserve">двухсторонне утвержденного </w:delText>
        </w:r>
        <w:r w:rsidR="00C2217E" w:rsidRPr="00DF1634" w:rsidDel="00740966">
          <w:rPr>
            <w:rFonts w:ascii="GHEA Grapalat" w:eastAsiaTheme="minorHAnsi" w:hAnsi="GHEA Grapalat" w:cstheme="minorBidi"/>
            <w:rPrChange w:id="4797" w:author="Hayk-PC" w:date="2024-12-11T02:31:00Z">
              <w:rPr>
                <w:rFonts w:ascii="GHEA Grapalat" w:eastAsiaTheme="minorHAnsi" w:hAnsi="GHEA Grapalat" w:cstheme="minorBidi"/>
              </w:rPr>
            </w:rPrChange>
          </w:rPr>
          <w:delText>акта (актов) приема-передачи между бенефициаром и принципалом в рамках исполнения договора</w:delText>
        </w:r>
        <w:r w:rsidR="00C2217E" w:rsidRPr="00DF1634" w:rsidDel="00740966">
          <w:rPr>
            <w:rFonts w:ascii="GHEA Grapalat" w:eastAsiaTheme="minorHAnsi" w:hAnsi="GHEA Grapalat" w:cstheme="minorBidi"/>
            <w:lang w:val="hy-AM"/>
            <w:rPrChange w:id="4798" w:author="Hayk-PC" w:date="2024-12-11T02:31:00Z">
              <w:rPr>
                <w:rFonts w:ascii="GHEA Grapalat" w:eastAsiaTheme="minorHAnsi" w:hAnsi="GHEA Grapalat" w:cstheme="minorBidi"/>
                <w:lang w:val="hy-AM"/>
              </w:rPr>
            </w:rPrChange>
          </w:rPr>
          <w:delText xml:space="preserve"> и</w:delText>
        </w:r>
        <w:r w:rsidR="00C2217E" w:rsidRPr="00DF1634" w:rsidDel="00740966">
          <w:rPr>
            <w:rFonts w:ascii="GHEA Grapalat" w:eastAsiaTheme="minorHAnsi" w:hAnsi="GHEA Grapalat" w:cstheme="minorBidi"/>
            <w:rPrChange w:id="4799" w:author="Hayk-PC" w:date="2024-12-11T02:31:00Z">
              <w:rPr>
                <w:rFonts w:ascii="GHEA Grapalat" w:eastAsiaTheme="minorHAnsi" w:hAnsi="GHEA Grapalat" w:cstheme="minorBidi"/>
              </w:rPr>
            </w:rPrChange>
          </w:rPr>
          <w:delText xml:space="preserve"> представленн</w:delText>
        </w:r>
        <w:r w:rsidR="00C2217E" w:rsidRPr="00DF1634" w:rsidDel="00740966">
          <w:rPr>
            <w:rFonts w:ascii="GHEA Grapalat" w:eastAsiaTheme="minorHAnsi" w:hAnsi="GHEA Grapalat" w:cstheme="minorBidi"/>
            <w:lang w:val="hy-AM"/>
            <w:rPrChange w:id="4800" w:author="Hayk-PC" w:date="2024-12-11T02:31:00Z">
              <w:rPr>
                <w:rFonts w:ascii="GHEA Grapalat" w:eastAsiaTheme="minorHAnsi" w:hAnsi="GHEA Grapalat" w:cstheme="minorBidi"/>
                <w:lang w:val="hy-AM"/>
              </w:rPr>
            </w:rPrChange>
          </w:rPr>
          <w:delText>ого принципалом</w:delText>
        </w:r>
        <w:r w:rsidR="00C2217E" w:rsidRPr="00DF1634" w:rsidDel="00740966">
          <w:rPr>
            <w:rFonts w:ascii="GHEA Grapalat" w:eastAsiaTheme="minorHAnsi" w:hAnsi="GHEA Grapalat" w:cstheme="minorBidi"/>
            <w:rPrChange w:id="4801" w:author="Hayk-PC" w:date="2024-12-11T02:31:00Z">
              <w:rPr>
                <w:rFonts w:ascii="GHEA Grapalat" w:eastAsiaTheme="minorHAnsi" w:hAnsi="GHEA Grapalat" w:cstheme="minorBidi"/>
              </w:rPr>
            </w:rPrChange>
          </w:rPr>
          <w:delText xml:space="preserve"> лицу давшему гарантию</w:delText>
        </w:r>
        <w:r w:rsidR="00240609" w:rsidRPr="00DF1634" w:rsidDel="00740966">
          <w:rPr>
            <w:rFonts w:ascii="GHEA Grapalat" w:eastAsiaTheme="minorHAnsi" w:hAnsi="GHEA Grapalat" w:cstheme="minorBidi"/>
            <w:lang w:val="hy-AM"/>
            <w:rPrChange w:id="4802" w:author="Hayk-PC" w:date="2024-12-11T02:31:00Z">
              <w:rPr>
                <w:rFonts w:ascii="GHEA Grapalat" w:eastAsiaTheme="minorHAnsi" w:hAnsi="GHEA Grapalat" w:cstheme="minorBidi"/>
                <w:lang w:val="hy-AM"/>
              </w:rPr>
            </w:rPrChange>
          </w:rPr>
          <w:delText>.</w:delText>
        </w:r>
        <w:r w:rsidR="00C2217E" w:rsidRPr="00DF1634" w:rsidDel="00740966">
          <w:rPr>
            <w:rFonts w:ascii="GHEA Grapalat" w:eastAsiaTheme="minorHAnsi" w:hAnsi="GHEA Grapalat" w:cstheme="minorBidi"/>
            <w:rPrChange w:id="4803" w:author="Hayk-PC" w:date="2024-12-11T02:31:00Z">
              <w:rPr>
                <w:rFonts w:ascii="GHEA Grapalat" w:eastAsiaTheme="minorHAnsi" w:hAnsi="GHEA Grapalat" w:cstheme="minorBidi"/>
              </w:rPr>
            </w:rPrChange>
          </w:rPr>
          <w:delText xml:space="preserve"> </w:delText>
        </w:r>
      </w:del>
    </w:p>
    <w:p w14:paraId="374F21BF" w14:textId="360CC6A9" w:rsidR="003E31E5" w:rsidRPr="00DF1634" w:rsidDel="00740966" w:rsidRDefault="003E31E5" w:rsidP="00E85485">
      <w:pPr>
        <w:pStyle w:val="NormalWeb"/>
        <w:shd w:val="clear" w:color="auto" w:fill="FFFFFF"/>
        <w:spacing w:before="0" w:beforeAutospacing="0" w:after="0" w:afterAutospacing="0"/>
        <w:ind w:firstLine="708"/>
        <w:jc w:val="both"/>
        <w:rPr>
          <w:del w:id="4804" w:author="Hayk-PC" w:date="2024-12-11T02:04:00Z"/>
          <w:rFonts w:ascii="GHEA Grapalat" w:eastAsiaTheme="minorHAnsi" w:hAnsi="GHEA Grapalat" w:cstheme="minorBidi"/>
          <w:rPrChange w:id="4805" w:author="Hayk-PC" w:date="2024-12-11T02:31:00Z">
            <w:rPr>
              <w:del w:id="4806" w:author="Hayk-PC" w:date="2024-12-11T02:04:00Z"/>
              <w:rFonts w:ascii="GHEA Grapalat" w:eastAsiaTheme="minorHAnsi" w:hAnsi="GHEA Grapalat" w:cstheme="minorBidi"/>
            </w:rPr>
          </w:rPrChange>
        </w:rPr>
      </w:pPr>
      <w:del w:id="4807" w:author="Hayk-PC" w:date="2024-12-11T02:04:00Z">
        <w:r w:rsidRPr="00DF1634" w:rsidDel="00740966">
          <w:rPr>
            <w:rFonts w:ascii="GHEA Grapalat" w:eastAsiaTheme="minorHAnsi" w:hAnsi="GHEA Grapalat" w:cstheme="minorBidi"/>
            <w:rPrChange w:id="4808" w:author="Hayk-PC" w:date="2024-12-11T02:31:00Z">
              <w:rPr>
                <w:rFonts w:ascii="GHEA Grapalat" w:eastAsiaTheme="minorHAnsi" w:hAnsi="GHEA Grapalat" w:cstheme="minorBidi"/>
              </w:rPr>
            </w:rPrChange>
          </w:rPr>
          <w:delText>Выплата производится посредством перечисления на расчетный счет____________________ бенефициара.</w:delText>
        </w:r>
      </w:del>
    </w:p>
    <w:p w14:paraId="71CE6570" w14:textId="401EE866" w:rsidR="003E31E5" w:rsidRPr="00DF1634" w:rsidDel="00740966" w:rsidRDefault="003E31E5" w:rsidP="003E31E5">
      <w:pPr>
        <w:pStyle w:val="NormalWeb"/>
        <w:shd w:val="clear" w:color="auto" w:fill="FFFFFF"/>
        <w:spacing w:before="0" w:beforeAutospacing="0" w:after="0" w:afterAutospacing="0"/>
        <w:jc w:val="both"/>
        <w:rPr>
          <w:del w:id="4809" w:author="Hayk-PC" w:date="2024-12-11T02:04:00Z"/>
          <w:rFonts w:ascii="GHEA Grapalat" w:eastAsiaTheme="minorHAnsi" w:hAnsi="GHEA Grapalat" w:cstheme="minorBidi"/>
          <w:sz w:val="18"/>
          <w:szCs w:val="18"/>
          <w:rPrChange w:id="4810" w:author="Hayk-PC" w:date="2024-12-11T02:31:00Z">
            <w:rPr>
              <w:del w:id="4811" w:author="Hayk-PC" w:date="2024-12-11T02:04:00Z"/>
              <w:rFonts w:ascii="GHEA Grapalat" w:eastAsiaTheme="minorHAnsi" w:hAnsi="GHEA Grapalat" w:cstheme="minorBidi"/>
              <w:sz w:val="18"/>
              <w:szCs w:val="18"/>
            </w:rPr>
          </w:rPrChange>
        </w:rPr>
      </w:pPr>
      <w:del w:id="4812" w:author="Hayk-PC" w:date="2024-12-11T02:04:00Z">
        <w:r w:rsidRPr="00DF1634" w:rsidDel="00740966">
          <w:rPr>
            <w:rFonts w:ascii="GHEA Grapalat" w:eastAsiaTheme="minorHAnsi" w:hAnsi="GHEA Grapalat" w:cstheme="minorBidi"/>
            <w:rPrChange w:id="4813" w:author="Hayk-PC" w:date="2024-12-11T02:31:00Z">
              <w:rPr>
                <w:rFonts w:ascii="GHEA Grapalat" w:eastAsiaTheme="minorHAnsi" w:hAnsi="GHEA Grapalat" w:cstheme="minorBidi"/>
              </w:rPr>
            </w:rPrChange>
          </w:rPr>
          <w:delText xml:space="preserve">              </w:delText>
        </w:r>
        <w:r w:rsidRPr="00DF1634" w:rsidDel="00740966">
          <w:rPr>
            <w:rFonts w:ascii="GHEA Grapalat" w:eastAsiaTheme="minorHAnsi" w:hAnsi="GHEA Grapalat" w:cstheme="minorBidi"/>
            <w:sz w:val="18"/>
            <w:szCs w:val="18"/>
            <w:rPrChange w:id="4814" w:author="Hayk-PC" w:date="2024-12-11T02:31:00Z">
              <w:rPr>
                <w:rFonts w:ascii="GHEA Grapalat" w:eastAsiaTheme="minorHAnsi" w:hAnsi="GHEA Grapalat" w:cstheme="minorBidi"/>
                <w:sz w:val="18"/>
                <w:szCs w:val="18"/>
              </w:rPr>
            </w:rPrChange>
          </w:rPr>
          <w:delText>расчетный счет</w:delText>
        </w:r>
      </w:del>
    </w:p>
    <w:p w14:paraId="16167DB7" w14:textId="3D385B11" w:rsidR="003E31E5" w:rsidRPr="00DF1634" w:rsidDel="00740966" w:rsidRDefault="003E31E5" w:rsidP="003E31E5">
      <w:pPr>
        <w:pStyle w:val="NormalWeb"/>
        <w:shd w:val="clear" w:color="auto" w:fill="FFFFFF"/>
        <w:spacing w:before="0" w:beforeAutospacing="0" w:after="0" w:afterAutospacing="0"/>
        <w:ind w:firstLine="375"/>
        <w:jc w:val="both"/>
        <w:rPr>
          <w:del w:id="4815" w:author="Hayk-PC" w:date="2024-12-11T02:04:00Z"/>
          <w:rStyle w:val="Strong"/>
          <w:rFonts w:ascii="GHEA Grapalat" w:hAnsi="GHEA Grapalat"/>
          <w:b w:val="0"/>
          <w:bCs w:val="0"/>
          <w:sz w:val="20"/>
          <w:szCs w:val="20"/>
          <w:rPrChange w:id="4816" w:author="Hayk-PC" w:date="2024-12-11T02:31:00Z">
            <w:rPr>
              <w:del w:id="4817" w:author="Hayk-PC" w:date="2024-12-11T02:04:00Z"/>
              <w:rStyle w:val="Strong"/>
              <w:rFonts w:ascii="GHEA Grapalat" w:hAnsi="GHEA Grapalat"/>
              <w:b w:val="0"/>
              <w:bCs w:val="0"/>
              <w:sz w:val="20"/>
              <w:szCs w:val="20"/>
            </w:rPr>
          </w:rPrChange>
        </w:rPr>
      </w:pPr>
      <w:del w:id="4818" w:author="Hayk-PC" w:date="2024-12-11T02:04:00Z">
        <w:r w:rsidRPr="00DF1634" w:rsidDel="00740966">
          <w:rPr>
            <w:rStyle w:val="Strong"/>
            <w:rFonts w:ascii="GHEA Grapalat" w:hAnsi="GHEA Grapalat"/>
            <w:sz w:val="20"/>
            <w:szCs w:val="20"/>
            <w:rPrChange w:id="4819" w:author="Hayk-PC" w:date="2024-12-11T02:31:00Z">
              <w:rPr>
                <w:rStyle w:val="Strong"/>
                <w:rFonts w:ascii="GHEA Grapalat" w:hAnsi="GHEA Grapalat"/>
                <w:sz w:val="20"/>
                <w:szCs w:val="20"/>
              </w:rPr>
            </w:rPrChange>
          </w:rPr>
          <w:delText xml:space="preserve">3. </w:delText>
        </w:r>
        <w:r w:rsidRPr="00DF1634" w:rsidDel="00740966">
          <w:rPr>
            <w:rFonts w:ascii="GHEA Grapalat" w:eastAsiaTheme="minorHAnsi" w:hAnsi="GHEA Grapalat" w:cstheme="minorBidi"/>
            <w:rPrChange w:id="4820" w:author="Hayk-PC" w:date="2024-12-11T02:31:00Z">
              <w:rPr>
                <w:rFonts w:ascii="GHEA Grapalat" w:eastAsiaTheme="minorHAnsi" w:hAnsi="GHEA Grapalat" w:cstheme="minorBidi"/>
              </w:rPr>
            </w:rPrChange>
          </w:rPr>
          <w:delText>Настоящая гарантия является безотзывной.</w:delText>
        </w:r>
      </w:del>
    </w:p>
    <w:p w14:paraId="77E18B0D" w14:textId="360A82F4" w:rsidR="003E31E5" w:rsidRPr="00DF1634" w:rsidDel="00740966" w:rsidRDefault="003E31E5" w:rsidP="003E31E5">
      <w:pPr>
        <w:pStyle w:val="NormalWeb"/>
        <w:shd w:val="clear" w:color="auto" w:fill="FFFFFF"/>
        <w:spacing w:before="0" w:beforeAutospacing="0" w:after="0" w:afterAutospacing="0"/>
        <w:ind w:firstLine="375"/>
        <w:jc w:val="both"/>
        <w:rPr>
          <w:del w:id="4821" w:author="Hayk-PC" w:date="2024-12-11T02:04:00Z"/>
          <w:rStyle w:val="Strong"/>
          <w:rFonts w:ascii="GHEA Grapalat" w:hAnsi="GHEA Grapalat"/>
          <w:b w:val="0"/>
          <w:bCs w:val="0"/>
          <w:sz w:val="20"/>
          <w:szCs w:val="20"/>
          <w:rPrChange w:id="4822" w:author="Hayk-PC" w:date="2024-12-11T02:31:00Z">
            <w:rPr>
              <w:del w:id="4823" w:author="Hayk-PC" w:date="2024-12-11T02:04:00Z"/>
              <w:rStyle w:val="Strong"/>
              <w:rFonts w:ascii="GHEA Grapalat" w:hAnsi="GHEA Grapalat"/>
              <w:b w:val="0"/>
              <w:bCs w:val="0"/>
              <w:sz w:val="20"/>
              <w:szCs w:val="20"/>
            </w:rPr>
          </w:rPrChange>
        </w:rPr>
      </w:pPr>
    </w:p>
    <w:p w14:paraId="22A06D0F" w14:textId="178AEA65" w:rsidR="003E31E5" w:rsidRPr="00DF1634" w:rsidDel="00740966" w:rsidRDefault="003E31E5" w:rsidP="003E31E5">
      <w:pPr>
        <w:pStyle w:val="NormalWeb"/>
        <w:shd w:val="clear" w:color="auto" w:fill="FFFFFF"/>
        <w:spacing w:before="0" w:beforeAutospacing="0" w:after="0" w:afterAutospacing="0"/>
        <w:ind w:firstLine="375"/>
        <w:jc w:val="both"/>
        <w:rPr>
          <w:del w:id="4824" w:author="Hayk-PC" w:date="2024-12-11T02:04:00Z"/>
          <w:rFonts w:ascii="GHEA Grapalat" w:eastAsiaTheme="minorHAnsi" w:hAnsi="GHEA Grapalat" w:cstheme="minorBidi"/>
          <w:rPrChange w:id="4825" w:author="Hayk-PC" w:date="2024-12-11T02:31:00Z">
            <w:rPr>
              <w:del w:id="4826" w:author="Hayk-PC" w:date="2024-12-11T02:04:00Z"/>
              <w:rFonts w:ascii="GHEA Grapalat" w:eastAsiaTheme="minorHAnsi" w:hAnsi="GHEA Grapalat" w:cstheme="minorBidi"/>
            </w:rPr>
          </w:rPrChange>
        </w:rPr>
      </w:pPr>
      <w:del w:id="4827" w:author="Hayk-PC" w:date="2024-12-11T02:04:00Z">
        <w:r w:rsidRPr="00DF1634" w:rsidDel="00740966">
          <w:rPr>
            <w:rFonts w:ascii="GHEA Grapalat" w:eastAsiaTheme="minorHAnsi" w:hAnsi="GHEA Grapalat" w:cstheme="minorBidi"/>
            <w:rPrChange w:id="4828" w:author="Hayk-PC" w:date="2024-12-11T02:31:00Z">
              <w:rPr>
                <w:rFonts w:ascii="GHEA Grapalat" w:eastAsiaTheme="minorHAnsi" w:hAnsi="GHEA Grapalat" w:cstheme="minorBidi"/>
              </w:rPr>
            </w:rPrChange>
          </w:rPr>
          <w:delTex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delText>
        </w:r>
      </w:del>
    </w:p>
    <w:p w14:paraId="7F848B52" w14:textId="135EEDDF" w:rsidR="001C278A" w:rsidRPr="00DF1634" w:rsidDel="00740966" w:rsidRDefault="001C278A" w:rsidP="001C278A">
      <w:pPr>
        <w:pStyle w:val="NormalWeb"/>
        <w:shd w:val="clear" w:color="auto" w:fill="FFFFFF"/>
        <w:ind w:firstLine="374"/>
        <w:contextualSpacing/>
        <w:jc w:val="both"/>
        <w:rPr>
          <w:del w:id="4829" w:author="Hayk-PC" w:date="2024-12-11T02:04:00Z"/>
          <w:rFonts w:ascii="GHEA Grapalat" w:eastAsiaTheme="minorHAnsi" w:hAnsi="GHEA Grapalat" w:cstheme="minorBidi"/>
          <w:rPrChange w:id="4830" w:author="Hayk-PC" w:date="2024-12-11T02:31:00Z">
            <w:rPr>
              <w:del w:id="4831" w:author="Hayk-PC" w:date="2024-12-11T02:04:00Z"/>
              <w:rFonts w:ascii="GHEA Grapalat" w:eastAsiaTheme="minorHAnsi" w:hAnsi="GHEA Grapalat" w:cstheme="minorBidi"/>
            </w:rPr>
          </w:rPrChange>
        </w:rPr>
      </w:pPr>
      <w:del w:id="4832" w:author="Hayk-PC" w:date="2024-12-11T02:04:00Z">
        <w:r w:rsidRPr="00DF1634" w:rsidDel="00740966">
          <w:rPr>
            <w:rFonts w:ascii="GHEA Grapalat" w:eastAsiaTheme="minorHAnsi" w:hAnsi="GHEA Grapalat" w:cstheme="minorBidi"/>
            <w:rPrChange w:id="4833" w:author="Hayk-PC" w:date="2024-12-11T02:31:00Z">
              <w:rPr>
                <w:rFonts w:ascii="GHEA Grapalat" w:eastAsiaTheme="minorHAnsi" w:hAnsi="GHEA Grapalat" w:cstheme="minorBidi"/>
              </w:rPr>
            </w:rPrChange>
          </w:rPr>
          <w:delText>5. Гарантия действует</w:delText>
        </w:r>
        <w:r w:rsidR="00E2296A" w:rsidRPr="00DF1634" w:rsidDel="00740966">
          <w:rPr>
            <w:rFonts w:ascii="GHEA Grapalat" w:eastAsiaTheme="minorHAnsi" w:hAnsi="GHEA Grapalat" w:cstheme="minorBidi"/>
            <w:rPrChange w:id="4834" w:author="Hayk-PC" w:date="2024-12-11T02:31:00Z">
              <w:rPr>
                <w:rFonts w:ascii="GHEA Grapalat" w:eastAsiaTheme="minorHAnsi" w:hAnsi="GHEA Grapalat" w:cstheme="minorBidi"/>
              </w:rPr>
            </w:rPrChange>
          </w:rPr>
          <w:delText xml:space="preserve"> с момента выпуска и в силе  </w:delText>
        </w:r>
        <w:r w:rsidRPr="00DF1634" w:rsidDel="00740966">
          <w:rPr>
            <w:rFonts w:ascii="GHEA Grapalat" w:eastAsiaTheme="minorHAnsi" w:hAnsi="GHEA Grapalat" w:cstheme="minorBidi"/>
            <w:rPrChange w:id="4835" w:author="Hayk-PC" w:date="2024-12-11T02:31:00Z">
              <w:rPr>
                <w:rFonts w:ascii="GHEA Grapalat" w:eastAsiaTheme="minorHAnsi" w:hAnsi="GHEA Grapalat" w:cstheme="minorBidi"/>
              </w:rPr>
            </w:rPrChange>
          </w:rPr>
          <w:delText xml:space="preserve">со дня вступления в силу договора под кодом N________________________ заключаемого  между  </w:delText>
        </w:r>
      </w:del>
    </w:p>
    <w:p w14:paraId="1AE1D5CF" w14:textId="117A853F" w:rsidR="001C278A" w:rsidRPr="00DF1634" w:rsidDel="00740966" w:rsidRDefault="00E2296A" w:rsidP="001C278A">
      <w:pPr>
        <w:pStyle w:val="NormalWeb"/>
        <w:shd w:val="clear" w:color="auto" w:fill="FFFFFF"/>
        <w:ind w:firstLine="374"/>
        <w:contextualSpacing/>
        <w:jc w:val="both"/>
        <w:rPr>
          <w:del w:id="4836" w:author="Hayk-PC" w:date="2024-12-11T02:04:00Z"/>
          <w:rFonts w:ascii="GHEA Grapalat" w:eastAsiaTheme="minorHAnsi" w:hAnsi="GHEA Grapalat" w:cstheme="minorBidi"/>
          <w:rPrChange w:id="4837" w:author="Hayk-PC" w:date="2024-12-11T02:31:00Z">
            <w:rPr>
              <w:del w:id="4838" w:author="Hayk-PC" w:date="2024-12-11T02:04:00Z"/>
              <w:rFonts w:ascii="GHEA Grapalat" w:eastAsiaTheme="minorHAnsi" w:hAnsi="GHEA Grapalat" w:cstheme="minorBidi"/>
            </w:rPr>
          </w:rPrChange>
        </w:rPr>
      </w:pPr>
      <w:del w:id="4839" w:author="Hayk-PC" w:date="2024-12-11T02:04:00Z">
        <w:r w:rsidRPr="00DF1634" w:rsidDel="00740966">
          <w:rPr>
            <w:rFonts w:ascii="GHEA Grapalat" w:eastAsiaTheme="minorHAnsi" w:hAnsi="GHEA Grapalat" w:cstheme="minorBidi"/>
            <w:sz w:val="18"/>
            <w:szCs w:val="18"/>
            <w:rPrChange w:id="4840" w:author="Hayk-PC" w:date="2024-12-11T02:31:00Z">
              <w:rPr>
                <w:rFonts w:ascii="GHEA Grapalat" w:eastAsiaTheme="minorHAnsi" w:hAnsi="GHEA Grapalat" w:cstheme="minorBidi"/>
                <w:sz w:val="18"/>
                <w:szCs w:val="18"/>
              </w:rPr>
            </w:rPrChange>
          </w:rPr>
          <w:delText xml:space="preserve">                                           </w:delText>
        </w:r>
        <w:r w:rsidR="001C278A" w:rsidRPr="00DF1634" w:rsidDel="00740966">
          <w:rPr>
            <w:rFonts w:ascii="GHEA Grapalat" w:eastAsiaTheme="minorHAnsi" w:hAnsi="GHEA Grapalat" w:cstheme="minorBidi"/>
            <w:sz w:val="18"/>
            <w:szCs w:val="18"/>
            <w:rPrChange w:id="4841" w:author="Hayk-PC" w:date="2024-12-11T02:31:00Z">
              <w:rPr>
                <w:rFonts w:ascii="GHEA Grapalat" w:eastAsiaTheme="minorHAnsi" w:hAnsi="GHEA Grapalat" w:cstheme="minorBidi"/>
                <w:sz w:val="18"/>
                <w:szCs w:val="18"/>
              </w:rPr>
            </w:rPrChange>
          </w:rPr>
          <w:delText>номер заключаемого договара</w:delText>
        </w:r>
      </w:del>
    </w:p>
    <w:p w14:paraId="64D413FA" w14:textId="245672AB" w:rsidR="001C278A" w:rsidRPr="00DF1634" w:rsidDel="00740966" w:rsidRDefault="001C278A" w:rsidP="001C278A">
      <w:pPr>
        <w:pStyle w:val="NormalWeb"/>
        <w:shd w:val="clear" w:color="auto" w:fill="FFFFFF"/>
        <w:ind w:firstLine="374"/>
        <w:contextualSpacing/>
        <w:jc w:val="both"/>
        <w:rPr>
          <w:del w:id="4842" w:author="Hayk-PC" w:date="2024-12-11T02:04:00Z"/>
          <w:rFonts w:ascii="GHEA Grapalat" w:eastAsiaTheme="minorHAnsi" w:hAnsi="GHEA Grapalat" w:cstheme="minorBidi"/>
          <w:rPrChange w:id="4843" w:author="Hayk-PC" w:date="2024-12-11T02:31:00Z">
            <w:rPr>
              <w:del w:id="4844" w:author="Hayk-PC" w:date="2024-12-11T02:04:00Z"/>
              <w:rFonts w:ascii="GHEA Grapalat" w:eastAsiaTheme="minorHAnsi" w:hAnsi="GHEA Grapalat" w:cstheme="minorBidi"/>
            </w:rPr>
          </w:rPrChange>
        </w:rPr>
      </w:pPr>
    </w:p>
    <w:p w14:paraId="370F5D59" w14:textId="51D1CF4D" w:rsidR="001C278A" w:rsidRPr="00DF1634" w:rsidDel="00740966" w:rsidRDefault="00E2296A" w:rsidP="001C278A">
      <w:pPr>
        <w:pStyle w:val="NormalWeb"/>
        <w:shd w:val="clear" w:color="auto" w:fill="FFFFFF"/>
        <w:contextualSpacing/>
        <w:jc w:val="both"/>
        <w:rPr>
          <w:del w:id="4845" w:author="Hayk-PC" w:date="2024-12-11T02:04:00Z"/>
          <w:rFonts w:ascii="GHEA Grapalat" w:eastAsiaTheme="minorHAnsi" w:hAnsi="GHEA Grapalat" w:cstheme="minorBidi"/>
          <w:lang w:val="hy-AM"/>
          <w:rPrChange w:id="4846" w:author="Hayk-PC" w:date="2024-12-11T02:31:00Z">
            <w:rPr>
              <w:del w:id="4847" w:author="Hayk-PC" w:date="2024-12-11T02:04:00Z"/>
              <w:rFonts w:ascii="GHEA Grapalat" w:eastAsiaTheme="minorHAnsi" w:hAnsi="GHEA Grapalat" w:cstheme="minorBidi"/>
              <w:lang w:val="hy-AM"/>
            </w:rPr>
          </w:rPrChange>
        </w:rPr>
      </w:pPr>
      <w:del w:id="4848" w:author="Hayk-PC" w:date="2024-12-11T02:04:00Z">
        <w:r w:rsidRPr="00DF1634" w:rsidDel="00740966">
          <w:rPr>
            <w:rFonts w:ascii="GHEA Grapalat" w:eastAsiaTheme="minorHAnsi" w:hAnsi="GHEA Grapalat" w:cstheme="minorBidi"/>
            <w:rPrChange w:id="4849" w:author="Hayk-PC" w:date="2024-12-11T02:31:00Z">
              <w:rPr>
                <w:rFonts w:ascii="GHEA Grapalat" w:eastAsiaTheme="minorHAnsi" w:hAnsi="GHEA Grapalat" w:cstheme="minorBidi"/>
              </w:rPr>
            </w:rPrChange>
          </w:rPr>
          <w:delText xml:space="preserve">бенефициаром и принципалом    </w:delText>
        </w:r>
        <w:r w:rsidR="001C278A" w:rsidRPr="00DF1634" w:rsidDel="00740966">
          <w:rPr>
            <w:rFonts w:ascii="GHEA Grapalat" w:eastAsiaTheme="minorHAnsi" w:hAnsi="GHEA Grapalat" w:cstheme="minorBidi"/>
            <w:rPrChange w:id="4850" w:author="Hayk-PC" w:date="2024-12-11T02:31:00Z">
              <w:rPr>
                <w:rFonts w:ascii="GHEA Grapalat" w:eastAsiaTheme="minorHAnsi" w:hAnsi="GHEA Grapalat" w:cstheme="minorBidi"/>
              </w:rPr>
            </w:rPrChange>
          </w:rPr>
          <w:delText xml:space="preserve">и  действует </w:delText>
        </w:r>
        <w:r w:rsidR="001C278A" w:rsidRPr="00DF1634" w:rsidDel="00740966">
          <w:rPr>
            <w:rFonts w:ascii="GHEA Grapalat" w:eastAsiaTheme="minorHAnsi" w:hAnsi="GHEA Grapalat" w:cstheme="minorBidi"/>
            <w:lang w:val="hy-AM"/>
            <w:rPrChange w:id="4851" w:author="Hayk-PC" w:date="2024-12-11T02:31:00Z">
              <w:rPr>
                <w:rFonts w:ascii="GHEA Grapalat" w:eastAsiaTheme="minorHAnsi" w:hAnsi="GHEA Grapalat" w:cstheme="minorBidi"/>
                <w:lang w:val="hy-AM"/>
              </w:rPr>
            </w:rPrChange>
          </w:rPr>
          <w:delText xml:space="preserve"> </w:delText>
        </w:r>
        <w:r w:rsidR="001C278A" w:rsidRPr="00DF1634" w:rsidDel="00740966">
          <w:rPr>
            <w:rFonts w:ascii="GHEA Grapalat" w:eastAsiaTheme="minorHAnsi" w:hAnsi="GHEA Grapalat" w:cstheme="minorBidi"/>
            <w:rPrChange w:id="4852" w:author="Hayk-PC" w:date="2024-12-11T02:31:00Z">
              <w:rPr>
                <w:rFonts w:ascii="GHEA Grapalat" w:eastAsiaTheme="minorHAnsi" w:hAnsi="GHEA Grapalat" w:cstheme="minorBidi"/>
              </w:rPr>
            </w:rPrChange>
          </w:rPr>
          <w:delText>в</w:delText>
        </w:r>
        <w:r w:rsidR="001C278A" w:rsidRPr="00DF1634" w:rsidDel="00740966">
          <w:rPr>
            <w:rFonts w:ascii="GHEA Grapalat" w:hAnsi="GHEA Grapalat"/>
            <w:rPrChange w:id="4853" w:author="Hayk-PC" w:date="2024-12-11T02:31:00Z">
              <w:rPr>
                <w:rFonts w:ascii="GHEA Grapalat" w:hAnsi="GHEA Grapalat"/>
              </w:rPr>
            </w:rPrChange>
          </w:rPr>
          <w:delText>ключительно</w:delText>
        </w:r>
        <w:r w:rsidR="001C278A" w:rsidRPr="00DF1634" w:rsidDel="00740966">
          <w:rPr>
            <w:rFonts w:ascii="GHEA Grapalat" w:eastAsiaTheme="minorHAnsi" w:hAnsi="GHEA Grapalat" w:cstheme="minorBidi"/>
            <w:rPrChange w:id="4854" w:author="Hayk-PC" w:date="2024-12-11T02:31:00Z">
              <w:rPr>
                <w:rFonts w:ascii="GHEA Grapalat" w:eastAsiaTheme="minorHAnsi" w:hAnsi="GHEA Grapalat" w:cstheme="minorBidi"/>
              </w:rPr>
            </w:rPrChange>
          </w:rPr>
          <w:delText xml:space="preserve"> </w:delText>
        </w:r>
        <w:r w:rsidR="001C278A" w:rsidRPr="00DF1634" w:rsidDel="00740966">
          <w:rPr>
            <w:rFonts w:ascii="GHEA Grapalat" w:eastAsiaTheme="minorHAnsi" w:hAnsi="GHEA Grapalat" w:cstheme="minorBidi"/>
            <w:lang w:val="hy-AM"/>
            <w:rPrChange w:id="4855" w:author="Hayk-PC" w:date="2024-12-11T02:31:00Z">
              <w:rPr>
                <w:rFonts w:ascii="GHEA Grapalat" w:eastAsiaTheme="minorHAnsi" w:hAnsi="GHEA Grapalat" w:cstheme="minorBidi"/>
                <w:lang w:val="hy-AM"/>
              </w:rPr>
            </w:rPrChange>
          </w:rPr>
          <w:delText xml:space="preserve"> </w:delText>
        </w:r>
        <w:r w:rsidR="001C278A" w:rsidRPr="00DF1634" w:rsidDel="00740966">
          <w:rPr>
            <w:rFonts w:ascii="GHEA Grapalat" w:eastAsiaTheme="minorHAnsi" w:hAnsi="GHEA Grapalat" w:cstheme="minorBidi"/>
            <w:rPrChange w:id="4856" w:author="Hayk-PC" w:date="2024-12-11T02:31:00Z">
              <w:rPr>
                <w:rFonts w:ascii="GHEA Grapalat" w:eastAsiaTheme="minorHAnsi" w:hAnsi="GHEA Grapalat" w:cstheme="minorBidi"/>
              </w:rPr>
            </w:rPrChange>
          </w:rPr>
          <w:delText xml:space="preserve">до </w:delText>
        </w:r>
        <w:r w:rsidR="001C278A" w:rsidRPr="00DF1634" w:rsidDel="00740966">
          <w:rPr>
            <w:rFonts w:ascii="GHEA Grapalat" w:eastAsiaTheme="minorHAnsi" w:hAnsi="GHEA Grapalat" w:cstheme="minorBidi"/>
            <w:lang w:val="hy-AM"/>
            <w:rPrChange w:id="4857" w:author="Hayk-PC" w:date="2024-12-11T02:31:00Z">
              <w:rPr>
                <w:rFonts w:ascii="GHEA Grapalat" w:eastAsiaTheme="minorHAnsi" w:hAnsi="GHEA Grapalat" w:cstheme="minorBidi"/>
                <w:lang w:val="hy-AM"/>
              </w:rPr>
            </w:rPrChange>
          </w:rPr>
          <w:delText xml:space="preserve"> </w:delText>
        </w:r>
        <w:r w:rsidR="001C278A" w:rsidRPr="00DF1634" w:rsidDel="00740966">
          <w:rPr>
            <w:rFonts w:ascii="GHEA Grapalat" w:eastAsiaTheme="minorHAnsi" w:hAnsi="GHEA Grapalat" w:cstheme="minorBidi"/>
            <w:rPrChange w:id="4858" w:author="Hayk-PC" w:date="2024-12-11T02:31:00Z">
              <w:rPr>
                <w:rFonts w:ascii="GHEA Grapalat" w:eastAsiaTheme="minorHAnsi" w:hAnsi="GHEA Grapalat" w:cstheme="minorBidi"/>
              </w:rPr>
            </w:rPrChange>
          </w:rPr>
          <w:delText xml:space="preserve">девяностого </w:delText>
        </w:r>
        <w:r w:rsidR="001C278A" w:rsidRPr="00DF1634" w:rsidDel="00740966">
          <w:rPr>
            <w:rFonts w:ascii="GHEA Grapalat" w:eastAsiaTheme="minorHAnsi" w:hAnsi="GHEA Grapalat" w:cstheme="minorBidi"/>
            <w:lang w:val="hy-AM"/>
            <w:rPrChange w:id="4859" w:author="Hayk-PC" w:date="2024-12-11T02:31:00Z">
              <w:rPr>
                <w:rFonts w:ascii="GHEA Grapalat" w:eastAsiaTheme="minorHAnsi" w:hAnsi="GHEA Grapalat" w:cstheme="minorBidi"/>
                <w:lang w:val="hy-AM"/>
              </w:rPr>
            </w:rPrChange>
          </w:rPr>
          <w:delText xml:space="preserve"> </w:delText>
        </w:r>
        <w:r w:rsidR="001C278A" w:rsidRPr="00DF1634" w:rsidDel="00740966">
          <w:rPr>
            <w:rFonts w:ascii="GHEA Grapalat" w:eastAsiaTheme="minorHAnsi" w:hAnsi="GHEA Grapalat" w:cstheme="minorBidi"/>
            <w:rPrChange w:id="4860" w:author="Hayk-PC" w:date="2024-12-11T02:31:00Z">
              <w:rPr>
                <w:rFonts w:ascii="GHEA Grapalat" w:eastAsiaTheme="minorHAnsi" w:hAnsi="GHEA Grapalat" w:cstheme="minorBidi"/>
              </w:rPr>
            </w:rPrChange>
          </w:rPr>
          <w:delText xml:space="preserve">рабочего </w:delText>
        </w:r>
        <w:r w:rsidR="001C278A" w:rsidRPr="00DF1634" w:rsidDel="00740966">
          <w:rPr>
            <w:rFonts w:ascii="GHEA Grapalat" w:eastAsiaTheme="minorHAnsi" w:hAnsi="GHEA Grapalat" w:cstheme="minorBidi"/>
            <w:lang w:val="hy-AM"/>
            <w:rPrChange w:id="4861" w:author="Hayk-PC" w:date="2024-12-11T02:31:00Z">
              <w:rPr>
                <w:rFonts w:ascii="GHEA Grapalat" w:eastAsiaTheme="minorHAnsi" w:hAnsi="GHEA Grapalat" w:cstheme="minorBidi"/>
                <w:lang w:val="hy-AM"/>
              </w:rPr>
            </w:rPrChange>
          </w:rPr>
          <w:delText xml:space="preserve"> </w:delText>
        </w:r>
        <w:r w:rsidR="001C278A" w:rsidRPr="00DF1634" w:rsidDel="00740966">
          <w:rPr>
            <w:rFonts w:ascii="GHEA Grapalat" w:eastAsiaTheme="minorHAnsi" w:hAnsi="GHEA Grapalat" w:cstheme="minorBidi"/>
            <w:rPrChange w:id="4862" w:author="Hayk-PC" w:date="2024-12-11T02:31:00Z">
              <w:rPr>
                <w:rFonts w:ascii="GHEA Grapalat" w:eastAsiaTheme="minorHAnsi" w:hAnsi="GHEA Grapalat" w:cstheme="minorBidi"/>
              </w:rPr>
            </w:rPrChange>
          </w:rPr>
          <w:delText>дня</w:delText>
        </w:r>
        <w:r w:rsidR="001C278A" w:rsidRPr="00DF1634" w:rsidDel="00740966">
          <w:rPr>
            <w:rFonts w:ascii="GHEA Grapalat" w:eastAsiaTheme="minorHAnsi" w:hAnsi="GHEA Grapalat" w:cstheme="minorBidi"/>
            <w:lang w:val="hy-AM"/>
            <w:rPrChange w:id="4863" w:author="Hayk-PC" w:date="2024-12-11T02:31:00Z">
              <w:rPr>
                <w:rFonts w:ascii="GHEA Grapalat" w:eastAsiaTheme="minorHAnsi" w:hAnsi="GHEA Grapalat" w:cstheme="minorBidi"/>
                <w:lang w:val="hy-AM"/>
              </w:rPr>
            </w:rPrChange>
          </w:rPr>
          <w:delText xml:space="preserve">   </w:delText>
        </w:r>
        <w:r w:rsidR="001C278A" w:rsidRPr="00DF1634" w:rsidDel="00740966">
          <w:rPr>
            <w:rFonts w:ascii="GHEA Grapalat" w:eastAsiaTheme="minorHAnsi" w:hAnsi="GHEA Grapalat" w:cstheme="minorBidi"/>
            <w:rPrChange w:id="4864" w:author="Hayk-PC" w:date="2024-12-11T02:31:00Z">
              <w:rPr>
                <w:rFonts w:ascii="GHEA Grapalat" w:eastAsiaTheme="minorHAnsi" w:hAnsi="GHEA Grapalat" w:cstheme="minorBidi"/>
              </w:rPr>
            </w:rPrChange>
          </w:rPr>
          <w:delText xml:space="preserve">следующего за днем </w:delText>
        </w:r>
      </w:del>
    </w:p>
    <w:p w14:paraId="637CFF03" w14:textId="790A9BAE" w:rsidR="001C278A" w:rsidRPr="00DF1634" w:rsidDel="00740966" w:rsidRDefault="001C278A" w:rsidP="001C278A">
      <w:pPr>
        <w:pStyle w:val="NormalWeb"/>
        <w:shd w:val="clear" w:color="auto" w:fill="FFFFFF"/>
        <w:contextualSpacing/>
        <w:jc w:val="both"/>
        <w:rPr>
          <w:del w:id="4865" w:author="Hayk-PC" w:date="2024-12-11T02:04:00Z"/>
          <w:rFonts w:ascii="GHEA Grapalat" w:eastAsiaTheme="minorHAnsi" w:hAnsi="GHEA Grapalat" w:cstheme="minorBidi"/>
          <w:sz w:val="18"/>
          <w:szCs w:val="18"/>
          <w:lang w:val="hy-AM"/>
          <w:rPrChange w:id="4866" w:author="Hayk-PC" w:date="2024-12-11T02:31:00Z">
            <w:rPr>
              <w:del w:id="4867" w:author="Hayk-PC" w:date="2024-12-11T02:04:00Z"/>
              <w:rFonts w:ascii="GHEA Grapalat" w:eastAsiaTheme="minorHAnsi" w:hAnsi="GHEA Grapalat" w:cstheme="minorBidi"/>
              <w:sz w:val="18"/>
              <w:szCs w:val="18"/>
              <w:lang w:val="hy-AM"/>
            </w:rPr>
          </w:rPrChange>
        </w:rPr>
      </w:pPr>
    </w:p>
    <w:p w14:paraId="4D501491" w14:textId="63AE5715" w:rsidR="001C278A" w:rsidRPr="00DF1634" w:rsidDel="00740966" w:rsidRDefault="001C278A" w:rsidP="00B961C7">
      <w:pPr>
        <w:pStyle w:val="NormalWeb"/>
        <w:shd w:val="clear" w:color="auto" w:fill="FFFFFF"/>
        <w:contextualSpacing/>
        <w:jc w:val="center"/>
        <w:rPr>
          <w:del w:id="4868" w:author="Hayk-PC" w:date="2024-12-11T02:04:00Z"/>
          <w:rFonts w:eastAsiaTheme="minorHAnsi" w:cstheme="minorBidi"/>
          <w:rPrChange w:id="4869" w:author="Hayk-PC" w:date="2024-12-11T02:31:00Z">
            <w:rPr>
              <w:del w:id="4870" w:author="Hayk-PC" w:date="2024-12-11T02:04:00Z"/>
              <w:rFonts w:eastAsiaTheme="minorHAnsi" w:cstheme="minorBidi"/>
            </w:rPr>
          </w:rPrChange>
        </w:rPr>
      </w:pPr>
      <w:del w:id="4871" w:author="Hayk-PC" w:date="2024-12-11T02:04:00Z">
        <w:r w:rsidRPr="00DF1634" w:rsidDel="00740966">
          <w:rPr>
            <w:rFonts w:ascii="GHEA Grapalat" w:eastAsiaTheme="minorHAnsi" w:hAnsi="GHEA Grapalat" w:cstheme="minorBidi"/>
            <w:lang w:val="hy-AM"/>
            <w:rPrChange w:id="4872" w:author="Hayk-PC" w:date="2024-12-11T02:31:00Z">
              <w:rPr>
                <w:rFonts w:ascii="GHEA Grapalat" w:eastAsiaTheme="minorHAnsi" w:hAnsi="GHEA Grapalat" w:cstheme="minorBidi"/>
                <w:lang w:val="hy-AM"/>
              </w:rPr>
            </w:rPrChange>
          </w:rPr>
          <w:delText>--------------------------------------------------------</w:delText>
        </w:r>
        <w:r w:rsidRPr="00DF1634" w:rsidDel="00740966">
          <w:rPr>
            <w:rFonts w:ascii="GHEA Grapalat" w:eastAsiaTheme="minorHAnsi" w:hAnsi="GHEA Grapalat" w:cstheme="minorBidi"/>
            <w:rPrChange w:id="4873" w:author="Hayk-PC" w:date="2024-12-11T02:31:00Z">
              <w:rPr>
                <w:rFonts w:ascii="GHEA Grapalat" w:eastAsiaTheme="minorHAnsi" w:hAnsi="GHEA Grapalat" w:cstheme="minorBidi"/>
              </w:rPr>
            </w:rPrChange>
          </w:rPr>
          <w:delText>------------------</w:delText>
        </w:r>
        <w:r w:rsidRPr="00DF1634" w:rsidDel="00740966">
          <w:rPr>
            <w:rFonts w:ascii="GHEA Grapalat" w:eastAsiaTheme="minorHAnsi" w:hAnsi="GHEA Grapalat" w:cstheme="minorBidi"/>
            <w:lang w:val="hy-AM"/>
            <w:rPrChange w:id="4874" w:author="Hayk-PC" w:date="2024-12-11T02:31:00Z">
              <w:rPr>
                <w:rFonts w:ascii="GHEA Grapalat" w:eastAsiaTheme="minorHAnsi" w:hAnsi="GHEA Grapalat" w:cstheme="minorBidi"/>
                <w:lang w:val="hy-AM"/>
              </w:rPr>
            </w:rPrChange>
          </w:rPr>
          <w:delText>----------------------</w:delText>
        </w:r>
        <w:r w:rsidRPr="00DF1634" w:rsidDel="00740966">
          <w:rPr>
            <w:rFonts w:eastAsiaTheme="minorHAnsi" w:cstheme="minorBidi"/>
            <w:rPrChange w:id="4875" w:author="Hayk-PC" w:date="2024-12-11T02:31:00Z">
              <w:rPr>
                <w:rFonts w:eastAsiaTheme="minorHAnsi" w:cstheme="minorBidi"/>
              </w:rPr>
            </w:rPrChange>
          </w:rPr>
          <w:delText xml:space="preserve"> </w:delText>
        </w:r>
        <w:r w:rsidRPr="00DF1634" w:rsidDel="00740966">
          <w:rPr>
            <w:rFonts w:eastAsiaTheme="minorHAnsi" w:cstheme="minorBidi"/>
            <w:lang w:val="hy-AM"/>
            <w:rPrChange w:id="4876" w:author="Hayk-PC" w:date="2024-12-11T02:31:00Z">
              <w:rPr>
                <w:rFonts w:eastAsiaTheme="minorHAnsi" w:cstheme="minorBidi"/>
                <w:lang w:val="hy-AM"/>
              </w:rPr>
            </w:rPrChange>
          </w:rPr>
          <w:delText>.</w:delText>
        </w:r>
        <w:r w:rsidRPr="00DF1634" w:rsidDel="00740966">
          <w:rPr>
            <w:rFonts w:eastAsiaTheme="minorHAnsi" w:cstheme="minorBidi"/>
            <w:rPrChange w:id="4877" w:author="Hayk-PC" w:date="2024-12-11T02:31:00Z">
              <w:rPr>
                <w:rFonts w:eastAsiaTheme="minorHAnsi" w:cstheme="minorBidi"/>
              </w:rPr>
            </w:rPrChange>
          </w:rPr>
          <w:delText xml:space="preserve">           </w:delText>
        </w:r>
        <w:r w:rsidR="00B961C7" w:rsidRPr="00DF1634" w:rsidDel="00740966">
          <w:rPr>
            <w:rFonts w:ascii="GHEA Grapalat" w:hAnsi="GHEA Grapalat"/>
            <w:sz w:val="16"/>
            <w:szCs w:val="16"/>
            <w:rPrChange w:id="4878" w:author="Hayk-PC" w:date="2024-12-11T02:31:00Z">
              <w:rPr>
                <w:rFonts w:ascii="GHEA Grapalat" w:hAnsi="GHEA Grapalat"/>
                <w:sz w:val="16"/>
                <w:szCs w:val="16"/>
              </w:rPr>
            </w:rPrChange>
          </w:rPr>
          <w:delText>крайний</w:delText>
        </w:r>
        <w:r w:rsidRPr="00DF1634" w:rsidDel="00740966">
          <w:rPr>
            <w:rFonts w:ascii="GHEA Grapalat" w:hAnsi="GHEA Grapalat"/>
            <w:sz w:val="16"/>
            <w:szCs w:val="16"/>
            <w:rPrChange w:id="4879" w:author="Hayk-PC" w:date="2024-12-11T02:31:00Z">
              <w:rPr>
                <w:rFonts w:ascii="GHEA Grapalat" w:hAnsi="GHEA Grapalat"/>
                <w:sz w:val="16"/>
                <w:szCs w:val="16"/>
              </w:rPr>
            </w:rPrChange>
          </w:rPr>
          <w:delText xml:space="preserve">  срок</w:delText>
        </w:r>
        <w:r w:rsidRPr="00DF1634" w:rsidDel="00740966">
          <w:rPr>
            <w:rFonts w:ascii="GHEA Grapalat" w:eastAsiaTheme="minorHAnsi" w:hAnsi="GHEA Grapalat" w:cstheme="minorBidi"/>
            <w:sz w:val="16"/>
            <w:szCs w:val="16"/>
            <w:rPrChange w:id="4880" w:author="Hayk-PC" w:date="2024-12-11T02:31:00Z">
              <w:rPr>
                <w:rFonts w:ascii="GHEA Grapalat" w:eastAsiaTheme="minorHAnsi" w:hAnsi="GHEA Grapalat" w:cstheme="minorBidi"/>
                <w:sz w:val="16"/>
                <w:szCs w:val="16"/>
              </w:rPr>
            </w:rPrChange>
          </w:rPr>
          <w:delText xml:space="preserve"> поставки товаров</w:delText>
        </w:r>
        <w:r w:rsidRPr="00DF1634" w:rsidDel="00740966">
          <w:rPr>
            <w:rFonts w:ascii="GHEA Grapalat" w:eastAsiaTheme="minorHAnsi" w:hAnsi="GHEA Grapalat" w:cstheme="minorBidi"/>
            <w:sz w:val="16"/>
            <w:szCs w:val="16"/>
            <w:lang w:val="hy-AM"/>
            <w:rPrChange w:id="4881" w:author="Hayk-PC" w:date="2024-12-11T02:31:00Z">
              <w:rPr>
                <w:rFonts w:ascii="GHEA Grapalat" w:eastAsiaTheme="minorHAnsi" w:hAnsi="GHEA Grapalat" w:cstheme="minorBidi"/>
                <w:sz w:val="16"/>
                <w:szCs w:val="16"/>
                <w:lang w:val="hy-AM"/>
              </w:rPr>
            </w:rPrChange>
          </w:rPr>
          <w:delText>, предусмотренн</w:delText>
        </w:r>
        <w:r w:rsidRPr="00DF1634" w:rsidDel="00740966">
          <w:rPr>
            <w:rFonts w:ascii="GHEA Grapalat" w:eastAsiaTheme="minorHAnsi" w:hAnsi="GHEA Grapalat" w:cstheme="minorBidi"/>
            <w:sz w:val="16"/>
            <w:szCs w:val="16"/>
            <w:rPrChange w:id="4882" w:author="Hayk-PC" w:date="2024-12-11T02:31:00Z">
              <w:rPr>
                <w:rFonts w:ascii="GHEA Grapalat" w:eastAsiaTheme="minorHAnsi" w:hAnsi="GHEA Grapalat" w:cstheme="minorBidi"/>
                <w:sz w:val="16"/>
                <w:szCs w:val="16"/>
              </w:rPr>
            </w:rPrChange>
          </w:rPr>
          <w:delText xml:space="preserve">ый </w:delText>
        </w:r>
        <w:r w:rsidRPr="00DF1634" w:rsidDel="00740966">
          <w:rPr>
            <w:rFonts w:ascii="GHEA Grapalat" w:eastAsiaTheme="minorHAnsi" w:hAnsi="GHEA Grapalat" w:cstheme="minorBidi"/>
            <w:sz w:val="16"/>
            <w:szCs w:val="16"/>
            <w:lang w:val="hy-AM"/>
            <w:rPrChange w:id="4883" w:author="Hayk-PC" w:date="2024-12-11T02:31:00Z">
              <w:rPr>
                <w:rFonts w:ascii="GHEA Grapalat" w:eastAsiaTheme="minorHAnsi" w:hAnsi="GHEA Grapalat" w:cstheme="minorBidi"/>
                <w:sz w:val="16"/>
                <w:szCs w:val="16"/>
                <w:lang w:val="hy-AM"/>
              </w:rPr>
            </w:rPrChange>
          </w:rPr>
          <w:delText>заключаемым договором</w:delText>
        </w:r>
      </w:del>
    </w:p>
    <w:p w14:paraId="1431EFE5" w14:textId="154C0D3D" w:rsidR="006A338D" w:rsidRPr="00DF1634" w:rsidDel="00740966" w:rsidRDefault="001C278A" w:rsidP="001C278A">
      <w:pPr>
        <w:pStyle w:val="NormalWeb"/>
        <w:shd w:val="clear" w:color="auto" w:fill="FFFFFF"/>
        <w:contextualSpacing/>
        <w:jc w:val="both"/>
        <w:rPr>
          <w:del w:id="4884" w:author="Hayk-PC" w:date="2024-12-11T02:04:00Z"/>
          <w:rFonts w:ascii="GHEA Grapalat" w:eastAsiaTheme="minorHAnsi" w:hAnsi="GHEA Grapalat" w:cstheme="minorBidi"/>
          <w:rPrChange w:id="4885" w:author="Hayk-PC" w:date="2024-12-11T02:31:00Z">
            <w:rPr>
              <w:del w:id="4886" w:author="Hayk-PC" w:date="2024-12-11T02:04:00Z"/>
              <w:rFonts w:ascii="GHEA Grapalat" w:eastAsiaTheme="minorHAnsi" w:hAnsi="GHEA Grapalat" w:cstheme="minorBidi"/>
            </w:rPr>
          </w:rPrChange>
        </w:rPr>
      </w:pPr>
      <w:del w:id="4887" w:author="Hayk-PC" w:date="2024-12-11T02:04:00Z">
        <w:r w:rsidRPr="00DF1634" w:rsidDel="00740966">
          <w:rPr>
            <w:rFonts w:ascii="GHEA Grapalat" w:eastAsiaTheme="minorHAnsi" w:hAnsi="GHEA Grapalat" w:cstheme="minorBidi"/>
            <w:rPrChange w:id="4888" w:author="Hayk-PC" w:date="2024-12-11T02:31:00Z">
              <w:rPr>
                <w:rFonts w:ascii="GHEA Grapalat" w:eastAsiaTheme="minorHAnsi" w:hAnsi="GHEA Grapalat" w:cstheme="minorBidi"/>
              </w:rPr>
            </w:rPrChange>
          </w:rPr>
          <w:delText>В день предоставления гарантии лицо, выдающее гарантию, с официального адреса</w:delText>
        </w:r>
        <w:r w:rsidRPr="00DF1634" w:rsidDel="00740966">
          <w:rPr>
            <w:rFonts w:ascii="GHEA Grapalat" w:eastAsiaTheme="minorHAnsi" w:hAnsi="GHEA Grapalat" w:cstheme="minorBidi"/>
            <w:lang w:val="hy-AM"/>
            <w:rPrChange w:id="4889" w:author="Hayk-PC" w:date="2024-12-11T02:31:00Z">
              <w:rPr>
                <w:rFonts w:ascii="GHEA Grapalat" w:eastAsiaTheme="minorHAnsi" w:hAnsi="GHEA Grapalat" w:cstheme="minorBidi"/>
                <w:lang w:val="hy-AM"/>
              </w:rPr>
            </w:rPrChange>
          </w:rPr>
          <w:delText xml:space="preserve"> </w:delText>
        </w:r>
        <w:r w:rsidRPr="00DF1634" w:rsidDel="00740966">
          <w:rPr>
            <w:rFonts w:ascii="GHEA Grapalat" w:eastAsiaTheme="minorHAnsi" w:hAnsi="GHEA Grapalat" w:cstheme="minorBidi"/>
            <w:rPrChange w:id="4890" w:author="Hayk-PC" w:date="2024-12-11T02:31:00Z">
              <w:rPr>
                <w:rFonts w:ascii="GHEA Grapalat" w:eastAsiaTheme="minorHAnsi" w:hAnsi="GHEA Grapalat" w:cstheme="minorBidi"/>
              </w:rPr>
            </w:rPrChange>
          </w:rPr>
          <w:delTex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delText>
        </w:r>
        <w:r w:rsidR="006A338D" w:rsidRPr="00DF1634" w:rsidDel="00740966">
          <w:rPr>
            <w:rFonts w:ascii="GHEA Grapalat" w:eastAsiaTheme="minorHAnsi" w:hAnsi="GHEA Grapalat" w:cstheme="minorBidi"/>
            <w:rPrChange w:id="4891" w:author="Hayk-PC" w:date="2024-12-11T02:31:00Z">
              <w:rPr>
                <w:rFonts w:ascii="GHEA Grapalat" w:eastAsiaTheme="minorHAnsi" w:hAnsi="GHEA Grapalat" w:cstheme="minorBidi"/>
              </w:rPr>
            </w:rPrChange>
          </w:rPr>
          <w:delText xml:space="preserve"> ----------------------------------------------------------------</w:delText>
        </w:r>
        <w:r w:rsidRPr="00DF1634" w:rsidDel="00740966">
          <w:rPr>
            <w:rFonts w:ascii="GHEA Grapalat" w:eastAsiaTheme="minorHAnsi" w:hAnsi="GHEA Grapalat" w:cstheme="minorBidi"/>
            <w:rPrChange w:id="4892" w:author="Hayk-PC" w:date="2024-12-11T02:31:00Z">
              <w:rPr>
                <w:rFonts w:ascii="GHEA Grapalat" w:eastAsiaTheme="minorHAnsi" w:hAnsi="GHEA Grapalat" w:cstheme="minorBidi"/>
              </w:rPr>
            </w:rPrChange>
          </w:rPr>
          <w:delText xml:space="preserve"> </w:delText>
        </w:r>
      </w:del>
    </w:p>
    <w:p w14:paraId="5ACCE946" w14:textId="682585A4" w:rsidR="006A338D" w:rsidRPr="00DF1634" w:rsidDel="00740966" w:rsidRDefault="006A338D" w:rsidP="006A338D">
      <w:pPr>
        <w:pStyle w:val="NormalWeb"/>
        <w:shd w:val="clear" w:color="auto" w:fill="FFFFFF"/>
        <w:contextualSpacing/>
        <w:jc w:val="center"/>
        <w:rPr>
          <w:del w:id="4893" w:author="Hayk-PC" w:date="2024-12-11T02:04:00Z"/>
          <w:rFonts w:ascii="GHEA Grapalat" w:eastAsiaTheme="minorHAnsi" w:hAnsi="GHEA Grapalat" w:cstheme="minorBidi"/>
          <w:rPrChange w:id="4894" w:author="Hayk-PC" w:date="2024-12-11T02:31:00Z">
            <w:rPr>
              <w:del w:id="4895" w:author="Hayk-PC" w:date="2024-12-11T02:04:00Z"/>
              <w:rFonts w:ascii="GHEA Grapalat" w:eastAsiaTheme="minorHAnsi" w:hAnsi="GHEA Grapalat" w:cstheme="minorBidi"/>
            </w:rPr>
          </w:rPrChange>
        </w:rPr>
      </w:pPr>
      <w:del w:id="4896" w:author="Hayk-PC" w:date="2024-12-11T02:04:00Z">
        <w:r w:rsidRPr="00DF1634" w:rsidDel="00740966">
          <w:rPr>
            <w:rStyle w:val="Strong"/>
            <w:b w:val="0"/>
            <w:bCs w:val="0"/>
            <w:sz w:val="20"/>
            <w:szCs w:val="20"/>
            <w:rPrChange w:id="4897" w:author="Hayk-PC" w:date="2024-12-11T02:31:00Z">
              <w:rPr>
                <w:rStyle w:val="Strong"/>
                <w:b w:val="0"/>
                <w:bCs w:val="0"/>
                <w:sz w:val="20"/>
                <w:szCs w:val="20"/>
              </w:rPr>
            </w:rPrChange>
          </w:rPr>
          <w:delText xml:space="preserve">                                       адрес эл. почты секретаря</w:delText>
        </w:r>
      </w:del>
    </w:p>
    <w:p w14:paraId="021E0E68" w14:textId="368DD4F1" w:rsidR="001C278A" w:rsidRPr="00DF1634" w:rsidDel="00740966" w:rsidRDefault="001C278A" w:rsidP="001C278A">
      <w:pPr>
        <w:pStyle w:val="NormalWeb"/>
        <w:shd w:val="clear" w:color="auto" w:fill="FFFFFF"/>
        <w:contextualSpacing/>
        <w:jc w:val="both"/>
        <w:rPr>
          <w:del w:id="4898" w:author="Hayk-PC" w:date="2024-12-11T02:04:00Z"/>
          <w:rFonts w:ascii="GHEA Grapalat" w:eastAsiaTheme="minorHAnsi" w:hAnsi="GHEA Grapalat" w:cstheme="minorBidi"/>
          <w:rPrChange w:id="4899" w:author="Hayk-PC" w:date="2024-12-11T02:31:00Z">
            <w:rPr>
              <w:del w:id="4900" w:author="Hayk-PC" w:date="2024-12-11T02:04:00Z"/>
              <w:rFonts w:ascii="GHEA Grapalat" w:eastAsiaTheme="minorHAnsi" w:hAnsi="GHEA Grapalat" w:cstheme="minorBidi"/>
            </w:rPr>
          </w:rPrChange>
        </w:rPr>
      </w:pPr>
      <w:del w:id="4901" w:author="Hayk-PC" w:date="2024-12-11T02:04:00Z">
        <w:r w:rsidRPr="00DF1634" w:rsidDel="00740966">
          <w:rPr>
            <w:rFonts w:ascii="GHEA Grapalat" w:eastAsiaTheme="minorHAnsi" w:hAnsi="GHEA Grapalat" w:cstheme="minorBidi"/>
            <w:rPrChange w:id="4902" w:author="Hayk-PC" w:date="2024-12-11T02:31:00Z">
              <w:rPr>
                <w:rFonts w:ascii="GHEA Grapalat" w:eastAsiaTheme="minorHAnsi" w:hAnsi="GHEA Grapalat" w:cstheme="minorBidi"/>
              </w:rPr>
            </w:rPrChange>
          </w:rPr>
          <w:delText>указанный в приглашении к процедуре закупок, организованной под кодом упомянутым в пункте 1 настоящей гарантии</w:delText>
        </w:r>
        <w:r w:rsidRPr="00DF1634" w:rsidDel="00740966">
          <w:rPr>
            <w:rFonts w:ascii="GHEA Grapalat" w:eastAsiaTheme="minorHAnsi" w:hAnsi="GHEA Grapalat" w:cstheme="minorBidi"/>
            <w:lang w:val="hy-AM"/>
            <w:rPrChange w:id="4903" w:author="Hayk-PC" w:date="2024-12-11T02:31:00Z">
              <w:rPr>
                <w:rFonts w:ascii="GHEA Grapalat" w:eastAsiaTheme="minorHAnsi" w:hAnsi="GHEA Grapalat" w:cstheme="minorBidi"/>
                <w:lang w:val="hy-AM"/>
              </w:rPr>
            </w:rPrChange>
          </w:rPr>
          <w:delText>.</w:delText>
        </w:r>
        <w:r w:rsidRPr="00DF1634" w:rsidDel="00740966">
          <w:rPr>
            <w:rFonts w:ascii="GHEA Grapalat" w:eastAsiaTheme="minorHAnsi" w:hAnsi="GHEA Grapalat" w:cstheme="minorBidi"/>
            <w:rPrChange w:id="4904" w:author="Hayk-PC" w:date="2024-12-11T02:31:00Z">
              <w:rPr>
                <w:rFonts w:ascii="GHEA Grapalat" w:eastAsiaTheme="minorHAnsi" w:hAnsi="GHEA Grapalat" w:cstheme="minorBidi"/>
              </w:rPr>
            </w:rPrChange>
          </w:rPr>
          <w:delText xml:space="preserve"> </w:delText>
        </w:r>
      </w:del>
    </w:p>
    <w:p w14:paraId="561B5571" w14:textId="7A2F008E" w:rsidR="001C278A" w:rsidRPr="00DF1634" w:rsidDel="00740966" w:rsidRDefault="001C278A" w:rsidP="001C278A">
      <w:pPr>
        <w:pStyle w:val="NormalWeb"/>
        <w:shd w:val="clear" w:color="auto" w:fill="FFFFFF"/>
        <w:spacing w:before="0" w:beforeAutospacing="0" w:after="0" w:afterAutospacing="0"/>
        <w:ind w:firstLine="375"/>
        <w:jc w:val="both"/>
        <w:rPr>
          <w:del w:id="4905" w:author="Hayk-PC" w:date="2024-12-11T02:04:00Z"/>
          <w:rStyle w:val="Strong"/>
          <w:rFonts w:ascii="GHEA Grapalat" w:hAnsi="GHEA Grapalat"/>
          <w:b w:val="0"/>
          <w:bCs w:val="0"/>
          <w:sz w:val="20"/>
          <w:szCs w:val="20"/>
          <w:rPrChange w:id="4906" w:author="Hayk-PC" w:date="2024-12-11T02:31:00Z">
            <w:rPr>
              <w:del w:id="4907" w:author="Hayk-PC" w:date="2024-12-11T02:04:00Z"/>
              <w:rStyle w:val="Strong"/>
              <w:rFonts w:ascii="GHEA Grapalat" w:hAnsi="GHEA Grapalat"/>
              <w:b w:val="0"/>
              <w:bCs w:val="0"/>
              <w:sz w:val="20"/>
              <w:szCs w:val="20"/>
            </w:rPr>
          </w:rPrChange>
        </w:rPr>
      </w:pPr>
    </w:p>
    <w:p w14:paraId="71A9A997" w14:textId="78355413" w:rsidR="003E31E5" w:rsidRPr="00DF1634" w:rsidDel="00740966" w:rsidRDefault="003E31E5" w:rsidP="003E31E5">
      <w:pPr>
        <w:pStyle w:val="NormalWeb"/>
        <w:shd w:val="clear" w:color="auto" w:fill="FFFFFF"/>
        <w:spacing w:before="0" w:beforeAutospacing="0" w:after="0" w:afterAutospacing="0"/>
        <w:ind w:firstLine="375"/>
        <w:jc w:val="both"/>
        <w:rPr>
          <w:del w:id="4908" w:author="Hayk-PC" w:date="2024-12-11T02:04:00Z"/>
          <w:rStyle w:val="Strong"/>
          <w:rFonts w:ascii="GHEA Grapalat" w:hAnsi="GHEA Grapalat"/>
          <w:b w:val="0"/>
          <w:bCs w:val="0"/>
          <w:sz w:val="20"/>
          <w:szCs w:val="20"/>
          <w:rPrChange w:id="4909" w:author="Hayk-PC" w:date="2024-12-11T02:31:00Z">
            <w:rPr>
              <w:del w:id="4910" w:author="Hayk-PC" w:date="2024-12-11T02:04:00Z"/>
              <w:rStyle w:val="Strong"/>
              <w:rFonts w:ascii="GHEA Grapalat" w:hAnsi="GHEA Grapalat"/>
              <w:b w:val="0"/>
              <w:bCs w:val="0"/>
              <w:sz w:val="20"/>
              <w:szCs w:val="20"/>
            </w:rPr>
          </w:rPrChange>
        </w:rPr>
      </w:pPr>
    </w:p>
    <w:p w14:paraId="14DBF906" w14:textId="3292E339" w:rsidR="003E31E5" w:rsidRPr="00DF1634" w:rsidDel="00740966" w:rsidRDefault="003E31E5" w:rsidP="003E31E5">
      <w:pPr>
        <w:pStyle w:val="NormalWeb"/>
        <w:shd w:val="clear" w:color="auto" w:fill="FFFFFF"/>
        <w:spacing w:before="0" w:beforeAutospacing="0" w:after="0" w:afterAutospacing="0"/>
        <w:ind w:firstLine="375"/>
        <w:jc w:val="both"/>
        <w:rPr>
          <w:del w:id="4911" w:author="Hayk-PC" w:date="2024-12-11T02:04:00Z"/>
          <w:rFonts w:ascii="GHEA Grapalat" w:eastAsiaTheme="minorHAnsi" w:hAnsi="GHEA Grapalat" w:cstheme="minorBidi"/>
          <w:rPrChange w:id="4912" w:author="Hayk-PC" w:date="2024-12-11T02:31:00Z">
            <w:rPr>
              <w:del w:id="4913" w:author="Hayk-PC" w:date="2024-12-11T02:04:00Z"/>
              <w:rFonts w:ascii="GHEA Grapalat" w:eastAsiaTheme="minorHAnsi" w:hAnsi="GHEA Grapalat" w:cstheme="minorBidi"/>
            </w:rPr>
          </w:rPrChange>
        </w:rPr>
      </w:pPr>
      <w:del w:id="4914" w:author="Hayk-PC" w:date="2024-12-11T02:04:00Z">
        <w:r w:rsidRPr="00DF1634" w:rsidDel="00740966">
          <w:rPr>
            <w:rFonts w:ascii="GHEA Grapalat" w:eastAsiaTheme="minorHAnsi" w:hAnsi="GHEA Grapalat" w:cstheme="minorBidi"/>
            <w:rPrChange w:id="4915" w:author="Hayk-PC" w:date="2024-12-11T02:31:00Z">
              <w:rPr>
                <w:rFonts w:ascii="GHEA Grapalat" w:eastAsiaTheme="minorHAnsi" w:hAnsi="GHEA Grapalat" w:cstheme="minorBidi"/>
              </w:rPr>
            </w:rPrChange>
          </w:rPr>
          <w:delText>6. Бенефициар предъявляет требование лицу, дающему гарантию, в письменной форме. К требованию прилагаются следующие документы:</w:delText>
        </w:r>
      </w:del>
    </w:p>
    <w:p w14:paraId="55ED15B3" w14:textId="4C4D4E96" w:rsidR="003E31E5" w:rsidRPr="00DF1634" w:rsidDel="00740966" w:rsidRDefault="003E31E5" w:rsidP="003E31E5">
      <w:pPr>
        <w:pStyle w:val="NormalWeb"/>
        <w:shd w:val="clear" w:color="auto" w:fill="FFFFFF"/>
        <w:ind w:firstLine="374"/>
        <w:contextualSpacing/>
        <w:jc w:val="both"/>
        <w:rPr>
          <w:del w:id="4916" w:author="Hayk-PC" w:date="2024-12-11T02:04:00Z"/>
          <w:rFonts w:ascii="GHEA Grapalat" w:eastAsiaTheme="minorHAnsi" w:hAnsi="GHEA Grapalat" w:cstheme="minorBidi"/>
          <w:rPrChange w:id="4917" w:author="Hayk-PC" w:date="2024-12-11T02:31:00Z">
            <w:rPr>
              <w:del w:id="4918" w:author="Hayk-PC" w:date="2024-12-11T02:04:00Z"/>
              <w:rFonts w:ascii="GHEA Grapalat" w:eastAsiaTheme="minorHAnsi" w:hAnsi="GHEA Grapalat" w:cstheme="minorBidi"/>
            </w:rPr>
          </w:rPrChange>
        </w:rPr>
      </w:pPr>
      <w:del w:id="4919" w:author="Hayk-PC" w:date="2024-12-11T02:04:00Z">
        <w:r w:rsidRPr="00DF1634" w:rsidDel="00740966">
          <w:rPr>
            <w:rFonts w:ascii="GHEA Grapalat" w:eastAsiaTheme="minorHAnsi" w:hAnsi="GHEA Grapalat" w:cstheme="minorBidi"/>
            <w:rPrChange w:id="4920" w:author="Hayk-PC" w:date="2024-12-11T02:31:00Z">
              <w:rPr>
                <w:rFonts w:ascii="GHEA Grapalat" w:eastAsiaTheme="minorHAnsi" w:hAnsi="GHEA Grapalat" w:cstheme="minorBidi"/>
              </w:rPr>
            </w:rPrChange>
          </w:rPr>
          <w:delText>1) копии заключенного договора N</w:delText>
        </w:r>
        <w:r w:rsidRPr="00DF1634" w:rsidDel="00740966">
          <w:rPr>
            <w:rFonts w:ascii="GHEA Grapalat" w:eastAsiaTheme="minorHAnsi" w:hAnsi="GHEA Grapalat" w:cstheme="minorBidi"/>
            <w:lang w:val="hy-AM"/>
            <w:rPrChange w:id="4921" w:author="Hayk-PC" w:date="2024-12-11T02:31:00Z">
              <w:rPr>
                <w:rFonts w:ascii="GHEA Grapalat" w:eastAsiaTheme="minorHAnsi" w:hAnsi="GHEA Grapalat" w:cstheme="minorBidi"/>
                <w:lang w:val="hy-AM"/>
              </w:rPr>
            </w:rPrChange>
          </w:rPr>
          <w:delText xml:space="preserve"> </w:delText>
        </w:r>
        <w:r w:rsidRPr="00DF1634" w:rsidDel="00740966">
          <w:rPr>
            <w:rFonts w:ascii="GHEA Grapalat" w:eastAsiaTheme="minorHAnsi" w:hAnsi="GHEA Grapalat" w:cstheme="minorBidi"/>
            <w:rPrChange w:id="4922" w:author="Hayk-PC" w:date="2024-12-11T02:31:00Z">
              <w:rPr>
                <w:rFonts w:ascii="GHEA Grapalat" w:eastAsiaTheme="minorHAnsi" w:hAnsi="GHEA Grapalat" w:cstheme="minorBidi"/>
              </w:rPr>
            </w:rPrChange>
          </w:rPr>
          <w:delText xml:space="preserve">_____________________, включая </w:delText>
        </w:r>
      </w:del>
    </w:p>
    <w:p w14:paraId="0366488D" w14:textId="298E8F37" w:rsidR="003E31E5" w:rsidRPr="00DF1634" w:rsidDel="00740966" w:rsidRDefault="003E31E5" w:rsidP="003E31E5">
      <w:pPr>
        <w:pStyle w:val="NormalWeb"/>
        <w:shd w:val="clear" w:color="auto" w:fill="FFFFFF"/>
        <w:contextualSpacing/>
        <w:jc w:val="both"/>
        <w:rPr>
          <w:del w:id="4923" w:author="Hayk-PC" w:date="2024-12-11T02:04:00Z"/>
          <w:rFonts w:ascii="GHEA Grapalat" w:eastAsiaTheme="minorHAnsi" w:hAnsi="GHEA Grapalat" w:cstheme="minorBidi"/>
          <w:sz w:val="18"/>
          <w:szCs w:val="18"/>
          <w:rPrChange w:id="4924" w:author="Hayk-PC" w:date="2024-12-11T02:31:00Z">
            <w:rPr>
              <w:del w:id="4925" w:author="Hayk-PC" w:date="2024-12-11T02:04:00Z"/>
              <w:rFonts w:ascii="GHEA Grapalat" w:eastAsiaTheme="minorHAnsi" w:hAnsi="GHEA Grapalat" w:cstheme="minorBidi"/>
              <w:sz w:val="18"/>
              <w:szCs w:val="18"/>
            </w:rPr>
          </w:rPrChange>
        </w:rPr>
      </w:pPr>
      <w:del w:id="4926" w:author="Hayk-PC" w:date="2024-12-11T02:04:00Z">
        <w:r w:rsidRPr="00DF1634" w:rsidDel="00740966">
          <w:rPr>
            <w:rFonts w:eastAsiaTheme="minorHAnsi" w:cstheme="minorBidi"/>
            <w:rPrChange w:id="4927" w:author="Hayk-PC" w:date="2024-12-11T02:31:00Z">
              <w:rPr>
                <w:rFonts w:eastAsiaTheme="minorHAnsi" w:cstheme="minorBidi"/>
              </w:rPr>
            </w:rPrChange>
          </w:rPr>
          <w:delText xml:space="preserve">                                                               </w:delText>
        </w:r>
        <w:r w:rsidRPr="00DF1634" w:rsidDel="00740966">
          <w:rPr>
            <w:rFonts w:ascii="GHEA Grapalat" w:eastAsiaTheme="minorHAnsi" w:hAnsi="GHEA Grapalat" w:cstheme="minorBidi"/>
            <w:sz w:val="18"/>
            <w:szCs w:val="18"/>
            <w:rPrChange w:id="4928" w:author="Hayk-PC" w:date="2024-12-11T02:31:00Z">
              <w:rPr>
                <w:rFonts w:ascii="GHEA Grapalat" w:eastAsiaTheme="minorHAnsi" w:hAnsi="GHEA Grapalat" w:cstheme="minorBidi"/>
                <w:sz w:val="18"/>
                <w:szCs w:val="18"/>
              </w:rPr>
            </w:rPrChange>
          </w:rPr>
          <w:delText>номер заключаемого договара</w:delText>
        </w:r>
      </w:del>
    </w:p>
    <w:p w14:paraId="05F9F882" w14:textId="242DFFAD" w:rsidR="003E31E5" w:rsidRPr="00DF1634" w:rsidDel="00740966" w:rsidRDefault="003E31E5" w:rsidP="003E31E5">
      <w:pPr>
        <w:pStyle w:val="NormalWeb"/>
        <w:shd w:val="clear" w:color="auto" w:fill="FFFFFF"/>
        <w:spacing w:before="0" w:beforeAutospacing="0" w:after="0" w:afterAutospacing="0"/>
        <w:ind w:firstLine="375"/>
        <w:jc w:val="both"/>
        <w:rPr>
          <w:del w:id="4929" w:author="Hayk-PC" w:date="2024-12-11T02:04:00Z"/>
          <w:rFonts w:ascii="GHEA Grapalat" w:eastAsiaTheme="minorHAnsi" w:hAnsi="GHEA Grapalat" w:cstheme="minorBidi"/>
          <w:rPrChange w:id="4930" w:author="Hayk-PC" w:date="2024-12-11T02:31:00Z">
            <w:rPr>
              <w:del w:id="4931" w:author="Hayk-PC" w:date="2024-12-11T02:04:00Z"/>
              <w:rFonts w:ascii="GHEA Grapalat" w:eastAsiaTheme="minorHAnsi" w:hAnsi="GHEA Grapalat" w:cstheme="minorBidi"/>
            </w:rPr>
          </w:rPrChange>
        </w:rPr>
      </w:pPr>
      <w:del w:id="4932" w:author="Hayk-PC" w:date="2024-12-11T02:04:00Z">
        <w:r w:rsidRPr="00DF1634" w:rsidDel="00740966">
          <w:rPr>
            <w:rFonts w:ascii="GHEA Grapalat" w:eastAsiaTheme="minorHAnsi" w:hAnsi="GHEA Grapalat" w:cstheme="minorBidi"/>
            <w:rPrChange w:id="4933" w:author="Hayk-PC" w:date="2024-12-11T02:31:00Z">
              <w:rPr>
                <w:rFonts w:ascii="GHEA Grapalat" w:eastAsiaTheme="minorHAnsi" w:hAnsi="GHEA Grapalat" w:cstheme="minorBidi"/>
              </w:rPr>
            </w:rPrChange>
          </w:rPr>
          <w:delText>копии внесенных  в него изменений, дополнительных соглашений,</w:delText>
        </w:r>
      </w:del>
    </w:p>
    <w:p w14:paraId="61BF37F1" w14:textId="13B65B9A" w:rsidR="003E31E5" w:rsidRPr="00DF1634" w:rsidDel="00740966" w:rsidRDefault="003E31E5" w:rsidP="003E31E5">
      <w:pPr>
        <w:pStyle w:val="NormalWeb"/>
        <w:shd w:val="clear" w:color="auto" w:fill="FFFFFF"/>
        <w:spacing w:before="0" w:beforeAutospacing="0" w:after="0" w:afterAutospacing="0"/>
        <w:ind w:firstLine="375"/>
        <w:jc w:val="both"/>
        <w:rPr>
          <w:del w:id="4934" w:author="Hayk-PC" w:date="2024-12-11T02:04:00Z"/>
          <w:rFonts w:ascii="GHEA Grapalat" w:eastAsiaTheme="minorHAnsi" w:hAnsi="GHEA Grapalat" w:cstheme="minorBidi"/>
          <w:rPrChange w:id="4935" w:author="Hayk-PC" w:date="2024-12-11T02:31:00Z">
            <w:rPr>
              <w:del w:id="4936" w:author="Hayk-PC" w:date="2024-12-11T02:04:00Z"/>
              <w:rFonts w:ascii="GHEA Grapalat" w:eastAsiaTheme="minorHAnsi" w:hAnsi="GHEA Grapalat" w:cstheme="minorBidi"/>
            </w:rPr>
          </w:rPrChange>
        </w:rPr>
      </w:pPr>
    </w:p>
    <w:p w14:paraId="7FD1F289" w14:textId="345CB021" w:rsidR="003E31E5" w:rsidRPr="00DF1634" w:rsidDel="00740966" w:rsidRDefault="003E31E5" w:rsidP="003E31E5">
      <w:pPr>
        <w:pStyle w:val="NormalWeb"/>
        <w:shd w:val="clear" w:color="auto" w:fill="FFFFFF"/>
        <w:spacing w:before="0" w:beforeAutospacing="0" w:after="0" w:afterAutospacing="0"/>
        <w:ind w:firstLine="375"/>
        <w:jc w:val="both"/>
        <w:rPr>
          <w:del w:id="4937" w:author="Hayk-PC" w:date="2024-12-11T02:04:00Z"/>
          <w:rFonts w:ascii="GHEA Grapalat" w:eastAsiaTheme="minorHAnsi" w:hAnsi="GHEA Grapalat" w:cstheme="minorBidi"/>
          <w:rPrChange w:id="4938" w:author="Hayk-PC" w:date="2024-12-11T02:31:00Z">
            <w:rPr>
              <w:del w:id="4939" w:author="Hayk-PC" w:date="2024-12-11T02:04:00Z"/>
              <w:rFonts w:ascii="GHEA Grapalat" w:eastAsiaTheme="minorHAnsi" w:hAnsi="GHEA Grapalat" w:cstheme="minorBidi"/>
            </w:rPr>
          </w:rPrChange>
        </w:rPr>
      </w:pPr>
      <w:del w:id="4940" w:author="Hayk-PC" w:date="2024-12-11T02:04:00Z">
        <w:r w:rsidRPr="00DF1634" w:rsidDel="00740966">
          <w:rPr>
            <w:rFonts w:ascii="GHEA Grapalat" w:eastAsiaTheme="minorHAnsi" w:hAnsi="GHEA Grapalat" w:cstheme="minorBidi"/>
            <w:rPrChange w:id="4941" w:author="Hayk-PC" w:date="2024-12-11T02:31:00Z">
              <w:rPr>
                <w:rFonts w:ascii="GHEA Grapalat" w:eastAsiaTheme="minorHAnsi" w:hAnsi="GHEA Grapalat" w:cstheme="minorBidi"/>
              </w:rPr>
            </w:rPrChange>
          </w:rPr>
          <w:delText xml:space="preserve">2) уведомление об одностороннем расторжении контракта бенефициаром опубликованное в бюллетене действующем по адресу </w:delText>
        </w:r>
        <w:r w:rsidR="00C82F2F" w:rsidRPr="00DF1634" w:rsidDel="00740966">
          <w:rPr>
            <w:rPrChange w:id="4942" w:author="Hayk-PC" w:date="2024-12-11T02:31:00Z">
              <w:rPr/>
            </w:rPrChange>
          </w:rPr>
          <w:fldChar w:fldCharType="begin"/>
        </w:r>
        <w:r w:rsidR="00C82F2F" w:rsidRPr="00DF1634" w:rsidDel="00740966">
          <w:rPr>
            <w:rPrChange w:id="4943" w:author="Hayk-PC" w:date="2024-12-11T02:31:00Z">
              <w:rPr/>
            </w:rPrChange>
          </w:rPr>
          <w:delInstrText xml:space="preserve"> HYPERLINK "http://www.procurement.am" </w:delInstrText>
        </w:r>
        <w:r w:rsidR="00C82F2F" w:rsidRPr="00DF1634" w:rsidDel="00740966">
          <w:rPr>
            <w:rPrChange w:id="4944" w:author="Hayk-PC" w:date="2024-12-11T02:31:00Z">
              <w:rPr/>
            </w:rPrChange>
          </w:rPr>
          <w:fldChar w:fldCharType="separate"/>
        </w:r>
        <w:r w:rsidRPr="00DF1634" w:rsidDel="00740966">
          <w:rPr>
            <w:rStyle w:val="Hyperlink"/>
            <w:rFonts w:ascii="GHEA Grapalat" w:hAnsi="GHEA Grapalat"/>
            <w:color w:val="auto"/>
            <w:sz w:val="20"/>
            <w:szCs w:val="20"/>
            <w:lang w:val="hy-AM"/>
            <w:rPrChange w:id="4945" w:author="Hayk-PC" w:date="2024-12-11T02:31:00Z">
              <w:rPr>
                <w:rStyle w:val="Hyperlink"/>
                <w:rFonts w:ascii="GHEA Grapalat" w:hAnsi="GHEA Grapalat"/>
                <w:color w:val="auto"/>
                <w:sz w:val="20"/>
                <w:szCs w:val="20"/>
                <w:lang w:val="hy-AM"/>
              </w:rPr>
            </w:rPrChange>
          </w:rPr>
          <w:delText>www.procurement.am</w:delText>
        </w:r>
        <w:r w:rsidR="00C82F2F" w:rsidRPr="00DF1634" w:rsidDel="00740966">
          <w:rPr>
            <w:rStyle w:val="Hyperlink"/>
            <w:rFonts w:ascii="GHEA Grapalat" w:hAnsi="GHEA Grapalat"/>
            <w:color w:val="auto"/>
            <w:sz w:val="20"/>
            <w:szCs w:val="20"/>
            <w:lang w:val="hy-AM"/>
            <w:rPrChange w:id="4946" w:author="Hayk-PC" w:date="2024-12-11T02:31:00Z">
              <w:rPr>
                <w:rStyle w:val="Hyperlink"/>
                <w:rFonts w:ascii="GHEA Grapalat" w:hAnsi="GHEA Grapalat"/>
                <w:color w:val="auto"/>
                <w:sz w:val="20"/>
                <w:szCs w:val="20"/>
                <w:lang w:val="hy-AM"/>
              </w:rPr>
            </w:rPrChange>
          </w:rPr>
          <w:fldChar w:fldCharType="end"/>
        </w:r>
        <w:r w:rsidRPr="00DF1634" w:rsidDel="00740966">
          <w:rPr>
            <w:rFonts w:ascii="GHEA Grapalat" w:eastAsiaTheme="minorHAnsi" w:hAnsi="GHEA Grapalat" w:cstheme="minorBidi"/>
            <w:rPrChange w:id="4947" w:author="Hayk-PC" w:date="2024-12-11T02:31:00Z">
              <w:rPr>
                <w:rFonts w:ascii="GHEA Grapalat" w:eastAsiaTheme="minorHAnsi" w:hAnsi="GHEA Grapalat" w:cstheme="minorBidi"/>
              </w:rPr>
            </w:rPrChange>
          </w:rPr>
          <w:delText xml:space="preserve"> .</w:delText>
        </w:r>
      </w:del>
    </w:p>
    <w:p w14:paraId="345277BE" w14:textId="62DDA712" w:rsidR="003E31E5" w:rsidRPr="00DF1634" w:rsidDel="00740966" w:rsidRDefault="003E31E5" w:rsidP="003E31E5">
      <w:pPr>
        <w:pStyle w:val="NormalWeb"/>
        <w:shd w:val="clear" w:color="auto" w:fill="FFFFFF"/>
        <w:spacing w:before="0" w:beforeAutospacing="0" w:after="0" w:afterAutospacing="0"/>
        <w:ind w:firstLine="375"/>
        <w:jc w:val="both"/>
        <w:rPr>
          <w:del w:id="4948" w:author="Hayk-PC" w:date="2024-12-11T02:04:00Z"/>
          <w:rFonts w:ascii="GHEA Grapalat" w:eastAsiaTheme="minorHAnsi" w:hAnsi="GHEA Grapalat" w:cstheme="minorBidi"/>
          <w:rPrChange w:id="4949" w:author="Hayk-PC" w:date="2024-12-11T02:31:00Z">
            <w:rPr>
              <w:del w:id="4950" w:author="Hayk-PC" w:date="2024-12-11T02:04:00Z"/>
              <w:rFonts w:ascii="GHEA Grapalat" w:eastAsiaTheme="minorHAnsi" w:hAnsi="GHEA Grapalat" w:cstheme="minorBidi"/>
            </w:rPr>
          </w:rPrChange>
        </w:rPr>
      </w:pPr>
    </w:p>
    <w:p w14:paraId="5AC8852B" w14:textId="7864381B" w:rsidR="00240609" w:rsidRPr="00DF1634" w:rsidDel="00740966" w:rsidRDefault="003E31E5" w:rsidP="00240609">
      <w:pPr>
        <w:pStyle w:val="NormalWeb"/>
        <w:shd w:val="clear" w:color="auto" w:fill="FFFFFF"/>
        <w:spacing w:before="0" w:beforeAutospacing="0" w:after="0" w:afterAutospacing="0"/>
        <w:ind w:firstLine="375"/>
        <w:jc w:val="both"/>
        <w:rPr>
          <w:del w:id="4951" w:author="Hayk-PC" w:date="2024-12-11T02:04:00Z"/>
          <w:rFonts w:ascii="GHEA Grapalat" w:eastAsiaTheme="minorHAnsi" w:hAnsi="GHEA Grapalat" w:cstheme="minorBidi"/>
          <w:rPrChange w:id="4952" w:author="Hayk-PC" w:date="2024-12-11T02:31:00Z">
            <w:rPr>
              <w:del w:id="4953" w:author="Hayk-PC" w:date="2024-12-11T02:04:00Z"/>
              <w:rFonts w:ascii="GHEA Grapalat" w:eastAsiaTheme="minorHAnsi" w:hAnsi="GHEA Grapalat" w:cstheme="minorBidi"/>
            </w:rPr>
          </w:rPrChange>
        </w:rPr>
      </w:pPr>
      <w:del w:id="4954" w:author="Hayk-PC" w:date="2024-12-11T02:04:00Z">
        <w:r w:rsidRPr="00DF1634" w:rsidDel="00740966">
          <w:rPr>
            <w:rFonts w:ascii="GHEA Grapalat" w:eastAsiaTheme="minorHAnsi" w:hAnsi="GHEA Grapalat" w:cstheme="minorBidi"/>
            <w:rPrChange w:id="4955" w:author="Hayk-PC" w:date="2024-12-11T02:31:00Z">
              <w:rPr>
                <w:rFonts w:ascii="GHEA Grapalat" w:eastAsiaTheme="minorHAnsi" w:hAnsi="GHEA Grapalat" w:cstheme="minorBidi"/>
              </w:rPr>
            </w:rPrChange>
          </w:rPr>
          <w:delText xml:space="preserve">3) </w:delText>
        </w:r>
        <w:r w:rsidR="00240609" w:rsidRPr="00DF1634" w:rsidDel="00740966">
          <w:rPr>
            <w:rFonts w:ascii="GHEA Grapalat" w:eastAsiaTheme="minorHAnsi" w:hAnsi="GHEA Grapalat" w:cstheme="minorBidi"/>
            <w:lang w:val="hy-AM"/>
            <w:rPrChange w:id="4956" w:author="Hayk-PC" w:date="2024-12-11T02:31:00Z">
              <w:rPr>
                <w:rFonts w:ascii="GHEA Grapalat" w:eastAsiaTheme="minorHAnsi" w:hAnsi="GHEA Grapalat" w:cstheme="minorBidi"/>
                <w:lang w:val="hy-AM"/>
              </w:rPr>
            </w:rPrChange>
          </w:rPr>
          <w:delText xml:space="preserve">двухсторонне </w:delText>
        </w:r>
        <w:r w:rsidR="00240609" w:rsidRPr="00DF1634" w:rsidDel="00740966">
          <w:rPr>
            <w:rFonts w:ascii="GHEA Grapalat" w:eastAsiaTheme="minorHAnsi" w:hAnsi="GHEA Grapalat" w:cstheme="minorBidi"/>
            <w:rPrChange w:id="4957" w:author="Hayk-PC" w:date="2024-12-11T02:31:00Z">
              <w:rPr>
                <w:rFonts w:ascii="GHEA Grapalat" w:eastAsiaTheme="minorHAnsi" w:hAnsi="GHEA Grapalat" w:cstheme="minorBidi"/>
              </w:rPr>
            </w:rPrChange>
          </w:rPr>
          <w:delText>утвержденный в рамках договора между бенефициаром и принципалом акт (акты) приема-передачи или его</w:delText>
        </w:r>
        <w:r w:rsidR="00240609" w:rsidRPr="00DF1634" w:rsidDel="00740966">
          <w:rPr>
            <w:rFonts w:ascii="GHEA Grapalat" w:eastAsiaTheme="minorHAnsi" w:hAnsi="GHEA Grapalat" w:cstheme="minorBidi"/>
            <w:lang w:val="hy-AM"/>
            <w:rPrChange w:id="4958" w:author="Hayk-PC" w:date="2024-12-11T02:31:00Z">
              <w:rPr>
                <w:rFonts w:ascii="GHEA Grapalat" w:eastAsiaTheme="minorHAnsi" w:hAnsi="GHEA Grapalat" w:cstheme="minorBidi"/>
                <w:lang w:val="hy-AM"/>
              </w:rPr>
            </w:rPrChange>
          </w:rPr>
          <w:delText xml:space="preserve"> </w:delText>
        </w:r>
        <w:r w:rsidR="00240609" w:rsidRPr="00DF1634" w:rsidDel="00740966">
          <w:rPr>
            <w:rFonts w:ascii="GHEA Grapalat" w:eastAsiaTheme="minorHAnsi" w:hAnsi="GHEA Grapalat" w:cstheme="minorBidi"/>
            <w:rPrChange w:id="4959" w:author="Hayk-PC" w:date="2024-12-11T02:31:00Z">
              <w:rPr>
                <w:rFonts w:ascii="GHEA Grapalat" w:eastAsiaTheme="minorHAnsi" w:hAnsi="GHEA Grapalat" w:cstheme="minorBidi"/>
              </w:rPr>
            </w:rPrChange>
          </w:rPr>
          <w:delText>(</w:delText>
        </w:r>
        <w:r w:rsidR="00240609" w:rsidRPr="00DF1634" w:rsidDel="00740966">
          <w:rPr>
            <w:rFonts w:ascii="GHEA Grapalat" w:eastAsiaTheme="minorHAnsi" w:hAnsi="GHEA Grapalat" w:cstheme="minorBidi"/>
            <w:lang w:val="hy-AM"/>
            <w:rPrChange w:id="4960" w:author="Hayk-PC" w:date="2024-12-11T02:31:00Z">
              <w:rPr>
                <w:rFonts w:ascii="GHEA Grapalat" w:eastAsiaTheme="minorHAnsi" w:hAnsi="GHEA Grapalat" w:cstheme="minorBidi"/>
                <w:lang w:val="hy-AM"/>
              </w:rPr>
            </w:rPrChange>
          </w:rPr>
          <w:delText>их</w:delText>
        </w:r>
        <w:r w:rsidR="00240609" w:rsidRPr="00DF1634" w:rsidDel="00740966">
          <w:rPr>
            <w:rFonts w:ascii="GHEA Grapalat" w:eastAsiaTheme="minorHAnsi" w:hAnsi="GHEA Grapalat" w:cstheme="minorBidi"/>
            <w:rPrChange w:id="4961" w:author="Hayk-PC" w:date="2024-12-11T02:31:00Z">
              <w:rPr>
                <w:rFonts w:ascii="GHEA Grapalat" w:eastAsiaTheme="minorHAnsi" w:hAnsi="GHEA Grapalat" w:cstheme="minorBidi"/>
              </w:rPr>
            </w:rPrChange>
          </w:rPr>
          <w:delText xml:space="preserve">) копии. </w:delText>
        </w:r>
      </w:del>
    </w:p>
    <w:p w14:paraId="59A9B7F5" w14:textId="37C95626" w:rsidR="00A11DA5" w:rsidRPr="00DF1634" w:rsidDel="00740966" w:rsidRDefault="00A11DA5" w:rsidP="00A11DA5">
      <w:pPr>
        <w:pStyle w:val="NormalWeb"/>
        <w:shd w:val="clear" w:color="auto" w:fill="FFFFFF"/>
        <w:spacing w:before="0" w:beforeAutospacing="0" w:after="0" w:afterAutospacing="0"/>
        <w:ind w:firstLine="375"/>
        <w:jc w:val="both"/>
        <w:rPr>
          <w:del w:id="4962" w:author="Hayk-PC" w:date="2024-12-11T02:04:00Z"/>
          <w:rFonts w:ascii="GHEA Grapalat" w:eastAsiaTheme="minorHAnsi" w:hAnsi="GHEA Grapalat" w:cstheme="minorBidi"/>
          <w:rPrChange w:id="4963" w:author="Hayk-PC" w:date="2024-12-11T02:31:00Z">
            <w:rPr>
              <w:del w:id="4964" w:author="Hayk-PC" w:date="2024-12-11T02:04:00Z"/>
              <w:rFonts w:ascii="GHEA Grapalat" w:eastAsiaTheme="minorHAnsi" w:hAnsi="GHEA Grapalat" w:cstheme="minorBidi"/>
            </w:rPr>
          </w:rPrChange>
        </w:rPr>
      </w:pPr>
    </w:p>
    <w:p w14:paraId="5F031D13" w14:textId="381CE5C7" w:rsidR="003E31E5" w:rsidRPr="00DF1634" w:rsidDel="00740966" w:rsidRDefault="003E31E5" w:rsidP="003E31E5">
      <w:pPr>
        <w:pStyle w:val="NormalWeb"/>
        <w:shd w:val="clear" w:color="auto" w:fill="FFFFFF"/>
        <w:spacing w:before="0" w:beforeAutospacing="0" w:after="0" w:afterAutospacing="0"/>
        <w:ind w:firstLine="375"/>
        <w:jc w:val="both"/>
        <w:rPr>
          <w:del w:id="4965" w:author="Hayk-PC" w:date="2024-12-11T02:04:00Z"/>
          <w:rFonts w:ascii="GHEA Grapalat" w:eastAsiaTheme="minorHAnsi" w:hAnsi="GHEA Grapalat" w:cstheme="minorBidi"/>
          <w:rPrChange w:id="4966" w:author="Hayk-PC" w:date="2024-12-11T02:31:00Z">
            <w:rPr>
              <w:del w:id="4967" w:author="Hayk-PC" w:date="2024-12-11T02:04:00Z"/>
              <w:rFonts w:ascii="GHEA Grapalat" w:eastAsiaTheme="minorHAnsi" w:hAnsi="GHEA Grapalat" w:cstheme="minorBidi"/>
            </w:rPr>
          </w:rPrChange>
        </w:rPr>
      </w:pPr>
      <w:del w:id="4968" w:author="Hayk-PC" w:date="2024-12-11T02:04:00Z">
        <w:r w:rsidRPr="00DF1634" w:rsidDel="00740966">
          <w:rPr>
            <w:rFonts w:ascii="GHEA Grapalat" w:eastAsiaTheme="minorHAnsi" w:hAnsi="GHEA Grapalat" w:cstheme="minorBidi"/>
            <w:rPrChange w:id="4969" w:author="Hayk-PC" w:date="2024-12-11T02:31:00Z">
              <w:rPr>
                <w:rFonts w:ascii="GHEA Grapalat" w:eastAsiaTheme="minorHAnsi" w:hAnsi="GHEA Grapalat" w:cstheme="minorBidi"/>
              </w:rPr>
            </w:rPrChange>
          </w:rPr>
          <w:delText>7.</w:delText>
        </w:r>
        <w:r w:rsidRPr="00DF1634" w:rsidDel="00740966">
          <w:rPr>
            <w:rPrChange w:id="4970" w:author="Hayk-PC" w:date="2024-12-11T02:31:00Z">
              <w:rPr/>
            </w:rPrChange>
          </w:rPr>
          <w:delText xml:space="preserve"> </w:delText>
        </w:r>
        <w:r w:rsidRPr="00DF1634" w:rsidDel="00740966">
          <w:rPr>
            <w:rFonts w:ascii="GHEA Grapalat" w:eastAsiaTheme="minorHAnsi" w:hAnsi="GHEA Grapalat" w:cstheme="minorBidi"/>
            <w:rPrChange w:id="4971" w:author="Hayk-PC" w:date="2024-12-11T02:31:00Z">
              <w:rPr>
                <w:rFonts w:ascii="GHEA Grapalat" w:eastAsiaTheme="minorHAnsi" w:hAnsi="GHEA Grapalat" w:cstheme="minorBidi"/>
              </w:rPr>
            </w:rPrChange>
          </w:rPr>
          <w:delTex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delText>
        </w:r>
      </w:del>
    </w:p>
    <w:p w14:paraId="157F5166" w14:textId="47A7D830" w:rsidR="003E31E5" w:rsidRPr="00DF1634" w:rsidDel="00740966" w:rsidRDefault="003E31E5" w:rsidP="003E31E5">
      <w:pPr>
        <w:pStyle w:val="NormalWeb"/>
        <w:shd w:val="clear" w:color="auto" w:fill="FFFFFF"/>
        <w:spacing w:before="0" w:beforeAutospacing="0" w:after="0" w:afterAutospacing="0"/>
        <w:ind w:firstLine="375"/>
        <w:jc w:val="both"/>
        <w:rPr>
          <w:del w:id="4972" w:author="Hayk-PC" w:date="2024-12-11T02:04:00Z"/>
          <w:rFonts w:ascii="GHEA Grapalat" w:eastAsiaTheme="minorHAnsi" w:hAnsi="GHEA Grapalat" w:cstheme="minorBidi"/>
          <w:rPrChange w:id="4973" w:author="Hayk-PC" w:date="2024-12-11T02:31:00Z">
            <w:rPr>
              <w:del w:id="4974" w:author="Hayk-PC" w:date="2024-12-11T02:04:00Z"/>
              <w:rFonts w:ascii="GHEA Grapalat" w:eastAsiaTheme="minorHAnsi" w:hAnsi="GHEA Grapalat" w:cstheme="minorBidi"/>
            </w:rPr>
          </w:rPrChange>
        </w:rPr>
      </w:pPr>
    </w:p>
    <w:p w14:paraId="50627452" w14:textId="5A20FF1A" w:rsidR="003E31E5" w:rsidRPr="00DF1634" w:rsidDel="00740966" w:rsidRDefault="003E31E5" w:rsidP="003E31E5">
      <w:pPr>
        <w:pStyle w:val="NormalWeb"/>
        <w:shd w:val="clear" w:color="auto" w:fill="FFFFFF"/>
        <w:spacing w:before="0" w:beforeAutospacing="0" w:after="0" w:afterAutospacing="0"/>
        <w:ind w:firstLine="375"/>
        <w:jc w:val="both"/>
        <w:rPr>
          <w:del w:id="4975" w:author="Hayk-PC" w:date="2024-12-11T02:04:00Z"/>
          <w:rFonts w:ascii="GHEA Grapalat" w:eastAsiaTheme="minorHAnsi" w:hAnsi="GHEA Grapalat" w:cstheme="minorBidi"/>
          <w:rPrChange w:id="4976" w:author="Hayk-PC" w:date="2024-12-11T02:31:00Z">
            <w:rPr>
              <w:del w:id="4977" w:author="Hayk-PC" w:date="2024-12-11T02:04:00Z"/>
              <w:rFonts w:ascii="GHEA Grapalat" w:eastAsiaTheme="minorHAnsi" w:hAnsi="GHEA Grapalat" w:cstheme="minorBidi"/>
            </w:rPr>
          </w:rPrChange>
        </w:rPr>
      </w:pPr>
      <w:del w:id="4978" w:author="Hayk-PC" w:date="2024-12-11T02:04:00Z">
        <w:r w:rsidRPr="00DF1634" w:rsidDel="00740966">
          <w:rPr>
            <w:rFonts w:ascii="GHEA Grapalat" w:eastAsiaTheme="minorHAnsi" w:hAnsi="GHEA Grapalat" w:cstheme="minorBidi"/>
            <w:rPrChange w:id="4979" w:author="Hayk-PC" w:date="2024-12-11T02:31:00Z">
              <w:rPr>
                <w:rFonts w:ascii="GHEA Grapalat" w:eastAsiaTheme="minorHAnsi" w:hAnsi="GHEA Grapalat" w:cstheme="minorBidi"/>
              </w:rPr>
            </w:rPrChange>
          </w:rPr>
          <w:delText>8.</w:delText>
        </w:r>
        <w:r w:rsidRPr="00DF1634" w:rsidDel="00740966">
          <w:rPr>
            <w:rPrChange w:id="4980" w:author="Hayk-PC" w:date="2024-12-11T02:31:00Z">
              <w:rPr/>
            </w:rPrChange>
          </w:rPr>
          <w:delText xml:space="preserve"> </w:delText>
        </w:r>
        <w:r w:rsidRPr="00DF1634" w:rsidDel="00740966">
          <w:rPr>
            <w:rFonts w:ascii="GHEA Grapalat" w:eastAsiaTheme="minorHAnsi" w:hAnsi="GHEA Grapalat" w:cstheme="minorBidi"/>
            <w:rPrChange w:id="4981" w:author="Hayk-PC" w:date="2024-12-11T02:31:00Z">
              <w:rPr>
                <w:rFonts w:ascii="GHEA Grapalat" w:eastAsiaTheme="minorHAnsi" w:hAnsi="GHEA Grapalat" w:cstheme="minorBidi"/>
              </w:rPr>
            </w:rPrChange>
          </w:rPr>
          <w:delText>Лицо, выдающее гарантию, отклоняет требование бенефициара, если:</w:delText>
        </w:r>
      </w:del>
    </w:p>
    <w:p w14:paraId="6C154574" w14:textId="4E33B65F" w:rsidR="003E31E5" w:rsidRPr="00DF1634" w:rsidDel="00740966" w:rsidRDefault="003E31E5" w:rsidP="003E31E5">
      <w:pPr>
        <w:pStyle w:val="NormalWeb"/>
        <w:shd w:val="clear" w:color="auto" w:fill="FFFFFF"/>
        <w:spacing w:before="0" w:beforeAutospacing="0" w:after="0" w:afterAutospacing="0"/>
        <w:ind w:firstLine="375"/>
        <w:jc w:val="both"/>
        <w:rPr>
          <w:del w:id="4982" w:author="Hayk-PC" w:date="2024-12-11T02:04:00Z"/>
          <w:rFonts w:ascii="GHEA Grapalat" w:eastAsiaTheme="minorHAnsi" w:hAnsi="GHEA Grapalat" w:cstheme="minorBidi"/>
          <w:rPrChange w:id="4983" w:author="Hayk-PC" w:date="2024-12-11T02:31:00Z">
            <w:rPr>
              <w:del w:id="4984" w:author="Hayk-PC" w:date="2024-12-11T02:04:00Z"/>
              <w:rFonts w:ascii="GHEA Grapalat" w:eastAsiaTheme="minorHAnsi" w:hAnsi="GHEA Grapalat" w:cstheme="minorBidi"/>
            </w:rPr>
          </w:rPrChange>
        </w:rPr>
      </w:pPr>
      <w:del w:id="4985" w:author="Hayk-PC" w:date="2024-12-11T02:04:00Z">
        <w:r w:rsidRPr="00DF1634" w:rsidDel="00740966">
          <w:rPr>
            <w:rFonts w:ascii="GHEA Grapalat" w:eastAsiaTheme="minorHAnsi" w:hAnsi="GHEA Grapalat" w:cstheme="minorBidi"/>
            <w:rPrChange w:id="4986" w:author="Hayk-PC" w:date="2024-12-11T02:31:00Z">
              <w:rPr>
                <w:rFonts w:ascii="GHEA Grapalat" w:eastAsiaTheme="minorHAnsi" w:hAnsi="GHEA Grapalat" w:cstheme="minorBidi"/>
              </w:rPr>
            </w:rPrChange>
          </w:rPr>
          <w:delText>1) требование или прилагаемые документы не соответствуют условиям настоящей гарантии,</w:delText>
        </w:r>
      </w:del>
    </w:p>
    <w:p w14:paraId="071660EA" w14:textId="16575161" w:rsidR="003E31E5" w:rsidRPr="00DF1634" w:rsidDel="00740966" w:rsidRDefault="003E31E5" w:rsidP="003E31E5">
      <w:pPr>
        <w:pStyle w:val="NormalWeb"/>
        <w:shd w:val="clear" w:color="auto" w:fill="FFFFFF"/>
        <w:spacing w:before="0" w:beforeAutospacing="0" w:after="0" w:afterAutospacing="0"/>
        <w:ind w:firstLine="375"/>
        <w:rPr>
          <w:del w:id="4987" w:author="Hayk-PC" w:date="2024-12-11T02:04:00Z"/>
          <w:rFonts w:ascii="GHEA Grapalat" w:eastAsiaTheme="minorHAnsi" w:hAnsi="GHEA Grapalat" w:cstheme="minorBidi"/>
          <w:rPrChange w:id="4988" w:author="Hayk-PC" w:date="2024-12-11T02:31:00Z">
            <w:rPr>
              <w:del w:id="4989" w:author="Hayk-PC" w:date="2024-12-11T02:04:00Z"/>
              <w:rFonts w:ascii="GHEA Grapalat" w:eastAsiaTheme="minorHAnsi" w:hAnsi="GHEA Grapalat" w:cstheme="minorBidi"/>
            </w:rPr>
          </w:rPrChange>
        </w:rPr>
      </w:pPr>
      <w:del w:id="4990" w:author="Hayk-PC" w:date="2024-12-11T02:04:00Z">
        <w:r w:rsidRPr="00DF1634" w:rsidDel="00740966">
          <w:rPr>
            <w:rFonts w:ascii="GHEA Grapalat" w:eastAsiaTheme="minorHAnsi" w:hAnsi="GHEA Grapalat" w:cstheme="minorBidi"/>
            <w:rPrChange w:id="4991" w:author="Hayk-PC" w:date="2024-12-11T02:31:00Z">
              <w:rPr>
                <w:rFonts w:ascii="GHEA Grapalat" w:eastAsiaTheme="minorHAnsi" w:hAnsi="GHEA Grapalat" w:cstheme="minorBidi"/>
              </w:rPr>
            </w:rPrChange>
          </w:rPr>
          <w:delText>2) требование представлено по истечении срока, установленного гарантией.</w:delText>
        </w:r>
      </w:del>
    </w:p>
    <w:p w14:paraId="0090A889" w14:textId="2ED9B854" w:rsidR="003E31E5" w:rsidRPr="00DF1634" w:rsidDel="00740966" w:rsidRDefault="003E31E5" w:rsidP="003E31E5">
      <w:pPr>
        <w:pStyle w:val="NormalWeb"/>
        <w:shd w:val="clear" w:color="auto" w:fill="FFFFFF"/>
        <w:spacing w:before="0" w:beforeAutospacing="0" w:after="0" w:afterAutospacing="0"/>
        <w:ind w:firstLine="375"/>
        <w:rPr>
          <w:del w:id="4992" w:author="Hayk-PC" w:date="2024-12-11T02:04:00Z"/>
          <w:rFonts w:ascii="GHEA Grapalat" w:eastAsiaTheme="minorHAnsi" w:hAnsi="GHEA Grapalat" w:cstheme="minorBidi"/>
          <w:rPrChange w:id="4993" w:author="Hayk-PC" w:date="2024-12-11T02:31:00Z">
            <w:rPr>
              <w:del w:id="4994" w:author="Hayk-PC" w:date="2024-12-11T02:04:00Z"/>
              <w:rFonts w:ascii="GHEA Grapalat" w:eastAsiaTheme="minorHAnsi" w:hAnsi="GHEA Grapalat" w:cstheme="minorBidi"/>
            </w:rPr>
          </w:rPrChange>
        </w:rPr>
      </w:pPr>
    </w:p>
    <w:p w14:paraId="489E33BC" w14:textId="0332913E" w:rsidR="003E31E5" w:rsidRPr="00DF1634" w:rsidDel="00740966" w:rsidRDefault="003E31E5" w:rsidP="003E31E5">
      <w:pPr>
        <w:pStyle w:val="NormalWeb"/>
        <w:shd w:val="clear" w:color="auto" w:fill="FFFFFF"/>
        <w:spacing w:before="0" w:beforeAutospacing="0" w:after="0" w:afterAutospacing="0"/>
        <w:ind w:firstLine="375"/>
        <w:rPr>
          <w:del w:id="4995" w:author="Hayk-PC" w:date="2024-12-11T02:04:00Z"/>
          <w:rFonts w:ascii="GHEA Grapalat" w:eastAsiaTheme="minorHAnsi" w:hAnsi="GHEA Grapalat" w:cstheme="minorBidi"/>
          <w:rPrChange w:id="4996" w:author="Hayk-PC" w:date="2024-12-11T02:31:00Z">
            <w:rPr>
              <w:del w:id="4997" w:author="Hayk-PC" w:date="2024-12-11T02:04:00Z"/>
              <w:rFonts w:ascii="GHEA Grapalat" w:eastAsiaTheme="minorHAnsi" w:hAnsi="GHEA Grapalat" w:cstheme="minorBidi"/>
            </w:rPr>
          </w:rPrChange>
        </w:rPr>
      </w:pPr>
      <w:del w:id="4998" w:author="Hayk-PC" w:date="2024-12-11T02:04:00Z">
        <w:r w:rsidRPr="00DF1634" w:rsidDel="00740966">
          <w:rPr>
            <w:rFonts w:ascii="GHEA Grapalat" w:eastAsiaTheme="minorHAnsi" w:hAnsi="GHEA Grapalat" w:cstheme="minorBidi"/>
            <w:rPrChange w:id="4999" w:author="Hayk-PC" w:date="2024-12-11T02:31:00Z">
              <w:rPr>
                <w:rFonts w:ascii="GHEA Grapalat" w:eastAsiaTheme="minorHAnsi" w:hAnsi="GHEA Grapalat" w:cstheme="minorBidi"/>
              </w:rPr>
            </w:rPrChange>
          </w:rPr>
          <w:delTex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delText>
        </w:r>
      </w:del>
    </w:p>
    <w:p w14:paraId="78339454" w14:textId="5D4D2188" w:rsidR="003E31E5" w:rsidRPr="00DF1634" w:rsidDel="00740966" w:rsidRDefault="003E31E5" w:rsidP="003E31E5">
      <w:pPr>
        <w:pStyle w:val="NormalWeb"/>
        <w:shd w:val="clear" w:color="auto" w:fill="FFFFFF"/>
        <w:spacing w:before="0" w:beforeAutospacing="0" w:after="0" w:afterAutospacing="0"/>
        <w:ind w:firstLine="375"/>
        <w:rPr>
          <w:del w:id="5000" w:author="Hayk-PC" w:date="2024-12-11T02:04:00Z"/>
          <w:rFonts w:ascii="GHEA Grapalat" w:eastAsiaTheme="minorHAnsi" w:hAnsi="GHEA Grapalat" w:cstheme="minorBidi"/>
          <w:rPrChange w:id="5001" w:author="Hayk-PC" w:date="2024-12-11T02:31:00Z">
            <w:rPr>
              <w:del w:id="5002" w:author="Hayk-PC" w:date="2024-12-11T02:04:00Z"/>
              <w:rFonts w:ascii="GHEA Grapalat" w:eastAsiaTheme="minorHAnsi" w:hAnsi="GHEA Grapalat" w:cstheme="minorBidi"/>
            </w:rPr>
          </w:rPrChange>
        </w:rPr>
      </w:pPr>
      <w:del w:id="5003" w:author="Hayk-PC" w:date="2024-12-11T02:04:00Z">
        <w:r w:rsidRPr="00DF1634" w:rsidDel="00740966">
          <w:rPr>
            <w:rFonts w:ascii="GHEA Grapalat" w:eastAsiaTheme="minorHAnsi" w:hAnsi="GHEA Grapalat" w:cstheme="minorBidi"/>
            <w:rPrChange w:id="5004" w:author="Hayk-PC" w:date="2024-12-11T02:31:00Z">
              <w:rPr>
                <w:rFonts w:ascii="GHEA Grapalat" w:eastAsiaTheme="minorHAnsi" w:hAnsi="GHEA Grapalat" w:cstheme="minorBidi"/>
              </w:rPr>
            </w:rPrChange>
          </w:rPr>
          <w:delText xml:space="preserve"> 10. К настоящей гарантии применяются соответствующие положения Гражданского кодекса Республики Армения</w:delText>
        </w:r>
      </w:del>
    </w:p>
    <w:p w14:paraId="6DCE486F" w14:textId="39072157" w:rsidR="003E31E5" w:rsidRPr="00DF1634" w:rsidDel="00740966" w:rsidRDefault="003E31E5" w:rsidP="003E31E5">
      <w:pPr>
        <w:pStyle w:val="NormalWeb"/>
        <w:shd w:val="clear" w:color="auto" w:fill="FFFFFF"/>
        <w:spacing w:before="0" w:beforeAutospacing="0" w:after="0" w:afterAutospacing="0"/>
        <w:ind w:firstLine="375"/>
        <w:jc w:val="both"/>
        <w:rPr>
          <w:del w:id="5005" w:author="Hayk-PC" w:date="2024-12-11T02:04:00Z"/>
          <w:rFonts w:ascii="GHEA Grapalat" w:eastAsiaTheme="minorHAnsi" w:hAnsi="GHEA Grapalat" w:cstheme="minorBidi"/>
          <w:rPrChange w:id="5006" w:author="Hayk-PC" w:date="2024-12-11T02:31:00Z">
            <w:rPr>
              <w:del w:id="5007" w:author="Hayk-PC" w:date="2024-12-11T02:04:00Z"/>
              <w:rFonts w:ascii="GHEA Grapalat" w:eastAsiaTheme="minorHAnsi" w:hAnsi="GHEA Grapalat" w:cstheme="minorBidi"/>
            </w:rPr>
          </w:rPrChange>
        </w:rPr>
      </w:pPr>
      <w:del w:id="5008" w:author="Hayk-PC" w:date="2024-12-11T02:04:00Z">
        <w:r w:rsidRPr="00DF1634" w:rsidDel="00740966">
          <w:rPr>
            <w:rFonts w:ascii="GHEA Grapalat" w:eastAsiaTheme="minorHAnsi" w:hAnsi="GHEA Grapalat" w:cstheme="minorBidi"/>
            <w:rPrChange w:id="5009" w:author="Hayk-PC" w:date="2024-12-11T02:31:00Z">
              <w:rPr>
                <w:rFonts w:ascii="GHEA Grapalat" w:eastAsiaTheme="minorHAnsi" w:hAnsi="GHEA Grapalat" w:cstheme="minorBidi"/>
              </w:rPr>
            </w:rPrChange>
          </w:rPr>
          <w:delText xml:space="preserve"> 11. Споры, возникающие в связи с настоящей гарантией, подлежат разрешению в порядке, установленном законодательством Республики Армения.</w:delText>
        </w:r>
      </w:del>
    </w:p>
    <w:p w14:paraId="1DBDB626" w14:textId="6196E217" w:rsidR="003E31E5" w:rsidRPr="00DF1634" w:rsidDel="00740966" w:rsidRDefault="003E31E5" w:rsidP="003E31E5">
      <w:pPr>
        <w:pStyle w:val="NormalWeb"/>
        <w:shd w:val="clear" w:color="auto" w:fill="FFFFFF"/>
        <w:spacing w:before="0" w:beforeAutospacing="0" w:after="0" w:afterAutospacing="0"/>
        <w:ind w:firstLine="375"/>
        <w:jc w:val="both"/>
        <w:rPr>
          <w:del w:id="5010" w:author="Hayk-PC" w:date="2024-12-11T02:04:00Z"/>
          <w:rFonts w:ascii="GHEA Grapalat" w:eastAsiaTheme="minorHAnsi" w:hAnsi="GHEA Grapalat" w:cstheme="minorBidi"/>
          <w:rPrChange w:id="5011" w:author="Hayk-PC" w:date="2024-12-11T02:31:00Z">
            <w:rPr>
              <w:del w:id="5012" w:author="Hayk-PC" w:date="2024-12-11T02:04:00Z"/>
              <w:rFonts w:ascii="GHEA Grapalat" w:eastAsiaTheme="minorHAnsi" w:hAnsi="GHEA Grapalat" w:cstheme="minorBidi"/>
            </w:rPr>
          </w:rPrChange>
        </w:rPr>
      </w:pPr>
    </w:p>
    <w:p w14:paraId="120191F8" w14:textId="746C843D" w:rsidR="003E31E5" w:rsidRPr="00DF1634" w:rsidDel="00740966" w:rsidRDefault="003E31E5" w:rsidP="003E31E5">
      <w:pPr>
        <w:pStyle w:val="NormalWeb"/>
        <w:shd w:val="clear" w:color="auto" w:fill="FFFFFF"/>
        <w:spacing w:before="0" w:beforeAutospacing="0" w:after="0" w:afterAutospacing="0"/>
        <w:ind w:firstLine="375"/>
        <w:jc w:val="both"/>
        <w:rPr>
          <w:del w:id="5013" w:author="Hayk-PC" w:date="2024-12-11T02:04:00Z"/>
          <w:rFonts w:ascii="GHEA Grapalat" w:hAnsi="GHEA Grapalat"/>
          <w:sz w:val="20"/>
          <w:szCs w:val="20"/>
          <w:rPrChange w:id="5014" w:author="Hayk-PC" w:date="2024-12-11T02:31:00Z">
            <w:rPr>
              <w:del w:id="5015" w:author="Hayk-PC" w:date="2024-12-11T02:04:00Z"/>
              <w:rFonts w:ascii="GHEA Grapalat" w:hAnsi="GHEA Grapalat"/>
              <w:sz w:val="20"/>
              <w:szCs w:val="20"/>
            </w:rPr>
          </w:rPrChange>
        </w:rPr>
      </w:pPr>
    </w:p>
    <w:p w14:paraId="6149997A" w14:textId="09E4CBC3" w:rsidR="003E31E5" w:rsidRPr="00DF1634" w:rsidDel="00740966" w:rsidRDefault="003E31E5" w:rsidP="003E31E5">
      <w:pPr>
        <w:pStyle w:val="NormalWeb"/>
        <w:shd w:val="clear" w:color="auto" w:fill="FFFFFF"/>
        <w:spacing w:before="0" w:beforeAutospacing="0" w:after="0" w:afterAutospacing="0"/>
        <w:ind w:firstLine="375"/>
        <w:jc w:val="both"/>
        <w:rPr>
          <w:del w:id="5016" w:author="Hayk-PC" w:date="2024-12-11T02:04:00Z"/>
          <w:rFonts w:ascii="GHEA Grapalat" w:hAnsi="GHEA Grapalat"/>
          <w:sz w:val="20"/>
          <w:szCs w:val="20"/>
          <w:u w:val="single"/>
          <w:lang w:val="hy-AM"/>
          <w:rPrChange w:id="5017" w:author="Hayk-PC" w:date="2024-12-11T02:31:00Z">
            <w:rPr>
              <w:del w:id="5018" w:author="Hayk-PC" w:date="2024-12-11T02:04:00Z"/>
              <w:rFonts w:ascii="GHEA Grapalat" w:hAnsi="GHEA Grapalat"/>
              <w:sz w:val="20"/>
              <w:szCs w:val="20"/>
              <w:u w:val="single"/>
              <w:lang w:val="hy-AM"/>
            </w:rPr>
          </w:rPrChange>
        </w:rPr>
      </w:pPr>
      <w:del w:id="5019" w:author="Hayk-PC" w:date="2024-12-11T02:04:00Z">
        <w:r w:rsidRPr="00DF1634" w:rsidDel="00740966">
          <w:rPr>
            <w:rFonts w:ascii="GHEA Grapalat" w:hAnsi="GHEA Grapalat"/>
            <w:sz w:val="20"/>
            <w:szCs w:val="20"/>
            <w:lang w:val="hy-AM"/>
            <w:rPrChange w:id="5020" w:author="Hayk-PC" w:date="2024-12-11T02:31:00Z">
              <w:rPr>
                <w:rFonts w:ascii="GHEA Grapalat" w:hAnsi="GHEA Grapalat"/>
                <w:sz w:val="20"/>
                <w:szCs w:val="20"/>
                <w:lang w:val="hy-AM"/>
              </w:rPr>
            </w:rPrChange>
          </w:rPr>
          <w:delText>Руководитель исполнительного органа</w:delText>
        </w:r>
        <w:r w:rsidRPr="00DF1634" w:rsidDel="00740966">
          <w:rPr>
            <w:rFonts w:ascii="GHEA Grapalat" w:hAnsi="GHEA Grapalat"/>
            <w:sz w:val="20"/>
            <w:szCs w:val="20"/>
            <w:u w:val="single"/>
            <w:lang w:val="hy-AM"/>
            <w:rPrChange w:id="5021" w:author="Hayk-PC" w:date="2024-12-11T02:31:00Z">
              <w:rPr>
                <w:rFonts w:ascii="GHEA Grapalat" w:hAnsi="GHEA Grapalat"/>
                <w:sz w:val="20"/>
                <w:szCs w:val="20"/>
                <w:u w:val="single"/>
                <w:lang w:val="hy-AM"/>
              </w:rPr>
            </w:rPrChange>
          </w:rPr>
          <w:tab/>
        </w:r>
        <w:r w:rsidRPr="00DF1634" w:rsidDel="00740966">
          <w:rPr>
            <w:rFonts w:ascii="GHEA Grapalat" w:hAnsi="GHEA Grapalat"/>
            <w:sz w:val="20"/>
            <w:szCs w:val="20"/>
            <w:u w:val="single"/>
            <w:lang w:val="hy-AM"/>
            <w:rPrChange w:id="5022" w:author="Hayk-PC" w:date="2024-12-11T02:31:00Z">
              <w:rPr>
                <w:rFonts w:ascii="GHEA Grapalat" w:hAnsi="GHEA Grapalat"/>
                <w:sz w:val="20"/>
                <w:szCs w:val="20"/>
                <w:u w:val="single"/>
                <w:lang w:val="hy-AM"/>
              </w:rPr>
            </w:rPrChange>
          </w:rPr>
          <w:tab/>
        </w:r>
        <w:r w:rsidRPr="00DF1634" w:rsidDel="00740966">
          <w:rPr>
            <w:rFonts w:ascii="GHEA Grapalat" w:hAnsi="GHEA Grapalat"/>
            <w:sz w:val="20"/>
            <w:szCs w:val="20"/>
            <w:u w:val="single"/>
            <w:lang w:val="hy-AM"/>
            <w:rPrChange w:id="5023" w:author="Hayk-PC" w:date="2024-12-11T02:31:00Z">
              <w:rPr>
                <w:rFonts w:ascii="GHEA Grapalat" w:hAnsi="GHEA Grapalat"/>
                <w:sz w:val="20"/>
                <w:szCs w:val="20"/>
                <w:u w:val="single"/>
                <w:lang w:val="hy-AM"/>
              </w:rPr>
            </w:rPrChange>
          </w:rPr>
          <w:tab/>
        </w:r>
        <w:r w:rsidRPr="00DF1634" w:rsidDel="00740966">
          <w:rPr>
            <w:rFonts w:ascii="GHEA Grapalat" w:hAnsi="GHEA Grapalat"/>
            <w:sz w:val="20"/>
            <w:szCs w:val="20"/>
            <w:u w:val="single"/>
            <w:lang w:val="hy-AM"/>
            <w:rPrChange w:id="5024" w:author="Hayk-PC" w:date="2024-12-11T02:31:00Z">
              <w:rPr>
                <w:rFonts w:ascii="GHEA Grapalat" w:hAnsi="GHEA Grapalat"/>
                <w:sz w:val="20"/>
                <w:szCs w:val="20"/>
                <w:u w:val="single"/>
                <w:lang w:val="hy-AM"/>
              </w:rPr>
            </w:rPrChange>
          </w:rPr>
          <w:tab/>
        </w:r>
        <w:r w:rsidRPr="00DF1634" w:rsidDel="00740966">
          <w:rPr>
            <w:rFonts w:ascii="GHEA Grapalat" w:hAnsi="GHEA Grapalat"/>
            <w:sz w:val="20"/>
            <w:szCs w:val="20"/>
            <w:u w:val="single"/>
            <w:lang w:val="hy-AM"/>
            <w:rPrChange w:id="5025" w:author="Hayk-PC" w:date="2024-12-11T02:31:00Z">
              <w:rPr>
                <w:rFonts w:ascii="GHEA Grapalat" w:hAnsi="GHEA Grapalat"/>
                <w:sz w:val="20"/>
                <w:szCs w:val="20"/>
                <w:u w:val="single"/>
                <w:lang w:val="hy-AM"/>
              </w:rPr>
            </w:rPrChange>
          </w:rPr>
          <w:tab/>
        </w:r>
        <w:r w:rsidRPr="00DF1634" w:rsidDel="00740966">
          <w:rPr>
            <w:rFonts w:ascii="GHEA Grapalat" w:hAnsi="GHEA Grapalat"/>
            <w:sz w:val="20"/>
            <w:szCs w:val="20"/>
            <w:u w:val="single"/>
            <w:lang w:val="hy-AM"/>
            <w:rPrChange w:id="5026" w:author="Hayk-PC" w:date="2024-12-11T02:31:00Z">
              <w:rPr>
                <w:rFonts w:ascii="GHEA Grapalat" w:hAnsi="GHEA Grapalat"/>
                <w:sz w:val="20"/>
                <w:szCs w:val="20"/>
                <w:u w:val="single"/>
                <w:lang w:val="hy-AM"/>
              </w:rPr>
            </w:rPrChange>
          </w:rPr>
          <w:tab/>
        </w:r>
      </w:del>
    </w:p>
    <w:p w14:paraId="5F91DAF9" w14:textId="2969B761" w:rsidR="003E31E5" w:rsidRPr="00DF1634" w:rsidDel="00740966" w:rsidRDefault="003E31E5" w:rsidP="003E31E5">
      <w:pPr>
        <w:pStyle w:val="NormalWeb"/>
        <w:shd w:val="clear" w:color="auto" w:fill="FFFFFF"/>
        <w:spacing w:before="0" w:beforeAutospacing="0" w:after="0" w:afterAutospacing="0"/>
        <w:ind w:firstLine="375"/>
        <w:jc w:val="both"/>
        <w:rPr>
          <w:del w:id="5027" w:author="Hayk-PC" w:date="2024-12-11T02:04:00Z"/>
          <w:rFonts w:ascii="GHEA Grapalat" w:hAnsi="GHEA Grapalat"/>
          <w:sz w:val="20"/>
          <w:szCs w:val="20"/>
          <w:lang w:val="hy-AM"/>
          <w:rPrChange w:id="5028" w:author="Hayk-PC" w:date="2024-12-11T02:31:00Z">
            <w:rPr>
              <w:del w:id="5029" w:author="Hayk-PC" w:date="2024-12-11T02:04:00Z"/>
              <w:rFonts w:ascii="GHEA Grapalat" w:hAnsi="GHEA Grapalat"/>
              <w:sz w:val="20"/>
              <w:szCs w:val="20"/>
              <w:lang w:val="hy-AM"/>
            </w:rPr>
          </w:rPrChange>
        </w:rPr>
      </w:pPr>
    </w:p>
    <w:p w14:paraId="798A73BF" w14:textId="57ACDF46" w:rsidR="003E31E5" w:rsidRPr="00DF1634" w:rsidDel="00740966" w:rsidRDefault="003E31E5" w:rsidP="003E31E5">
      <w:pPr>
        <w:pStyle w:val="NormalWeb"/>
        <w:shd w:val="clear" w:color="auto" w:fill="FFFFFF"/>
        <w:spacing w:before="0" w:beforeAutospacing="0" w:after="0" w:afterAutospacing="0"/>
        <w:ind w:firstLine="375"/>
        <w:jc w:val="both"/>
        <w:rPr>
          <w:del w:id="5030" w:author="Hayk-PC" w:date="2024-12-11T02:04:00Z"/>
          <w:rFonts w:ascii="GHEA Grapalat" w:hAnsi="GHEA Grapalat"/>
          <w:sz w:val="20"/>
          <w:szCs w:val="20"/>
          <w:lang w:val="hy-AM"/>
          <w:rPrChange w:id="5031" w:author="Hayk-PC" w:date="2024-12-11T02:31:00Z">
            <w:rPr>
              <w:del w:id="5032" w:author="Hayk-PC" w:date="2024-12-11T02:04:00Z"/>
              <w:rFonts w:ascii="GHEA Grapalat" w:hAnsi="GHEA Grapalat"/>
              <w:sz w:val="20"/>
              <w:szCs w:val="20"/>
              <w:lang w:val="hy-AM"/>
            </w:rPr>
          </w:rPrChange>
        </w:rPr>
      </w:pPr>
    </w:p>
    <w:p w14:paraId="4F8758CD" w14:textId="494E353C" w:rsidR="003E31E5" w:rsidRPr="00DF1634" w:rsidDel="00740966" w:rsidRDefault="003E31E5" w:rsidP="003E31E5">
      <w:pPr>
        <w:pStyle w:val="NormalWeb"/>
        <w:shd w:val="clear" w:color="auto" w:fill="FFFFFF"/>
        <w:spacing w:before="0" w:beforeAutospacing="0" w:after="0" w:afterAutospacing="0"/>
        <w:ind w:firstLine="375"/>
        <w:jc w:val="both"/>
        <w:rPr>
          <w:del w:id="5033" w:author="Hayk-PC" w:date="2024-12-11T02:04:00Z"/>
          <w:rFonts w:ascii="GHEA Grapalat" w:hAnsi="GHEA Grapalat"/>
          <w:sz w:val="20"/>
          <w:szCs w:val="20"/>
          <w:lang w:val="hy-AM"/>
          <w:rPrChange w:id="5034" w:author="Hayk-PC" w:date="2024-12-11T02:31:00Z">
            <w:rPr>
              <w:del w:id="5035" w:author="Hayk-PC" w:date="2024-12-11T02:04:00Z"/>
              <w:rFonts w:ascii="GHEA Grapalat" w:hAnsi="GHEA Grapalat"/>
              <w:sz w:val="20"/>
              <w:szCs w:val="20"/>
              <w:lang w:val="hy-AM"/>
            </w:rPr>
          </w:rPrChange>
        </w:rPr>
      </w:pPr>
      <w:del w:id="5036" w:author="Hayk-PC" w:date="2024-12-11T02:04:00Z">
        <w:r w:rsidRPr="00DF1634" w:rsidDel="00740966">
          <w:rPr>
            <w:rFonts w:ascii="GHEA Grapalat" w:hAnsi="GHEA Grapalat"/>
            <w:sz w:val="20"/>
            <w:szCs w:val="20"/>
            <w:u w:val="single"/>
            <w:lang w:val="hy-AM"/>
            <w:rPrChange w:id="5037" w:author="Hayk-PC" w:date="2024-12-11T02:31:00Z">
              <w:rPr>
                <w:rFonts w:ascii="GHEA Grapalat" w:hAnsi="GHEA Grapalat"/>
                <w:sz w:val="20"/>
                <w:szCs w:val="20"/>
                <w:u w:val="single"/>
                <w:lang w:val="hy-AM"/>
              </w:rPr>
            </w:rPrChange>
          </w:rPr>
          <w:tab/>
        </w:r>
        <w:r w:rsidRPr="00DF1634" w:rsidDel="00740966">
          <w:rPr>
            <w:rFonts w:ascii="GHEA Grapalat" w:hAnsi="GHEA Grapalat"/>
            <w:sz w:val="20"/>
            <w:szCs w:val="20"/>
            <w:u w:val="single"/>
            <w:lang w:val="hy-AM"/>
            <w:rPrChange w:id="5038" w:author="Hayk-PC" w:date="2024-12-11T02:31:00Z">
              <w:rPr>
                <w:rFonts w:ascii="GHEA Grapalat" w:hAnsi="GHEA Grapalat"/>
                <w:sz w:val="20"/>
                <w:szCs w:val="20"/>
                <w:u w:val="single"/>
                <w:lang w:val="hy-AM"/>
              </w:rPr>
            </w:rPrChange>
          </w:rPr>
          <w:tab/>
        </w:r>
        <w:r w:rsidRPr="00DF1634" w:rsidDel="00740966">
          <w:rPr>
            <w:rFonts w:ascii="GHEA Grapalat" w:hAnsi="GHEA Grapalat"/>
            <w:sz w:val="20"/>
            <w:szCs w:val="20"/>
            <w:u w:val="single"/>
            <w:lang w:val="hy-AM"/>
            <w:rPrChange w:id="5039" w:author="Hayk-PC" w:date="2024-12-11T02:31:00Z">
              <w:rPr>
                <w:rFonts w:ascii="GHEA Grapalat" w:hAnsi="GHEA Grapalat"/>
                <w:sz w:val="20"/>
                <w:szCs w:val="20"/>
                <w:u w:val="single"/>
                <w:lang w:val="hy-AM"/>
              </w:rPr>
            </w:rPrChange>
          </w:rPr>
          <w:tab/>
        </w:r>
        <w:r w:rsidRPr="00DF1634" w:rsidDel="00740966">
          <w:rPr>
            <w:rFonts w:ascii="GHEA Grapalat" w:hAnsi="GHEA Grapalat"/>
            <w:sz w:val="20"/>
            <w:szCs w:val="20"/>
            <w:u w:val="single"/>
            <w:lang w:val="hy-AM"/>
            <w:rPrChange w:id="5040" w:author="Hayk-PC" w:date="2024-12-11T02:31:00Z">
              <w:rPr>
                <w:rFonts w:ascii="GHEA Grapalat" w:hAnsi="GHEA Grapalat"/>
                <w:sz w:val="20"/>
                <w:szCs w:val="20"/>
                <w:u w:val="single"/>
                <w:lang w:val="hy-AM"/>
              </w:rPr>
            </w:rPrChange>
          </w:rPr>
          <w:tab/>
        </w:r>
        <w:r w:rsidRPr="00DF1634" w:rsidDel="00740966">
          <w:rPr>
            <w:rFonts w:ascii="GHEA Grapalat" w:hAnsi="GHEA Grapalat"/>
            <w:sz w:val="20"/>
            <w:szCs w:val="20"/>
            <w:u w:val="single"/>
            <w:lang w:val="hy-AM"/>
            <w:rPrChange w:id="5041" w:author="Hayk-PC" w:date="2024-12-11T02:31:00Z">
              <w:rPr>
                <w:rFonts w:ascii="GHEA Grapalat" w:hAnsi="GHEA Grapalat"/>
                <w:sz w:val="20"/>
                <w:szCs w:val="20"/>
                <w:u w:val="single"/>
                <w:lang w:val="hy-AM"/>
              </w:rPr>
            </w:rPrChange>
          </w:rPr>
          <w:tab/>
        </w:r>
        <w:r w:rsidRPr="00DF1634" w:rsidDel="00740966">
          <w:rPr>
            <w:rFonts w:ascii="GHEA Grapalat" w:hAnsi="GHEA Grapalat"/>
            <w:sz w:val="20"/>
            <w:szCs w:val="20"/>
            <w:u w:val="single"/>
            <w:lang w:val="hy-AM"/>
            <w:rPrChange w:id="5042" w:author="Hayk-PC" w:date="2024-12-11T02:31:00Z">
              <w:rPr>
                <w:rFonts w:ascii="GHEA Grapalat" w:hAnsi="GHEA Grapalat"/>
                <w:sz w:val="20"/>
                <w:szCs w:val="20"/>
                <w:u w:val="single"/>
                <w:lang w:val="hy-AM"/>
              </w:rPr>
            </w:rPrChange>
          </w:rPr>
          <w:tab/>
        </w:r>
        <w:r w:rsidRPr="00DF1634" w:rsidDel="00740966">
          <w:rPr>
            <w:rFonts w:ascii="GHEA Grapalat" w:hAnsi="GHEA Grapalat"/>
            <w:sz w:val="20"/>
            <w:szCs w:val="20"/>
            <w:u w:val="single"/>
            <w:lang w:val="hy-AM"/>
            <w:rPrChange w:id="5043" w:author="Hayk-PC" w:date="2024-12-11T02:31:00Z">
              <w:rPr>
                <w:rFonts w:ascii="GHEA Grapalat" w:hAnsi="GHEA Grapalat"/>
                <w:sz w:val="20"/>
                <w:szCs w:val="20"/>
                <w:u w:val="single"/>
                <w:lang w:val="hy-AM"/>
              </w:rPr>
            </w:rPrChange>
          </w:rPr>
          <w:tab/>
        </w:r>
        <w:r w:rsidRPr="00DF1634" w:rsidDel="00740966">
          <w:rPr>
            <w:rFonts w:ascii="GHEA Grapalat" w:hAnsi="GHEA Grapalat"/>
            <w:sz w:val="20"/>
            <w:szCs w:val="20"/>
            <w:u w:val="single"/>
            <w:lang w:val="hy-AM"/>
            <w:rPrChange w:id="5044" w:author="Hayk-PC" w:date="2024-12-11T02:31:00Z">
              <w:rPr>
                <w:rFonts w:ascii="GHEA Grapalat" w:hAnsi="GHEA Grapalat"/>
                <w:sz w:val="20"/>
                <w:szCs w:val="20"/>
                <w:u w:val="single"/>
                <w:lang w:val="hy-AM"/>
              </w:rPr>
            </w:rPrChange>
          </w:rPr>
          <w:tab/>
        </w:r>
        <w:r w:rsidRPr="00DF1634" w:rsidDel="00740966">
          <w:rPr>
            <w:rFonts w:ascii="GHEA Grapalat" w:hAnsi="GHEA Grapalat"/>
            <w:sz w:val="20"/>
            <w:szCs w:val="20"/>
            <w:u w:val="single"/>
            <w:lang w:val="hy-AM"/>
            <w:rPrChange w:id="5045" w:author="Hayk-PC" w:date="2024-12-11T02:31:00Z">
              <w:rPr>
                <w:rFonts w:ascii="GHEA Grapalat" w:hAnsi="GHEA Grapalat"/>
                <w:sz w:val="20"/>
                <w:szCs w:val="20"/>
                <w:u w:val="single"/>
                <w:lang w:val="hy-AM"/>
              </w:rPr>
            </w:rPrChange>
          </w:rPr>
          <w:tab/>
        </w:r>
      </w:del>
    </w:p>
    <w:p w14:paraId="16669867" w14:textId="52A15FD1" w:rsidR="003E31E5" w:rsidRPr="00DF1634" w:rsidDel="00740966" w:rsidRDefault="003E31E5" w:rsidP="003E31E5">
      <w:pPr>
        <w:pStyle w:val="NormalWeb"/>
        <w:shd w:val="clear" w:color="auto" w:fill="FFFFFF"/>
        <w:spacing w:before="0" w:beforeAutospacing="0" w:after="0" w:afterAutospacing="0"/>
        <w:rPr>
          <w:del w:id="5046" w:author="Hayk-PC" w:date="2024-12-11T02:04:00Z"/>
          <w:rFonts w:ascii="GHEA Grapalat" w:hAnsi="GHEA Grapalat" w:cs="Sylfaen"/>
          <w:vertAlign w:val="superscript"/>
          <w:rPrChange w:id="5047" w:author="Hayk-PC" w:date="2024-12-11T02:31:00Z">
            <w:rPr>
              <w:del w:id="5048" w:author="Hayk-PC" w:date="2024-12-11T02:04:00Z"/>
              <w:rFonts w:ascii="GHEA Grapalat" w:hAnsi="GHEA Grapalat" w:cs="Sylfaen"/>
              <w:vertAlign w:val="superscript"/>
            </w:rPr>
          </w:rPrChange>
        </w:rPr>
      </w:pPr>
      <w:del w:id="5049" w:author="Hayk-PC" w:date="2024-12-11T02:04:00Z">
        <w:r w:rsidRPr="00DF1634" w:rsidDel="00740966">
          <w:rPr>
            <w:rFonts w:ascii="GHEA Grapalat" w:hAnsi="GHEA Grapalat" w:cs="Sylfaen"/>
            <w:vertAlign w:val="superscript"/>
            <w:lang w:val="hy-AM"/>
            <w:rPrChange w:id="5050" w:author="Hayk-PC" w:date="2024-12-11T02:31:00Z">
              <w:rPr>
                <w:rFonts w:ascii="GHEA Grapalat" w:hAnsi="GHEA Grapalat" w:cs="Sylfaen"/>
                <w:vertAlign w:val="superscript"/>
                <w:lang w:val="hy-AM"/>
              </w:rPr>
            </w:rPrChange>
          </w:rPr>
          <w:delText xml:space="preserve">                                                        </w:delText>
        </w:r>
        <w:r w:rsidRPr="00DF1634" w:rsidDel="00740966">
          <w:rPr>
            <w:rFonts w:ascii="GHEA Grapalat" w:hAnsi="GHEA Grapalat" w:cs="Sylfaen"/>
            <w:vertAlign w:val="superscript"/>
            <w:rPrChange w:id="5051" w:author="Hayk-PC" w:date="2024-12-11T02:31:00Z">
              <w:rPr>
                <w:rFonts w:ascii="GHEA Grapalat" w:hAnsi="GHEA Grapalat" w:cs="Sylfaen"/>
                <w:vertAlign w:val="superscript"/>
              </w:rPr>
            </w:rPrChange>
          </w:rPr>
          <w:delText>число, месяц, год</w:delText>
        </w:r>
      </w:del>
    </w:p>
    <w:p w14:paraId="78F1586B" w14:textId="13E5ABC5" w:rsidR="003E31E5" w:rsidRPr="00DF1634" w:rsidDel="00740966" w:rsidRDefault="003E31E5" w:rsidP="003E31E5">
      <w:pPr>
        <w:pStyle w:val="NormalWeb"/>
        <w:shd w:val="clear" w:color="auto" w:fill="FFFFFF"/>
        <w:spacing w:before="0" w:beforeAutospacing="0" w:after="0" w:afterAutospacing="0"/>
        <w:ind w:firstLine="375"/>
        <w:jc w:val="both"/>
        <w:rPr>
          <w:del w:id="5052" w:author="Hayk-PC" w:date="2024-12-11T02:04:00Z"/>
          <w:rFonts w:ascii="GHEA Grapalat" w:eastAsiaTheme="minorHAnsi" w:hAnsi="GHEA Grapalat" w:cstheme="minorBidi"/>
          <w:lang w:val="hy-AM"/>
          <w:rPrChange w:id="5053" w:author="Hayk-PC" w:date="2024-12-11T02:31:00Z">
            <w:rPr>
              <w:del w:id="5054" w:author="Hayk-PC" w:date="2024-12-11T02:04:00Z"/>
              <w:rFonts w:ascii="GHEA Grapalat" w:eastAsiaTheme="minorHAnsi" w:hAnsi="GHEA Grapalat" w:cstheme="minorBidi"/>
              <w:lang w:val="hy-AM"/>
            </w:rPr>
          </w:rPrChange>
        </w:rPr>
      </w:pPr>
    </w:p>
    <w:p w14:paraId="5DD9F921" w14:textId="6CFB6C0C" w:rsidR="003E31E5" w:rsidRPr="00DF1634" w:rsidDel="00740966" w:rsidRDefault="003E31E5" w:rsidP="003E31E5">
      <w:pPr>
        <w:pStyle w:val="NormalWeb"/>
        <w:shd w:val="clear" w:color="auto" w:fill="FFFFFF"/>
        <w:spacing w:before="0" w:beforeAutospacing="0" w:after="0" w:afterAutospacing="0"/>
        <w:ind w:firstLine="375"/>
        <w:jc w:val="both"/>
        <w:rPr>
          <w:del w:id="5055" w:author="Hayk-PC" w:date="2024-12-11T02:04:00Z"/>
          <w:rFonts w:ascii="GHEA Grapalat" w:eastAsiaTheme="minorHAnsi" w:hAnsi="GHEA Grapalat" w:cstheme="minorBidi"/>
          <w:rPrChange w:id="5056" w:author="Hayk-PC" w:date="2024-12-11T02:31:00Z">
            <w:rPr>
              <w:del w:id="5057" w:author="Hayk-PC" w:date="2024-12-11T02:04:00Z"/>
              <w:rFonts w:ascii="GHEA Grapalat" w:eastAsiaTheme="minorHAnsi" w:hAnsi="GHEA Grapalat" w:cstheme="minorBidi"/>
            </w:rPr>
          </w:rPrChange>
        </w:rPr>
      </w:pPr>
    </w:p>
    <w:p w14:paraId="0E37555C" w14:textId="046CED24" w:rsidR="003E31E5" w:rsidRPr="00DF1634" w:rsidDel="00740966" w:rsidRDefault="003E31E5" w:rsidP="003E31E5">
      <w:pPr>
        <w:pStyle w:val="NormalWeb"/>
        <w:shd w:val="clear" w:color="auto" w:fill="FFFFFF"/>
        <w:spacing w:before="0" w:beforeAutospacing="0" w:after="0" w:afterAutospacing="0"/>
        <w:ind w:firstLine="375"/>
        <w:jc w:val="both"/>
        <w:rPr>
          <w:del w:id="5058" w:author="Hayk-PC" w:date="2024-12-11T02:04:00Z"/>
          <w:rFonts w:ascii="GHEA Grapalat" w:eastAsiaTheme="minorHAnsi" w:hAnsi="GHEA Grapalat" w:cstheme="minorBidi"/>
          <w:rPrChange w:id="5059" w:author="Hayk-PC" w:date="2024-12-11T02:31:00Z">
            <w:rPr>
              <w:del w:id="5060" w:author="Hayk-PC" w:date="2024-12-11T02:04:00Z"/>
              <w:rFonts w:ascii="GHEA Grapalat" w:eastAsiaTheme="minorHAnsi" w:hAnsi="GHEA Grapalat" w:cstheme="minorBidi"/>
            </w:rPr>
          </w:rPrChange>
        </w:rPr>
      </w:pPr>
    </w:p>
    <w:p w14:paraId="7BD27340" w14:textId="61D23D64" w:rsidR="003E31E5" w:rsidRPr="00DF1634" w:rsidDel="00740966" w:rsidRDefault="003E31E5" w:rsidP="003E31E5">
      <w:pPr>
        <w:widowControl w:val="0"/>
        <w:spacing w:after="160"/>
        <w:ind w:left="567" w:right="565"/>
        <w:jc w:val="center"/>
        <w:rPr>
          <w:del w:id="5061" w:author="Hayk-PC" w:date="2024-12-11T02:04:00Z"/>
          <w:rFonts w:ascii="GHEA Grapalat" w:hAnsi="GHEA Grapalat"/>
          <w:b/>
          <w:rPrChange w:id="5062" w:author="Hayk-PC" w:date="2024-12-11T02:31:00Z">
            <w:rPr>
              <w:del w:id="5063" w:author="Hayk-PC" w:date="2024-12-11T02:04:00Z"/>
              <w:rFonts w:ascii="GHEA Grapalat" w:hAnsi="GHEA Grapalat"/>
              <w:b/>
            </w:rPr>
          </w:rPrChange>
        </w:rPr>
      </w:pPr>
    </w:p>
    <w:p w14:paraId="539C4D5E" w14:textId="598A11D3" w:rsidR="003E31E5" w:rsidRPr="00DF1634" w:rsidDel="00740966" w:rsidRDefault="003E31E5">
      <w:pPr>
        <w:rPr>
          <w:del w:id="5064" w:author="Hayk-PC" w:date="2024-12-11T02:04:00Z"/>
          <w:rFonts w:ascii="GHEA Grapalat" w:hAnsi="GHEA Grapalat"/>
          <w:i/>
          <w:sz w:val="22"/>
          <w:szCs w:val="22"/>
          <w:rPrChange w:id="5065" w:author="Hayk-PC" w:date="2024-12-11T02:31:00Z">
            <w:rPr>
              <w:del w:id="5066" w:author="Hayk-PC" w:date="2024-12-11T02:04:00Z"/>
              <w:rFonts w:ascii="GHEA Grapalat" w:hAnsi="GHEA Grapalat"/>
              <w:i/>
              <w:sz w:val="22"/>
              <w:szCs w:val="22"/>
            </w:rPr>
          </w:rPrChange>
        </w:rPr>
      </w:pPr>
    </w:p>
    <w:p w14:paraId="2E50F760" w14:textId="7F22A368" w:rsidR="00BF3696" w:rsidRPr="00DF1634" w:rsidDel="00740966" w:rsidRDefault="00BF3696">
      <w:pPr>
        <w:rPr>
          <w:del w:id="5067" w:author="Hayk-PC" w:date="2024-12-11T02:04:00Z"/>
          <w:rFonts w:ascii="GHEA Grapalat" w:hAnsi="GHEA Grapalat"/>
          <w:i/>
          <w:sz w:val="22"/>
          <w:szCs w:val="22"/>
          <w:rPrChange w:id="5068" w:author="Hayk-PC" w:date="2024-12-11T02:31:00Z">
            <w:rPr>
              <w:del w:id="5069" w:author="Hayk-PC" w:date="2024-12-11T02:04:00Z"/>
              <w:rFonts w:ascii="GHEA Grapalat" w:hAnsi="GHEA Grapalat"/>
              <w:i/>
              <w:sz w:val="22"/>
              <w:szCs w:val="22"/>
            </w:rPr>
          </w:rPrChange>
        </w:rPr>
      </w:pPr>
      <w:del w:id="5070" w:author="Hayk-PC" w:date="2024-12-11T02:04:00Z">
        <w:r w:rsidRPr="00DF1634" w:rsidDel="00740966">
          <w:rPr>
            <w:rFonts w:ascii="GHEA Grapalat" w:hAnsi="GHEA Grapalat"/>
            <w:i/>
            <w:sz w:val="22"/>
            <w:szCs w:val="22"/>
            <w:rPrChange w:id="5071" w:author="Hayk-PC" w:date="2024-12-11T02:31:00Z">
              <w:rPr>
                <w:rFonts w:ascii="GHEA Grapalat" w:hAnsi="GHEA Grapalat"/>
                <w:i/>
                <w:sz w:val="22"/>
                <w:szCs w:val="22"/>
              </w:rPr>
            </w:rPrChange>
          </w:rPr>
          <w:br w:type="page"/>
        </w:r>
      </w:del>
    </w:p>
    <w:p w14:paraId="732EEAC0" w14:textId="77777777" w:rsidR="003D2FE2" w:rsidRPr="00DF1634" w:rsidRDefault="003D2FE2" w:rsidP="003D2FE2">
      <w:pPr>
        <w:widowControl w:val="0"/>
        <w:spacing w:after="160"/>
        <w:jc w:val="right"/>
        <w:rPr>
          <w:rFonts w:ascii="GHEA Grapalat" w:hAnsi="GHEA Grapalat" w:cs="GHEA Grapalat"/>
          <w:i/>
          <w:sz w:val="22"/>
          <w:szCs w:val="22"/>
          <w:rPrChange w:id="5072" w:author="Hayk-PC" w:date="2024-12-11T02:31:00Z">
            <w:rPr>
              <w:rFonts w:ascii="GHEA Grapalat" w:hAnsi="GHEA Grapalat" w:cs="GHEA Grapalat"/>
              <w:i/>
              <w:sz w:val="22"/>
              <w:szCs w:val="22"/>
            </w:rPr>
          </w:rPrChange>
        </w:rPr>
      </w:pPr>
      <w:r w:rsidRPr="00DF1634">
        <w:rPr>
          <w:rFonts w:ascii="GHEA Grapalat" w:hAnsi="GHEA Grapalat"/>
          <w:i/>
          <w:sz w:val="22"/>
          <w:szCs w:val="22"/>
          <w:rPrChange w:id="5073" w:author="Hayk-PC" w:date="2024-12-11T02:31:00Z">
            <w:rPr>
              <w:rFonts w:ascii="GHEA Grapalat" w:hAnsi="GHEA Grapalat"/>
              <w:i/>
              <w:sz w:val="22"/>
              <w:szCs w:val="22"/>
            </w:rPr>
          </w:rPrChange>
        </w:rPr>
        <w:t>Приложение № 4.</w:t>
      </w:r>
      <w:r w:rsidR="00A13428" w:rsidRPr="00DF1634">
        <w:rPr>
          <w:rFonts w:ascii="GHEA Grapalat" w:hAnsi="GHEA Grapalat"/>
          <w:i/>
          <w:sz w:val="22"/>
          <w:szCs w:val="22"/>
          <w:rPrChange w:id="5074" w:author="Hayk-PC" w:date="2024-12-11T02:31:00Z">
            <w:rPr>
              <w:rFonts w:ascii="GHEA Grapalat" w:hAnsi="GHEA Grapalat"/>
              <w:i/>
              <w:sz w:val="22"/>
              <w:szCs w:val="22"/>
            </w:rPr>
          </w:rPrChange>
        </w:rPr>
        <w:t>2</w:t>
      </w:r>
    </w:p>
    <w:p w14:paraId="69F0AF86" w14:textId="0372C4D6" w:rsidR="003D2FE2" w:rsidRPr="00DF1634" w:rsidRDefault="003D2FE2" w:rsidP="003D2FE2">
      <w:pPr>
        <w:widowControl w:val="0"/>
        <w:spacing w:after="160"/>
        <w:jc w:val="right"/>
        <w:rPr>
          <w:rFonts w:ascii="GHEA Grapalat" w:hAnsi="GHEA Grapalat" w:cs="GHEA Grapalat"/>
          <w:i/>
          <w:sz w:val="22"/>
          <w:szCs w:val="22"/>
          <w:rPrChange w:id="5075" w:author="Hayk-PC" w:date="2024-12-11T02:31:00Z">
            <w:rPr>
              <w:rFonts w:ascii="GHEA Grapalat" w:hAnsi="GHEA Grapalat" w:cs="GHEA Grapalat"/>
              <w:i/>
              <w:sz w:val="22"/>
              <w:szCs w:val="22"/>
            </w:rPr>
          </w:rPrChange>
        </w:rPr>
      </w:pPr>
      <w:r w:rsidRPr="00DF1634">
        <w:rPr>
          <w:rFonts w:ascii="GHEA Grapalat" w:hAnsi="GHEA Grapalat"/>
          <w:i/>
          <w:sz w:val="22"/>
          <w:szCs w:val="22"/>
          <w:rPrChange w:id="5076" w:author="Hayk-PC" w:date="2024-12-11T02:31:00Z">
            <w:rPr>
              <w:rFonts w:ascii="GHEA Grapalat" w:hAnsi="GHEA Grapalat"/>
              <w:i/>
              <w:sz w:val="22"/>
              <w:szCs w:val="22"/>
            </w:rPr>
          </w:rPrChange>
        </w:rPr>
        <w:t xml:space="preserve">к Приглашению на </w:t>
      </w:r>
      <w:del w:id="5077" w:author="Hayk Koshetsyan" w:date="2024-12-10T17:01:00Z">
        <w:r w:rsidRPr="00DF1634" w:rsidDel="00CA3B24">
          <w:rPr>
            <w:rFonts w:ascii="GHEA Grapalat" w:hAnsi="GHEA Grapalat"/>
            <w:i/>
            <w:sz w:val="22"/>
            <w:szCs w:val="22"/>
            <w:rPrChange w:id="5078" w:author="Hayk-PC" w:date="2024-12-11T02:31:00Z">
              <w:rPr>
                <w:rFonts w:ascii="GHEA Grapalat" w:hAnsi="GHEA Grapalat"/>
                <w:i/>
                <w:sz w:val="22"/>
                <w:szCs w:val="22"/>
              </w:rPr>
            </w:rPrChange>
          </w:rPr>
          <w:delText>открытый конкурс</w:delText>
        </w:r>
      </w:del>
      <w:ins w:id="5079" w:author="Hayk Koshetsyan" w:date="2024-12-10T17:02:00Z">
        <w:r w:rsidR="00CA3B24" w:rsidRPr="00DF1634">
          <w:rPr>
            <w:rFonts w:ascii="GHEA Grapalat" w:hAnsi="GHEA Grapalat"/>
            <w:i/>
            <w:sz w:val="22"/>
            <w:szCs w:val="22"/>
            <w:rPrChange w:id="5080" w:author="Hayk-PC" w:date="2024-12-11T02:31:00Z">
              <w:rPr>
                <w:rFonts w:ascii="GHEA Grapalat" w:hAnsi="GHEA Grapalat"/>
                <w:i/>
                <w:sz w:val="22"/>
                <w:szCs w:val="22"/>
              </w:rPr>
            </w:rPrChange>
          </w:rPr>
          <w:t xml:space="preserve">ЗАПРОС КОТИРОВОК </w:t>
        </w:r>
      </w:ins>
      <w:r w:rsidRPr="00DF1634">
        <w:rPr>
          <w:rFonts w:ascii="GHEA Grapalat" w:hAnsi="GHEA Grapalat" w:cs="GHEA Grapalat"/>
          <w:i/>
          <w:sz w:val="22"/>
          <w:szCs w:val="22"/>
          <w:rPrChange w:id="5081" w:author="Hayk-PC" w:date="2024-12-11T02:31:00Z">
            <w:rPr>
              <w:rFonts w:ascii="GHEA Grapalat" w:hAnsi="GHEA Grapalat" w:cs="GHEA Grapalat"/>
              <w:i/>
              <w:sz w:val="22"/>
              <w:szCs w:val="22"/>
            </w:rPr>
          </w:rPrChange>
        </w:rPr>
        <w:br/>
      </w:r>
      <w:r w:rsidRPr="00DF1634">
        <w:rPr>
          <w:rFonts w:ascii="GHEA Grapalat" w:hAnsi="GHEA Grapalat"/>
          <w:i/>
          <w:sz w:val="22"/>
          <w:szCs w:val="22"/>
          <w:rPrChange w:id="5082" w:author="Hayk-PC" w:date="2024-12-11T02:31:00Z">
            <w:rPr>
              <w:rFonts w:ascii="GHEA Grapalat" w:hAnsi="GHEA Grapalat"/>
              <w:i/>
              <w:sz w:val="22"/>
              <w:szCs w:val="22"/>
            </w:rPr>
          </w:rPrChange>
        </w:rPr>
        <w:t>под кодом "---</w:t>
      </w:r>
      <w:del w:id="5083" w:author="Hayk Koshetsyan" w:date="2024-12-10T16:54:00Z">
        <w:r w:rsidRPr="00DF1634" w:rsidDel="0014596D">
          <w:rPr>
            <w:rFonts w:ascii="GHEA Grapalat" w:hAnsi="GHEA Grapalat"/>
            <w:i/>
            <w:sz w:val="22"/>
            <w:szCs w:val="22"/>
            <w:rPrChange w:id="5084" w:author="Hayk-PC" w:date="2024-12-11T02:31:00Z">
              <w:rPr>
                <w:rFonts w:ascii="GHEA Grapalat" w:hAnsi="GHEA Grapalat"/>
                <w:i/>
                <w:sz w:val="22"/>
                <w:szCs w:val="22"/>
              </w:rPr>
            </w:rPrChange>
          </w:rPr>
          <w:delText>BMAPDzB</w:delText>
        </w:r>
      </w:del>
      <w:ins w:id="5085" w:author="Hayk Koshetsyan" w:date="2024-12-10T16:54:00Z">
        <w:r w:rsidR="0014596D" w:rsidRPr="00DF1634">
          <w:rPr>
            <w:rFonts w:ascii="GHEA Grapalat" w:hAnsi="GHEA Grapalat"/>
            <w:i/>
            <w:sz w:val="22"/>
            <w:szCs w:val="22"/>
            <w:rPrChange w:id="5086" w:author="Hayk-PC" w:date="2024-12-11T02:31:00Z">
              <w:rPr>
                <w:rFonts w:ascii="GHEA Grapalat" w:hAnsi="GHEA Grapalat"/>
                <w:i/>
                <w:sz w:val="22"/>
                <w:szCs w:val="22"/>
              </w:rPr>
            </w:rPrChange>
          </w:rPr>
          <w:t>IAIM-GHAPDzB-24/1</w:t>
        </w:r>
      </w:ins>
      <w:r w:rsidRPr="00DF1634">
        <w:rPr>
          <w:rFonts w:ascii="GHEA Grapalat" w:hAnsi="GHEA Grapalat"/>
          <w:i/>
          <w:sz w:val="22"/>
          <w:szCs w:val="22"/>
          <w:rPrChange w:id="5087" w:author="Hayk-PC" w:date="2024-12-11T02:31:00Z">
            <w:rPr>
              <w:rFonts w:ascii="GHEA Grapalat" w:hAnsi="GHEA Grapalat"/>
              <w:i/>
              <w:sz w:val="22"/>
              <w:szCs w:val="22"/>
            </w:rPr>
          </w:rPrChange>
        </w:rPr>
        <w:t>---/---"</w:t>
      </w:r>
      <w:r w:rsidRPr="00DF1634">
        <w:rPr>
          <w:rStyle w:val="FootnoteReference"/>
          <w:rFonts w:ascii="GHEA Grapalat" w:hAnsi="GHEA Grapalat"/>
          <w:i/>
          <w:sz w:val="22"/>
          <w:szCs w:val="22"/>
          <w:rPrChange w:id="5088" w:author="Hayk-PC" w:date="2024-12-11T02:31:00Z">
            <w:rPr>
              <w:rStyle w:val="FootnoteReference"/>
              <w:rFonts w:ascii="GHEA Grapalat" w:hAnsi="GHEA Grapalat"/>
              <w:i/>
              <w:sz w:val="22"/>
              <w:szCs w:val="22"/>
            </w:rPr>
          </w:rPrChange>
        </w:rPr>
        <w:footnoteReference w:customMarkFollows="1" w:id="24"/>
        <w:t>*</w:t>
      </w:r>
    </w:p>
    <w:p w14:paraId="518A978C" w14:textId="77777777" w:rsidR="003D2FE2" w:rsidRPr="00DF1634" w:rsidRDefault="003D2FE2" w:rsidP="003D2FE2">
      <w:pPr>
        <w:widowControl w:val="0"/>
        <w:spacing w:after="160"/>
        <w:jc w:val="center"/>
        <w:rPr>
          <w:rFonts w:ascii="GHEA Grapalat" w:hAnsi="GHEA Grapalat"/>
          <w:b/>
          <w:sz w:val="22"/>
          <w:szCs w:val="22"/>
          <w:rPrChange w:id="5089" w:author="Hayk-PC" w:date="2024-12-11T02:31:00Z">
            <w:rPr>
              <w:rFonts w:ascii="GHEA Grapalat" w:hAnsi="GHEA Grapalat"/>
              <w:b/>
              <w:sz w:val="22"/>
              <w:szCs w:val="22"/>
            </w:rPr>
          </w:rPrChange>
        </w:rPr>
      </w:pPr>
    </w:p>
    <w:p w14:paraId="4CE4B6F7" w14:textId="77777777" w:rsidR="003D2FE2" w:rsidRPr="00DF1634" w:rsidRDefault="003D2FE2" w:rsidP="003D2FE2">
      <w:pPr>
        <w:widowControl w:val="0"/>
        <w:spacing w:after="160"/>
        <w:jc w:val="center"/>
        <w:rPr>
          <w:rFonts w:ascii="GHEA Grapalat" w:hAnsi="GHEA Grapalat" w:cs="GHEA Grapalat"/>
          <w:b/>
          <w:sz w:val="22"/>
          <w:szCs w:val="22"/>
          <w:rPrChange w:id="5090" w:author="Hayk-PC" w:date="2024-12-11T02:31:00Z">
            <w:rPr>
              <w:rFonts w:ascii="GHEA Grapalat" w:hAnsi="GHEA Grapalat" w:cs="GHEA Grapalat"/>
              <w:b/>
              <w:sz w:val="22"/>
              <w:szCs w:val="22"/>
            </w:rPr>
          </w:rPrChange>
        </w:rPr>
      </w:pPr>
      <w:r w:rsidRPr="00DF1634">
        <w:rPr>
          <w:rFonts w:ascii="GHEA Grapalat" w:hAnsi="GHEA Grapalat"/>
          <w:b/>
          <w:sz w:val="22"/>
          <w:szCs w:val="22"/>
          <w:rPrChange w:id="5091" w:author="Hayk-PC" w:date="2024-12-11T02:31:00Z">
            <w:rPr>
              <w:rFonts w:ascii="GHEA Grapalat" w:hAnsi="GHEA Grapalat"/>
              <w:b/>
              <w:sz w:val="22"/>
              <w:szCs w:val="22"/>
            </w:rPr>
          </w:rPrChange>
        </w:rPr>
        <w:t xml:space="preserve">СОГЛАШЕНИЕ О НЕУСТОЙКЕ </w:t>
      </w:r>
    </w:p>
    <w:p w14:paraId="7D4C0B27" w14:textId="77777777" w:rsidR="003D2FE2" w:rsidRPr="00DF1634" w:rsidRDefault="003D2FE2" w:rsidP="003D2FE2">
      <w:pPr>
        <w:widowControl w:val="0"/>
        <w:spacing w:after="160"/>
        <w:jc w:val="center"/>
        <w:rPr>
          <w:rFonts w:ascii="GHEA Grapalat" w:hAnsi="GHEA Grapalat" w:cs="GHEA Grapalat"/>
          <w:b/>
          <w:sz w:val="22"/>
          <w:szCs w:val="22"/>
          <w:rPrChange w:id="5092" w:author="Hayk-PC" w:date="2024-12-11T02:31:00Z">
            <w:rPr>
              <w:rFonts w:ascii="GHEA Grapalat" w:hAnsi="GHEA Grapalat" w:cs="GHEA Grapalat"/>
              <w:b/>
              <w:sz w:val="22"/>
              <w:szCs w:val="22"/>
            </w:rPr>
          </w:rPrChange>
        </w:rPr>
      </w:pPr>
      <w:r w:rsidRPr="00DF1634">
        <w:rPr>
          <w:rFonts w:ascii="GHEA Grapalat" w:hAnsi="GHEA Grapalat"/>
          <w:b/>
          <w:sz w:val="22"/>
          <w:szCs w:val="22"/>
          <w:rPrChange w:id="5093" w:author="Hayk-PC" w:date="2024-12-11T02:31:00Z">
            <w:rPr>
              <w:rFonts w:ascii="GHEA Grapalat" w:hAnsi="GHEA Grapalat"/>
              <w:b/>
              <w:sz w:val="22"/>
              <w:szCs w:val="22"/>
            </w:rPr>
          </w:rPrChange>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DF1634" w14:paraId="04901F5F" w14:textId="77777777" w:rsidTr="00B932B8">
        <w:tc>
          <w:tcPr>
            <w:tcW w:w="4786" w:type="dxa"/>
          </w:tcPr>
          <w:p w14:paraId="6954C6CF" w14:textId="77777777" w:rsidR="003D2FE2" w:rsidRPr="00DF1634" w:rsidRDefault="003D2FE2" w:rsidP="00B932B8">
            <w:pPr>
              <w:widowControl w:val="0"/>
              <w:spacing w:after="160"/>
              <w:rPr>
                <w:rFonts w:ascii="GHEA Grapalat" w:hAnsi="GHEA Grapalat" w:cs="GHEA Grapalat"/>
                <w:b/>
                <w:sz w:val="22"/>
                <w:szCs w:val="22"/>
                <w:lang w:val="en-US"/>
                <w:rPrChange w:id="5094" w:author="Hayk-PC" w:date="2024-12-11T02:31:00Z">
                  <w:rPr>
                    <w:rFonts w:ascii="GHEA Grapalat" w:hAnsi="GHEA Grapalat" w:cs="GHEA Grapalat"/>
                    <w:b/>
                    <w:sz w:val="22"/>
                    <w:szCs w:val="22"/>
                    <w:lang w:val="en-US"/>
                  </w:rPr>
                </w:rPrChange>
              </w:rPr>
            </w:pPr>
            <w:r w:rsidRPr="00DF1634">
              <w:rPr>
                <w:rFonts w:ascii="GHEA Grapalat" w:hAnsi="GHEA Grapalat"/>
                <w:sz w:val="22"/>
                <w:szCs w:val="22"/>
                <w:rPrChange w:id="5095" w:author="Hayk-PC" w:date="2024-12-11T02:31:00Z">
                  <w:rPr>
                    <w:rFonts w:ascii="GHEA Grapalat" w:hAnsi="GHEA Grapalat"/>
                    <w:sz w:val="22"/>
                    <w:szCs w:val="22"/>
                  </w:rPr>
                </w:rPrChange>
              </w:rPr>
              <w:t>г. Ереван</w:t>
            </w:r>
          </w:p>
        </w:tc>
        <w:tc>
          <w:tcPr>
            <w:tcW w:w="4500" w:type="dxa"/>
          </w:tcPr>
          <w:p w14:paraId="745BE5E9" w14:textId="77777777" w:rsidR="003D2FE2" w:rsidRPr="00DF1634" w:rsidRDefault="003D2FE2" w:rsidP="00B932B8">
            <w:pPr>
              <w:widowControl w:val="0"/>
              <w:spacing w:after="160"/>
              <w:jc w:val="right"/>
              <w:rPr>
                <w:rFonts w:ascii="GHEA Grapalat" w:hAnsi="GHEA Grapalat" w:cs="GHEA Grapalat"/>
                <w:b/>
                <w:sz w:val="22"/>
                <w:szCs w:val="22"/>
                <w:rPrChange w:id="5096" w:author="Hayk-PC" w:date="2024-12-11T02:31:00Z">
                  <w:rPr>
                    <w:rFonts w:ascii="GHEA Grapalat" w:hAnsi="GHEA Grapalat" w:cs="GHEA Grapalat"/>
                    <w:b/>
                    <w:sz w:val="22"/>
                    <w:szCs w:val="22"/>
                  </w:rPr>
                </w:rPrChange>
              </w:rPr>
            </w:pPr>
            <w:r w:rsidRPr="00DF1634">
              <w:rPr>
                <w:rFonts w:ascii="GHEA Grapalat" w:hAnsi="GHEA Grapalat"/>
                <w:sz w:val="22"/>
                <w:szCs w:val="22"/>
                <w:rPrChange w:id="5097" w:author="Hayk-PC" w:date="2024-12-11T02:31:00Z">
                  <w:rPr>
                    <w:rFonts w:ascii="GHEA Grapalat" w:hAnsi="GHEA Grapalat"/>
                    <w:sz w:val="22"/>
                    <w:szCs w:val="22"/>
                  </w:rPr>
                </w:rPrChange>
              </w:rPr>
              <w:t>"</w:t>
            </w:r>
            <w:r w:rsidRPr="00DF1634">
              <w:rPr>
                <w:rFonts w:ascii="GHEA Grapalat" w:hAnsi="GHEA Grapalat"/>
                <w:sz w:val="22"/>
                <w:szCs w:val="22"/>
                <w:lang w:val="en-US"/>
                <w:rPrChange w:id="5098" w:author="Hayk-PC" w:date="2024-12-11T02:31:00Z">
                  <w:rPr>
                    <w:rFonts w:ascii="GHEA Grapalat" w:hAnsi="GHEA Grapalat"/>
                    <w:sz w:val="22"/>
                    <w:szCs w:val="22"/>
                    <w:lang w:val="en-US"/>
                  </w:rPr>
                </w:rPrChange>
              </w:rPr>
              <w:tab/>
            </w:r>
            <w:r w:rsidRPr="00DF1634">
              <w:rPr>
                <w:rFonts w:ascii="GHEA Grapalat" w:hAnsi="GHEA Grapalat"/>
                <w:sz w:val="22"/>
                <w:szCs w:val="22"/>
                <w:rPrChange w:id="5099" w:author="Hayk-PC" w:date="2024-12-11T02:31:00Z">
                  <w:rPr>
                    <w:rFonts w:ascii="GHEA Grapalat" w:hAnsi="GHEA Grapalat"/>
                    <w:sz w:val="22"/>
                    <w:szCs w:val="22"/>
                  </w:rPr>
                </w:rPrChange>
              </w:rPr>
              <w:t xml:space="preserve">" </w:t>
            </w:r>
            <w:r w:rsidRPr="00DF1634">
              <w:rPr>
                <w:rFonts w:ascii="GHEA Grapalat" w:hAnsi="GHEA Grapalat"/>
                <w:sz w:val="22"/>
                <w:szCs w:val="22"/>
                <w:lang w:val="en-US"/>
                <w:rPrChange w:id="5100" w:author="Hayk-PC" w:date="2024-12-11T02:31:00Z">
                  <w:rPr>
                    <w:rFonts w:ascii="GHEA Grapalat" w:hAnsi="GHEA Grapalat"/>
                    <w:sz w:val="22"/>
                    <w:szCs w:val="22"/>
                    <w:lang w:val="en-US"/>
                  </w:rPr>
                </w:rPrChange>
              </w:rPr>
              <w:tab/>
            </w:r>
            <w:r w:rsidRPr="00DF1634">
              <w:rPr>
                <w:rFonts w:ascii="GHEA Grapalat" w:hAnsi="GHEA Grapalat"/>
                <w:sz w:val="22"/>
                <w:szCs w:val="22"/>
                <w:rPrChange w:id="5101" w:author="Hayk-PC" w:date="2024-12-11T02:31:00Z">
                  <w:rPr>
                    <w:rFonts w:ascii="GHEA Grapalat" w:hAnsi="GHEA Grapalat"/>
                    <w:sz w:val="22"/>
                    <w:szCs w:val="22"/>
                  </w:rPr>
                </w:rPrChange>
              </w:rPr>
              <w:t>20</w:t>
            </w:r>
            <w:r w:rsidRPr="00DF1634">
              <w:rPr>
                <w:rFonts w:ascii="GHEA Grapalat" w:hAnsi="GHEA Grapalat"/>
                <w:sz w:val="22"/>
                <w:szCs w:val="22"/>
                <w:lang w:val="en-US"/>
                <w:rPrChange w:id="5102" w:author="Hayk-PC" w:date="2024-12-11T02:31:00Z">
                  <w:rPr>
                    <w:rFonts w:ascii="GHEA Grapalat" w:hAnsi="GHEA Grapalat"/>
                    <w:sz w:val="22"/>
                    <w:szCs w:val="22"/>
                    <w:lang w:val="en-US"/>
                  </w:rPr>
                </w:rPrChange>
              </w:rPr>
              <w:tab/>
            </w:r>
            <w:r w:rsidRPr="00DF1634">
              <w:rPr>
                <w:rFonts w:ascii="GHEA Grapalat" w:hAnsi="GHEA Grapalat"/>
                <w:sz w:val="22"/>
                <w:szCs w:val="22"/>
                <w:rPrChange w:id="5103" w:author="Hayk-PC" w:date="2024-12-11T02:31:00Z">
                  <w:rPr>
                    <w:rFonts w:ascii="GHEA Grapalat" w:hAnsi="GHEA Grapalat"/>
                    <w:sz w:val="22"/>
                    <w:szCs w:val="22"/>
                  </w:rPr>
                </w:rPrChange>
              </w:rPr>
              <w:t>г.</w:t>
            </w:r>
            <w:r w:rsidRPr="00DF1634">
              <w:rPr>
                <w:rStyle w:val="FootnoteReference"/>
                <w:rFonts w:ascii="GHEA Grapalat" w:hAnsi="GHEA Grapalat"/>
                <w:sz w:val="22"/>
                <w:szCs w:val="22"/>
                <w:rPrChange w:id="5104" w:author="Hayk-PC" w:date="2024-12-11T02:31:00Z">
                  <w:rPr>
                    <w:rStyle w:val="FootnoteReference"/>
                    <w:rFonts w:ascii="GHEA Grapalat" w:hAnsi="GHEA Grapalat"/>
                    <w:sz w:val="22"/>
                    <w:szCs w:val="22"/>
                  </w:rPr>
                </w:rPrChange>
              </w:rPr>
              <w:footnoteReference w:customMarkFollows="1" w:id="25"/>
              <w:t>**</w:t>
            </w:r>
          </w:p>
        </w:tc>
      </w:tr>
    </w:tbl>
    <w:p w14:paraId="28103F94" w14:textId="77777777" w:rsidR="003D2FE2" w:rsidRPr="00DF1634" w:rsidRDefault="003D2FE2" w:rsidP="003D2FE2">
      <w:pPr>
        <w:widowControl w:val="0"/>
        <w:spacing w:after="160"/>
        <w:rPr>
          <w:rFonts w:ascii="GHEA Grapalat" w:hAnsi="GHEA Grapalat" w:cs="GHEA Grapalat"/>
          <w:b/>
          <w:sz w:val="22"/>
          <w:szCs w:val="22"/>
          <w:rPrChange w:id="5105" w:author="Hayk-PC" w:date="2024-12-11T02:31:00Z">
            <w:rPr>
              <w:rFonts w:ascii="GHEA Grapalat" w:hAnsi="GHEA Grapalat" w:cs="GHEA Grapalat"/>
              <w:b/>
              <w:sz w:val="22"/>
              <w:szCs w:val="22"/>
            </w:rPr>
          </w:rPrChange>
        </w:rPr>
      </w:pPr>
    </w:p>
    <w:p w14:paraId="1263CFDC" w14:textId="77777777" w:rsidR="003D2FE2" w:rsidRPr="00DF1634" w:rsidRDefault="003D2FE2" w:rsidP="003D2FE2">
      <w:pPr>
        <w:widowControl w:val="0"/>
        <w:jc w:val="both"/>
        <w:rPr>
          <w:rFonts w:ascii="GHEA Grapalat" w:hAnsi="GHEA Grapalat" w:cs="GHEA Grapalat"/>
          <w:sz w:val="22"/>
          <w:szCs w:val="22"/>
          <w:u w:val="single"/>
          <w:vertAlign w:val="subscript"/>
          <w:rPrChange w:id="5106" w:author="Hayk-PC" w:date="2024-12-11T02:31:00Z">
            <w:rPr>
              <w:rFonts w:ascii="GHEA Grapalat" w:hAnsi="GHEA Grapalat" w:cs="GHEA Grapalat"/>
              <w:sz w:val="22"/>
              <w:szCs w:val="22"/>
              <w:u w:val="single"/>
              <w:vertAlign w:val="subscript"/>
            </w:rPr>
          </w:rPrChange>
        </w:rPr>
      </w:pPr>
      <w:r w:rsidRPr="00DF1634">
        <w:rPr>
          <w:rFonts w:ascii="GHEA Grapalat" w:hAnsi="GHEA Grapalat"/>
          <w:sz w:val="22"/>
          <w:szCs w:val="22"/>
          <w:rPrChange w:id="5107" w:author="Hayk-PC" w:date="2024-12-11T02:31:00Z">
            <w:rPr>
              <w:rFonts w:ascii="GHEA Grapalat" w:hAnsi="GHEA Grapalat"/>
              <w:sz w:val="22"/>
              <w:szCs w:val="22"/>
            </w:rPr>
          </w:rPrChange>
        </w:rPr>
        <w:t>_______________________________________________, в лице директора Компании,</w:t>
      </w:r>
    </w:p>
    <w:p w14:paraId="1A29DC27" w14:textId="77777777" w:rsidR="003D2FE2" w:rsidRPr="00DF1634" w:rsidRDefault="003D2FE2" w:rsidP="003D2FE2">
      <w:pPr>
        <w:widowControl w:val="0"/>
        <w:spacing w:after="160"/>
        <w:ind w:left="1843"/>
        <w:jc w:val="both"/>
        <w:rPr>
          <w:rFonts w:ascii="GHEA Grapalat" w:hAnsi="GHEA Grapalat"/>
          <w:sz w:val="22"/>
          <w:szCs w:val="22"/>
          <w:vertAlign w:val="superscript"/>
          <w:lang w:val="en-US"/>
          <w:rPrChange w:id="5108" w:author="Hayk-PC" w:date="2024-12-11T02:31:00Z">
            <w:rPr>
              <w:rFonts w:ascii="GHEA Grapalat" w:hAnsi="GHEA Grapalat"/>
              <w:sz w:val="22"/>
              <w:szCs w:val="22"/>
              <w:vertAlign w:val="superscript"/>
              <w:lang w:val="en-US"/>
            </w:rPr>
          </w:rPrChange>
        </w:rPr>
      </w:pPr>
      <w:r w:rsidRPr="00DF1634">
        <w:rPr>
          <w:rFonts w:ascii="GHEA Grapalat" w:hAnsi="GHEA Grapalat"/>
          <w:sz w:val="22"/>
          <w:szCs w:val="22"/>
          <w:vertAlign w:val="superscript"/>
          <w:rPrChange w:id="5109" w:author="Hayk-PC" w:date="2024-12-11T02:31:00Z">
            <w:rPr>
              <w:rFonts w:ascii="GHEA Grapalat" w:hAnsi="GHEA Grapalat"/>
              <w:sz w:val="22"/>
              <w:szCs w:val="22"/>
              <w:vertAlign w:val="superscript"/>
            </w:rPr>
          </w:rPrChange>
        </w:rPr>
        <w:t>наименование Компании</w:t>
      </w:r>
    </w:p>
    <w:p w14:paraId="52EF849B" w14:textId="77777777" w:rsidR="003D2FE2" w:rsidRPr="00DF1634" w:rsidRDefault="003D2FE2" w:rsidP="003D2FE2">
      <w:pPr>
        <w:widowControl w:val="0"/>
        <w:jc w:val="both"/>
        <w:rPr>
          <w:rFonts w:ascii="GHEA Grapalat" w:hAnsi="GHEA Grapalat"/>
          <w:sz w:val="22"/>
          <w:szCs w:val="22"/>
          <w:lang w:val="en-US"/>
          <w:rPrChange w:id="5110" w:author="Hayk-PC" w:date="2024-12-11T02:31:00Z">
            <w:rPr>
              <w:rFonts w:ascii="GHEA Grapalat" w:hAnsi="GHEA Grapalat"/>
              <w:sz w:val="22"/>
              <w:szCs w:val="22"/>
              <w:lang w:val="en-US"/>
            </w:rPr>
          </w:rPrChange>
        </w:rPr>
      </w:pPr>
      <w:r w:rsidRPr="00DF1634">
        <w:rPr>
          <w:rFonts w:ascii="GHEA Grapalat" w:hAnsi="GHEA Grapalat"/>
          <w:sz w:val="22"/>
          <w:szCs w:val="22"/>
          <w:lang w:val="en-US"/>
          <w:rPrChange w:id="5111" w:author="Hayk-PC" w:date="2024-12-11T02:31:00Z">
            <w:rPr>
              <w:rFonts w:ascii="GHEA Grapalat" w:hAnsi="GHEA Grapalat"/>
              <w:sz w:val="22"/>
              <w:szCs w:val="22"/>
              <w:lang w:val="en-US"/>
            </w:rPr>
          </w:rPrChange>
        </w:rPr>
        <w:t>_________________________________________________________________________</w:t>
      </w:r>
    </w:p>
    <w:p w14:paraId="49BF103D" w14:textId="77777777" w:rsidR="003D2FE2" w:rsidRPr="00DF1634" w:rsidRDefault="003D2FE2" w:rsidP="003D2FE2">
      <w:pPr>
        <w:widowControl w:val="0"/>
        <w:spacing w:after="160"/>
        <w:jc w:val="center"/>
        <w:rPr>
          <w:rFonts w:ascii="GHEA Grapalat" w:hAnsi="GHEA Grapalat"/>
          <w:sz w:val="22"/>
          <w:szCs w:val="22"/>
          <w:vertAlign w:val="superscript"/>
          <w:rPrChange w:id="5112" w:author="Hayk-PC" w:date="2024-12-11T02:31:00Z">
            <w:rPr>
              <w:rFonts w:ascii="GHEA Grapalat" w:hAnsi="GHEA Grapalat"/>
              <w:sz w:val="22"/>
              <w:szCs w:val="22"/>
              <w:vertAlign w:val="superscript"/>
            </w:rPr>
          </w:rPrChange>
        </w:rPr>
      </w:pPr>
      <w:r w:rsidRPr="00DF1634">
        <w:rPr>
          <w:rFonts w:ascii="GHEA Grapalat" w:hAnsi="GHEA Grapalat"/>
          <w:sz w:val="22"/>
          <w:szCs w:val="22"/>
          <w:vertAlign w:val="superscript"/>
          <w:rPrChange w:id="5113" w:author="Hayk-PC" w:date="2024-12-11T02:31:00Z">
            <w:rPr>
              <w:rFonts w:ascii="GHEA Grapalat" w:hAnsi="GHEA Grapalat"/>
              <w:sz w:val="22"/>
              <w:szCs w:val="22"/>
              <w:vertAlign w:val="superscript"/>
            </w:rPr>
          </w:rPrChange>
        </w:rPr>
        <w:t>имя, фамилия, паспортные данные директора компании</w:t>
      </w:r>
    </w:p>
    <w:p w14:paraId="41DEDD82" w14:textId="77777777" w:rsidR="003D2FE2" w:rsidRPr="00DF1634" w:rsidRDefault="003D2FE2" w:rsidP="003D2FE2">
      <w:pPr>
        <w:widowControl w:val="0"/>
        <w:spacing w:after="160"/>
        <w:jc w:val="both"/>
        <w:rPr>
          <w:rFonts w:ascii="GHEA Grapalat" w:hAnsi="GHEA Grapalat" w:cs="GHEA Grapalat"/>
          <w:sz w:val="22"/>
          <w:szCs w:val="22"/>
          <w:rPrChange w:id="5114" w:author="Hayk-PC" w:date="2024-12-11T02:31:00Z">
            <w:rPr>
              <w:rFonts w:ascii="GHEA Grapalat" w:hAnsi="GHEA Grapalat" w:cs="GHEA Grapalat"/>
              <w:sz w:val="22"/>
              <w:szCs w:val="22"/>
            </w:rPr>
          </w:rPrChange>
        </w:rPr>
      </w:pPr>
      <w:r w:rsidRPr="00DF1634">
        <w:rPr>
          <w:rFonts w:ascii="GHEA Grapalat" w:hAnsi="GHEA Grapalat"/>
          <w:sz w:val="22"/>
          <w:szCs w:val="22"/>
          <w:rPrChange w:id="5115" w:author="Hayk-PC" w:date="2024-12-11T02:31:00Z">
            <w:rPr>
              <w:rFonts w:ascii="GHEA Grapalat" w:hAnsi="GHEA Grapalat"/>
              <w:sz w:val="22"/>
              <w:szCs w:val="22"/>
            </w:rPr>
          </w:rPrChange>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DE4ACE7" w14:textId="77777777" w:rsidR="003D2FE2" w:rsidRPr="00DF1634" w:rsidRDefault="003D2FE2" w:rsidP="003D2FE2">
      <w:pPr>
        <w:widowControl w:val="0"/>
        <w:spacing w:after="160"/>
        <w:ind w:firstLine="709"/>
        <w:jc w:val="both"/>
        <w:rPr>
          <w:rFonts w:ascii="GHEA Grapalat" w:hAnsi="GHEA Grapalat" w:cs="GHEA Grapalat"/>
          <w:sz w:val="22"/>
          <w:szCs w:val="22"/>
          <w:rPrChange w:id="5116" w:author="Hayk-PC" w:date="2024-12-11T02:31:00Z">
            <w:rPr>
              <w:rFonts w:ascii="GHEA Grapalat" w:hAnsi="GHEA Grapalat" w:cs="GHEA Grapalat"/>
              <w:sz w:val="22"/>
              <w:szCs w:val="22"/>
            </w:rPr>
          </w:rPrChange>
        </w:rPr>
      </w:pPr>
    </w:p>
    <w:p w14:paraId="68C9EA3D" w14:textId="77777777" w:rsidR="003D2FE2" w:rsidRPr="00DF1634" w:rsidRDefault="003D2FE2" w:rsidP="003D2FE2">
      <w:pPr>
        <w:widowControl w:val="0"/>
        <w:spacing w:after="160"/>
        <w:jc w:val="center"/>
        <w:rPr>
          <w:rFonts w:ascii="GHEA Grapalat" w:hAnsi="GHEA Grapalat" w:cs="GHEA Grapalat"/>
          <w:b/>
          <w:bCs/>
          <w:sz w:val="22"/>
          <w:szCs w:val="22"/>
          <w:rPrChange w:id="5117" w:author="Hayk-PC" w:date="2024-12-11T02:31:00Z">
            <w:rPr>
              <w:rFonts w:ascii="GHEA Grapalat" w:hAnsi="GHEA Grapalat" w:cs="GHEA Grapalat"/>
              <w:b/>
              <w:bCs/>
              <w:sz w:val="22"/>
              <w:szCs w:val="22"/>
            </w:rPr>
          </w:rPrChange>
        </w:rPr>
      </w:pPr>
      <w:r w:rsidRPr="00DF1634">
        <w:rPr>
          <w:rFonts w:ascii="GHEA Grapalat" w:hAnsi="GHEA Grapalat"/>
          <w:b/>
          <w:sz w:val="22"/>
          <w:szCs w:val="22"/>
          <w:rPrChange w:id="5118" w:author="Hayk-PC" w:date="2024-12-11T02:31:00Z">
            <w:rPr>
              <w:rFonts w:ascii="GHEA Grapalat" w:hAnsi="GHEA Grapalat"/>
              <w:b/>
              <w:sz w:val="22"/>
              <w:szCs w:val="22"/>
            </w:rPr>
          </w:rPrChange>
        </w:rPr>
        <w:t>1. Предмет соглашения</w:t>
      </w:r>
    </w:p>
    <w:p w14:paraId="252C1B93" w14:textId="77777777" w:rsidR="003D2FE2" w:rsidRPr="00DF1634" w:rsidRDefault="003D2FE2" w:rsidP="003D2FE2">
      <w:pPr>
        <w:widowControl w:val="0"/>
        <w:tabs>
          <w:tab w:val="left" w:pos="567"/>
        </w:tabs>
        <w:jc w:val="both"/>
        <w:rPr>
          <w:rFonts w:ascii="GHEA Grapalat" w:hAnsi="GHEA Grapalat" w:cs="GHEA Grapalat"/>
          <w:spacing w:val="-6"/>
          <w:sz w:val="22"/>
          <w:szCs w:val="22"/>
          <w:rPrChange w:id="5119" w:author="Hayk-PC" w:date="2024-12-11T02:31:00Z">
            <w:rPr>
              <w:rFonts w:ascii="GHEA Grapalat" w:hAnsi="GHEA Grapalat" w:cs="GHEA Grapalat"/>
              <w:spacing w:val="-6"/>
              <w:sz w:val="22"/>
              <w:szCs w:val="22"/>
            </w:rPr>
          </w:rPrChange>
        </w:rPr>
      </w:pPr>
      <w:r w:rsidRPr="00DF1634">
        <w:rPr>
          <w:rFonts w:ascii="GHEA Grapalat" w:hAnsi="GHEA Grapalat"/>
          <w:sz w:val="22"/>
          <w:szCs w:val="22"/>
          <w:rPrChange w:id="5120" w:author="Hayk-PC" w:date="2024-12-11T02:31:00Z">
            <w:rPr>
              <w:rFonts w:ascii="GHEA Grapalat" w:hAnsi="GHEA Grapalat"/>
              <w:sz w:val="22"/>
              <w:szCs w:val="22"/>
            </w:rPr>
          </w:rPrChange>
        </w:rPr>
        <w:t>1</w:t>
      </w:r>
      <w:r w:rsidRPr="00DF1634">
        <w:rPr>
          <w:rFonts w:ascii="GHEA Grapalat" w:hAnsi="GHEA Grapalat"/>
          <w:spacing w:val="-6"/>
          <w:sz w:val="22"/>
          <w:szCs w:val="22"/>
          <w:rPrChange w:id="5121" w:author="Hayk-PC" w:date="2024-12-11T02:31:00Z">
            <w:rPr>
              <w:rFonts w:ascii="GHEA Grapalat" w:hAnsi="GHEA Grapalat"/>
              <w:spacing w:val="-6"/>
              <w:sz w:val="22"/>
              <w:szCs w:val="22"/>
            </w:rPr>
          </w:rPrChange>
        </w:rPr>
        <w:t>.1.</w:t>
      </w:r>
      <w:r w:rsidRPr="00DF1634">
        <w:rPr>
          <w:rFonts w:ascii="GHEA Grapalat" w:hAnsi="GHEA Grapalat"/>
          <w:spacing w:val="-6"/>
          <w:sz w:val="22"/>
          <w:szCs w:val="22"/>
          <w:rPrChange w:id="5122" w:author="Hayk-PC" w:date="2024-12-11T02:31:00Z">
            <w:rPr>
              <w:rFonts w:ascii="GHEA Grapalat" w:hAnsi="GHEA Grapalat"/>
              <w:spacing w:val="-6"/>
              <w:sz w:val="22"/>
              <w:szCs w:val="22"/>
            </w:rPr>
          </w:rPrChange>
        </w:rPr>
        <w:tab/>
        <w:t xml:space="preserve">Компания участвует в организованной ___________________ *(далее — Заказчик) </w:t>
      </w:r>
    </w:p>
    <w:p w14:paraId="282AA215" w14:textId="77777777" w:rsidR="003D2FE2" w:rsidRPr="00DF1634" w:rsidRDefault="003D2FE2" w:rsidP="003D2FE2">
      <w:pPr>
        <w:widowControl w:val="0"/>
        <w:tabs>
          <w:tab w:val="left" w:pos="284"/>
        </w:tabs>
        <w:spacing w:after="160"/>
        <w:ind w:left="5245"/>
        <w:jc w:val="both"/>
        <w:rPr>
          <w:rFonts w:ascii="GHEA Grapalat" w:hAnsi="GHEA Grapalat" w:cs="GHEA Grapalat"/>
          <w:sz w:val="22"/>
          <w:szCs w:val="22"/>
          <w:rPrChange w:id="5123" w:author="Hayk-PC" w:date="2024-12-11T02:31:00Z">
            <w:rPr>
              <w:rFonts w:ascii="GHEA Grapalat" w:hAnsi="GHEA Grapalat" w:cs="GHEA Grapalat"/>
              <w:sz w:val="22"/>
              <w:szCs w:val="22"/>
            </w:rPr>
          </w:rPrChange>
        </w:rPr>
      </w:pPr>
      <w:r w:rsidRPr="00DF1634">
        <w:rPr>
          <w:rFonts w:ascii="GHEA Grapalat" w:hAnsi="GHEA Grapalat"/>
          <w:sz w:val="22"/>
          <w:szCs w:val="22"/>
          <w:vertAlign w:val="superscript"/>
          <w:rPrChange w:id="5124" w:author="Hayk-PC" w:date="2024-12-11T02:31:00Z">
            <w:rPr>
              <w:rFonts w:ascii="GHEA Grapalat" w:hAnsi="GHEA Grapalat"/>
              <w:sz w:val="22"/>
              <w:szCs w:val="22"/>
              <w:vertAlign w:val="superscript"/>
            </w:rPr>
          </w:rPrChange>
        </w:rPr>
        <w:t>наименование заказчика</w:t>
      </w:r>
    </w:p>
    <w:p w14:paraId="0698C4A4" w14:textId="77777777" w:rsidR="003D2FE2" w:rsidRPr="00DF1634" w:rsidRDefault="003D2FE2" w:rsidP="003D2FE2">
      <w:pPr>
        <w:widowControl w:val="0"/>
        <w:jc w:val="both"/>
        <w:rPr>
          <w:rFonts w:ascii="GHEA Grapalat" w:hAnsi="GHEA Grapalat" w:cs="GHEA Grapalat"/>
          <w:sz w:val="22"/>
          <w:szCs w:val="22"/>
          <w:rPrChange w:id="5125" w:author="Hayk-PC" w:date="2024-12-11T02:31:00Z">
            <w:rPr>
              <w:rFonts w:ascii="GHEA Grapalat" w:hAnsi="GHEA Grapalat" w:cs="GHEA Grapalat"/>
              <w:sz w:val="22"/>
              <w:szCs w:val="22"/>
            </w:rPr>
          </w:rPrChange>
        </w:rPr>
      </w:pPr>
      <w:r w:rsidRPr="00DF1634">
        <w:rPr>
          <w:rFonts w:ascii="GHEA Grapalat" w:hAnsi="GHEA Grapalat"/>
          <w:sz w:val="22"/>
          <w:szCs w:val="22"/>
          <w:rPrChange w:id="5126" w:author="Hayk-PC" w:date="2024-12-11T02:31:00Z">
            <w:rPr>
              <w:rFonts w:ascii="GHEA Grapalat" w:hAnsi="GHEA Grapalat"/>
              <w:sz w:val="22"/>
              <w:szCs w:val="22"/>
            </w:rPr>
          </w:rPrChange>
        </w:rPr>
        <w:t>процедуре закупок под кодом ____________________________________________ *.</w:t>
      </w:r>
    </w:p>
    <w:p w14:paraId="2DBC8638" w14:textId="77777777" w:rsidR="003D2FE2" w:rsidRPr="00DF1634" w:rsidRDefault="003D2FE2" w:rsidP="003D2FE2">
      <w:pPr>
        <w:widowControl w:val="0"/>
        <w:spacing w:after="160"/>
        <w:ind w:left="5245"/>
        <w:jc w:val="both"/>
        <w:rPr>
          <w:rFonts w:ascii="GHEA Grapalat" w:hAnsi="GHEA Grapalat" w:cs="GHEA Grapalat"/>
          <w:sz w:val="22"/>
          <w:szCs w:val="22"/>
          <w:rPrChange w:id="5127" w:author="Hayk-PC" w:date="2024-12-11T02:31:00Z">
            <w:rPr>
              <w:rFonts w:ascii="GHEA Grapalat" w:hAnsi="GHEA Grapalat" w:cs="GHEA Grapalat"/>
              <w:sz w:val="22"/>
              <w:szCs w:val="22"/>
            </w:rPr>
          </w:rPrChange>
        </w:rPr>
      </w:pPr>
      <w:r w:rsidRPr="00DF1634">
        <w:rPr>
          <w:rFonts w:ascii="GHEA Grapalat" w:hAnsi="GHEA Grapalat"/>
          <w:sz w:val="22"/>
          <w:szCs w:val="22"/>
          <w:vertAlign w:val="superscript"/>
          <w:rPrChange w:id="5128" w:author="Hayk-PC" w:date="2024-12-11T02:31:00Z">
            <w:rPr>
              <w:rFonts w:ascii="GHEA Grapalat" w:hAnsi="GHEA Grapalat"/>
              <w:sz w:val="22"/>
              <w:szCs w:val="22"/>
              <w:vertAlign w:val="superscript"/>
            </w:rPr>
          </w:rPrChange>
        </w:rPr>
        <w:t>код процедуры</w:t>
      </w:r>
    </w:p>
    <w:p w14:paraId="3475E67D" w14:textId="77777777" w:rsidR="003D2FE2" w:rsidRPr="00DF1634" w:rsidRDefault="003D2FE2" w:rsidP="003D2FE2">
      <w:pPr>
        <w:widowControl w:val="0"/>
        <w:tabs>
          <w:tab w:val="left" w:pos="1134"/>
        </w:tabs>
        <w:spacing w:after="160"/>
        <w:ind w:firstLine="567"/>
        <w:jc w:val="both"/>
        <w:rPr>
          <w:rFonts w:ascii="GHEA Grapalat" w:hAnsi="GHEA Grapalat"/>
          <w:sz w:val="22"/>
          <w:szCs w:val="22"/>
          <w:rPrChange w:id="5129" w:author="Hayk-PC" w:date="2024-12-11T02:31:00Z">
            <w:rPr>
              <w:rFonts w:ascii="GHEA Grapalat" w:hAnsi="GHEA Grapalat"/>
              <w:sz w:val="22"/>
              <w:szCs w:val="22"/>
            </w:rPr>
          </w:rPrChange>
        </w:rPr>
      </w:pPr>
      <w:r w:rsidRPr="00DF1634">
        <w:rPr>
          <w:rFonts w:ascii="GHEA Grapalat" w:hAnsi="GHEA Grapalat"/>
          <w:sz w:val="22"/>
          <w:szCs w:val="22"/>
          <w:rPrChange w:id="5130" w:author="Hayk-PC" w:date="2024-12-11T02:31:00Z">
            <w:rPr>
              <w:rFonts w:ascii="GHEA Grapalat" w:hAnsi="GHEA Grapalat"/>
              <w:sz w:val="22"/>
              <w:szCs w:val="22"/>
            </w:rPr>
          </w:rPrChange>
        </w:rPr>
        <w:t>1.2.</w:t>
      </w:r>
      <w:r w:rsidRPr="00DF1634">
        <w:rPr>
          <w:rFonts w:ascii="GHEA Grapalat" w:hAnsi="GHEA Grapalat"/>
          <w:sz w:val="22"/>
          <w:szCs w:val="22"/>
          <w:rPrChange w:id="5131" w:author="Hayk-PC" w:date="2024-12-11T02:31:00Z">
            <w:rPr>
              <w:rFonts w:ascii="GHEA Grapalat" w:hAnsi="GHEA Grapalat"/>
              <w:sz w:val="22"/>
              <w:szCs w:val="22"/>
            </w:rPr>
          </w:rPrChange>
        </w:rPr>
        <w:tab/>
      </w:r>
      <w:r w:rsidRPr="00DF1634">
        <w:rPr>
          <w:rFonts w:ascii="GHEA Grapalat" w:hAnsi="GHEA Grapalat" w:cs="GHEA Grapalat"/>
          <w:sz w:val="22"/>
          <w:szCs w:val="22"/>
          <w:rPrChange w:id="5132" w:author="Hayk-PC" w:date="2024-12-11T02:31:00Z">
            <w:rPr>
              <w:rFonts w:ascii="GHEA Grapalat" w:hAnsi="GHEA Grapalat" w:cs="GHEA Grapalat"/>
              <w:sz w:val="22"/>
              <w:szCs w:val="22"/>
            </w:rPr>
          </w:rPrChange>
        </w:rPr>
        <w:t xml:space="preserve">В качестве участника, </w:t>
      </w:r>
      <w:r w:rsidRPr="00DF1634">
        <w:rPr>
          <w:rFonts w:ascii="GHEA Grapalat" w:hAnsi="GHEA Grapalat" w:cs="GHEA Grapalat"/>
          <w:sz w:val="22"/>
          <w:szCs w:val="22"/>
          <w:lang w:val="hy-AM"/>
          <w:rPrChange w:id="5133" w:author="Hayk-PC" w:date="2024-12-11T02:31:00Z">
            <w:rPr>
              <w:rFonts w:ascii="GHEA Grapalat" w:hAnsi="GHEA Grapalat" w:cs="GHEA Grapalat"/>
              <w:sz w:val="22"/>
              <w:szCs w:val="22"/>
              <w:lang w:val="hy-AM"/>
            </w:rPr>
          </w:rPrChange>
        </w:rPr>
        <w:t>օ</w:t>
      </w:r>
      <w:r w:rsidRPr="00DF1634">
        <w:rPr>
          <w:rFonts w:ascii="GHEA Grapalat" w:hAnsi="GHEA Grapalat" w:cs="GHEA Grapalat"/>
          <w:sz w:val="22"/>
          <w:szCs w:val="22"/>
          <w:rPrChange w:id="5134" w:author="Hayk-PC" w:date="2024-12-11T02:31:00Z">
            <w:rPr>
              <w:rFonts w:ascii="GHEA Grapalat" w:hAnsi="GHEA Grapalat" w:cs="GHEA Grapalat"/>
              <w:sz w:val="22"/>
              <w:szCs w:val="22"/>
            </w:rPr>
          </w:rPrChange>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DF1634">
        <w:rPr>
          <w:rFonts w:ascii="GHEA Grapalat" w:hAnsi="GHEA Grapalat" w:cs="GHEA Grapalat"/>
          <w:sz w:val="22"/>
          <w:szCs w:val="22"/>
          <w:lang w:val="en-US"/>
          <w:rPrChange w:id="5135" w:author="Hayk-PC" w:date="2024-12-11T02:31:00Z">
            <w:rPr>
              <w:rFonts w:ascii="GHEA Grapalat" w:hAnsi="GHEA Grapalat" w:cs="GHEA Grapalat"/>
              <w:sz w:val="22"/>
              <w:szCs w:val="22"/>
              <w:lang w:val="en-US"/>
            </w:rPr>
          </w:rPrChange>
        </w:rPr>
        <w:t>K</w:t>
      </w:r>
      <w:r w:rsidRPr="00DF1634">
        <w:rPr>
          <w:rFonts w:ascii="GHEA Grapalat" w:hAnsi="GHEA Grapalat" w:cs="GHEA Grapalat"/>
          <w:sz w:val="22"/>
          <w:szCs w:val="22"/>
          <w:rPrChange w:id="5136" w:author="Hayk-PC" w:date="2024-12-11T02:31:00Z">
            <w:rPr>
              <w:rFonts w:ascii="GHEA Grapalat" w:hAnsi="GHEA Grapalat" w:cs="GHEA Grapalat"/>
              <w:sz w:val="22"/>
              <w:szCs w:val="22"/>
            </w:rPr>
          </w:rPrChange>
        </w:rPr>
        <w:t xml:space="preserve">омпания </w:t>
      </w:r>
      <w:r w:rsidRPr="00DF1634">
        <w:rPr>
          <w:rFonts w:ascii="GHEA Grapalat" w:hAnsi="GHEA Grapalat"/>
          <w:sz w:val="22"/>
          <w:szCs w:val="22"/>
          <w:rPrChange w:id="5137" w:author="Hayk-PC" w:date="2024-12-11T02:31:00Z">
            <w:rPr>
              <w:rFonts w:ascii="GHEA Grapalat" w:hAnsi="GHEA Grapalat"/>
              <w:sz w:val="22"/>
              <w:szCs w:val="22"/>
            </w:rPr>
          </w:rPrChange>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2A182294" w14:textId="77777777" w:rsidR="003D2FE2" w:rsidRPr="00DF1634" w:rsidRDefault="003D2FE2" w:rsidP="003D2FE2">
      <w:pPr>
        <w:widowControl w:val="0"/>
        <w:tabs>
          <w:tab w:val="left" w:pos="1134"/>
        </w:tabs>
        <w:spacing w:after="160"/>
        <w:ind w:firstLine="567"/>
        <w:jc w:val="both"/>
        <w:rPr>
          <w:rFonts w:ascii="GHEA Grapalat" w:hAnsi="GHEA Grapalat" w:cs="GHEA Grapalat"/>
          <w:sz w:val="22"/>
          <w:szCs w:val="22"/>
          <w:rPrChange w:id="5138" w:author="Hayk-PC" w:date="2024-12-11T02:31:00Z">
            <w:rPr>
              <w:rFonts w:ascii="GHEA Grapalat" w:hAnsi="GHEA Grapalat" w:cs="GHEA Grapalat"/>
              <w:sz w:val="22"/>
              <w:szCs w:val="22"/>
            </w:rPr>
          </w:rPrChange>
        </w:rPr>
      </w:pPr>
      <w:r w:rsidRPr="00DF1634">
        <w:rPr>
          <w:rFonts w:ascii="GHEA Grapalat" w:hAnsi="GHEA Grapalat"/>
          <w:sz w:val="22"/>
          <w:szCs w:val="22"/>
          <w:rPrChange w:id="5139" w:author="Hayk-PC" w:date="2024-12-11T02:31:00Z">
            <w:rPr>
              <w:rFonts w:ascii="GHEA Grapalat" w:hAnsi="GHEA Grapalat"/>
              <w:sz w:val="22"/>
              <w:szCs w:val="22"/>
            </w:rPr>
          </w:rPrChange>
        </w:rPr>
        <w:t>1.3.</w:t>
      </w:r>
      <w:r w:rsidRPr="00DF1634">
        <w:rPr>
          <w:rFonts w:ascii="GHEA Grapalat" w:hAnsi="GHEA Grapalat"/>
          <w:sz w:val="22"/>
          <w:szCs w:val="22"/>
          <w:rPrChange w:id="5140" w:author="Hayk-PC" w:date="2024-12-11T02:31:00Z">
            <w:rPr>
              <w:rFonts w:ascii="GHEA Grapalat" w:hAnsi="GHEA Grapalat"/>
              <w:sz w:val="22"/>
              <w:szCs w:val="22"/>
            </w:rPr>
          </w:rPrChange>
        </w:rPr>
        <w:tab/>
        <w:t>Подписав платежное требование (далее — Требование), прилагаемое к</w:t>
      </w:r>
      <w:r w:rsidRPr="00DF1634">
        <w:rPr>
          <w:sz w:val="22"/>
          <w:szCs w:val="22"/>
          <w:lang w:val="en-US"/>
          <w:rPrChange w:id="5141" w:author="Hayk-PC" w:date="2024-12-11T02:31:00Z">
            <w:rPr>
              <w:sz w:val="22"/>
              <w:szCs w:val="22"/>
              <w:lang w:val="en-US"/>
            </w:rPr>
          </w:rPrChange>
        </w:rPr>
        <w:t> </w:t>
      </w:r>
      <w:r w:rsidRPr="00DF1634">
        <w:rPr>
          <w:rFonts w:ascii="GHEA Grapalat" w:hAnsi="GHEA Grapalat"/>
          <w:sz w:val="22"/>
          <w:szCs w:val="22"/>
          <w:rPrChange w:id="5142" w:author="Hayk-PC" w:date="2024-12-11T02:31:00Z">
            <w:rPr>
              <w:rFonts w:ascii="GHEA Grapalat" w:hAnsi="GHEA Grapalat"/>
              <w:sz w:val="22"/>
              <w:szCs w:val="22"/>
            </w:rPr>
          </w:rPrChange>
        </w:rPr>
        <w:t xml:space="preserve">настоящему Соглашению о неустойке, Компания безотзывно соглашается, что: </w:t>
      </w:r>
    </w:p>
    <w:p w14:paraId="7AF34115" w14:textId="77777777" w:rsidR="003D2FE2" w:rsidRPr="00DF1634" w:rsidRDefault="003D2FE2" w:rsidP="003D2FE2">
      <w:pPr>
        <w:widowControl w:val="0"/>
        <w:tabs>
          <w:tab w:val="left" w:pos="1134"/>
        </w:tabs>
        <w:spacing w:after="160"/>
        <w:ind w:firstLine="567"/>
        <w:jc w:val="both"/>
        <w:rPr>
          <w:rFonts w:ascii="GHEA Grapalat" w:hAnsi="GHEA Grapalat" w:cs="GHEA Grapalat"/>
          <w:sz w:val="22"/>
          <w:szCs w:val="22"/>
          <w:rPrChange w:id="5143" w:author="Hayk-PC" w:date="2024-12-11T02:31:00Z">
            <w:rPr>
              <w:rFonts w:ascii="GHEA Grapalat" w:hAnsi="GHEA Grapalat" w:cs="GHEA Grapalat"/>
              <w:sz w:val="22"/>
              <w:szCs w:val="22"/>
            </w:rPr>
          </w:rPrChange>
        </w:rPr>
      </w:pPr>
      <w:r w:rsidRPr="00DF1634">
        <w:rPr>
          <w:rFonts w:ascii="GHEA Grapalat" w:hAnsi="GHEA Grapalat"/>
          <w:sz w:val="22"/>
          <w:szCs w:val="22"/>
          <w:rPrChange w:id="5144" w:author="Hayk-PC" w:date="2024-12-11T02:31:00Z">
            <w:rPr>
              <w:rFonts w:ascii="GHEA Grapalat" w:hAnsi="GHEA Grapalat"/>
              <w:sz w:val="22"/>
              <w:szCs w:val="22"/>
            </w:rPr>
          </w:rPrChange>
        </w:rPr>
        <w:t>а)</w:t>
      </w:r>
      <w:r w:rsidRPr="00DF1634">
        <w:rPr>
          <w:rFonts w:ascii="GHEA Grapalat" w:hAnsi="GHEA Grapalat"/>
          <w:sz w:val="22"/>
          <w:szCs w:val="22"/>
          <w:rPrChange w:id="5145" w:author="Hayk-PC" w:date="2024-12-11T02:31:00Z">
            <w:rPr>
              <w:rFonts w:ascii="GHEA Grapalat" w:hAnsi="GHEA Grapalat"/>
              <w:sz w:val="22"/>
              <w:szCs w:val="22"/>
            </w:rPr>
          </w:rPrChange>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114C11B" w14:textId="77777777" w:rsidR="003D2FE2" w:rsidRPr="00DF1634" w:rsidRDefault="003D2FE2" w:rsidP="003D2FE2">
      <w:pPr>
        <w:widowControl w:val="0"/>
        <w:tabs>
          <w:tab w:val="left" w:pos="1134"/>
        </w:tabs>
        <w:spacing w:after="160"/>
        <w:ind w:firstLine="567"/>
        <w:jc w:val="both"/>
        <w:rPr>
          <w:rFonts w:ascii="GHEA Grapalat" w:hAnsi="GHEA Grapalat" w:cs="GHEA Grapalat"/>
          <w:sz w:val="22"/>
          <w:szCs w:val="22"/>
          <w:rPrChange w:id="5146" w:author="Hayk-PC" w:date="2024-12-11T02:31:00Z">
            <w:rPr>
              <w:rFonts w:ascii="GHEA Grapalat" w:hAnsi="GHEA Grapalat" w:cs="GHEA Grapalat"/>
              <w:sz w:val="22"/>
              <w:szCs w:val="22"/>
            </w:rPr>
          </w:rPrChange>
        </w:rPr>
      </w:pPr>
      <w:r w:rsidRPr="00DF1634">
        <w:rPr>
          <w:rFonts w:ascii="GHEA Grapalat" w:hAnsi="GHEA Grapalat"/>
          <w:sz w:val="22"/>
          <w:szCs w:val="22"/>
          <w:rPrChange w:id="5147" w:author="Hayk-PC" w:date="2024-12-11T02:31:00Z">
            <w:rPr>
              <w:rFonts w:ascii="GHEA Grapalat" w:hAnsi="GHEA Grapalat"/>
              <w:sz w:val="22"/>
              <w:szCs w:val="22"/>
            </w:rPr>
          </w:rPrChange>
        </w:rPr>
        <w:t>б)</w:t>
      </w:r>
      <w:r w:rsidRPr="00DF1634">
        <w:rPr>
          <w:rFonts w:ascii="GHEA Grapalat" w:hAnsi="GHEA Grapalat"/>
          <w:sz w:val="22"/>
          <w:szCs w:val="22"/>
          <w:rPrChange w:id="5148" w:author="Hayk-PC" w:date="2024-12-11T02:31:00Z">
            <w:rPr>
              <w:rFonts w:ascii="GHEA Grapalat" w:hAnsi="GHEA Grapalat"/>
              <w:sz w:val="22"/>
              <w:szCs w:val="22"/>
            </w:rPr>
          </w:rPrChange>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4411A06" w14:textId="77777777" w:rsidR="003D2FE2" w:rsidRPr="00DF1634" w:rsidRDefault="003D2FE2" w:rsidP="003D2FE2">
      <w:pPr>
        <w:widowControl w:val="0"/>
        <w:tabs>
          <w:tab w:val="left" w:pos="1134"/>
        </w:tabs>
        <w:spacing w:after="160"/>
        <w:ind w:firstLine="567"/>
        <w:jc w:val="both"/>
        <w:rPr>
          <w:rFonts w:ascii="GHEA Grapalat" w:hAnsi="GHEA Grapalat" w:cs="GHEA Grapalat"/>
          <w:sz w:val="22"/>
          <w:szCs w:val="22"/>
          <w:rPrChange w:id="5149" w:author="Hayk-PC" w:date="2024-12-11T02:31:00Z">
            <w:rPr>
              <w:rFonts w:ascii="GHEA Grapalat" w:hAnsi="GHEA Grapalat" w:cs="GHEA Grapalat"/>
              <w:sz w:val="22"/>
              <w:szCs w:val="22"/>
            </w:rPr>
          </w:rPrChange>
        </w:rPr>
      </w:pPr>
      <w:r w:rsidRPr="00DF1634">
        <w:rPr>
          <w:rFonts w:ascii="GHEA Grapalat" w:hAnsi="GHEA Grapalat"/>
          <w:sz w:val="22"/>
          <w:szCs w:val="22"/>
          <w:rPrChange w:id="5150" w:author="Hayk-PC" w:date="2024-12-11T02:31:00Z">
            <w:rPr>
              <w:rFonts w:ascii="GHEA Grapalat" w:hAnsi="GHEA Grapalat"/>
              <w:sz w:val="22"/>
              <w:szCs w:val="22"/>
            </w:rPr>
          </w:rPrChange>
        </w:rPr>
        <w:lastRenderedPageBreak/>
        <w:t>в)</w:t>
      </w:r>
      <w:r w:rsidRPr="00DF1634">
        <w:rPr>
          <w:rFonts w:ascii="GHEA Grapalat" w:hAnsi="GHEA Grapalat"/>
          <w:sz w:val="22"/>
          <w:szCs w:val="22"/>
          <w:rPrChange w:id="5151" w:author="Hayk-PC" w:date="2024-12-11T02:31:00Z">
            <w:rPr>
              <w:rFonts w:ascii="GHEA Grapalat" w:hAnsi="GHEA Grapalat"/>
              <w:sz w:val="22"/>
              <w:szCs w:val="22"/>
            </w:rPr>
          </w:rPrChange>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009043A2" w14:textId="77777777" w:rsidR="003D2FE2" w:rsidRPr="00DF1634" w:rsidRDefault="003D2FE2" w:rsidP="003D2FE2">
      <w:pPr>
        <w:widowControl w:val="0"/>
        <w:tabs>
          <w:tab w:val="left" w:pos="1134"/>
        </w:tabs>
        <w:spacing w:after="160"/>
        <w:ind w:firstLine="567"/>
        <w:jc w:val="both"/>
        <w:rPr>
          <w:rFonts w:ascii="GHEA Grapalat" w:hAnsi="GHEA Grapalat" w:cs="GHEA Grapalat"/>
          <w:sz w:val="22"/>
          <w:szCs w:val="22"/>
          <w:rPrChange w:id="5152" w:author="Hayk-PC" w:date="2024-12-11T02:31:00Z">
            <w:rPr>
              <w:rFonts w:ascii="GHEA Grapalat" w:hAnsi="GHEA Grapalat" w:cs="GHEA Grapalat"/>
              <w:sz w:val="22"/>
              <w:szCs w:val="22"/>
            </w:rPr>
          </w:rPrChange>
        </w:rPr>
      </w:pPr>
      <w:r w:rsidRPr="00DF1634">
        <w:rPr>
          <w:rFonts w:ascii="GHEA Grapalat" w:hAnsi="GHEA Grapalat"/>
          <w:sz w:val="22"/>
          <w:szCs w:val="22"/>
          <w:rPrChange w:id="5153" w:author="Hayk-PC" w:date="2024-12-11T02:31:00Z">
            <w:rPr>
              <w:rFonts w:ascii="GHEA Grapalat" w:hAnsi="GHEA Grapalat"/>
              <w:sz w:val="22"/>
              <w:szCs w:val="22"/>
            </w:rPr>
          </w:rPrChange>
        </w:rPr>
        <w:t>г)</w:t>
      </w:r>
      <w:r w:rsidRPr="00DF1634">
        <w:rPr>
          <w:rFonts w:ascii="GHEA Grapalat" w:hAnsi="GHEA Grapalat"/>
          <w:sz w:val="22"/>
          <w:szCs w:val="22"/>
          <w:rPrChange w:id="5154" w:author="Hayk-PC" w:date="2024-12-11T02:31:00Z">
            <w:rPr>
              <w:rFonts w:ascii="GHEA Grapalat" w:hAnsi="GHEA Grapalat"/>
              <w:sz w:val="22"/>
              <w:szCs w:val="22"/>
            </w:rPr>
          </w:rPrChange>
        </w:rPr>
        <w:tab/>
        <w:t>Компания подтверждает, что акцептовала Требование в полном размере суммы неустойки.</w:t>
      </w:r>
    </w:p>
    <w:p w14:paraId="397F3D3F" w14:textId="77777777" w:rsidR="003D2FE2" w:rsidRPr="00DF1634" w:rsidRDefault="003D2FE2" w:rsidP="003D2FE2">
      <w:pPr>
        <w:widowControl w:val="0"/>
        <w:tabs>
          <w:tab w:val="left" w:pos="1134"/>
        </w:tabs>
        <w:spacing w:after="160"/>
        <w:ind w:firstLine="567"/>
        <w:jc w:val="both"/>
        <w:rPr>
          <w:rFonts w:ascii="GHEA Grapalat" w:hAnsi="GHEA Grapalat" w:cs="GHEA Grapalat"/>
          <w:sz w:val="22"/>
          <w:szCs w:val="22"/>
          <w:rPrChange w:id="5155" w:author="Hayk-PC" w:date="2024-12-11T02:31:00Z">
            <w:rPr>
              <w:rFonts w:ascii="GHEA Grapalat" w:hAnsi="GHEA Grapalat" w:cs="GHEA Grapalat"/>
              <w:sz w:val="22"/>
              <w:szCs w:val="22"/>
            </w:rPr>
          </w:rPrChange>
        </w:rPr>
      </w:pPr>
      <w:r w:rsidRPr="00DF1634">
        <w:rPr>
          <w:rFonts w:ascii="GHEA Grapalat" w:hAnsi="GHEA Grapalat"/>
          <w:sz w:val="22"/>
          <w:szCs w:val="22"/>
          <w:rPrChange w:id="5156" w:author="Hayk-PC" w:date="2024-12-11T02:31:00Z">
            <w:rPr>
              <w:rFonts w:ascii="GHEA Grapalat" w:hAnsi="GHEA Grapalat"/>
              <w:sz w:val="22"/>
              <w:szCs w:val="22"/>
            </w:rPr>
          </w:rPrChange>
        </w:rPr>
        <w:t>д)</w:t>
      </w:r>
      <w:r w:rsidRPr="00DF1634">
        <w:rPr>
          <w:rFonts w:ascii="GHEA Grapalat" w:hAnsi="GHEA Grapalat"/>
          <w:sz w:val="22"/>
          <w:szCs w:val="22"/>
          <w:rPrChange w:id="5157" w:author="Hayk-PC" w:date="2024-12-11T02:31:00Z">
            <w:rPr>
              <w:rFonts w:ascii="GHEA Grapalat" w:hAnsi="GHEA Grapalat"/>
              <w:sz w:val="22"/>
              <w:szCs w:val="22"/>
            </w:rPr>
          </w:rPrChange>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615D77D9" w14:textId="77777777" w:rsidR="003D2FE2" w:rsidRPr="00DF1634" w:rsidRDefault="003D2FE2" w:rsidP="003D2FE2">
      <w:pPr>
        <w:widowControl w:val="0"/>
        <w:tabs>
          <w:tab w:val="left" w:pos="1134"/>
        </w:tabs>
        <w:spacing w:after="160"/>
        <w:ind w:firstLine="567"/>
        <w:jc w:val="both"/>
        <w:rPr>
          <w:rFonts w:ascii="GHEA Grapalat" w:hAnsi="GHEA Grapalat" w:cs="GHEA Grapalat"/>
          <w:sz w:val="22"/>
          <w:szCs w:val="22"/>
          <w:rPrChange w:id="5158" w:author="Hayk-PC" w:date="2024-12-11T02:31:00Z">
            <w:rPr>
              <w:rFonts w:ascii="GHEA Grapalat" w:hAnsi="GHEA Grapalat" w:cs="GHEA Grapalat"/>
              <w:sz w:val="22"/>
              <w:szCs w:val="22"/>
            </w:rPr>
          </w:rPrChange>
        </w:rPr>
      </w:pPr>
      <w:r w:rsidRPr="00DF1634">
        <w:rPr>
          <w:rFonts w:ascii="GHEA Grapalat" w:hAnsi="GHEA Grapalat"/>
          <w:sz w:val="22"/>
          <w:szCs w:val="22"/>
          <w:rPrChange w:id="5159" w:author="Hayk-PC" w:date="2024-12-11T02:31:00Z">
            <w:rPr>
              <w:rFonts w:ascii="GHEA Grapalat" w:hAnsi="GHEA Grapalat"/>
              <w:sz w:val="22"/>
              <w:szCs w:val="22"/>
            </w:rPr>
          </w:rPrChange>
        </w:rPr>
        <w:t>1.4.</w:t>
      </w:r>
      <w:r w:rsidRPr="00DF1634">
        <w:rPr>
          <w:rFonts w:ascii="GHEA Grapalat" w:hAnsi="GHEA Grapalat"/>
          <w:sz w:val="22"/>
          <w:szCs w:val="22"/>
          <w:rPrChange w:id="5160" w:author="Hayk-PC" w:date="2024-12-11T02:31:00Z">
            <w:rPr>
              <w:rFonts w:ascii="GHEA Grapalat" w:hAnsi="GHEA Grapalat"/>
              <w:sz w:val="22"/>
              <w:szCs w:val="22"/>
            </w:rPr>
          </w:rPrChange>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DF1634">
        <w:rPr>
          <w:rFonts w:ascii="Courier New" w:hAnsi="Courier New" w:cs="Courier New"/>
          <w:sz w:val="22"/>
          <w:szCs w:val="22"/>
          <w:lang w:val="en-US"/>
          <w:rPrChange w:id="5161" w:author="Hayk-PC" w:date="2024-12-11T02:31:00Z">
            <w:rPr>
              <w:rFonts w:ascii="Courier New" w:hAnsi="Courier New" w:cs="Courier New"/>
              <w:sz w:val="22"/>
              <w:szCs w:val="22"/>
              <w:lang w:val="en-US"/>
            </w:rPr>
          </w:rPrChange>
        </w:rPr>
        <w:t> </w:t>
      </w:r>
      <w:r w:rsidRPr="00DF1634">
        <w:rPr>
          <w:rFonts w:ascii="GHEA Grapalat" w:hAnsi="GHEA Grapalat"/>
          <w:sz w:val="22"/>
          <w:szCs w:val="22"/>
          <w:rPrChange w:id="5162" w:author="Hayk-PC" w:date="2024-12-11T02:31:00Z">
            <w:rPr>
              <w:rFonts w:ascii="GHEA Grapalat" w:hAnsi="GHEA Grapalat"/>
              <w:sz w:val="22"/>
              <w:szCs w:val="22"/>
            </w:rPr>
          </w:rPrChange>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9CB9C98" w14:textId="77777777" w:rsidR="003D2FE2" w:rsidRPr="00DF1634" w:rsidRDefault="003D2FE2" w:rsidP="003D2FE2">
      <w:pPr>
        <w:widowControl w:val="0"/>
        <w:tabs>
          <w:tab w:val="left" w:pos="1134"/>
        </w:tabs>
        <w:spacing w:after="160"/>
        <w:ind w:firstLine="567"/>
        <w:jc w:val="both"/>
        <w:rPr>
          <w:rFonts w:ascii="GHEA Grapalat" w:hAnsi="GHEA Grapalat" w:cs="GHEA Grapalat"/>
          <w:sz w:val="22"/>
          <w:szCs w:val="22"/>
          <w:rPrChange w:id="5163" w:author="Hayk-PC" w:date="2024-12-11T02:31:00Z">
            <w:rPr>
              <w:rFonts w:ascii="GHEA Grapalat" w:hAnsi="GHEA Grapalat" w:cs="GHEA Grapalat"/>
              <w:sz w:val="22"/>
              <w:szCs w:val="22"/>
            </w:rPr>
          </w:rPrChange>
        </w:rPr>
      </w:pPr>
      <w:r w:rsidRPr="00DF1634">
        <w:rPr>
          <w:rFonts w:ascii="GHEA Grapalat" w:hAnsi="GHEA Grapalat"/>
          <w:sz w:val="22"/>
          <w:szCs w:val="22"/>
          <w:rPrChange w:id="5164" w:author="Hayk-PC" w:date="2024-12-11T02:31:00Z">
            <w:rPr>
              <w:rFonts w:ascii="GHEA Grapalat" w:hAnsi="GHEA Grapalat"/>
              <w:sz w:val="22"/>
              <w:szCs w:val="22"/>
            </w:rPr>
          </w:rPrChange>
        </w:rPr>
        <w:t>1.5.</w:t>
      </w:r>
      <w:r w:rsidRPr="00DF1634">
        <w:rPr>
          <w:rFonts w:ascii="GHEA Grapalat" w:hAnsi="GHEA Grapalat"/>
          <w:sz w:val="22"/>
          <w:szCs w:val="22"/>
          <w:rPrChange w:id="5165" w:author="Hayk-PC" w:date="2024-12-11T02:31:00Z">
            <w:rPr>
              <w:rFonts w:ascii="GHEA Grapalat" w:hAnsi="GHEA Grapalat"/>
              <w:sz w:val="22"/>
              <w:szCs w:val="22"/>
            </w:rPr>
          </w:rPrChange>
        </w:rPr>
        <w:tab/>
        <w:t>Заказчик может представить в Банк-плательщик иные дополнительные документы.</w:t>
      </w:r>
    </w:p>
    <w:p w14:paraId="7343481C" w14:textId="77777777" w:rsidR="003D2FE2" w:rsidRPr="00DF1634" w:rsidRDefault="003D2FE2" w:rsidP="003D2FE2">
      <w:pPr>
        <w:widowControl w:val="0"/>
        <w:tabs>
          <w:tab w:val="left" w:pos="1134"/>
        </w:tabs>
        <w:spacing w:after="160"/>
        <w:ind w:firstLine="567"/>
        <w:jc w:val="both"/>
        <w:rPr>
          <w:rFonts w:ascii="GHEA Grapalat" w:hAnsi="GHEA Grapalat" w:cs="GHEA Grapalat"/>
          <w:sz w:val="22"/>
          <w:szCs w:val="22"/>
          <w:rPrChange w:id="5166" w:author="Hayk-PC" w:date="2024-12-11T02:31:00Z">
            <w:rPr>
              <w:rFonts w:ascii="GHEA Grapalat" w:hAnsi="GHEA Grapalat" w:cs="GHEA Grapalat"/>
              <w:sz w:val="22"/>
              <w:szCs w:val="22"/>
            </w:rPr>
          </w:rPrChange>
        </w:rPr>
      </w:pPr>
      <w:r w:rsidRPr="00DF1634">
        <w:rPr>
          <w:rFonts w:ascii="GHEA Grapalat" w:hAnsi="GHEA Grapalat"/>
          <w:sz w:val="22"/>
          <w:szCs w:val="22"/>
          <w:rPrChange w:id="5167" w:author="Hayk-PC" w:date="2024-12-11T02:31:00Z">
            <w:rPr>
              <w:rFonts w:ascii="GHEA Grapalat" w:hAnsi="GHEA Grapalat"/>
              <w:sz w:val="22"/>
              <w:szCs w:val="22"/>
            </w:rPr>
          </w:rPrChange>
        </w:rPr>
        <w:t>1.6. Банк не несет какой-либо ответственности за риски (понесенные</w:t>
      </w:r>
      <w:r w:rsidRPr="00DF1634">
        <w:rPr>
          <w:rFonts w:ascii="Courier New" w:hAnsi="Courier New" w:cs="Courier New"/>
          <w:sz w:val="22"/>
          <w:szCs w:val="22"/>
          <w:lang w:val="en-US"/>
          <w:rPrChange w:id="5168" w:author="Hayk-PC" w:date="2024-12-11T02:31:00Z">
            <w:rPr>
              <w:rFonts w:ascii="Courier New" w:hAnsi="Courier New" w:cs="Courier New"/>
              <w:sz w:val="22"/>
              <w:szCs w:val="22"/>
              <w:lang w:val="en-US"/>
            </w:rPr>
          </w:rPrChange>
        </w:rPr>
        <w:t> </w:t>
      </w:r>
      <w:r w:rsidRPr="00DF1634">
        <w:rPr>
          <w:rFonts w:ascii="GHEA Grapalat" w:hAnsi="GHEA Grapalat"/>
          <w:sz w:val="22"/>
          <w:szCs w:val="22"/>
          <w:rPrChange w:id="5169" w:author="Hayk-PC" w:date="2024-12-11T02:31:00Z">
            <w:rPr>
              <w:rFonts w:ascii="GHEA Grapalat" w:hAnsi="GHEA Grapalat"/>
              <w:sz w:val="22"/>
              <w:szCs w:val="22"/>
            </w:rPr>
          </w:rPrChange>
        </w:rPr>
        <w:t>Компанией убытки) и негативные последствия, возникшие для Компании в результате уплаты Банком-плательщиком суммы, указанной в</w:t>
      </w:r>
      <w:r w:rsidRPr="00DF1634">
        <w:rPr>
          <w:rFonts w:ascii="Courier New" w:hAnsi="Courier New" w:cs="Courier New"/>
          <w:sz w:val="22"/>
          <w:szCs w:val="22"/>
          <w:lang w:val="en-US"/>
          <w:rPrChange w:id="5170" w:author="Hayk-PC" w:date="2024-12-11T02:31:00Z">
            <w:rPr>
              <w:rFonts w:ascii="Courier New" w:hAnsi="Courier New" w:cs="Courier New"/>
              <w:sz w:val="22"/>
              <w:szCs w:val="22"/>
              <w:lang w:val="en-US"/>
            </w:rPr>
          </w:rPrChange>
        </w:rPr>
        <w:t> </w:t>
      </w:r>
      <w:r w:rsidRPr="00DF1634">
        <w:rPr>
          <w:rFonts w:ascii="GHEA Grapalat" w:hAnsi="GHEA Grapalat"/>
          <w:sz w:val="22"/>
          <w:szCs w:val="22"/>
          <w:rPrChange w:id="5171" w:author="Hayk-PC" w:date="2024-12-11T02:31:00Z">
            <w:rPr>
              <w:rFonts w:ascii="GHEA Grapalat" w:hAnsi="GHEA Grapalat"/>
              <w:sz w:val="22"/>
              <w:szCs w:val="22"/>
            </w:rPr>
          </w:rPrChange>
        </w:rPr>
        <w:t>Требовании. Банк не обязан проверять факты нарушения Компанией условий договора.</w:t>
      </w:r>
    </w:p>
    <w:p w14:paraId="773252A7" w14:textId="77777777" w:rsidR="003D2FE2" w:rsidRPr="00DF1634" w:rsidRDefault="003D2FE2" w:rsidP="003D2FE2">
      <w:pPr>
        <w:widowControl w:val="0"/>
        <w:tabs>
          <w:tab w:val="left" w:pos="1134"/>
        </w:tabs>
        <w:spacing w:after="160"/>
        <w:ind w:firstLine="567"/>
        <w:jc w:val="both"/>
        <w:rPr>
          <w:rFonts w:ascii="GHEA Grapalat" w:hAnsi="GHEA Grapalat" w:cs="GHEA Grapalat"/>
          <w:sz w:val="22"/>
          <w:szCs w:val="22"/>
          <w:rPrChange w:id="5172" w:author="Hayk-PC" w:date="2024-12-11T02:31:00Z">
            <w:rPr>
              <w:rFonts w:ascii="GHEA Grapalat" w:hAnsi="GHEA Grapalat" w:cs="GHEA Grapalat"/>
              <w:sz w:val="22"/>
              <w:szCs w:val="22"/>
            </w:rPr>
          </w:rPrChange>
        </w:rPr>
      </w:pPr>
      <w:r w:rsidRPr="00DF1634">
        <w:rPr>
          <w:rFonts w:ascii="GHEA Grapalat" w:hAnsi="GHEA Grapalat"/>
          <w:sz w:val="22"/>
          <w:szCs w:val="22"/>
          <w:rPrChange w:id="5173" w:author="Hayk-PC" w:date="2024-12-11T02:31:00Z">
            <w:rPr>
              <w:rFonts w:ascii="GHEA Grapalat" w:hAnsi="GHEA Grapalat"/>
              <w:sz w:val="22"/>
              <w:szCs w:val="22"/>
            </w:rPr>
          </w:rPrChange>
        </w:rPr>
        <w:t>1.7.</w:t>
      </w:r>
      <w:r w:rsidRPr="00DF1634">
        <w:rPr>
          <w:rFonts w:ascii="GHEA Grapalat" w:hAnsi="GHEA Grapalat"/>
          <w:sz w:val="22"/>
          <w:szCs w:val="22"/>
          <w:rPrChange w:id="5174" w:author="Hayk-PC" w:date="2024-12-11T02:31:00Z">
            <w:rPr>
              <w:rFonts w:ascii="GHEA Grapalat" w:hAnsi="GHEA Grapalat"/>
              <w:sz w:val="22"/>
              <w:szCs w:val="22"/>
            </w:rPr>
          </w:rPrChange>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6099D3DE" w14:textId="77777777" w:rsidR="003D2FE2" w:rsidRPr="00DF1634" w:rsidRDefault="003D2FE2" w:rsidP="003D2FE2">
      <w:pPr>
        <w:widowControl w:val="0"/>
        <w:tabs>
          <w:tab w:val="left" w:pos="1134"/>
        </w:tabs>
        <w:spacing w:after="160"/>
        <w:ind w:firstLine="567"/>
        <w:jc w:val="both"/>
        <w:rPr>
          <w:rFonts w:ascii="GHEA Grapalat" w:hAnsi="GHEA Grapalat" w:cs="GHEA Grapalat"/>
          <w:sz w:val="22"/>
          <w:szCs w:val="22"/>
          <w:rPrChange w:id="5175" w:author="Hayk-PC" w:date="2024-12-11T02:31:00Z">
            <w:rPr>
              <w:rFonts w:ascii="GHEA Grapalat" w:hAnsi="GHEA Grapalat" w:cs="GHEA Grapalat"/>
              <w:sz w:val="22"/>
              <w:szCs w:val="22"/>
            </w:rPr>
          </w:rPrChange>
        </w:rPr>
      </w:pPr>
      <w:r w:rsidRPr="00DF1634">
        <w:rPr>
          <w:rFonts w:ascii="GHEA Grapalat" w:hAnsi="GHEA Grapalat"/>
          <w:sz w:val="22"/>
          <w:szCs w:val="22"/>
          <w:rPrChange w:id="5176" w:author="Hayk-PC" w:date="2024-12-11T02:31:00Z">
            <w:rPr>
              <w:rFonts w:ascii="GHEA Grapalat" w:hAnsi="GHEA Grapalat"/>
              <w:sz w:val="22"/>
              <w:szCs w:val="22"/>
            </w:rPr>
          </w:rPrChange>
        </w:rPr>
        <w:t>1.8.</w:t>
      </w:r>
      <w:r w:rsidRPr="00DF1634">
        <w:rPr>
          <w:rFonts w:ascii="GHEA Grapalat" w:hAnsi="GHEA Grapalat"/>
          <w:sz w:val="22"/>
          <w:szCs w:val="22"/>
          <w:rPrChange w:id="5177" w:author="Hayk-PC" w:date="2024-12-11T02:31:00Z">
            <w:rPr>
              <w:rFonts w:ascii="GHEA Grapalat" w:hAnsi="GHEA Grapalat"/>
              <w:sz w:val="22"/>
              <w:szCs w:val="22"/>
            </w:rPr>
          </w:rPrChange>
        </w:rPr>
        <w:tab/>
        <w:t>В случае если в течение десяти рабочих дней после представления в</w:t>
      </w:r>
      <w:r w:rsidRPr="00DF1634">
        <w:rPr>
          <w:rFonts w:ascii="Courier New" w:hAnsi="Courier New" w:cs="Courier New"/>
          <w:sz w:val="22"/>
          <w:szCs w:val="22"/>
          <w:lang w:val="en-US"/>
          <w:rPrChange w:id="5178" w:author="Hayk-PC" w:date="2024-12-11T02:31:00Z">
            <w:rPr>
              <w:rFonts w:ascii="Courier New" w:hAnsi="Courier New" w:cs="Courier New"/>
              <w:sz w:val="22"/>
              <w:szCs w:val="22"/>
              <w:lang w:val="en-US"/>
            </w:rPr>
          </w:rPrChange>
        </w:rPr>
        <w:t> </w:t>
      </w:r>
      <w:r w:rsidRPr="00DF1634">
        <w:rPr>
          <w:rFonts w:ascii="GHEA Grapalat" w:hAnsi="GHEA Grapalat"/>
          <w:sz w:val="22"/>
          <w:szCs w:val="22"/>
          <w:rPrChange w:id="5179" w:author="Hayk-PC" w:date="2024-12-11T02:31:00Z">
            <w:rPr>
              <w:rFonts w:ascii="GHEA Grapalat" w:hAnsi="GHEA Grapalat"/>
              <w:sz w:val="22"/>
              <w:szCs w:val="22"/>
            </w:rPr>
          </w:rPrChange>
        </w:rPr>
        <w:t>Банк настоящего Соглашения и прилагаемого Требования по независящим от</w:t>
      </w:r>
      <w:r w:rsidRPr="00DF1634">
        <w:rPr>
          <w:rFonts w:ascii="Courier New" w:hAnsi="Courier New" w:cs="Courier New"/>
          <w:sz w:val="22"/>
          <w:szCs w:val="22"/>
          <w:lang w:val="en-US"/>
          <w:rPrChange w:id="5180" w:author="Hayk-PC" w:date="2024-12-11T02:31:00Z">
            <w:rPr>
              <w:rFonts w:ascii="Courier New" w:hAnsi="Courier New" w:cs="Courier New"/>
              <w:sz w:val="22"/>
              <w:szCs w:val="22"/>
              <w:lang w:val="en-US"/>
            </w:rPr>
          </w:rPrChange>
        </w:rPr>
        <w:t> </w:t>
      </w:r>
      <w:r w:rsidRPr="00DF1634">
        <w:rPr>
          <w:rFonts w:ascii="GHEA Grapalat" w:hAnsi="GHEA Grapalat"/>
          <w:sz w:val="22"/>
          <w:szCs w:val="22"/>
          <w:rPrChange w:id="5181" w:author="Hayk-PC" w:date="2024-12-11T02:31:00Z">
            <w:rPr>
              <w:rFonts w:ascii="GHEA Grapalat" w:hAnsi="GHEA Grapalat"/>
              <w:sz w:val="22"/>
              <w:szCs w:val="22"/>
            </w:rPr>
          </w:rPrChange>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DF1634">
        <w:rPr>
          <w:rFonts w:ascii="Courier New" w:hAnsi="Courier New" w:cs="Courier New"/>
          <w:sz w:val="22"/>
          <w:szCs w:val="22"/>
          <w:lang w:val="en-US"/>
          <w:rPrChange w:id="5182" w:author="Hayk-PC" w:date="2024-12-11T02:31:00Z">
            <w:rPr>
              <w:rFonts w:ascii="Courier New" w:hAnsi="Courier New" w:cs="Courier New"/>
              <w:sz w:val="22"/>
              <w:szCs w:val="22"/>
              <w:lang w:val="en-US"/>
            </w:rPr>
          </w:rPrChange>
        </w:rPr>
        <w:t> </w:t>
      </w:r>
      <w:r w:rsidRPr="00DF1634">
        <w:rPr>
          <w:rFonts w:ascii="GHEA Grapalat" w:hAnsi="GHEA Grapalat"/>
          <w:sz w:val="22"/>
          <w:szCs w:val="22"/>
          <w:rPrChange w:id="5183" w:author="Hayk-PC" w:date="2024-12-11T02:31:00Z">
            <w:rPr>
              <w:rFonts w:ascii="GHEA Grapalat" w:hAnsi="GHEA Grapalat"/>
              <w:sz w:val="22"/>
              <w:szCs w:val="22"/>
            </w:rPr>
          </w:rPrChange>
        </w:rPr>
        <w:t>неуплатой.</w:t>
      </w:r>
    </w:p>
    <w:p w14:paraId="0861C797" w14:textId="77777777" w:rsidR="003D2FE2" w:rsidRPr="00DF1634" w:rsidRDefault="003D2FE2" w:rsidP="003D2FE2">
      <w:pPr>
        <w:widowControl w:val="0"/>
        <w:spacing w:after="160"/>
        <w:jc w:val="center"/>
        <w:rPr>
          <w:rFonts w:ascii="GHEA Grapalat" w:hAnsi="GHEA Grapalat" w:cs="GHEA Grapalat"/>
          <w:b/>
          <w:bCs/>
          <w:sz w:val="22"/>
          <w:szCs w:val="22"/>
          <w:rPrChange w:id="5184" w:author="Hayk-PC" w:date="2024-12-11T02:31:00Z">
            <w:rPr>
              <w:rFonts w:ascii="GHEA Grapalat" w:hAnsi="GHEA Grapalat" w:cs="GHEA Grapalat"/>
              <w:b/>
              <w:bCs/>
              <w:sz w:val="22"/>
              <w:szCs w:val="22"/>
            </w:rPr>
          </w:rPrChange>
        </w:rPr>
      </w:pPr>
      <w:r w:rsidRPr="00DF1634">
        <w:rPr>
          <w:rFonts w:ascii="GHEA Grapalat" w:hAnsi="GHEA Grapalat"/>
          <w:b/>
          <w:sz w:val="22"/>
          <w:szCs w:val="22"/>
          <w:rPrChange w:id="5185" w:author="Hayk-PC" w:date="2024-12-11T02:31:00Z">
            <w:rPr>
              <w:rFonts w:ascii="GHEA Grapalat" w:hAnsi="GHEA Grapalat"/>
              <w:b/>
              <w:sz w:val="22"/>
              <w:szCs w:val="22"/>
            </w:rPr>
          </w:rPrChange>
        </w:rPr>
        <w:t>2. Иные условия</w:t>
      </w:r>
    </w:p>
    <w:p w14:paraId="2A329A76" w14:textId="77777777" w:rsidR="003D2FE2" w:rsidRPr="00DF1634" w:rsidRDefault="003D2FE2" w:rsidP="003D2FE2">
      <w:pPr>
        <w:widowControl w:val="0"/>
        <w:tabs>
          <w:tab w:val="left" w:pos="1134"/>
        </w:tabs>
        <w:spacing w:after="160"/>
        <w:ind w:firstLine="567"/>
        <w:jc w:val="both"/>
        <w:rPr>
          <w:rFonts w:ascii="GHEA Grapalat" w:hAnsi="GHEA Grapalat"/>
          <w:sz w:val="22"/>
          <w:szCs w:val="22"/>
          <w:rPrChange w:id="5186" w:author="Hayk-PC" w:date="2024-12-11T02:31:00Z">
            <w:rPr>
              <w:rFonts w:ascii="GHEA Grapalat" w:hAnsi="GHEA Grapalat"/>
              <w:sz w:val="22"/>
              <w:szCs w:val="22"/>
            </w:rPr>
          </w:rPrChange>
        </w:rPr>
      </w:pPr>
      <w:r w:rsidRPr="00DF1634">
        <w:rPr>
          <w:rFonts w:ascii="GHEA Grapalat" w:hAnsi="GHEA Grapalat"/>
          <w:sz w:val="22"/>
          <w:szCs w:val="22"/>
          <w:rPrChange w:id="5187" w:author="Hayk-PC" w:date="2024-12-11T02:31:00Z">
            <w:rPr>
              <w:rFonts w:ascii="GHEA Grapalat" w:hAnsi="GHEA Grapalat"/>
              <w:sz w:val="22"/>
              <w:szCs w:val="22"/>
            </w:rPr>
          </w:rPrChange>
        </w:rPr>
        <w:t>2.1.</w:t>
      </w:r>
      <w:r w:rsidRPr="00DF1634">
        <w:rPr>
          <w:rFonts w:ascii="GHEA Grapalat" w:hAnsi="GHEA Grapalat"/>
          <w:sz w:val="22"/>
          <w:szCs w:val="22"/>
          <w:rPrChange w:id="5188" w:author="Hayk-PC" w:date="2024-12-11T02:31:00Z">
            <w:rPr>
              <w:rFonts w:ascii="GHEA Grapalat" w:hAnsi="GHEA Grapalat"/>
              <w:sz w:val="22"/>
              <w:szCs w:val="22"/>
            </w:rPr>
          </w:rPrChange>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DF1634">
        <w:rPr>
          <w:rFonts w:ascii="GHEA Grapalat" w:hAnsi="GHEA Grapalat"/>
          <w:sz w:val="22"/>
          <w:szCs w:val="22"/>
          <w:rPrChange w:id="5189" w:author="Hayk-PC" w:date="2024-12-11T02:31:00Z">
            <w:rPr>
              <w:rFonts w:ascii="GHEA Grapalat" w:hAnsi="GHEA Grapalat"/>
              <w:sz w:val="22"/>
              <w:szCs w:val="22"/>
            </w:rPr>
          </w:rPrChange>
        </w:rPr>
        <w:t>двадцатого</w:t>
      </w:r>
      <w:r w:rsidRPr="00DF1634">
        <w:rPr>
          <w:rFonts w:ascii="GHEA Grapalat" w:hAnsi="GHEA Grapalat"/>
          <w:sz w:val="22"/>
          <w:szCs w:val="22"/>
          <w:rPrChange w:id="5190" w:author="Hayk-PC" w:date="2024-12-11T02:31:00Z">
            <w:rPr>
              <w:rFonts w:ascii="GHEA Grapalat" w:hAnsi="GHEA Grapalat"/>
              <w:sz w:val="22"/>
              <w:szCs w:val="22"/>
            </w:rPr>
          </w:rPrChange>
        </w:rPr>
        <w:t xml:space="preserve"> рабочего дня, следующего за днем полного принятия заказчиком результата выполнения контракта, включительно.</w:t>
      </w:r>
    </w:p>
    <w:p w14:paraId="725C79F4" w14:textId="77777777" w:rsidR="003D2FE2" w:rsidRPr="00DF1634" w:rsidRDefault="003D2FE2" w:rsidP="003D2FE2">
      <w:pPr>
        <w:widowControl w:val="0"/>
        <w:tabs>
          <w:tab w:val="left" w:pos="1134"/>
        </w:tabs>
        <w:spacing w:after="160"/>
        <w:ind w:firstLine="567"/>
        <w:jc w:val="both"/>
        <w:rPr>
          <w:rFonts w:ascii="GHEA Grapalat" w:hAnsi="GHEA Grapalat" w:cs="GHEA Grapalat"/>
          <w:sz w:val="22"/>
          <w:szCs w:val="22"/>
          <w:rPrChange w:id="5191" w:author="Hayk-PC" w:date="2024-12-11T02:31:00Z">
            <w:rPr>
              <w:rFonts w:ascii="GHEA Grapalat" w:hAnsi="GHEA Grapalat" w:cs="GHEA Grapalat"/>
              <w:sz w:val="22"/>
              <w:szCs w:val="22"/>
            </w:rPr>
          </w:rPrChange>
        </w:rPr>
      </w:pPr>
      <w:r w:rsidRPr="00DF1634">
        <w:rPr>
          <w:rFonts w:ascii="GHEA Grapalat" w:hAnsi="GHEA Grapalat"/>
          <w:sz w:val="22"/>
          <w:szCs w:val="22"/>
          <w:rPrChange w:id="5192" w:author="Hayk-PC" w:date="2024-12-11T02:31:00Z">
            <w:rPr>
              <w:rFonts w:ascii="GHEA Grapalat" w:hAnsi="GHEA Grapalat"/>
              <w:sz w:val="22"/>
              <w:szCs w:val="22"/>
            </w:rPr>
          </w:rPrChange>
        </w:rPr>
        <w:t>2.2.</w:t>
      </w:r>
      <w:r w:rsidRPr="00DF1634">
        <w:rPr>
          <w:rFonts w:ascii="GHEA Grapalat" w:hAnsi="GHEA Grapalat"/>
          <w:sz w:val="22"/>
          <w:szCs w:val="22"/>
          <w:rPrChange w:id="5193" w:author="Hayk-PC" w:date="2024-12-11T02:31:00Z">
            <w:rPr>
              <w:rFonts w:ascii="GHEA Grapalat" w:hAnsi="GHEA Grapalat"/>
              <w:sz w:val="22"/>
              <w:szCs w:val="22"/>
            </w:rPr>
          </w:rPrChange>
        </w:rPr>
        <w:tab/>
        <w:t xml:space="preserve">Представив настоящее Соглашение и прилагаемое Требование в Банк-плательщик: </w:t>
      </w:r>
    </w:p>
    <w:p w14:paraId="60BF84B8" w14:textId="77777777" w:rsidR="003D2FE2" w:rsidRPr="00DF1634" w:rsidRDefault="003D2FE2" w:rsidP="003D2FE2">
      <w:pPr>
        <w:widowControl w:val="0"/>
        <w:tabs>
          <w:tab w:val="left" w:pos="1134"/>
        </w:tabs>
        <w:spacing w:after="160"/>
        <w:ind w:firstLine="567"/>
        <w:jc w:val="both"/>
        <w:rPr>
          <w:rFonts w:ascii="GHEA Grapalat" w:hAnsi="GHEA Grapalat" w:cs="GHEA Grapalat"/>
          <w:sz w:val="22"/>
          <w:szCs w:val="22"/>
          <w:rPrChange w:id="5194" w:author="Hayk-PC" w:date="2024-12-11T02:31:00Z">
            <w:rPr>
              <w:rFonts w:ascii="GHEA Grapalat" w:hAnsi="GHEA Grapalat" w:cs="GHEA Grapalat"/>
              <w:sz w:val="22"/>
              <w:szCs w:val="22"/>
            </w:rPr>
          </w:rPrChange>
        </w:rPr>
      </w:pPr>
      <w:r w:rsidRPr="00DF1634">
        <w:rPr>
          <w:rFonts w:ascii="GHEA Grapalat" w:hAnsi="GHEA Grapalat"/>
          <w:sz w:val="22"/>
          <w:szCs w:val="22"/>
          <w:rPrChange w:id="5195" w:author="Hayk-PC" w:date="2024-12-11T02:31:00Z">
            <w:rPr>
              <w:rFonts w:ascii="GHEA Grapalat" w:hAnsi="GHEA Grapalat"/>
              <w:sz w:val="22"/>
              <w:szCs w:val="22"/>
            </w:rPr>
          </w:rPrChange>
        </w:rPr>
        <w:t>2.2.1.</w:t>
      </w:r>
      <w:r w:rsidRPr="00DF1634">
        <w:rPr>
          <w:rFonts w:ascii="GHEA Grapalat" w:hAnsi="GHEA Grapalat"/>
          <w:sz w:val="22"/>
          <w:szCs w:val="22"/>
          <w:rPrChange w:id="5196" w:author="Hayk-PC" w:date="2024-12-11T02:31:00Z">
            <w:rPr>
              <w:rFonts w:ascii="GHEA Grapalat" w:hAnsi="GHEA Grapalat"/>
              <w:sz w:val="22"/>
              <w:szCs w:val="22"/>
            </w:rPr>
          </w:rPrChange>
        </w:rPr>
        <w:tab/>
        <w:t>Заказчик подтверждает, что Компания допустила нарушение договорных обязательств, а</w:t>
      </w:r>
    </w:p>
    <w:p w14:paraId="2E536315" w14:textId="77777777" w:rsidR="003D2FE2" w:rsidRPr="00DF1634" w:rsidDel="00A13215" w:rsidRDefault="003D2FE2" w:rsidP="003D2FE2">
      <w:pPr>
        <w:widowControl w:val="0"/>
        <w:tabs>
          <w:tab w:val="left" w:pos="1134"/>
        </w:tabs>
        <w:spacing w:after="160"/>
        <w:ind w:firstLine="567"/>
        <w:jc w:val="both"/>
        <w:rPr>
          <w:rFonts w:ascii="GHEA Grapalat" w:hAnsi="GHEA Grapalat" w:cs="GHEA Grapalat"/>
          <w:sz w:val="22"/>
          <w:szCs w:val="22"/>
          <w:rPrChange w:id="5197" w:author="Hayk-PC" w:date="2024-12-11T02:31:00Z">
            <w:rPr>
              <w:rFonts w:ascii="GHEA Grapalat" w:hAnsi="GHEA Grapalat" w:cs="GHEA Grapalat"/>
              <w:sz w:val="22"/>
              <w:szCs w:val="22"/>
            </w:rPr>
          </w:rPrChange>
        </w:rPr>
      </w:pPr>
      <w:r w:rsidRPr="00DF1634">
        <w:rPr>
          <w:rFonts w:ascii="GHEA Grapalat" w:hAnsi="GHEA Grapalat"/>
          <w:sz w:val="22"/>
          <w:szCs w:val="22"/>
          <w:rPrChange w:id="5198" w:author="Hayk-PC" w:date="2024-12-11T02:31:00Z">
            <w:rPr>
              <w:rFonts w:ascii="GHEA Grapalat" w:hAnsi="GHEA Grapalat"/>
              <w:sz w:val="22"/>
              <w:szCs w:val="22"/>
            </w:rPr>
          </w:rPrChange>
        </w:rPr>
        <w:t>2.2.2.</w:t>
      </w:r>
      <w:r w:rsidRPr="00DF1634">
        <w:rPr>
          <w:rFonts w:ascii="GHEA Grapalat" w:hAnsi="GHEA Grapalat"/>
          <w:sz w:val="22"/>
          <w:szCs w:val="22"/>
          <w:rPrChange w:id="5199" w:author="Hayk-PC" w:date="2024-12-11T02:31:00Z">
            <w:rPr>
              <w:rFonts w:ascii="GHEA Grapalat" w:hAnsi="GHEA Grapalat"/>
              <w:sz w:val="22"/>
              <w:szCs w:val="22"/>
            </w:rPr>
          </w:rPrChange>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500CE71B" w14:textId="77777777" w:rsidR="003D2FE2" w:rsidRPr="00DF1634" w:rsidRDefault="003D2FE2" w:rsidP="003D2FE2">
      <w:pPr>
        <w:widowControl w:val="0"/>
        <w:tabs>
          <w:tab w:val="left" w:pos="1134"/>
        </w:tabs>
        <w:spacing w:after="160"/>
        <w:ind w:firstLine="567"/>
        <w:jc w:val="both"/>
        <w:rPr>
          <w:rFonts w:ascii="GHEA Grapalat" w:hAnsi="GHEA Grapalat"/>
          <w:sz w:val="22"/>
          <w:szCs w:val="22"/>
          <w:rPrChange w:id="5200" w:author="Hayk-PC" w:date="2024-12-11T02:31:00Z">
            <w:rPr>
              <w:rFonts w:ascii="GHEA Grapalat" w:hAnsi="GHEA Grapalat"/>
              <w:sz w:val="22"/>
              <w:szCs w:val="22"/>
            </w:rPr>
          </w:rPrChange>
        </w:rPr>
      </w:pPr>
      <w:r w:rsidRPr="00DF1634">
        <w:rPr>
          <w:rFonts w:ascii="GHEA Grapalat" w:hAnsi="GHEA Grapalat"/>
          <w:sz w:val="22"/>
          <w:szCs w:val="22"/>
          <w:rPrChange w:id="5201" w:author="Hayk-PC" w:date="2024-12-11T02:31:00Z">
            <w:rPr>
              <w:rFonts w:ascii="GHEA Grapalat" w:hAnsi="GHEA Grapalat"/>
              <w:sz w:val="22"/>
              <w:szCs w:val="22"/>
            </w:rPr>
          </w:rPrChange>
        </w:rPr>
        <w:lastRenderedPageBreak/>
        <w:t>2.3.</w:t>
      </w:r>
      <w:r w:rsidRPr="00DF1634">
        <w:rPr>
          <w:rFonts w:ascii="GHEA Grapalat" w:hAnsi="GHEA Grapalat"/>
          <w:sz w:val="22"/>
          <w:szCs w:val="22"/>
          <w:rPrChange w:id="5202" w:author="Hayk-PC" w:date="2024-12-11T02:31:00Z">
            <w:rPr>
              <w:rFonts w:ascii="GHEA Grapalat" w:hAnsi="GHEA Grapalat"/>
              <w:sz w:val="22"/>
              <w:szCs w:val="22"/>
            </w:rPr>
          </w:rPrChange>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1A0AE5C8" w14:textId="77777777" w:rsidR="003D2FE2" w:rsidRPr="00DF1634" w:rsidRDefault="003D2FE2" w:rsidP="003D2FE2">
      <w:pPr>
        <w:widowControl w:val="0"/>
        <w:spacing w:after="160"/>
        <w:ind w:firstLine="567"/>
        <w:jc w:val="center"/>
        <w:rPr>
          <w:rFonts w:ascii="GHEA Grapalat" w:hAnsi="GHEA Grapalat"/>
          <w:b/>
          <w:sz w:val="22"/>
          <w:szCs w:val="22"/>
          <w:rPrChange w:id="5203" w:author="Hayk-PC" w:date="2024-12-11T02:31:00Z">
            <w:rPr>
              <w:rFonts w:ascii="GHEA Grapalat" w:hAnsi="GHEA Grapalat"/>
              <w:b/>
              <w:sz w:val="22"/>
              <w:szCs w:val="22"/>
            </w:rPr>
          </w:rPrChange>
        </w:rPr>
      </w:pPr>
      <w:r w:rsidRPr="00DF1634">
        <w:rPr>
          <w:rFonts w:ascii="GHEA Grapalat" w:hAnsi="GHEA Grapalat"/>
          <w:b/>
          <w:sz w:val="22"/>
          <w:szCs w:val="22"/>
          <w:rPrChange w:id="5204" w:author="Hayk-PC" w:date="2024-12-11T02:31:00Z">
            <w:rPr>
              <w:rFonts w:ascii="GHEA Grapalat" w:hAnsi="GHEA Grapalat"/>
              <w:b/>
              <w:sz w:val="22"/>
              <w:szCs w:val="22"/>
            </w:rPr>
          </w:rPrChange>
        </w:rPr>
        <w:t>3. Адрес, банковские реквизиты Компании</w:t>
      </w:r>
    </w:p>
    <w:p w14:paraId="2F1DDD82" w14:textId="77777777" w:rsidR="003D2FE2" w:rsidRPr="00DF1634" w:rsidRDefault="003D2FE2" w:rsidP="003D2FE2">
      <w:pPr>
        <w:widowControl w:val="0"/>
        <w:jc w:val="both"/>
        <w:rPr>
          <w:rFonts w:ascii="GHEA Grapalat" w:hAnsi="GHEA Grapalat"/>
          <w:sz w:val="22"/>
          <w:szCs w:val="22"/>
          <w:rPrChange w:id="5205" w:author="Hayk-PC" w:date="2024-12-11T02:31:00Z">
            <w:rPr>
              <w:rFonts w:ascii="GHEA Grapalat" w:hAnsi="GHEA Grapalat"/>
              <w:sz w:val="22"/>
              <w:szCs w:val="22"/>
            </w:rPr>
          </w:rPrChange>
        </w:rPr>
      </w:pPr>
      <w:r w:rsidRPr="00DF1634">
        <w:rPr>
          <w:rFonts w:ascii="GHEA Grapalat" w:hAnsi="GHEA Grapalat"/>
          <w:sz w:val="22"/>
          <w:szCs w:val="22"/>
          <w:rPrChange w:id="5206" w:author="Hayk-PC" w:date="2024-12-11T02:31:00Z">
            <w:rPr>
              <w:rFonts w:ascii="GHEA Grapalat" w:hAnsi="GHEA Grapalat"/>
              <w:sz w:val="22"/>
              <w:szCs w:val="22"/>
            </w:rPr>
          </w:rPrChange>
        </w:rPr>
        <w:t>_______________________________________</w:t>
      </w:r>
    </w:p>
    <w:p w14:paraId="27C79261" w14:textId="77777777" w:rsidR="003D2FE2" w:rsidRPr="00DF1634" w:rsidRDefault="003D2FE2" w:rsidP="003D2FE2">
      <w:pPr>
        <w:widowControl w:val="0"/>
        <w:spacing w:after="160"/>
        <w:ind w:right="4250"/>
        <w:jc w:val="center"/>
        <w:rPr>
          <w:rFonts w:ascii="GHEA Grapalat" w:hAnsi="GHEA Grapalat"/>
          <w:sz w:val="22"/>
          <w:szCs w:val="22"/>
          <w:vertAlign w:val="superscript"/>
          <w:rPrChange w:id="5207" w:author="Hayk-PC" w:date="2024-12-11T02:31:00Z">
            <w:rPr>
              <w:rFonts w:ascii="GHEA Grapalat" w:hAnsi="GHEA Grapalat"/>
              <w:sz w:val="22"/>
              <w:szCs w:val="22"/>
              <w:vertAlign w:val="superscript"/>
            </w:rPr>
          </w:rPrChange>
        </w:rPr>
      </w:pPr>
      <w:r w:rsidRPr="00DF1634">
        <w:rPr>
          <w:rFonts w:ascii="GHEA Grapalat" w:hAnsi="GHEA Grapalat"/>
          <w:sz w:val="22"/>
          <w:szCs w:val="22"/>
          <w:vertAlign w:val="superscript"/>
          <w:rPrChange w:id="5208" w:author="Hayk-PC" w:date="2024-12-11T02:31:00Z">
            <w:rPr>
              <w:rFonts w:ascii="GHEA Grapalat" w:hAnsi="GHEA Grapalat"/>
              <w:sz w:val="22"/>
              <w:szCs w:val="22"/>
              <w:vertAlign w:val="superscript"/>
            </w:rPr>
          </w:rPrChange>
        </w:rPr>
        <w:t>наименование компании</w:t>
      </w:r>
    </w:p>
    <w:p w14:paraId="2E475806" w14:textId="77777777" w:rsidR="003D2FE2" w:rsidRPr="00DF1634" w:rsidRDefault="003D2FE2" w:rsidP="003D2FE2">
      <w:pPr>
        <w:widowControl w:val="0"/>
        <w:jc w:val="both"/>
        <w:rPr>
          <w:rFonts w:ascii="GHEA Grapalat" w:hAnsi="GHEA Grapalat"/>
          <w:sz w:val="22"/>
          <w:szCs w:val="22"/>
          <w:rPrChange w:id="5209" w:author="Hayk-PC" w:date="2024-12-11T02:31:00Z">
            <w:rPr>
              <w:rFonts w:ascii="GHEA Grapalat" w:hAnsi="GHEA Grapalat"/>
              <w:sz w:val="22"/>
              <w:szCs w:val="22"/>
            </w:rPr>
          </w:rPrChange>
        </w:rPr>
      </w:pPr>
      <w:r w:rsidRPr="00DF1634">
        <w:rPr>
          <w:rFonts w:ascii="GHEA Grapalat" w:hAnsi="GHEA Grapalat"/>
          <w:sz w:val="22"/>
          <w:szCs w:val="22"/>
          <w:rPrChange w:id="5210" w:author="Hayk-PC" w:date="2024-12-11T02:31:00Z">
            <w:rPr>
              <w:rFonts w:ascii="GHEA Grapalat" w:hAnsi="GHEA Grapalat"/>
              <w:sz w:val="22"/>
              <w:szCs w:val="22"/>
            </w:rPr>
          </w:rPrChange>
        </w:rPr>
        <w:t>_______________________________________</w:t>
      </w:r>
    </w:p>
    <w:p w14:paraId="0208AE48" w14:textId="77777777" w:rsidR="003D2FE2" w:rsidRPr="00DF1634" w:rsidRDefault="003D2FE2" w:rsidP="003D2FE2">
      <w:pPr>
        <w:widowControl w:val="0"/>
        <w:spacing w:after="160"/>
        <w:ind w:right="4250"/>
        <w:jc w:val="center"/>
        <w:rPr>
          <w:rFonts w:ascii="GHEA Grapalat" w:hAnsi="GHEA Grapalat"/>
          <w:sz w:val="22"/>
          <w:szCs w:val="22"/>
          <w:vertAlign w:val="superscript"/>
          <w:rPrChange w:id="5211" w:author="Hayk-PC" w:date="2024-12-11T02:31:00Z">
            <w:rPr>
              <w:rFonts w:ascii="GHEA Grapalat" w:hAnsi="GHEA Grapalat"/>
              <w:sz w:val="22"/>
              <w:szCs w:val="22"/>
              <w:vertAlign w:val="superscript"/>
            </w:rPr>
          </w:rPrChange>
        </w:rPr>
      </w:pPr>
      <w:r w:rsidRPr="00DF1634">
        <w:rPr>
          <w:rFonts w:ascii="GHEA Grapalat" w:hAnsi="GHEA Grapalat"/>
          <w:sz w:val="22"/>
          <w:szCs w:val="22"/>
          <w:vertAlign w:val="superscript"/>
          <w:rPrChange w:id="5212" w:author="Hayk-PC" w:date="2024-12-11T02:31:00Z">
            <w:rPr>
              <w:rFonts w:ascii="GHEA Grapalat" w:hAnsi="GHEA Grapalat"/>
              <w:sz w:val="22"/>
              <w:szCs w:val="22"/>
              <w:vertAlign w:val="superscript"/>
            </w:rPr>
          </w:rPrChange>
        </w:rPr>
        <w:t>адрес компании</w:t>
      </w:r>
    </w:p>
    <w:p w14:paraId="2212BA4E" w14:textId="77777777" w:rsidR="003D2FE2" w:rsidRPr="00DF1634" w:rsidRDefault="003D2FE2" w:rsidP="003D2FE2">
      <w:pPr>
        <w:widowControl w:val="0"/>
        <w:jc w:val="both"/>
        <w:rPr>
          <w:rFonts w:ascii="GHEA Grapalat" w:hAnsi="GHEA Grapalat"/>
          <w:sz w:val="22"/>
          <w:szCs w:val="22"/>
          <w:rPrChange w:id="5213" w:author="Hayk-PC" w:date="2024-12-11T02:31:00Z">
            <w:rPr>
              <w:rFonts w:ascii="GHEA Grapalat" w:hAnsi="GHEA Grapalat"/>
              <w:sz w:val="22"/>
              <w:szCs w:val="22"/>
            </w:rPr>
          </w:rPrChange>
        </w:rPr>
      </w:pPr>
      <w:r w:rsidRPr="00DF1634">
        <w:rPr>
          <w:rFonts w:ascii="GHEA Grapalat" w:hAnsi="GHEA Grapalat"/>
          <w:sz w:val="22"/>
          <w:szCs w:val="22"/>
          <w:rPrChange w:id="5214" w:author="Hayk-PC" w:date="2024-12-11T02:31:00Z">
            <w:rPr>
              <w:rFonts w:ascii="GHEA Grapalat" w:hAnsi="GHEA Grapalat"/>
              <w:sz w:val="22"/>
              <w:szCs w:val="22"/>
            </w:rPr>
          </w:rPrChange>
        </w:rPr>
        <w:t>_______________________________________</w:t>
      </w:r>
    </w:p>
    <w:p w14:paraId="4381F404" w14:textId="77777777" w:rsidR="003D2FE2" w:rsidRPr="00DF1634" w:rsidRDefault="003D2FE2" w:rsidP="003D2FE2">
      <w:pPr>
        <w:widowControl w:val="0"/>
        <w:spacing w:after="160"/>
        <w:ind w:right="4250"/>
        <w:jc w:val="center"/>
        <w:rPr>
          <w:rFonts w:ascii="GHEA Grapalat" w:hAnsi="GHEA Grapalat"/>
          <w:sz w:val="22"/>
          <w:szCs w:val="22"/>
          <w:vertAlign w:val="superscript"/>
          <w:rPrChange w:id="5215" w:author="Hayk-PC" w:date="2024-12-11T02:31:00Z">
            <w:rPr>
              <w:rFonts w:ascii="GHEA Grapalat" w:hAnsi="GHEA Grapalat"/>
              <w:sz w:val="22"/>
              <w:szCs w:val="22"/>
              <w:vertAlign w:val="superscript"/>
            </w:rPr>
          </w:rPrChange>
        </w:rPr>
      </w:pPr>
      <w:r w:rsidRPr="00DF1634">
        <w:rPr>
          <w:rFonts w:ascii="GHEA Grapalat" w:hAnsi="GHEA Grapalat"/>
          <w:sz w:val="22"/>
          <w:szCs w:val="22"/>
          <w:vertAlign w:val="superscript"/>
          <w:rPrChange w:id="5216" w:author="Hayk-PC" w:date="2024-12-11T02:31:00Z">
            <w:rPr>
              <w:rFonts w:ascii="GHEA Grapalat" w:hAnsi="GHEA Grapalat"/>
              <w:sz w:val="22"/>
              <w:szCs w:val="22"/>
              <w:vertAlign w:val="superscript"/>
            </w:rPr>
          </w:rPrChange>
        </w:rPr>
        <w:t>наименование обслуживающего компанию банка</w:t>
      </w:r>
    </w:p>
    <w:p w14:paraId="6B7B1857" w14:textId="77777777" w:rsidR="003D2FE2" w:rsidRPr="00DF1634" w:rsidRDefault="003D2FE2" w:rsidP="003D2FE2">
      <w:pPr>
        <w:widowControl w:val="0"/>
        <w:spacing w:after="160"/>
        <w:jc w:val="right"/>
        <w:rPr>
          <w:rFonts w:ascii="GHEA Grapalat" w:hAnsi="GHEA Grapalat"/>
          <w:sz w:val="22"/>
          <w:szCs w:val="22"/>
          <w:rPrChange w:id="5217" w:author="Hayk-PC" w:date="2024-12-11T02:31:00Z">
            <w:rPr>
              <w:rFonts w:ascii="GHEA Grapalat" w:hAnsi="GHEA Grapalat"/>
              <w:sz w:val="22"/>
              <w:szCs w:val="22"/>
            </w:rPr>
          </w:rPrChange>
        </w:rPr>
      </w:pPr>
    </w:p>
    <w:p w14:paraId="6C61A81B" w14:textId="77777777" w:rsidR="003D2FE2" w:rsidRPr="00DF1634" w:rsidRDefault="003D2FE2" w:rsidP="003D2FE2">
      <w:pPr>
        <w:widowControl w:val="0"/>
        <w:spacing w:after="160"/>
        <w:jc w:val="right"/>
        <w:rPr>
          <w:rFonts w:ascii="GHEA Grapalat" w:hAnsi="GHEA Grapalat"/>
          <w:sz w:val="22"/>
          <w:szCs w:val="22"/>
          <w:rPrChange w:id="5218" w:author="Hayk-PC" w:date="2024-12-11T02:31:00Z">
            <w:rPr>
              <w:rFonts w:ascii="GHEA Grapalat" w:hAnsi="GHEA Grapalat"/>
              <w:sz w:val="22"/>
              <w:szCs w:val="22"/>
            </w:rPr>
          </w:rPrChange>
        </w:rPr>
      </w:pPr>
      <w:r w:rsidRPr="00DF1634">
        <w:rPr>
          <w:rFonts w:ascii="GHEA Grapalat" w:hAnsi="GHEA Grapalat"/>
          <w:sz w:val="22"/>
          <w:szCs w:val="22"/>
          <w:rPrChange w:id="5219" w:author="Hayk-PC" w:date="2024-12-11T02:31:00Z">
            <w:rPr>
              <w:rFonts w:ascii="GHEA Grapalat" w:hAnsi="GHEA Grapalat"/>
              <w:sz w:val="22"/>
              <w:szCs w:val="22"/>
            </w:rPr>
          </w:rPrChange>
        </w:rPr>
        <w:t>М. П.</w:t>
      </w:r>
    </w:p>
    <w:p w14:paraId="797B003A" w14:textId="77777777" w:rsidR="003D2FE2" w:rsidRPr="00DF1634" w:rsidRDefault="003D2FE2" w:rsidP="003D2FE2">
      <w:pPr>
        <w:widowControl w:val="0"/>
        <w:spacing w:after="160"/>
        <w:jc w:val="both"/>
        <w:rPr>
          <w:rFonts w:ascii="GHEA Grapalat" w:hAnsi="GHEA Grapalat"/>
          <w:sz w:val="22"/>
          <w:szCs w:val="22"/>
          <w:rPrChange w:id="5220" w:author="Hayk-PC" w:date="2024-12-11T02:31:00Z">
            <w:rPr>
              <w:rFonts w:ascii="GHEA Grapalat" w:hAnsi="GHEA Grapalat"/>
              <w:sz w:val="22"/>
              <w:szCs w:val="22"/>
            </w:rPr>
          </w:rPrChange>
        </w:rPr>
      </w:pPr>
      <w:r w:rsidRPr="00DF1634">
        <w:rPr>
          <w:rFonts w:ascii="GHEA Grapalat" w:hAnsi="GHEA Grapalat"/>
          <w:sz w:val="22"/>
          <w:szCs w:val="22"/>
          <w:rPrChange w:id="5221" w:author="Hayk-PC" w:date="2024-12-11T02:31:00Z">
            <w:rPr>
              <w:rFonts w:ascii="GHEA Grapalat" w:hAnsi="GHEA Grapalat"/>
              <w:sz w:val="22"/>
              <w:szCs w:val="22"/>
            </w:rPr>
          </w:rPrChange>
        </w:rPr>
        <w:t>День/месяц/год</w:t>
      </w:r>
    </w:p>
    <w:p w14:paraId="7EC4AAFA" w14:textId="77777777" w:rsidR="003D2FE2" w:rsidRPr="00DF1634" w:rsidRDefault="003D2FE2" w:rsidP="003D2FE2">
      <w:pPr>
        <w:widowControl w:val="0"/>
        <w:spacing w:after="160"/>
        <w:jc w:val="both"/>
        <w:rPr>
          <w:rFonts w:ascii="GHEA Grapalat" w:hAnsi="GHEA Grapalat"/>
          <w:sz w:val="22"/>
          <w:szCs w:val="22"/>
          <w:rPrChange w:id="5222" w:author="Hayk-PC" w:date="2024-12-11T02:31:00Z">
            <w:rPr>
              <w:rFonts w:ascii="GHEA Grapalat" w:hAnsi="GHEA Grapalat"/>
              <w:sz w:val="22"/>
              <w:szCs w:val="22"/>
            </w:rPr>
          </w:rPrChange>
        </w:rPr>
      </w:pPr>
    </w:p>
    <w:p w14:paraId="59E0270A" w14:textId="77777777" w:rsidR="003D2FE2" w:rsidRPr="00DF1634" w:rsidRDefault="003D2FE2" w:rsidP="003D2FE2">
      <w:pPr>
        <w:widowControl w:val="0"/>
        <w:spacing w:after="160"/>
        <w:jc w:val="both"/>
        <w:rPr>
          <w:rFonts w:ascii="GHEA Grapalat" w:hAnsi="GHEA Grapalat"/>
          <w:sz w:val="22"/>
          <w:szCs w:val="22"/>
          <w:rPrChange w:id="5223" w:author="Hayk-PC" w:date="2024-12-11T02:31:00Z">
            <w:rPr>
              <w:rFonts w:ascii="GHEA Grapalat" w:hAnsi="GHEA Grapalat"/>
              <w:sz w:val="22"/>
              <w:szCs w:val="22"/>
            </w:rPr>
          </w:rPrChange>
        </w:rPr>
      </w:pPr>
    </w:p>
    <w:p w14:paraId="07468BF8" w14:textId="77777777" w:rsidR="003D2FE2" w:rsidRPr="00DF1634" w:rsidRDefault="003D2FE2" w:rsidP="003D2FE2">
      <w:pPr>
        <w:rPr>
          <w:sz w:val="22"/>
          <w:szCs w:val="22"/>
          <w:rPrChange w:id="5224" w:author="Hayk-PC" w:date="2024-12-11T02:31:00Z">
            <w:rPr>
              <w:sz w:val="22"/>
              <w:szCs w:val="22"/>
            </w:rPr>
          </w:rPrChange>
        </w:rPr>
      </w:pPr>
    </w:p>
    <w:p w14:paraId="38745AB2" w14:textId="77777777" w:rsidR="001005B0" w:rsidRPr="00DF1634" w:rsidRDefault="001005B0" w:rsidP="003D2FE2">
      <w:pPr>
        <w:widowControl w:val="0"/>
        <w:spacing w:after="160"/>
        <w:ind w:left="567" w:right="565"/>
        <w:jc w:val="both"/>
        <w:rPr>
          <w:rFonts w:ascii="GHEA Grapalat" w:hAnsi="GHEA Grapalat"/>
          <w:sz w:val="22"/>
          <w:szCs w:val="22"/>
          <w:rPrChange w:id="5225" w:author="Hayk-PC" w:date="2024-12-11T02:31:00Z">
            <w:rPr>
              <w:rFonts w:ascii="GHEA Grapalat" w:hAnsi="GHEA Grapalat"/>
              <w:sz w:val="22"/>
              <w:szCs w:val="22"/>
            </w:rPr>
          </w:rPrChange>
        </w:rPr>
      </w:pPr>
    </w:p>
    <w:p w14:paraId="62C841F1" w14:textId="77777777" w:rsidR="001005B0" w:rsidRPr="00DF1634" w:rsidRDefault="001005B0" w:rsidP="00B46D58">
      <w:pPr>
        <w:widowControl w:val="0"/>
        <w:spacing w:after="160"/>
        <w:ind w:left="567" w:right="565"/>
        <w:jc w:val="center"/>
        <w:rPr>
          <w:rFonts w:ascii="GHEA Grapalat" w:hAnsi="GHEA Grapalat"/>
          <w:b/>
          <w:sz w:val="22"/>
          <w:szCs w:val="22"/>
          <w:rPrChange w:id="5226" w:author="Hayk-PC" w:date="2024-12-11T02:31:00Z">
            <w:rPr>
              <w:rFonts w:ascii="GHEA Grapalat" w:hAnsi="GHEA Grapalat"/>
              <w:b/>
              <w:sz w:val="22"/>
              <w:szCs w:val="22"/>
            </w:rPr>
          </w:rPrChange>
        </w:rPr>
      </w:pPr>
    </w:p>
    <w:p w14:paraId="3796AE3E" w14:textId="77777777" w:rsidR="001005B0" w:rsidRPr="00DF1634" w:rsidRDefault="001005B0" w:rsidP="00B46D58">
      <w:pPr>
        <w:widowControl w:val="0"/>
        <w:spacing w:after="160"/>
        <w:ind w:left="567" w:right="565"/>
        <w:jc w:val="center"/>
        <w:rPr>
          <w:rFonts w:ascii="GHEA Grapalat" w:hAnsi="GHEA Grapalat"/>
          <w:b/>
          <w:sz w:val="22"/>
          <w:szCs w:val="22"/>
          <w:rPrChange w:id="5227" w:author="Hayk-PC" w:date="2024-12-11T02:31:00Z">
            <w:rPr>
              <w:rFonts w:ascii="GHEA Grapalat" w:hAnsi="GHEA Grapalat"/>
              <w:b/>
              <w:sz w:val="22"/>
              <w:szCs w:val="22"/>
            </w:rPr>
          </w:rPrChange>
        </w:rPr>
      </w:pPr>
    </w:p>
    <w:p w14:paraId="2AA74562" w14:textId="77777777" w:rsidR="001005B0" w:rsidRPr="00DF1634" w:rsidRDefault="001005B0" w:rsidP="00B46D58">
      <w:pPr>
        <w:widowControl w:val="0"/>
        <w:spacing w:after="160"/>
        <w:ind w:left="567" w:right="565"/>
        <w:jc w:val="center"/>
        <w:rPr>
          <w:rFonts w:ascii="GHEA Grapalat" w:hAnsi="GHEA Grapalat"/>
          <w:b/>
          <w:sz w:val="22"/>
          <w:szCs w:val="22"/>
          <w:rPrChange w:id="5228" w:author="Hayk-PC" w:date="2024-12-11T02:31:00Z">
            <w:rPr>
              <w:rFonts w:ascii="GHEA Grapalat" w:hAnsi="GHEA Grapalat"/>
              <w:b/>
              <w:sz w:val="22"/>
              <w:szCs w:val="22"/>
            </w:rPr>
          </w:rPrChange>
        </w:rPr>
      </w:pPr>
    </w:p>
    <w:p w14:paraId="6E1D97AA" w14:textId="77777777" w:rsidR="001005B0" w:rsidRPr="00DF1634" w:rsidRDefault="001005B0" w:rsidP="00B46D58">
      <w:pPr>
        <w:widowControl w:val="0"/>
        <w:spacing w:after="160"/>
        <w:ind w:left="567" w:right="565"/>
        <w:jc w:val="center"/>
        <w:rPr>
          <w:rFonts w:ascii="GHEA Grapalat" w:hAnsi="GHEA Grapalat"/>
          <w:b/>
          <w:sz w:val="22"/>
          <w:szCs w:val="22"/>
          <w:rPrChange w:id="5229" w:author="Hayk-PC" w:date="2024-12-11T02:31:00Z">
            <w:rPr>
              <w:rFonts w:ascii="GHEA Grapalat" w:hAnsi="GHEA Grapalat"/>
              <w:b/>
              <w:sz w:val="22"/>
              <w:szCs w:val="22"/>
            </w:rPr>
          </w:rPrChange>
        </w:rPr>
      </w:pPr>
    </w:p>
    <w:p w14:paraId="00505783" w14:textId="77777777" w:rsidR="001005B0" w:rsidRPr="00DF1634" w:rsidRDefault="001005B0" w:rsidP="00B46D58">
      <w:pPr>
        <w:widowControl w:val="0"/>
        <w:spacing w:after="160"/>
        <w:ind w:left="567" w:right="565"/>
        <w:jc w:val="center"/>
        <w:rPr>
          <w:rFonts w:ascii="GHEA Grapalat" w:hAnsi="GHEA Grapalat"/>
          <w:b/>
          <w:sz w:val="22"/>
          <w:szCs w:val="22"/>
          <w:rPrChange w:id="5230" w:author="Hayk-PC" w:date="2024-12-11T02:31:00Z">
            <w:rPr>
              <w:rFonts w:ascii="GHEA Grapalat" w:hAnsi="GHEA Grapalat"/>
              <w:b/>
              <w:sz w:val="22"/>
              <w:szCs w:val="22"/>
            </w:rPr>
          </w:rPrChange>
        </w:rPr>
      </w:pPr>
    </w:p>
    <w:p w14:paraId="2539EEB8" w14:textId="77777777" w:rsidR="001005B0" w:rsidRPr="00DF1634" w:rsidRDefault="001005B0" w:rsidP="00B46D58">
      <w:pPr>
        <w:widowControl w:val="0"/>
        <w:spacing w:after="160"/>
        <w:ind w:left="567" w:right="565"/>
        <w:jc w:val="center"/>
        <w:rPr>
          <w:rFonts w:ascii="GHEA Grapalat" w:hAnsi="GHEA Grapalat"/>
          <w:b/>
          <w:rPrChange w:id="5231" w:author="Hayk-PC" w:date="2024-12-11T02:31:00Z">
            <w:rPr>
              <w:rFonts w:ascii="GHEA Grapalat" w:hAnsi="GHEA Grapalat"/>
              <w:b/>
            </w:rPr>
          </w:rPrChange>
        </w:rPr>
      </w:pPr>
    </w:p>
    <w:p w14:paraId="3A87D02D" w14:textId="77777777" w:rsidR="001005B0" w:rsidRPr="00DF1634" w:rsidRDefault="001005B0" w:rsidP="00B46D58">
      <w:pPr>
        <w:widowControl w:val="0"/>
        <w:spacing w:after="160"/>
        <w:ind w:left="567" w:right="565"/>
        <w:jc w:val="center"/>
        <w:rPr>
          <w:rFonts w:ascii="GHEA Grapalat" w:hAnsi="GHEA Grapalat"/>
          <w:b/>
          <w:rPrChange w:id="5232" w:author="Hayk-PC" w:date="2024-12-11T02:31:00Z">
            <w:rPr>
              <w:rFonts w:ascii="GHEA Grapalat" w:hAnsi="GHEA Grapalat"/>
              <w:b/>
            </w:rPr>
          </w:rPrChange>
        </w:rPr>
      </w:pPr>
    </w:p>
    <w:p w14:paraId="074A3394" w14:textId="77777777" w:rsidR="001005B0" w:rsidRPr="00DF1634" w:rsidRDefault="001005B0" w:rsidP="00B46D58">
      <w:pPr>
        <w:widowControl w:val="0"/>
        <w:spacing w:after="160"/>
        <w:ind w:left="567" w:right="565"/>
        <w:jc w:val="center"/>
        <w:rPr>
          <w:rFonts w:ascii="GHEA Grapalat" w:hAnsi="GHEA Grapalat"/>
          <w:b/>
          <w:rPrChange w:id="5233" w:author="Hayk-PC" w:date="2024-12-11T02:31:00Z">
            <w:rPr>
              <w:rFonts w:ascii="GHEA Grapalat" w:hAnsi="GHEA Grapalat"/>
              <w:b/>
            </w:rPr>
          </w:rPrChange>
        </w:rPr>
      </w:pPr>
    </w:p>
    <w:p w14:paraId="44A97774" w14:textId="77777777" w:rsidR="001005B0" w:rsidRPr="00DF1634" w:rsidRDefault="001005B0" w:rsidP="00B46D58">
      <w:pPr>
        <w:widowControl w:val="0"/>
        <w:spacing w:after="160"/>
        <w:ind w:left="567" w:right="565"/>
        <w:jc w:val="center"/>
        <w:rPr>
          <w:rFonts w:ascii="GHEA Grapalat" w:hAnsi="GHEA Grapalat"/>
          <w:b/>
          <w:rPrChange w:id="5234" w:author="Hayk-PC" w:date="2024-12-11T02:31:00Z">
            <w:rPr>
              <w:rFonts w:ascii="GHEA Grapalat" w:hAnsi="GHEA Grapalat"/>
              <w:b/>
            </w:rPr>
          </w:rPrChange>
        </w:rPr>
      </w:pPr>
    </w:p>
    <w:p w14:paraId="345869F1" w14:textId="77777777" w:rsidR="001005B0" w:rsidRPr="00DF1634" w:rsidRDefault="001005B0" w:rsidP="00B46D58">
      <w:pPr>
        <w:widowControl w:val="0"/>
        <w:spacing w:after="160"/>
        <w:ind w:left="567" w:right="565"/>
        <w:jc w:val="center"/>
        <w:rPr>
          <w:rFonts w:ascii="GHEA Grapalat" w:hAnsi="GHEA Grapalat"/>
          <w:b/>
          <w:rPrChange w:id="5235" w:author="Hayk-PC" w:date="2024-12-11T02:31:00Z">
            <w:rPr>
              <w:rFonts w:ascii="GHEA Grapalat" w:hAnsi="GHEA Grapalat"/>
              <w:b/>
            </w:rPr>
          </w:rPrChange>
        </w:rPr>
      </w:pPr>
    </w:p>
    <w:p w14:paraId="3EE5235C" w14:textId="77777777" w:rsidR="001005B0" w:rsidRPr="00DF1634" w:rsidRDefault="001005B0" w:rsidP="00B46D58">
      <w:pPr>
        <w:widowControl w:val="0"/>
        <w:spacing w:after="160"/>
        <w:ind w:left="567" w:right="565"/>
        <w:jc w:val="center"/>
        <w:rPr>
          <w:rFonts w:ascii="GHEA Grapalat" w:hAnsi="GHEA Grapalat"/>
          <w:b/>
          <w:rPrChange w:id="5236" w:author="Hayk-PC" w:date="2024-12-11T02:31:00Z">
            <w:rPr>
              <w:rFonts w:ascii="GHEA Grapalat" w:hAnsi="GHEA Grapalat"/>
              <w:b/>
            </w:rPr>
          </w:rPrChange>
        </w:rPr>
      </w:pPr>
    </w:p>
    <w:p w14:paraId="778A4DF8" w14:textId="77777777" w:rsidR="001005B0" w:rsidRPr="00DF1634" w:rsidRDefault="001005B0" w:rsidP="00B46D58">
      <w:pPr>
        <w:widowControl w:val="0"/>
        <w:spacing w:after="160"/>
        <w:ind w:left="567" w:right="565"/>
        <w:jc w:val="center"/>
        <w:rPr>
          <w:rFonts w:ascii="GHEA Grapalat" w:hAnsi="GHEA Grapalat"/>
          <w:b/>
          <w:rPrChange w:id="5237" w:author="Hayk-PC" w:date="2024-12-11T02:31:00Z">
            <w:rPr>
              <w:rFonts w:ascii="GHEA Grapalat" w:hAnsi="GHEA Grapalat"/>
              <w:b/>
            </w:rPr>
          </w:rPrChange>
        </w:rPr>
      </w:pPr>
    </w:p>
    <w:p w14:paraId="0FDE2339" w14:textId="77777777" w:rsidR="001005B0" w:rsidRPr="00DF1634" w:rsidRDefault="001005B0" w:rsidP="00B46D58">
      <w:pPr>
        <w:widowControl w:val="0"/>
        <w:spacing w:after="160"/>
        <w:ind w:left="567" w:right="565"/>
        <w:jc w:val="center"/>
        <w:rPr>
          <w:rFonts w:ascii="GHEA Grapalat" w:hAnsi="GHEA Grapalat"/>
          <w:b/>
          <w:rPrChange w:id="5238" w:author="Hayk-PC" w:date="2024-12-11T02:31:00Z">
            <w:rPr>
              <w:rFonts w:ascii="GHEA Grapalat" w:hAnsi="GHEA Grapalat"/>
              <w:b/>
            </w:rPr>
          </w:rPrChange>
        </w:rPr>
      </w:pPr>
    </w:p>
    <w:p w14:paraId="57FA0C8F" w14:textId="77777777" w:rsidR="001005B0" w:rsidRPr="00DF1634" w:rsidRDefault="001005B0" w:rsidP="00B46D58">
      <w:pPr>
        <w:widowControl w:val="0"/>
        <w:spacing w:after="160"/>
        <w:ind w:left="567" w:right="565"/>
        <w:jc w:val="center"/>
        <w:rPr>
          <w:rFonts w:ascii="GHEA Grapalat" w:hAnsi="GHEA Grapalat"/>
          <w:b/>
          <w:rPrChange w:id="5239" w:author="Hayk-PC" w:date="2024-12-11T02:31:00Z">
            <w:rPr>
              <w:rFonts w:ascii="GHEA Grapalat" w:hAnsi="GHEA Grapalat"/>
              <w:b/>
            </w:rPr>
          </w:rPrChange>
        </w:rPr>
      </w:pPr>
    </w:p>
    <w:p w14:paraId="2EC0B566" w14:textId="77777777" w:rsidR="001005B0" w:rsidRPr="00DF1634" w:rsidRDefault="001005B0" w:rsidP="00B46D58">
      <w:pPr>
        <w:widowControl w:val="0"/>
        <w:spacing w:after="160"/>
        <w:ind w:left="567" w:right="565"/>
        <w:jc w:val="center"/>
        <w:rPr>
          <w:rFonts w:ascii="GHEA Grapalat" w:hAnsi="GHEA Grapalat"/>
          <w:b/>
          <w:rPrChange w:id="5240" w:author="Hayk-PC" w:date="2024-12-11T02:31:00Z">
            <w:rPr>
              <w:rFonts w:ascii="GHEA Grapalat" w:hAnsi="GHEA Grapalat"/>
              <w:b/>
            </w:rPr>
          </w:rPrChange>
        </w:rPr>
      </w:pPr>
    </w:p>
    <w:p w14:paraId="31FBCFAA" w14:textId="77777777" w:rsidR="001005B0" w:rsidRPr="00DF1634" w:rsidRDefault="001005B0" w:rsidP="00B46D58">
      <w:pPr>
        <w:widowControl w:val="0"/>
        <w:spacing w:after="160"/>
        <w:ind w:left="567" w:right="565"/>
        <w:jc w:val="center"/>
        <w:rPr>
          <w:rFonts w:ascii="GHEA Grapalat" w:hAnsi="GHEA Grapalat"/>
          <w:b/>
          <w:rPrChange w:id="5241" w:author="Hayk-PC" w:date="2024-12-11T02:31:00Z">
            <w:rPr>
              <w:rFonts w:ascii="GHEA Grapalat" w:hAnsi="GHEA Grapalat"/>
              <w:b/>
            </w:rPr>
          </w:rPrChange>
        </w:rPr>
      </w:pPr>
    </w:p>
    <w:p w14:paraId="245A7CC9" w14:textId="77777777" w:rsidR="001005B0" w:rsidRPr="00DF1634" w:rsidRDefault="001005B0" w:rsidP="00B46D58">
      <w:pPr>
        <w:widowControl w:val="0"/>
        <w:spacing w:after="160"/>
        <w:ind w:left="567" w:right="565"/>
        <w:jc w:val="center"/>
        <w:rPr>
          <w:rFonts w:ascii="GHEA Grapalat" w:hAnsi="GHEA Grapalat"/>
          <w:b/>
          <w:rPrChange w:id="5242" w:author="Hayk-PC" w:date="2024-12-11T02:31:00Z">
            <w:rPr>
              <w:rFonts w:ascii="GHEA Grapalat" w:hAnsi="GHEA Grapalat"/>
              <w:b/>
            </w:rPr>
          </w:rPrChange>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DF1634" w14:paraId="31660054"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71DE32" w14:textId="77777777" w:rsidR="00C3421C" w:rsidRPr="00DF1634" w:rsidRDefault="00C3421C" w:rsidP="00C3421C">
            <w:pPr>
              <w:widowControl w:val="0"/>
              <w:tabs>
                <w:tab w:val="left" w:pos="3402"/>
              </w:tabs>
              <w:spacing w:after="160"/>
              <w:ind w:left="360"/>
              <w:rPr>
                <w:rFonts w:ascii="GHEA Grapalat" w:hAnsi="GHEA Grapalat" w:cs="Sylfaen"/>
                <w:b/>
                <w:bCs/>
                <w:lang w:val="en-US"/>
                <w:rPrChange w:id="5243" w:author="Hayk-PC" w:date="2024-12-11T02:31:00Z">
                  <w:rPr>
                    <w:rFonts w:ascii="GHEA Grapalat" w:hAnsi="GHEA Grapalat" w:cs="Sylfaen"/>
                    <w:b/>
                    <w:bCs/>
                    <w:lang w:val="en-US"/>
                  </w:rPr>
                </w:rPrChange>
              </w:rPr>
            </w:pPr>
            <w:r w:rsidRPr="00DF1634">
              <w:rPr>
                <w:rFonts w:ascii="GHEA Grapalat" w:hAnsi="GHEA Grapalat"/>
                <w:b/>
                <w:lang w:val="en-US"/>
                <w:rPrChange w:id="5244" w:author="Hayk-PC" w:date="2024-12-11T02:31:00Z">
                  <w:rPr>
                    <w:rFonts w:ascii="GHEA Grapalat" w:hAnsi="GHEA Grapalat"/>
                    <w:b/>
                    <w:lang w:val="en-US"/>
                  </w:rPr>
                </w:rPrChange>
              </w:rPr>
              <w:lastRenderedPageBreak/>
              <w:t>1.</w:t>
            </w:r>
            <w:r w:rsidRPr="00DF1634">
              <w:rPr>
                <w:rFonts w:ascii="GHEA Grapalat" w:hAnsi="GHEA Grapalat"/>
                <w:b/>
                <w:lang w:val="en-US"/>
                <w:rPrChange w:id="5245" w:author="Hayk-PC" w:date="2024-12-11T02:31:00Z">
                  <w:rPr>
                    <w:rFonts w:ascii="GHEA Grapalat" w:hAnsi="GHEA Grapalat"/>
                    <w:b/>
                    <w:lang w:val="en-US"/>
                  </w:rPr>
                </w:rPrChange>
              </w:rPr>
              <w:tab/>
            </w:r>
            <w:r w:rsidRPr="00DF1634">
              <w:rPr>
                <w:rFonts w:ascii="GHEA Grapalat" w:hAnsi="GHEA Grapalat"/>
                <w:b/>
                <w:rPrChange w:id="5246" w:author="Hayk-PC" w:date="2024-12-11T02:31:00Z">
                  <w:rPr>
                    <w:rFonts w:ascii="GHEA Grapalat" w:hAnsi="GHEA Grapalat"/>
                    <w:b/>
                  </w:rPr>
                </w:rPrChange>
              </w:rPr>
              <w:t xml:space="preserve">ПЛАТЕЖНОЕ ТРЕБОВАНИЕ </w:t>
            </w:r>
            <w:r w:rsidRPr="00DF1634">
              <w:rPr>
                <w:rFonts w:ascii="GHEA Grapalat" w:hAnsi="GHEA Grapalat"/>
                <w:b/>
                <w:lang w:val="en-US"/>
                <w:rPrChange w:id="5247" w:author="Hayk-PC" w:date="2024-12-11T02:31:00Z">
                  <w:rPr>
                    <w:rFonts w:ascii="GHEA Grapalat" w:hAnsi="GHEA Grapalat"/>
                    <w:b/>
                    <w:lang w:val="en-US"/>
                  </w:rPr>
                </w:rPrChange>
              </w:rPr>
              <w:t>*</w:t>
            </w:r>
          </w:p>
        </w:tc>
      </w:tr>
      <w:tr w:rsidR="00B138F3" w:rsidRPr="00DF1634" w14:paraId="4DB58B45"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275A07" w14:textId="77777777" w:rsidR="00C3421C" w:rsidRPr="00DF1634" w:rsidRDefault="00C3421C" w:rsidP="00DE2AE3">
            <w:pPr>
              <w:widowControl w:val="0"/>
              <w:tabs>
                <w:tab w:val="left" w:pos="855"/>
              </w:tabs>
              <w:spacing w:after="160"/>
              <w:ind w:left="360"/>
              <w:rPr>
                <w:rFonts w:ascii="GHEA Grapalat" w:hAnsi="GHEA Grapalat" w:cs="Sylfaen"/>
                <w:rPrChange w:id="5248" w:author="Hayk-PC" w:date="2024-12-11T02:31:00Z">
                  <w:rPr>
                    <w:rFonts w:ascii="GHEA Grapalat" w:hAnsi="GHEA Grapalat" w:cs="Sylfaen"/>
                  </w:rPr>
                </w:rPrChange>
              </w:rPr>
            </w:pPr>
            <w:r w:rsidRPr="00DF1634">
              <w:rPr>
                <w:rFonts w:ascii="GHEA Grapalat" w:hAnsi="GHEA Grapalat"/>
                <w:rPrChange w:id="5249" w:author="Hayk-PC" w:date="2024-12-11T02:31:00Z">
                  <w:rPr>
                    <w:rFonts w:ascii="GHEA Grapalat" w:hAnsi="GHEA Grapalat"/>
                  </w:rPr>
                </w:rPrChange>
              </w:rPr>
              <w:t>2.</w:t>
            </w:r>
            <w:r w:rsidRPr="00DF1634">
              <w:rPr>
                <w:rFonts w:ascii="GHEA Grapalat" w:hAnsi="GHEA Grapalat"/>
                <w:rPrChange w:id="5250" w:author="Hayk-PC" w:date="2024-12-11T02:31:00Z">
                  <w:rPr>
                    <w:rFonts w:ascii="GHEA Grapalat" w:hAnsi="GHEA Grapalat"/>
                  </w:rPr>
                </w:rPrChange>
              </w:rPr>
              <w:tab/>
              <w:t xml:space="preserve">Номер </w:t>
            </w:r>
          </w:p>
        </w:tc>
      </w:tr>
      <w:tr w:rsidR="00B138F3" w:rsidRPr="00DF1634" w14:paraId="23E528F5"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ACAFE8" w14:textId="77777777" w:rsidR="00C3421C" w:rsidRPr="00DF1634" w:rsidRDefault="00C3421C" w:rsidP="00DE2AE3">
            <w:pPr>
              <w:widowControl w:val="0"/>
              <w:tabs>
                <w:tab w:val="left" w:pos="3390"/>
              </w:tabs>
              <w:spacing w:after="160"/>
              <w:ind w:left="322"/>
              <w:rPr>
                <w:rFonts w:ascii="GHEA Grapalat" w:hAnsi="GHEA Grapalat" w:cs="Sylfaen"/>
                <w:rPrChange w:id="5251" w:author="Hayk-PC" w:date="2024-12-11T02:31:00Z">
                  <w:rPr>
                    <w:rFonts w:ascii="GHEA Grapalat" w:hAnsi="GHEA Grapalat" w:cs="Sylfaen"/>
                  </w:rPr>
                </w:rPrChange>
              </w:rPr>
            </w:pPr>
            <w:r w:rsidRPr="00DF1634">
              <w:rPr>
                <w:rFonts w:ascii="GHEA Grapalat" w:hAnsi="GHEA Grapalat"/>
                <w:rPrChange w:id="5252" w:author="Hayk-PC" w:date="2024-12-11T02:31:00Z">
                  <w:rPr>
                    <w:rFonts w:ascii="GHEA Grapalat" w:hAnsi="GHEA Grapalat"/>
                  </w:rPr>
                </w:rPrChange>
              </w:rPr>
              <w:t>3</w:t>
            </w:r>
            <w:r w:rsidRPr="00DF1634">
              <w:rPr>
                <w:rFonts w:ascii="GHEA Grapalat" w:hAnsi="GHEA Grapalat"/>
                <w:rPrChange w:id="5253" w:author="Hayk-PC" w:date="2024-12-11T02:31:00Z">
                  <w:rPr>
                    <w:rFonts w:ascii="GHEA Grapalat" w:hAnsi="GHEA Grapalat"/>
                  </w:rPr>
                </w:rPrChange>
              </w:rPr>
              <w:tab/>
              <w:t>Дата представления: "___" ___ 20___г.</w:t>
            </w:r>
          </w:p>
        </w:tc>
      </w:tr>
      <w:tr w:rsidR="00B138F3" w:rsidRPr="00DF1634" w14:paraId="0731EB23"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60F208" w14:textId="77777777" w:rsidR="00C3421C" w:rsidRPr="00DF1634" w:rsidRDefault="00C3421C" w:rsidP="00DE2AE3">
            <w:pPr>
              <w:widowControl w:val="0"/>
              <w:tabs>
                <w:tab w:val="left" w:pos="855"/>
              </w:tabs>
              <w:spacing w:after="160"/>
              <w:ind w:left="360"/>
              <w:rPr>
                <w:rFonts w:ascii="GHEA Grapalat" w:hAnsi="GHEA Grapalat"/>
                <w:rPrChange w:id="5254" w:author="Hayk-PC" w:date="2024-12-11T02:31:00Z">
                  <w:rPr>
                    <w:rFonts w:ascii="GHEA Grapalat" w:hAnsi="GHEA Grapalat"/>
                  </w:rPr>
                </w:rPrChange>
              </w:rPr>
            </w:pPr>
            <w:r w:rsidRPr="00DF1634">
              <w:rPr>
                <w:rFonts w:ascii="GHEA Grapalat" w:hAnsi="GHEA Grapalat"/>
                <w:rPrChange w:id="5255" w:author="Hayk-PC" w:date="2024-12-11T02:31:00Z">
                  <w:rPr>
                    <w:rFonts w:ascii="GHEA Grapalat" w:hAnsi="GHEA Grapalat"/>
                  </w:rPr>
                </w:rPrChange>
              </w:rPr>
              <w:t>4.</w:t>
            </w:r>
            <w:r w:rsidRPr="00DF1634">
              <w:rPr>
                <w:rFonts w:ascii="GHEA Grapalat" w:hAnsi="GHEA Grapalat"/>
                <w:rPrChange w:id="5256" w:author="Hayk-PC" w:date="2024-12-11T02:31:00Z">
                  <w:rPr>
                    <w:rFonts w:ascii="GHEA Grapalat" w:hAnsi="GHEA Grapalat"/>
                  </w:rPr>
                </w:rPrChange>
              </w:rPr>
              <w:tab/>
              <w:t>Наименование, или имя, фамилия плательщика (Компания:</w:t>
            </w:r>
          </w:p>
        </w:tc>
      </w:tr>
      <w:tr w:rsidR="00B138F3" w:rsidRPr="00DF1634" w14:paraId="6E192EC9"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16431B" w14:textId="77777777" w:rsidR="00C3421C" w:rsidRPr="00DF1634" w:rsidRDefault="00C3421C" w:rsidP="00DE2AE3">
            <w:pPr>
              <w:widowControl w:val="0"/>
              <w:tabs>
                <w:tab w:val="left" w:pos="855"/>
              </w:tabs>
              <w:spacing w:after="160"/>
              <w:ind w:left="360"/>
              <w:rPr>
                <w:rFonts w:ascii="GHEA Grapalat" w:hAnsi="GHEA Grapalat"/>
                <w:rPrChange w:id="5257" w:author="Hayk-PC" w:date="2024-12-11T02:31:00Z">
                  <w:rPr>
                    <w:rFonts w:ascii="GHEA Grapalat" w:hAnsi="GHEA Grapalat"/>
                  </w:rPr>
                </w:rPrChange>
              </w:rPr>
            </w:pPr>
            <w:r w:rsidRPr="00DF1634">
              <w:rPr>
                <w:rFonts w:ascii="GHEA Grapalat" w:hAnsi="GHEA Grapalat"/>
                <w:rPrChange w:id="5258" w:author="Hayk-PC" w:date="2024-12-11T02:31:00Z">
                  <w:rPr>
                    <w:rFonts w:ascii="GHEA Grapalat" w:hAnsi="GHEA Grapalat"/>
                  </w:rPr>
                </w:rPrChange>
              </w:rPr>
              <w:t>5.</w:t>
            </w:r>
            <w:r w:rsidRPr="00DF1634">
              <w:rPr>
                <w:rFonts w:ascii="GHEA Grapalat" w:hAnsi="GHEA Grapalat"/>
                <w:rPrChange w:id="5259" w:author="Hayk-PC" w:date="2024-12-11T02:31:00Z">
                  <w:rPr>
                    <w:rFonts w:ascii="GHEA Grapalat" w:hAnsi="GHEA Grapalat"/>
                  </w:rPr>
                </w:rPrChange>
              </w:rPr>
              <w:tab/>
              <w:t>Обслуживающая плательщика Финансовая организация (банк):</w:t>
            </w:r>
          </w:p>
        </w:tc>
      </w:tr>
      <w:tr w:rsidR="00B138F3" w:rsidRPr="00DF1634" w14:paraId="36633383"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24B5E7" w14:textId="77777777" w:rsidR="00C3421C" w:rsidRPr="00DF1634" w:rsidRDefault="00C3421C" w:rsidP="00DE2AE3">
            <w:pPr>
              <w:widowControl w:val="0"/>
              <w:tabs>
                <w:tab w:val="left" w:pos="855"/>
              </w:tabs>
              <w:spacing w:after="160"/>
              <w:ind w:left="360"/>
              <w:rPr>
                <w:rFonts w:ascii="GHEA Grapalat" w:hAnsi="GHEA Grapalat"/>
                <w:rPrChange w:id="5260" w:author="Hayk-PC" w:date="2024-12-11T02:31:00Z">
                  <w:rPr>
                    <w:rFonts w:ascii="GHEA Grapalat" w:hAnsi="GHEA Grapalat"/>
                  </w:rPr>
                </w:rPrChange>
              </w:rPr>
            </w:pPr>
            <w:r w:rsidRPr="00DF1634">
              <w:rPr>
                <w:rFonts w:ascii="GHEA Grapalat" w:hAnsi="GHEA Grapalat"/>
                <w:rPrChange w:id="5261" w:author="Hayk-PC" w:date="2024-12-11T02:31:00Z">
                  <w:rPr>
                    <w:rFonts w:ascii="GHEA Grapalat" w:hAnsi="GHEA Grapalat"/>
                  </w:rPr>
                </w:rPrChange>
              </w:rPr>
              <w:t>6.</w:t>
            </w:r>
            <w:r w:rsidRPr="00DF1634">
              <w:rPr>
                <w:rFonts w:ascii="GHEA Grapalat" w:hAnsi="GHEA Grapalat"/>
                <w:rPrChange w:id="5262" w:author="Hayk-PC" w:date="2024-12-11T02:31:00Z">
                  <w:rPr>
                    <w:rFonts w:ascii="GHEA Grapalat" w:hAnsi="GHEA Grapalat"/>
                  </w:rPr>
                </w:rPrChange>
              </w:rPr>
              <w:tab/>
              <w:t>Номер счета плательщика:</w:t>
            </w:r>
          </w:p>
        </w:tc>
      </w:tr>
      <w:tr w:rsidR="00B138F3" w:rsidRPr="00DF1634" w14:paraId="462062D9"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BC0534" w14:textId="77777777" w:rsidR="00C3421C" w:rsidRPr="00DF1634" w:rsidRDefault="00C3421C" w:rsidP="00DE2AE3">
            <w:pPr>
              <w:widowControl w:val="0"/>
              <w:tabs>
                <w:tab w:val="left" w:pos="855"/>
              </w:tabs>
              <w:spacing w:after="160"/>
              <w:ind w:left="360"/>
              <w:rPr>
                <w:rFonts w:ascii="GHEA Grapalat" w:hAnsi="GHEA Grapalat"/>
                <w:rPrChange w:id="5263" w:author="Hayk-PC" w:date="2024-12-11T02:31:00Z">
                  <w:rPr>
                    <w:rFonts w:ascii="GHEA Grapalat" w:hAnsi="GHEA Grapalat"/>
                  </w:rPr>
                </w:rPrChange>
              </w:rPr>
            </w:pPr>
            <w:r w:rsidRPr="00DF1634">
              <w:rPr>
                <w:rFonts w:ascii="GHEA Grapalat" w:hAnsi="GHEA Grapalat"/>
                <w:rPrChange w:id="5264" w:author="Hayk-PC" w:date="2024-12-11T02:31:00Z">
                  <w:rPr>
                    <w:rFonts w:ascii="GHEA Grapalat" w:hAnsi="GHEA Grapalat"/>
                  </w:rPr>
                </w:rPrChange>
              </w:rPr>
              <w:t>7.</w:t>
            </w:r>
            <w:r w:rsidRPr="00DF1634">
              <w:rPr>
                <w:rFonts w:ascii="GHEA Grapalat" w:hAnsi="GHEA Grapalat"/>
                <w:rPrChange w:id="5265" w:author="Hayk-PC" w:date="2024-12-11T02:31:00Z">
                  <w:rPr>
                    <w:rFonts w:ascii="GHEA Grapalat" w:hAnsi="GHEA Grapalat"/>
                  </w:rPr>
                </w:rPrChange>
              </w:rPr>
              <w:tab/>
              <w:t>УНН плательщика:</w:t>
            </w:r>
          </w:p>
        </w:tc>
      </w:tr>
      <w:tr w:rsidR="00B138F3" w:rsidRPr="00DF1634" w14:paraId="4C70CF40"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7CF932" w14:textId="77777777" w:rsidR="00C3421C" w:rsidRPr="00DF1634" w:rsidRDefault="00C3421C" w:rsidP="00DE2AE3">
            <w:pPr>
              <w:widowControl w:val="0"/>
              <w:tabs>
                <w:tab w:val="left" w:pos="855"/>
              </w:tabs>
              <w:spacing w:after="160"/>
              <w:ind w:left="360"/>
              <w:rPr>
                <w:rFonts w:ascii="GHEA Grapalat" w:hAnsi="GHEA Grapalat"/>
                <w:rPrChange w:id="5266" w:author="Hayk-PC" w:date="2024-12-11T02:31:00Z">
                  <w:rPr>
                    <w:rFonts w:ascii="GHEA Grapalat" w:hAnsi="GHEA Grapalat"/>
                  </w:rPr>
                </w:rPrChange>
              </w:rPr>
            </w:pPr>
            <w:r w:rsidRPr="00DF1634">
              <w:rPr>
                <w:rFonts w:ascii="GHEA Grapalat" w:hAnsi="GHEA Grapalat"/>
                <w:rPrChange w:id="5267" w:author="Hayk-PC" w:date="2024-12-11T02:31:00Z">
                  <w:rPr>
                    <w:rFonts w:ascii="GHEA Grapalat" w:hAnsi="GHEA Grapalat"/>
                  </w:rPr>
                </w:rPrChange>
              </w:rPr>
              <w:t>8.</w:t>
            </w:r>
            <w:r w:rsidRPr="00DF1634">
              <w:rPr>
                <w:rFonts w:ascii="GHEA Grapalat" w:hAnsi="GHEA Grapalat"/>
                <w:rPrChange w:id="5268" w:author="Hayk-PC" w:date="2024-12-11T02:31:00Z">
                  <w:rPr>
                    <w:rFonts w:ascii="GHEA Grapalat" w:hAnsi="GHEA Grapalat"/>
                  </w:rPr>
                </w:rPrChange>
              </w:rPr>
              <w:tab/>
              <w:t>НЗОУ плательщика:</w:t>
            </w:r>
          </w:p>
        </w:tc>
      </w:tr>
      <w:tr w:rsidR="00B138F3" w:rsidRPr="00DF1634" w14:paraId="06BEA862"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CBAD28" w14:textId="34524CE1" w:rsidR="00C3421C" w:rsidRPr="00DF1634" w:rsidRDefault="00C3421C" w:rsidP="00DE2AE3">
            <w:pPr>
              <w:widowControl w:val="0"/>
              <w:tabs>
                <w:tab w:val="left" w:pos="855"/>
              </w:tabs>
              <w:spacing w:after="160"/>
              <w:ind w:left="360"/>
              <w:rPr>
                <w:rFonts w:ascii="GHEA Grapalat" w:hAnsi="GHEA Grapalat"/>
                <w:rPrChange w:id="5269" w:author="Hayk-PC" w:date="2024-12-11T02:31:00Z">
                  <w:rPr>
                    <w:rFonts w:ascii="GHEA Grapalat" w:hAnsi="GHEA Grapalat"/>
                  </w:rPr>
                </w:rPrChange>
              </w:rPr>
            </w:pPr>
            <w:r w:rsidRPr="00DF1634">
              <w:rPr>
                <w:rFonts w:ascii="GHEA Grapalat" w:hAnsi="GHEA Grapalat"/>
                <w:rPrChange w:id="5270" w:author="Hayk-PC" w:date="2024-12-11T02:31:00Z">
                  <w:rPr>
                    <w:rFonts w:ascii="GHEA Grapalat" w:hAnsi="GHEA Grapalat"/>
                  </w:rPr>
                </w:rPrChange>
              </w:rPr>
              <w:t>9.</w:t>
            </w:r>
            <w:r w:rsidRPr="00DF1634">
              <w:rPr>
                <w:rFonts w:ascii="GHEA Grapalat" w:hAnsi="GHEA Grapalat"/>
                <w:rPrChange w:id="5271" w:author="Hayk-PC" w:date="2024-12-11T02:31:00Z">
                  <w:rPr>
                    <w:rFonts w:ascii="GHEA Grapalat" w:hAnsi="GHEA Grapalat"/>
                  </w:rPr>
                </w:rPrChange>
              </w:rPr>
              <w:tab/>
              <w:t>Наименование, или имя, фамилия бенефициара:</w:t>
            </w:r>
            <w:ins w:id="5272" w:author="Hayk-PC" w:date="2024-12-11T02:05:00Z">
              <w:r w:rsidR="00740966" w:rsidRPr="00DF1634">
                <w:rPr>
                  <w:rFonts w:ascii="GHEA Grapalat" w:hAnsi="GHEA Grapalat"/>
                  <w:rPrChange w:id="5273" w:author="Hayk-PC" w:date="2024-12-11T02:31:00Z">
                    <w:rPr>
                      <w:rFonts w:ascii="GHEA Grapalat" w:hAnsi="GHEA Grapalat"/>
                    </w:rPr>
                  </w:rPrChange>
                </w:rPr>
                <w:t xml:space="preserve"> </w:t>
              </w:r>
              <w:r w:rsidR="00740966" w:rsidRPr="00DF1634">
                <w:rPr>
                  <w:rFonts w:ascii="GHEA Grapalat" w:hAnsi="GHEA Grapalat"/>
                  <w:b/>
                  <w:bCs/>
                  <w:rPrChange w:id="5274" w:author="Hayk-PC" w:date="2024-12-11T02:31:00Z">
                    <w:rPr>
                      <w:rFonts w:ascii="GHEA Grapalat" w:hAnsi="GHEA Grapalat"/>
                      <w:b/>
                      <w:bCs/>
                    </w:rPr>
                  </w:rPrChange>
                </w:rPr>
                <w:t xml:space="preserve"> </w:t>
              </w:r>
              <w:r w:rsidR="00740966" w:rsidRPr="00DF1634">
                <w:rPr>
                  <w:rFonts w:ascii="GHEA Grapalat" w:hAnsi="GHEA Grapalat"/>
                  <w:b/>
                  <w:bCs/>
                  <w:rPrChange w:id="5275" w:author="Hayk-PC" w:date="2024-12-11T02:31:00Z">
                    <w:rPr>
                      <w:rFonts w:ascii="GHEA Grapalat" w:hAnsi="GHEA Grapalat"/>
                      <w:b/>
                      <w:bCs/>
                    </w:rPr>
                  </w:rPrChange>
                </w:rPr>
                <w:t>НПО «Реальный мир, реальные люди»</w:t>
              </w:r>
            </w:ins>
          </w:p>
        </w:tc>
      </w:tr>
      <w:tr w:rsidR="00B138F3" w:rsidRPr="00DF1634" w14:paraId="6A605095"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4E6AB4" w14:textId="4B07429F" w:rsidR="00C3421C" w:rsidRPr="00DF1634" w:rsidRDefault="00C3421C" w:rsidP="00DE2AE3">
            <w:pPr>
              <w:widowControl w:val="0"/>
              <w:tabs>
                <w:tab w:val="left" w:pos="855"/>
              </w:tabs>
              <w:spacing w:after="160"/>
              <w:ind w:left="360"/>
              <w:rPr>
                <w:rFonts w:ascii="GHEA Grapalat" w:hAnsi="GHEA Grapalat"/>
                <w:rPrChange w:id="5276" w:author="Hayk-PC" w:date="2024-12-11T02:31:00Z">
                  <w:rPr>
                    <w:rFonts w:ascii="GHEA Grapalat" w:hAnsi="GHEA Grapalat"/>
                  </w:rPr>
                </w:rPrChange>
              </w:rPr>
            </w:pPr>
            <w:r w:rsidRPr="00DF1634">
              <w:rPr>
                <w:rFonts w:ascii="GHEA Grapalat" w:hAnsi="GHEA Grapalat"/>
                <w:rPrChange w:id="5277" w:author="Hayk-PC" w:date="2024-12-11T02:31:00Z">
                  <w:rPr>
                    <w:rFonts w:ascii="GHEA Grapalat" w:hAnsi="GHEA Grapalat"/>
                  </w:rPr>
                </w:rPrChange>
              </w:rPr>
              <w:t>10.</w:t>
            </w:r>
            <w:r w:rsidRPr="00DF1634">
              <w:rPr>
                <w:rFonts w:ascii="GHEA Grapalat" w:hAnsi="GHEA Grapalat"/>
                <w:rPrChange w:id="5278" w:author="Hayk-PC" w:date="2024-12-11T02:31:00Z">
                  <w:rPr>
                    <w:rFonts w:ascii="GHEA Grapalat" w:hAnsi="GHEA Grapalat"/>
                  </w:rPr>
                </w:rPrChange>
              </w:rPr>
              <w:tab/>
              <w:t>НЗОУ бенефициара (не заполняется)</w:t>
            </w:r>
            <w:ins w:id="5279" w:author="Hayk-PC" w:date="2024-12-11T02:05:00Z">
              <w:r w:rsidR="00740966" w:rsidRPr="00DF1634">
                <w:rPr>
                  <w:rFonts w:ascii="GHEA Grapalat" w:hAnsi="GHEA Grapalat"/>
                  <w:rPrChange w:id="5280" w:author="Hayk-PC" w:date="2024-12-11T02:31:00Z">
                    <w:rPr>
                      <w:rFonts w:ascii="GHEA Grapalat" w:hAnsi="GHEA Grapalat"/>
                    </w:rPr>
                  </w:rPrChange>
                </w:rPr>
                <w:t xml:space="preserve"> </w:t>
              </w:r>
            </w:ins>
          </w:p>
        </w:tc>
      </w:tr>
      <w:tr w:rsidR="00B138F3" w:rsidRPr="00DF1634" w14:paraId="035B61FB"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005221" w14:textId="70939970" w:rsidR="00C3421C" w:rsidRPr="00DF1634" w:rsidRDefault="00C3421C" w:rsidP="00DE2AE3">
            <w:pPr>
              <w:widowControl w:val="0"/>
              <w:tabs>
                <w:tab w:val="left" w:pos="855"/>
              </w:tabs>
              <w:spacing w:after="160"/>
              <w:ind w:left="360"/>
              <w:rPr>
                <w:rFonts w:ascii="GHEA Grapalat" w:hAnsi="GHEA Grapalat"/>
                <w:rPrChange w:id="5281" w:author="Hayk-PC" w:date="2024-12-11T02:31:00Z">
                  <w:rPr>
                    <w:rFonts w:ascii="GHEA Grapalat" w:hAnsi="GHEA Grapalat"/>
                  </w:rPr>
                </w:rPrChange>
              </w:rPr>
            </w:pPr>
            <w:r w:rsidRPr="00DF1634">
              <w:rPr>
                <w:rFonts w:ascii="GHEA Grapalat" w:hAnsi="GHEA Grapalat"/>
                <w:rPrChange w:id="5282" w:author="Hayk-PC" w:date="2024-12-11T02:31:00Z">
                  <w:rPr>
                    <w:rFonts w:ascii="GHEA Grapalat" w:hAnsi="GHEA Grapalat"/>
                  </w:rPr>
                </w:rPrChange>
              </w:rPr>
              <w:t>11.</w:t>
            </w:r>
            <w:r w:rsidRPr="00DF1634">
              <w:rPr>
                <w:rFonts w:ascii="GHEA Grapalat" w:hAnsi="GHEA Grapalat"/>
                <w:rPrChange w:id="5283" w:author="Hayk-PC" w:date="2024-12-11T02:31:00Z">
                  <w:rPr>
                    <w:rFonts w:ascii="GHEA Grapalat" w:hAnsi="GHEA Grapalat"/>
                  </w:rPr>
                </w:rPrChange>
              </w:rPr>
              <w:tab/>
              <w:t>УНН бенефициара:</w:t>
            </w:r>
            <w:ins w:id="5284" w:author="Hayk-PC" w:date="2024-12-11T02:05:00Z">
              <w:r w:rsidR="008848AA" w:rsidRPr="00DF1634">
                <w:rPr>
                  <w:rFonts w:ascii="GHEA Grapalat" w:hAnsi="GHEA Grapalat"/>
                  <w:b/>
                  <w:bCs/>
                  <w:rPrChange w:id="5285" w:author="Hayk-PC" w:date="2024-12-11T02:31:00Z">
                    <w:rPr>
                      <w:rFonts w:ascii="GHEA Grapalat" w:hAnsi="GHEA Grapalat"/>
                      <w:b/>
                      <w:bCs/>
                    </w:rPr>
                  </w:rPrChange>
                </w:rPr>
                <w:t>00855742</w:t>
              </w:r>
            </w:ins>
          </w:p>
        </w:tc>
      </w:tr>
      <w:tr w:rsidR="00B138F3" w:rsidRPr="00DF1634" w14:paraId="6D3077FC"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CA912E" w14:textId="16F57258" w:rsidR="00C3421C" w:rsidRPr="00DF1634" w:rsidRDefault="00C3421C" w:rsidP="00DE2AE3">
            <w:pPr>
              <w:widowControl w:val="0"/>
              <w:tabs>
                <w:tab w:val="left" w:pos="855"/>
              </w:tabs>
              <w:spacing w:after="160"/>
              <w:ind w:left="360"/>
              <w:rPr>
                <w:rFonts w:ascii="GHEA Grapalat" w:hAnsi="GHEA Grapalat"/>
                <w:rPrChange w:id="5286" w:author="Hayk-PC" w:date="2024-12-11T02:31:00Z">
                  <w:rPr>
                    <w:rFonts w:ascii="GHEA Grapalat" w:hAnsi="GHEA Grapalat"/>
                  </w:rPr>
                </w:rPrChange>
              </w:rPr>
            </w:pPr>
            <w:r w:rsidRPr="00DF1634">
              <w:rPr>
                <w:rFonts w:ascii="GHEA Grapalat" w:hAnsi="GHEA Grapalat"/>
                <w:rPrChange w:id="5287" w:author="Hayk-PC" w:date="2024-12-11T02:31:00Z">
                  <w:rPr>
                    <w:rFonts w:ascii="GHEA Grapalat" w:hAnsi="GHEA Grapalat"/>
                  </w:rPr>
                </w:rPrChange>
              </w:rPr>
              <w:t>12.</w:t>
            </w:r>
            <w:r w:rsidRPr="00DF1634">
              <w:rPr>
                <w:rFonts w:ascii="GHEA Grapalat" w:hAnsi="GHEA Grapalat"/>
                <w:rPrChange w:id="5288" w:author="Hayk-PC" w:date="2024-12-11T02:31:00Z">
                  <w:rPr>
                    <w:rFonts w:ascii="GHEA Grapalat" w:hAnsi="GHEA Grapalat"/>
                  </w:rPr>
                </w:rPrChange>
              </w:rPr>
              <w:tab/>
              <w:t>Обслуживающая бенефициара Финансовая организация (банк):</w:t>
            </w:r>
            <w:ins w:id="5289" w:author="Hayk-PC" w:date="2024-12-11T02:05:00Z">
              <w:r w:rsidR="008848AA" w:rsidRPr="00DF1634">
                <w:rPr>
                  <w:rFonts w:ascii="GHEA Grapalat" w:hAnsi="GHEA Grapalat"/>
                  <w:b/>
                  <w:bCs/>
                  <w:rPrChange w:id="5290" w:author="Hayk-PC" w:date="2024-12-11T02:31:00Z">
                    <w:rPr>
                      <w:rFonts w:ascii="GHEA Grapalat" w:hAnsi="GHEA Grapalat"/>
                      <w:b/>
                      <w:bCs/>
                    </w:rPr>
                  </w:rPrChange>
                </w:rPr>
                <w:t xml:space="preserve"> </w:t>
              </w:r>
              <w:r w:rsidR="008848AA" w:rsidRPr="00DF1634">
                <w:rPr>
                  <w:rFonts w:ascii="GHEA Grapalat" w:hAnsi="GHEA Grapalat"/>
                  <w:b/>
                  <w:bCs/>
                  <w:rPrChange w:id="5291" w:author="Hayk-PC" w:date="2024-12-11T02:31:00Z">
                    <w:rPr>
                      <w:rFonts w:ascii="GHEA Grapalat" w:hAnsi="GHEA Grapalat"/>
                      <w:b/>
                      <w:bCs/>
                    </w:rPr>
                  </w:rPrChange>
                </w:rPr>
                <w:t>ЗАО ИНЕКОБАНК</w:t>
              </w:r>
            </w:ins>
          </w:p>
        </w:tc>
      </w:tr>
      <w:tr w:rsidR="00B138F3" w:rsidRPr="00DF1634" w14:paraId="511BC16E"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777FC6C" w14:textId="6069A987" w:rsidR="00C3421C" w:rsidRPr="00DF1634" w:rsidRDefault="00C3421C" w:rsidP="00DE2AE3">
            <w:pPr>
              <w:widowControl w:val="0"/>
              <w:tabs>
                <w:tab w:val="left" w:pos="855"/>
              </w:tabs>
              <w:spacing w:after="160"/>
              <w:ind w:left="360"/>
              <w:rPr>
                <w:rFonts w:ascii="GHEA Grapalat" w:hAnsi="GHEA Grapalat"/>
                <w:rPrChange w:id="5292" w:author="Hayk-PC" w:date="2024-12-11T02:31:00Z">
                  <w:rPr>
                    <w:rFonts w:ascii="GHEA Grapalat" w:hAnsi="GHEA Grapalat"/>
                  </w:rPr>
                </w:rPrChange>
              </w:rPr>
            </w:pPr>
            <w:r w:rsidRPr="00DF1634">
              <w:rPr>
                <w:rFonts w:ascii="GHEA Grapalat" w:hAnsi="GHEA Grapalat"/>
                <w:rPrChange w:id="5293" w:author="Hayk-PC" w:date="2024-12-11T02:31:00Z">
                  <w:rPr>
                    <w:rFonts w:ascii="GHEA Grapalat" w:hAnsi="GHEA Grapalat"/>
                  </w:rPr>
                </w:rPrChange>
              </w:rPr>
              <w:t>13.</w:t>
            </w:r>
            <w:r w:rsidRPr="00DF1634">
              <w:rPr>
                <w:rFonts w:ascii="GHEA Grapalat" w:hAnsi="GHEA Grapalat"/>
                <w:rPrChange w:id="5294" w:author="Hayk-PC" w:date="2024-12-11T02:31:00Z">
                  <w:rPr>
                    <w:rFonts w:ascii="GHEA Grapalat" w:hAnsi="GHEA Grapalat"/>
                  </w:rPr>
                </w:rPrChange>
              </w:rPr>
              <w:tab/>
              <w:t>Номер счета бенефициара (сч.№)</w:t>
            </w:r>
            <w:ins w:id="5295" w:author="Hayk-PC" w:date="2024-12-11T02:05:00Z">
              <w:r w:rsidR="008848AA" w:rsidRPr="00DF1634">
                <w:rPr>
                  <w:rFonts w:ascii="GHEA Grapalat" w:hAnsi="GHEA Grapalat"/>
                  <w:rPrChange w:id="5296" w:author="Hayk-PC" w:date="2024-12-11T02:31:00Z">
                    <w:rPr>
                      <w:rFonts w:ascii="GHEA Grapalat" w:hAnsi="GHEA Grapalat"/>
                    </w:rPr>
                  </w:rPrChange>
                </w:rPr>
                <w:t xml:space="preserve"> </w:t>
              </w:r>
              <w:r w:rsidR="008848AA" w:rsidRPr="00DF1634">
                <w:rPr>
                  <w:rFonts w:ascii="GHEA Grapalat" w:hAnsi="GHEA Grapalat"/>
                  <w:b/>
                  <w:bCs/>
                  <w:rPrChange w:id="5297" w:author="Hayk-PC" w:date="2024-12-11T02:31:00Z">
                    <w:rPr>
                      <w:rFonts w:ascii="GHEA Grapalat" w:hAnsi="GHEA Grapalat"/>
                      <w:b/>
                      <w:bCs/>
                    </w:rPr>
                  </w:rPrChange>
                </w:rPr>
                <w:t>00855742</w:t>
              </w:r>
            </w:ins>
          </w:p>
        </w:tc>
      </w:tr>
      <w:tr w:rsidR="00B138F3" w:rsidRPr="00DF1634" w14:paraId="7C905EEF"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D87F17" w14:textId="77777777" w:rsidR="00C3421C" w:rsidRPr="00DF1634" w:rsidRDefault="00C3421C" w:rsidP="00DE2AE3">
            <w:pPr>
              <w:widowControl w:val="0"/>
              <w:tabs>
                <w:tab w:val="left" w:pos="855"/>
              </w:tabs>
              <w:spacing w:after="160"/>
              <w:ind w:left="360"/>
              <w:rPr>
                <w:rFonts w:ascii="GHEA Grapalat" w:hAnsi="GHEA Grapalat"/>
                <w:rPrChange w:id="5298" w:author="Hayk-PC" w:date="2024-12-11T02:31:00Z">
                  <w:rPr>
                    <w:rFonts w:ascii="GHEA Grapalat" w:hAnsi="GHEA Grapalat"/>
                  </w:rPr>
                </w:rPrChange>
              </w:rPr>
            </w:pPr>
            <w:r w:rsidRPr="00DF1634">
              <w:rPr>
                <w:rFonts w:ascii="GHEA Grapalat" w:hAnsi="GHEA Grapalat"/>
                <w:rPrChange w:id="5299" w:author="Hayk-PC" w:date="2024-12-11T02:31:00Z">
                  <w:rPr>
                    <w:rFonts w:ascii="GHEA Grapalat" w:hAnsi="GHEA Grapalat"/>
                  </w:rPr>
                </w:rPrChange>
              </w:rPr>
              <w:t>14.</w:t>
            </w:r>
            <w:r w:rsidRPr="00DF1634">
              <w:rPr>
                <w:rFonts w:ascii="GHEA Grapalat" w:hAnsi="GHEA Grapalat"/>
                <w:rPrChange w:id="5300" w:author="Hayk-PC" w:date="2024-12-11T02:31:00Z">
                  <w:rPr>
                    <w:rFonts w:ascii="GHEA Grapalat" w:hAnsi="GHEA Grapalat"/>
                  </w:rPr>
                </w:rPrChange>
              </w:rPr>
              <w:tab/>
              <w:t>Сумма (цифрами и прописью):</w:t>
            </w:r>
          </w:p>
        </w:tc>
      </w:tr>
      <w:tr w:rsidR="00B138F3" w:rsidRPr="00DF1634" w14:paraId="3BF202EF"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96DEE6" w14:textId="77777777" w:rsidR="00C3421C" w:rsidRPr="00DF1634" w:rsidRDefault="00C3421C" w:rsidP="00DE2AE3">
            <w:pPr>
              <w:widowControl w:val="0"/>
              <w:tabs>
                <w:tab w:val="left" w:pos="855"/>
              </w:tabs>
              <w:spacing w:after="160"/>
              <w:ind w:left="360"/>
              <w:rPr>
                <w:rFonts w:ascii="GHEA Grapalat" w:hAnsi="GHEA Grapalat"/>
                <w:rPrChange w:id="5301" w:author="Hayk-PC" w:date="2024-12-11T02:31:00Z">
                  <w:rPr>
                    <w:rFonts w:ascii="GHEA Grapalat" w:hAnsi="GHEA Grapalat"/>
                  </w:rPr>
                </w:rPrChange>
              </w:rPr>
            </w:pPr>
            <w:r w:rsidRPr="00DF1634">
              <w:rPr>
                <w:rFonts w:ascii="GHEA Grapalat" w:hAnsi="GHEA Grapalat"/>
                <w:rPrChange w:id="5302" w:author="Hayk-PC" w:date="2024-12-11T02:31:00Z">
                  <w:rPr>
                    <w:rFonts w:ascii="GHEA Grapalat" w:hAnsi="GHEA Grapalat"/>
                  </w:rPr>
                </w:rPrChange>
              </w:rPr>
              <w:t>15.</w:t>
            </w:r>
            <w:r w:rsidRPr="00DF1634">
              <w:rPr>
                <w:rFonts w:ascii="GHEA Grapalat" w:hAnsi="GHEA Grapalat"/>
                <w:rPrChange w:id="5303" w:author="Hayk-PC" w:date="2024-12-11T02:31:00Z">
                  <w:rPr>
                    <w:rFonts w:ascii="GHEA Grapalat" w:hAnsi="GHEA Grapalat"/>
                  </w:rPr>
                </w:rPrChange>
              </w:rPr>
              <w:tab/>
              <w:t>Акцептованная сумма (цифрами и прописью) (предусмотрена для частичного акцепта указанной суммы, который не применяется)</w:t>
            </w:r>
          </w:p>
        </w:tc>
      </w:tr>
      <w:tr w:rsidR="00B138F3" w:rsidRPr="00DF1634" w14:paraId="6E2C0F56"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675B72" w14:textId="77777777" w:rsidR="00C3421C" w:rsidRPr="00DF1634" w:rsidRDefault="00C3421C" w:rsidP="00DE2AE3">
            <w:pPr>
              <w:widowControl w:val="0"/>
              <w:tabs>
                <w:tab w:val="left" w:pos="855"/>
              </w:tabs>
              <w:spacing w:after="160"/>
              <w:ind w:left="360"/>
              <w:rPr>
                <w:rFonts w:ascii="GHEA Grapalat" w:hAnsi="GHEA Grapalat"/>
                <w:rPrChange w:id="5304" w:author="Hayk-PC" w:date="2024-12-11T02:31:00Z">
                  <w:rPr>
                    <w:rFonts w:ascii="GHEA Grapalat" w:hAnsi="GHEA Grapalat"/>
                  </w:rPr>
                </w:rPrChange>
              </w:rPr>
            </w:pPr>
            <w:r w:rsidRPr="00DF1634">
              <w:rPr>
                <w:rFonts w:ascii="GHEA Grapalat" w:hAnsi="GHEA Grapalat"/>
                <w:rPrChange w:id="5305" w:author="Hayk-PC" w:date="2024-12-11T02:31:00Z">
                  <w:rPr>
                    <w:rFonts w:ascii="GHEA Grapalat" w:hAnsi="GHEA Grapalat"/>
                  </w:rPr>
                </w:rPrChange>
              </w:rPr>
              <w:t>16.</w:t>
            </w:r>
            <w:r w:rsidRPr="00DF1634">
              <w:rPr>
                <w:rFonts w:ascii="GHEA Grapalat" w:hAnsi="GHEA Grapalat"/>
                <w:rPrChange w:id="5306" w:author="Hayk-PC" w:date="2024-12-11T02:31:00Z">
                  <w:rPr>
                    <w:rFonts w:ascii="GHEA Grapalat" w:hAnsi="GHEA Grapalat"/>
                  </w:rPr>
                </w:rPrChange>
              </w:rPr>
              <w:tab/>
              <w:t>Валюта (прописью и по коду):</w:t>
            </w:r>
          </w:p>
        </w:tc>
      </w:tr>
      <w:tr w:rsidR="00B138F3" w:rsidRPr="00DF1634" w14:paraId="7F4A7A20"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5537CD" w14:textId="77777777" w:rsidR="00C3421C" w:rsidRPr="00DF1634" w:rsidRDefault="00C3421C" w:rsidP="00391852">
            <w:pPr>
              <w:widowControl w:val="0"/>
              <w:tabs>
                <w:tab w:val="left" w:pos="855"/>
              </w:tabs>
              <w:spacing w:after="160"/>
              <w:ind w:left="360"/>
              <w:rPr>
                <w:rFonts w:ascii="GHEA Grapalat" w:hAnsi="GHEA Grapalat"/>
                <w:rPrChange w:id="5307" w:author="Hayk-PC" w:date="2024-12-11T02:31:00Z">
                  <w:rPr>
                    <w:rFonts w:ascii="GHEA Grapalat" w:hAnsi="GHEA Grapalat"/>
                  </w:rPr>
                </w:rPrChange>
              </w:rPr>
            </w:pPr>
            <w:r w:rsidRPr="00DF1634">
              <w:rPr>
                <w:rFonts w:ascii="GHEA Grapalat" w:hAnsi="GHEA Grapalat"/>
                <w:rPrChange w:id="5308" w:author="Hayk-PC" w:date="2024-12-11T02:31:00Z">
                  <w:rPr>
                    <w:rFonts w:ascii="GHEA Grapalat" w:hAnsi="GHEA Grapalat"/>
                  </w:rPr>
                </w:rPrChange>
              </w:rPr>
              <w:t>17.</w:t>
            </w:r>
            <w:r w:rsidRPr="00DF1634">
              <w:rPr>
                <w:rFonts w:ascii="GHEA Grapalat" w:hAnsi="GHEA Grapalat"/>
                <w:rPrChange w:id="5309" w:author="Hayk-PC" w:date="2024-12-11T02:31:00Z">
                  <w:rPr>
                    <w:rFonts w:ascii="GHEA Grapalat" w:hAnsi="GHEA Grapalat"/>
                  </w:rPr>
                </w:rPrChange>
              </w:rPr>
              <w:tab/>
              <w:t xml:space="preserve">Цель сделки (уплаты): (для обеспечения </w:t>
            </w:r>
            <w:r w:rsidR="00391852" w:rsidRPr="00DF1634">
              <w:rPr>
                <w:rFonts w:ascii="GHEA Grapalat" w:hAnsi="GHEA Grapalat"/>
                <w:rPrChange w:id="5310" w:author="Hayk-PC" w:date="2024-12-11T02:31:00Z">
                  <w:rPr>
                    <w:rFonts w:ascii="GHEA Grapalat" w:hAnsi="GHEA Grapalat"/>
                  </w:rPr>
                </w:rPrChange>
              </w:rPr>
              <w:t>квалификации</w:t>
            </w:r>
            <w:r w:rsidRPr="00DF1634">
              <w:rPr>
                <w:rFonts w:ascii="GHEA Grapalat" w:hAnsi="GHEA Grapalat"/>
                <w:rPrChange w:id="5311" w:author="Hayk-PC" w:date="2024-12-11T02:31:00Z">
                  <w:rPr>
                    <w:rFonts w:ascii="GHEA Grapalat" w:hAnsi="GHEA Grapalat"/>
                  </w:rPr>
                </w:rPrChange>
              </w:rPr>
              <w:t>)</w:t>
            </w:r>
          </w:p>
        </w:tc>
      </w:tr>
      <w:tr w:rsidR="00B138F3" w:rsidRPr="00DF1634" w14:paraId="09F7ACD4"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673C28D7" w14:textId="77777777" w:rsidR="00C3421C" w:rsidRPr="00DF1634" w:rsidRDefault="00C3421C" w:rsidP="00DE2AE3">
            <w:pPr>
              <w:widowControl w:val="0"/>
              <w:tabs>
                <w:tab w:val="left" w:pos="855"/>
              </w:tabs>
              <w:spacing w:after="160"/>
              <w:ind w:left="360"/>
              <w:rPr>
                <w:rFonts w:ascii="GHEA Grapalat" w:hAnsi="GHEA Grapalat"/>
                <w:rPrChange w:id="5312" w:author="Hayk-PC" w:date="2024-12-11T02:31:00Z">
                  <w:rPr>
                    <w:rFonts w:ascii="GHEA Grapalat" w:hAnsi="GHEA Grapalat"/>
                  </w:rPr>
                </w:rPrChange>
              </w:rPr>
            </w:pPr>
            <w:r w:rsidRPr="00DF1634">
              <w:rPr>
                <w:rFonts w:ascii="GHEA Grapalat" w:hAnsi="GHEA Grapalat"/>
                <w:rPrChange w:id="5313" w:author="Hayk-PC" w:date="2024-12-11T02:31:00Z">
                  <w:rPr>
                    <w:rFonts w:ascii="GHEA Grapalat" w:hAnsi="GHEA Grapalat"/>
                  </w:rPr>
                </w:rPrChange>
              </w:rPr>
              <w:t>18.</w:t>
            </w:r>
            <w:r w:rsidRPr="00DF1634">
              <w:rPr>
                <w:rFonts w:ascii="GHEA Grapalat" w:hAnsi="GHEA Grapalat"/>
                <w:rPrChange w:id="5314" w:author="Hayk-PC" w:date="2024-12-11T02:31:00Z">
                  <w:rPr>
                    <w:rFonts w:ascii="GHEA Grapalat" w:hAnsi="GHEA Grapalat"/>
                  </w:rPr>
                </w:rPrChange>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DF1634" w14:paraId="18C25255"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AE09FE" w14:textId="77777777" w:rsidR="00C3421C" w:rsidRPr="00DF1634" w:rsidRDefault="00C3421C" w:rsidP="00DE2AE3">
            <w:pPr>
              <w:widowControl w:val="0"/>
              <w:tabs>
                <w:tab w:val="left" w:pos="855"/>
              </w:tabs>
              <w:spacing w:after="160"/>
              <w:ind w:left="360"/>
              <w:rPr>
                <w:rFonts w:ascii="GHEA Grapalat" w:hAnsi="GHEA Grapalat"/>
                <w:rPrChange w:id="5315" w:author="Hayk-PC" w:date="2024-12-11T02:31:00Z">
                  <w:rPr>
                    <w:rFonts w:ascii="GHEA Grapalat" w:hAnsi="GHEA Grapalat"/>
                  </w:rPr>
                </w:rPrChange>
              </w:rPr>
            </w:pPr>
            <w:r w:rsidRPr="00DF1634">
              <w:rPr>
                <w:rFonts w:ascii="GHEA Grapalat" w:hAnsi="GHEA Grapalat"/>
                <w:rPrChange w:id="5316" w:author="Hayk-PC" w:date="2024-12-11T02:31:00Z">
                  <w:rPr>
                    <w:rFonts w:ascii="GHEA Grapalat" w:hAnsi="GHEA Grapalat"/>
                  </w:rPr>
                </w:rPrChange>
              </w:rPr>
              <w:t>19.</w:t>
            </w:r>
            <w:r w:rsidRPr="00DF1634">
              <w:rPr>
                <w:rFonts w:ascii="GHEA Grapalat" w:hAnsi="GHEA Grapalat"/>
                <w:lang w:val="en-US"/>
                <w:rPrChange w:id="5317" w:author="Hayk-PC" w:date="2024-12-11T02:31:00Z">
                  <w:rPr>
                    <w:rFonts w:ascii="GHEA Grapalat" w:hAnsi="GHEA Grapalat"/>
                    <w:lang w:val="en-US"/>
                  </w:rPr>
                </w:rPrChange>
              </w:rPr>
              <w:tab/>
            </w:r>
            <w:r w:rsidRPr="00DF1634">
              <w:rPr>
                <w:rFonts w:ascii="GHEA Grapalat" w:hAnsi="GHEA Grapalat"/>
                <w:rPrChange w:id="5318" w:author="Hayk-PC" w:date="2024-12-11T02:31:00Z">
                  <w:rPr>
                    <w:rFonts w:ascii="GHEA Grapalat" w:hAnsi="GHEA Grapalat"/>
                  </w:rPr>
                </w:rPrChange>
              </w:rPr>
              <w:t>Условия оплаты: &lt;акцептованный платеж&gt;</w:t>
            </w:r>
          </w:p>
        </w:tc>
      </w:tr>
      <w:tr w:rsidR="00B138F3" w:rsidRPr="00DF1634" w14:paraId="50003C20"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DD407F" w14:textId="77777777" w:rsidR="00C3421C" w:rsidRPr="00DF1634" w:rsidRDefault="00C3421C" w:rsidP="00DE2AE3">
            <w:pPr>
              <w:widowControl w:val="0"/>
              <w:tabs>
                <w:tab w:val="left" w:pos="855"/>
              </w:tabs>
              <w:spacing w:after="160"/>
              <w:ind w:left="360"/>
              <w:rPr>
                <w:rFonts w:ascii="GHEA Grapalat" w:hAnsi="GHEA Grapalat"/>
                <w:lang w:val="en-US"/>
                <w:rPrChange w:id="5319" w:author="Hayk-PC" w:date="2024-12-11T02:31:00Z">
                  <w:rPr>
                    <w:rFonts w:ascii="GHEA Grapalat" w:hAnsi="GHEA Grapalat"/>
                    <w:lang w:val="en-US"/>
                  </w:rPr>
                </w:rPrChange>
              </w:rPr>
            </w:pPr>
            <w:r w:rsidRPr="00DF1634">
              <w:rPr>
                <w:rFonts w:ascii="GHEA Grapalat" w:hAnsi="GHEA Grapalat"/>
                <w:rPrChange w:id="5320" w:author="Hayk-PC" w:date="2024-12-11T02:31:00Z">
                  <w:rPr>
                    <w:rFonts w:ascii="GHEA Grapalat" w:hAnsi="GHEA Grapalat"/>
                  </w:rPr>
                </w:rPrChange>
              </w:rPr>
              <w:t>20.</w:t>
            </w:r>
            <w:r w:rsidRPr="00DF1634">
              <w:rPr>
                <w:rFonts w:ascii="GHEA Grapalat" w:hAnsi="GHEA Grapalat"/>
                <w:lang w:val="en-US"/>
                <w:rPrChange w:id="5321" w:author="Hayk-PC" w:date="2024-12-11T02:31:00Z">
                  <w:rPr>
                    <w:rFonts w:ascii="GHEA Grapalat" w:hAnsi="GHEA Grapalat"/>
                    <w:lang w:val="en-US"/>
                  </w:rPr>
                </w:rPrChange>
              </w:rPr>
              <w:tab/>
            </w:r>
            <w:r w:rsidRPr="00DF1634">
              <w:rPr>
                <w:rFonts w:ascii="GHEA Grapalat" w:hAnsi="GHEA Grapalat"/>
                <w:rPrChange w:id="5322" w:author="Hayk-PC" w:date="2024-12-11T02:31:00Z">
                  <w:rPr>
                    <w:rFonts w:ascii="GHEA Grapalat" w:hAnsi="GHEA Grapalat"/>
                  </w:rPr>
                </w:rPrChange>
              </w:rPr>
              <w:t>Количество прилагаемых страниц: --- страниц</w:t>
            </w:r>
          </w:p>
        </w:tc>
      </w:tr>
      <w:tr w:rsidR="00B138F3" w:rsidRPr="00DF1634" w14:paraId="2049E8F4"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340F785C" w14:textId="77777777" w:rsidR="00C3421C" w:rsidRPr="00DF1634" w:rsidRDefault="00C3421C" w:rsidP="00DE2AE3">
            <w:pPr>
              <w:widowControl w:val="0"/>
              <w:tabs>
                <w:tab w:val="left" w:pos="851"/>
              </w:tabs>
              <w:spacing w:after="160"/>
              <w:rPr>
                <w:rFonts w:ascii="GHEA Grapalat" w:hAnsi="GHEA Grapalat" w:cs="Sylfaen"/>
                <w:rPrChange w:id="5323" w:author="Hayk-PC" w:date="2024-12-11T02:31:00Z">
                  <w:rPr>
                    <w:rFonts w:ascii="GHEA Grapalat" w:hAnsi="GHEA Grapalat" w:cs="Sylfaen"/>
                  </w:rPr>
                </w:rPrChange>
              </w:rPr>
            </w:pPr>
            <w:r w:rsidRPr="00DF1634">
              <w:rPr>
                <w:rFonts w:ascii="GHEA Grapalat" w:hAnsi="GHEA Grapalat"/>
                <w:rPrChange w:id="5324" w:author="Hayk-PC" w:date="2024-12-11T02:31:00Z">
                  <w:rPr>
                    <w:rFonts w:ascii="GHEA Grapalat" w:hAnsi="GHEA Grapalat"/>
                  </w:rPr>
                </w:rPrChange>
              </w:rPr>
              <w:t>22.а.</w:t>
            </w:r>
            <w:r w:rsidRPr="00DF1634">
              <w:rPr>
                <w:rFonts w:ascii="GHEA Grapalat" w:hAnsi="GHEA Grapalat"/>
                <w:rPrChange w:id="5325" w:author="Hayk-PC" w:date="2024-12-11T02:31:00Z">
                  <w:rPr>
                    <w:rFonts w:ascii="GHEA Grapalat" w:hAnsi="GHEA Grapalat"/>
                  </w:rPr>
                </w:rPrChange>
              </w:rPr>
              <w:tab/>
              <w:t>Подписи бенефициара</w:t>
            </w:r>
          </w:p>
          <w:p w14:paraId="50892801" w14:textId="77777777" w:rsidR="00C3421C" w:rsidRPr="00DF1634" w:rsidRDefault="00C3421C" w:rsidP="00DE2AE3">
            <w:pPr>
              <w:widowControl w:val="0"/>
              <w:spacing w:after="160"/>
              <w:rPr>
                <w:rFonts w:ascii="GHEA Grapalat" w:hAnsi="GHEA Grapalat" w:cs="Sylfaen"/>
                <w:rPrChange w:id="5326" w:author="Hayk-PC" w:date="2024-12-11T02:31:00Z">
                  <w:rPr>
                    <w:rFonts w:ascii="GHEA Grapalat" w:hAnsi="GHEA Grapalat" w:cs="Sylfaen"/>
                  </w:rPr>
                </w:rPrChange>
              </w:rPr>
            </w:pPr>
          </w:p>
          <w:p w14:paraId="38D08C40" w14:textId="77777777" w:rsidR="00C3421C" w:rsidRPr="00DF1634" w:rsidRDefault="00C3421C" w:rsidP="00DE2AE3">
            <w:pPr>
              <w:widowControl w:val="0"/>
              <w:spacing w:after="160"/>
              <w:jc w:val="right"/>
              <w:rPr>
                <w:rFonts w:ascii="GHEA Grapalat" w:hAnsi="GHEA Grapalat" w:cs="Tahoma"/>
                <w:rPrChange w:id="5327" w:author="Hayk-PC" w:date="2024-12-11T02:31:00Z">
                  <w:rPr>
                    <w:rFonts w:ascii="GHEA Grapalat" w:hAnsi="GHEA Grapalat" w:cs="Tahoma"/>
                  </w:rPr>
                </w:rPrChange>
              </w:rPr>
            </w:pPr>
            <w:r w:rsidRPr="00DF1634">
              <w:rPr>
                <w:rFonts w:ascii="GHEA Grapalat" w:hAnsi="GHEA Grapalat"/>
                <w:rPrChange w:id="5328" w:author="Hayk-PC" w:date="2024-12-11T02:31:00Z">
                  <w:rPr>
                    <w:rFonts w:ascii="GHEA Grapalat" w:hAnsi="GHEA Grapalat"/>
                  </w:rPr>
                </w:rPrChange>
              </w:rPr>
              <w:t>/____________________/</w:t>
            </w:r>
          </w:p>
          <w:p w14:paraId="33A13D94" w14:textId="77777777" w:rsidR="00C3421C" w:rsidRPr="00DF1634" w:rsidRDefault="00C3421C" w:rsidP="00DE2AE3">
            <w:pPr>
              <w:widowControl w:val="0"/>
              <w:spacing w:after="160"/>
              <w:rPr>
                <w:rFonts w:ascii="GHEA Grapalat" w:hAnsi="GHEA Grapalat" w:cs="Sylfaen"/>
                <w:rPrChange w:id="5329" w:author="Hayk-PC" w:date="2024-12-11T02:31:00Z">
                  <w:rPr>
                    <w:rFonts w:ascii="GHEA Grapalat" w:hAnsi="GHEA Grapalat" w:cs="Sylfaen"/>
                  </w:rPr>
                </w:rPrChange>
              </w:rPr>
            </w:pPr>
          </w:p>
          <w:p w14:paraId="4BC437CC" w14:textId="77777777" w:rsidR="00C3421C" w:rsidRPr="00DF1634" w:rsidRDefault="00C3421C" w:rsidP="00DE2AE3">
            <w:pPr>
              <w:widowControl w:val="0"/>
              <w:spacing w:after="160"/>
              <w:jc w:val="right"/>
              <w:rPr>
                <w:rFonts w:ascii="GHEA Grapalat" w:hAnsi="GHEA Grapalat" w:cs="Sylfaen"/>
                <w:rPrChange w:id="5330" w:author="Hayk-PC" w:date="2024-12-11T02:31:00Z">
                  <w:rPr>
                    <w:rFonts w:ascii="GHEA Grapalat" w:hAnsi="GHEA Grapalat" w:cs="Sylfaen"/>
                  </w:rPr>
                </w:rPrChange>
              </w:rPr>
            </w:pPr>
            <w:r w:rsidRPr="00DF1634">
              <w:rPr>
                <w:rFonts w:ascii="GHEA Grapalat" w:hAnsi="GHEA Grapalat"/>
                <w:rPrChange w:id="5331" w:author="Hayk-PC" w:date="2024-12-11T02:31:00Z">
                  <w:rPr>
                    <w:rFonts w:ascii="GHEA Grapalat" w:hAnsi="GHEA Grapalat"/>
                  </w:rPr>
                </w:rPrChange>
              </w:rPr>
              <w:t>/____________________/</w:t>
            </w:r>
          </w:p>
          <w:p w14:paraId="419D6F91" w14:textId="77777777" w:rsidR="00C3421C" w:rsidRPr="00DF1634" w:rsidRDefault="00C3421C" w:rsidP="00DE2AE3">
            <w:pPr>
              <w:widowControl w:val="0"/>
              <w:spacing w:after="160"/>
              <w:rPr>
                <w:rFonts w:ascii="GHEA Grapalat" w:hAnsi="GHEA Grapalat" w:cs="Sylfaen"/>
                <w:rPrChange w:id="5332" w:author="Hayk-PC" w:date="2024-12-11T02:31:00Z">
                  <w:rPr>
                    <w:rFonts w:ascii="GHEA Grapalat" w:hAnsi="GHEA Grapalat" w:cs="Sylfaen"/>
                  </w:rPr>
                </w:rPrChange>
              </w:rPr>
            </w:pPr>
          </w:p>
          <w:p w14:paraId="4FCDDB13" w14:textId="77777777" w:rsidR="00C3421C" w:rsidRPr="00DF1634" w:rsidRDefault="00C3421C" w:rsidP="00DE2AE3">
            <w:pPr>
              <w:widowControl w:val="0"/>
              <w:tabs>
                <w:tab w:val="left" w:pos="4545"/>
              </w:tabs>
              <w:spacing w:after="160"/>
              <w:rPr>
                <w:rFonts w:ascii="GHEA Grapalat" w:hAnsi="GHEA Grapalat" w:cs="Sylfaen"/>
                <w:rPrChange w:id="5333" w:author="Hayk-PC" w:date="2024-12-11T02:31:00Z">
                  <w:rPr>
                    <w:rFonts w:ascii="GHEA Grapalat" w:hAnsi="GHEA Grapalat" w:cs="Sylfaen"/>
                  </w:rPr>
                </w:rPrChange>
              </w:rPr>
            </w:pPr>
            <w:r w:rsidRPr="00DF1634">
              <w:rPr>
                <w:rFonts w:ascii="GHEA Grapalat" w:hAnsi="GHEA Grapalat"/>
                <w:rPrChange w:id="5334" w:author="Hayk-PC" w:date="2024-12-11T02:31:00Z">
                  <w:rPr>
                    <w:rFonts w:ascii="GHEA Grapalat" w:hAnsi="GHEA Grapalat"/>
                  </w:rPr>
                </w:rPrChange>
              </w:rPr>
              <w:lastRenderedPageBreak/>
              <w:t>22.б.</w:t>
            </w:r>
            <w:r w:rsidRPr="00DF1634">
              <w:rPr>
                <w:rFonts w:ascii="GHEA Grapalat" w:hAnsi="GHEA Grapalat"/>
                <w:rPrChange w:id="5335" w:author="Hayk-PC" w:date="2024-12-11T02:31:00Z">
                  <w:rPr>
                    <w:rFonts w:ascii="GHEA Grapalat" w:hAnsi="GHEA Grapalat"/>
                  </w:rPr>
                </w:rPrChange>
              </w:rPr>
              <w:tab/>
              <w:t>М. П.</w:t>
            </w:r>
          </w:p>
          <w:p w14:paraId="275A5A18" w14:textId="77777777" w:rsidR="00C3421C" w:rsidRPr="00DF1634" w:rsidRDefault="00C3421C" w:rsidP="00DE2AE3">
            <w:pPr>
              <w:widowControl w:val="0"/>
              <w:spacing w:after="160"/>
              <w:rPr>
                <w:rFonts w:ascii="GHEA Grapalat" w:hAnsi="GHEA Grapalat" w:cs="Sylfaen"/>
                <w:rPrChange w:id="5336" w:author="Hayk-PC" w:date="2024-12-11T02:31:00Z">
                  <w:rPr>
                    <w:rFonts w:ascii="GHEA Grapalat" w:hAnsi="GHEA Grapalat" w:cs="Sylfaen"/>
                  </w:rPr>
                </w:rPrChange>
              </w:rPr>
            </w:pPr>
          </w:p>
        </w:tc>
        <w:tc>
          <w:tcPr>
            <w:tcW w:w="5364" w:type="dxa"/>
            <w:tcBorders>
              <w:top w:val="nil"/>
              <w:left w:val="nil"/>
              <w:bottom w:val="single" w:sz="4" w:space="0" w:color="auto"/>
              <w:right w:val="single" w:sz="4" w:space="0" w:color="auto"/>
            </w:tcBorders>
            <w:noWrap/>
          </w:tcPr>
          <w:p w14:paraId="503F1DAA" w14:textId="77777777" w:rsidR="00C3421C" w:rsidRPr="00DF1634" w:rsidRDefault="00C3421C" w:rsidP="00DE2AE3">
            <w:pPr>
              <w:widowControl w:val="0"/>
              <w:tabs>
                <w:tab w:val="left" w:pos="905"/>
              </w:tabs>
              <w:spacing w:after="160"/>
              <w:rPr>
                <w:rFonts w:ascii="GHEA Grapalat" w:hAnsi="GHEA Grapalat" w:cs="Sylfaen"/>
                <w:rPrChange w:id="5337" w:author="Hayk-PC" w:date="2024-12-11T02:31:00Z">
                  <w:rPr>
                    <w:rFonts w:ascii="GHEA Grapalat" w:hAnsi="GHEA Grapalat" w:cs="Sylfaen"/>
                  </w:rPr>
                </w:rPrChange>
              </w:rPr>
            </w:pPr>
            <w:r w:rsidRPr="00DF1634">
              <w:rPr>
                <w:rFonts w:ascii="GHEA Grapalat" w:hAnsi="GHEA Grapalat"/>
                <w:rPrChange w:id="5338" w:author="Hayk-PC" w:date="2024-12-11T02:31:00Z">
                  <w:rPr>
                    <w:rFonts w:ascii="GHEA Grapalat" w:hAnsi="GHEA Grapalat"/>
                  </w:rPr>
                </w:rPrChange>
              </w:rPr>
              <w:lastRenderedPageBreak/>
              <w:t>21.а.</w:t>
            </w:r>
            <w:r w:rsidRPr="00DF1634">
              <w:rPr>
                <w:rFonts w:ascii="GHEA Grapalat" w:hAnsi="GHEA Grapalat"/>
                <w:rPrChange w:id="5339" w:author="Hayk-PC" w:date="2024-12-11T02:31:00Z">
                  <w:rPr>
                    <w:rFonts w:ascii="GHEA Grapalat" w:hAnsi="GHEA Grapalat"/>
                  </w:rPr>
                </w:rPrChange>
              </w:rPr>
              <w:tab/>
            </w:r>
            <w:r w:rsidRPr="00DF1634">
              <w:rPr>
                <w:rFonts w:ascii="Courier New" w:hAnsi="Courier New"/>
                <w:rPrChange w:id="5340" w:author="Hayk-PC" w:date="2024-12-11T02:31:00Z">
                  <w:rPr>
                    <w:rFonts w:ascii="Courier New" w:hAnsi="Courier New"/>
                  </w:rPr>
                </w:rPrChange>
              </w:rPr>
              <w:t> </w:t>
            </w:r>
            <w:r w:rsidRPr="00DF1634">
              <w:rPr>
                <w:rFonts w:ascii="GHEA Grapalat" w:hAnsi="GHEA Grapalat"/>
                <w:rPrChange w:id="5341" w:author="Hayk-PC" w:date="2024-12-11T02:31:00Z">
                  <w:rPr>
                    <w:rFonts w:ascii="GHEA Grapalat" w:hAnsi="GHEA Grapalat"/>
                  </w:rPr>
                </w:rPrChange>
              </w:rPr>
              <w:t>Подписи плательщика:</w:t>
            </w:r>
          </w:p>
          <w:p w14:paraId="2061DF85" w14:textId="77777777" w:rsidR="00C3421C" w:rsidRPr="00DF1634" w:rsidRDefault="00C3421C" w:rsidP="00DE2AE3">
            <w:pPr>
              <w:widowControl w:val="0"/>
              <w:spacing w:after="160"/>
              <w:rPr>
                <w:rFonts w:ascii="GHEA Grapalat" w:hAnsi="GHEA Grapalat" w:cs="Sylfaen"/>
                <w:rPrChange w:id="5342" w:author="Hayk-PC" w:date="2024-12-11T02:31:00Z">
                  <w:rPr>
                    <w:rFonts w:ascii="GHEA Grapalat" w:hAnsi="GHEA Grapalat" w:cs="Sylfaen"/>
                  </w:rPr>
                </w:rPrChange>
              </w:rPr>
            </w:pPr>
          </w:p>
          <w:p w14:paraId="65C8C635" w14:textId="77777777" w:rsidR="00C3421C" w:rsidRPr="00DF1634" w:rsidRDefault="00C3421C" w:rsidP="00DE2AE3">
            <w:pPr>
              <w:widowControl w:val="0"/>
              <w:spacing w:after="160"/>
              <w:jc w:val="right"/>
              <w:rPr>
                <w:rFonts w:ascii="GHEA Grapalat" w:hAnsi="GHEA Grapalat" w:cs="Sylfaen"/>
                <w:rPrChange w:id="5343" w:author="Hayk-PC" w:date="2024-12-11T02:31:00Z">
                  <w:rPr>
                    <w:rFonts w:ascii="GHEA Grapalat" w:hAnsi="GHEA Grapalat" w:cs="Sylfaen"/>
                  </w:rPr>
                </w:rPrChange>
              </w:rPr>
            </w:pPr>
            <w:r w:rsidRPr="00DF1634">
              <w:rPr>
                <w:rFonts w:ascii="GHEA Grapalat" w:hAnsi="GHEA Grapalat"/>
                <w:rPrChange w:id="5344" w:author="Hayk-PC" w:date="2024-12-11T02:31:00Z">
                  <w:rPr>
                    <w:rFonts w:ascii="GHEA Grapalat" w:hAnsi="GHEA Grapalat"/>
                  </w:rPr>
                </w:rPrChange>
              </w:rPr>
              <w:t>/____________________/</w:t>
            </w:r>
          </w:p>
          <w:p w14:paraId="6268D7BD" w14:textId="77777777" w:rsidR="00C3421C" w:rsidRPr="00DF1634" w:rsidRDefault="00C3421C" w:rsidP="00DE2AE3">
            <w:pPr>
              <w:widowControl w:val="0"/>
              <w:spacing w:after="160"/>
              <w:jc w:val="right"/>
              <w:rPr>
                <w:rFonts w:ascii="GHEA Grapalat" w:hAnsi="GHEA Grapalat" w:cs="Tahoma"/>
                <w:rPrChange w:id="5345" w:author="Hayk-PC" w:date="2024-12-11T02:31:00Z">
                  <w:rPr>
                    <w:rFonts w:ascii="GHEA Grapalat" w:hAnsi="GHEA Grapalat" w:cs="Tahoma"/>
                  </w:rPr>
                </w:rPrChange>
              </w:rPr>
            </w:pPr>
          </w:p>
          <w:p w14:paraId="6B294A7E" w14:textId="77777777" w:rsidR="00C3421C" w:rsidRPr="00DF1634" w:rsidRDefault="00C3421C" w:rsidP="00DE2AE3">
            <w:pPr>
              <w:widowControl w:val="0"/>
              <w:spacing w:after="160"/>
              <w:jc w:val="right"/>
              <w:rPr>
                <w:rFonts w:ascii="GHEA Grapalat" w:hAnsi="GHEA Grapalat" w:cs="Sylfaen"/>
                <w:rPrChange w:id="5346" w:author="Hayk-PC" w:date="2024-12-11T02:31:00Z">
                  <w:rPr>
                    <w:rFonts w:ascii="GHEA Grapalat" w:hAnsi="GHEA Grapalat" w:cs="Sylfaen"/>
                  </w:rPr>
                </w:rPrChange>
              </w:rPr>
            </w:pPr>
            <w:r w:rsidRPr="00DF1634">
              <w:rPr>
                <w:rFonts w:ascii="GHEA Grapalat" w:hAnsi="GHEA Grapalat"/>
                <w:rPrChange w:id="5347" w:author="Hayk-PC" w:date="2024-12-11T02:31:00Z">
                  <w:rPr>
                    <w:rFonts w:ascii="GHEA Grapalat" w:hAnsi="GHEA Grapalat"/>
                  </w:rPr>
                </w:rPrChange>
              </w:rPr>
              <w:t>/____________________/</w:t>
            </w:r>
          </w:p>
          <w:p w14:paraId="2A1BC600" w14:textId="77777777" w:rsidR="00C3421C" w:rsidRPr="00DF1634" w:rsidRDefault="00C3421C" w:rsidP="00DE2AE3">
            <w:pPr>
              <w:widowControl w:val="0"/>
              <w:spacing w:after="160"/>
              <w:rPr>
                <w:rFonts w:ascii="GHEA Grapalat" w:hAnsi="GHEA Grapalat" w:cs="Sylfaen"/>
                <w:rPrChange w:id="5348" w:author="Hayk-PC" w:date="2024-12-11T02:31:00Z">
                  <w:rPr>
                    <w:rFonts w:ascii="GHEA Grapalat" w:hAnsi="GHEA Grapalat" w:cs="Sylfaen"/>
                  </w:rPr>
                </w:rPrChange>
              </w:rPr>
            </w:pPr>
          </w:p>
          <w:p w14:paraId="0687BC27" w14:textId="77777777" w:rsidR="00C3421C" w:rsidRPr="00DF1634" w:rsidRDefault="00C3421C" w:rsidP="00DE2AE3">
            <w:pPr>
              <w:widowControl w:val="0"/>
              <w:tabs>
                <w:tab w:val="left" w:pos="4539"/>
              </w:tabs>
              <w:spacing w:after="160"/>
              <w:rPr>
                <w:rFonts w:ascii="GHEA Grapalat" w:hAnsi="GHEA Grapalat" w:cs="Sylfaen"/>
                <w:rPrChange w:id="5349" w:author="Hayk-PC" w:date="2024-12-11T02:31:00Z">
                  <w:rPr>
                    <w:rFonts w:ascii="GHEA Grapalat" w:hAnsi="GHEA Grapalat" w:cs="Sylfaen"/>
                  </w:rPr>
                </w:rPrChange>
              </w:rPr>
            </w:pPr>
            <w:r w:rsidRPr="00DF1634">
              <w:rPr>
                <w:rFonts w:ascii="GHEA Grapalat" w:hAnsi="GHEA Grapalat"/>
                <w:rPrChange w:id="5350" w:author="Hayk-PC" w:date="2024-12-11T02:31:00Z">
                  <w:rPr>
                    <w:rFonts w:ascii="GHEA Grapalat" w:hAnsi="GHEA Grapalat"/>
                  </w:rPr>
                </w:rPrChange>
              </w:rPr>
              <w:lastRenderedPageBreak/>
              <w:t>21.б.</w:t>
            </w:r>
            <w:r w:rsidRPr="00DF1634">
              <w:rPr>
                <w:rFonts w:ascii="GHEA Grapalat" w:hAnsi="GHEA Grapalat"/>
                <w:rPrChange w:id="5351" w:author="Hayk-PC" w:date="2024-12-11T02:31:00Z">
                  <w:rPr>
                    <w:rFonts w:ascii="GHEA Grapalat" w:hAnsi="GHEA Grapalat"/>
                  </w:rPr>
                </w:rPrChange>
              </w:rPr>
              <w:tab/>
              <w:t>М. П.</w:t>
            </w:r>
          </w:p>
        </w:tc>
      </w:tr>
      <w:tr w:rsidR="00B138F3" w:rsidRPr="00DF1634" w14:paraId="3565050A"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4E7AA8BD" w14:textId="77777777" w:rsidR="00C3421C" w:rsidRPr="00DF1634" w:rsidRDefault="00C3421C" w:rsidP="00DE2AE3">
            <w:pPr>
              <w:widowControl w:val="0"/>
              <w:spacing w:after="160"/>
              <w:rPr>
                <w:rFonts w:ascii="GHEA Grapalat" w:hAnsi="GHEA Grapalat" w:cs="Tahoma"/>
                <w:rPrChange w:id="5352" w:author="Hayk-PC" w:date="2024-12-11T02:31:00Z">
                  <w:rPr>
                    <w:rFonts w:ascii="GHEA Grapalat" w:hAnsi="GHEA Grapalat" w:cs="Tahoma"/>
                  </w:rPr>
                </w:rPrChange>
              </w:rPr>
            </w:pPr>
            <w:r w:rsidRPr="00DF1634">
              <w:rPr>
                <w:rFonts w:ascii="GHEA Grapalat" w:hAnsi="GHEA Grapalat"/>
                <w:rPrChange w:id="5353" w:author="Hayk-PC" w:date="2024-12-11T02:31:00Z">
                  <w:rPr>
                    <w:rFonts w:ascii="GHEA Grapalat" w:hAnsi="GHEA Grapalat"/>
                  </w:rPr>
                </w:rPrChange>
              </w:rPr>
              <w:t>24.а.</w:t>
            </w:r>
            <w:r w:rsidRPr="00DF1634">
              <w:rPr>
                <w:rFonts w:ascii="GHEA Grapalat" w:hAnsi="GHEA Grapalat"/>
                <w:rPrChange w:id="5354" w:author="Hayk-PC" w:date="2024-12-11T02:31:00Z">
                  <w:rPr>
                    <w:rFonts w:ascii="GHEA Grapalat" w:hAnsi="GHEA Grapalat"/>
                  </w:rPr>
                </w:rPrChange>
              </w:rPr>
              <w:tab/>
              <w:t xml:space="preserve"> Обслуживающая бенефициара финансовая организация </w:t>
            </w:r>
          </w:p>
          <w:p w14:paraId="52A83B2B" w14:textId="77777777" w:rsidR="00C3421C" w:rsidRPr="00DF1634" w:rsidRDefault="00C3421C" w:rsidP="00DE2AE3">
            <w:pPr>
              <w:widowControl w:val="0"/>
              <w:spacing w:after="160"/>
              <w:rPr>
                <w:rFonts w:ascii="GHEA Grapalat" w:hAnsi="GHEA Grapalat"/>
                <w:rPrChange w:id="5355" w:author="Hayk-PC" w:date="2024-12-11T02:31:00Z">
                  <w:rPr>
                    <w:rFonts w:ascii="GHEA Grapalat" w:hAnsi="GHEA Grapalat"/>
                  </w:rPr>
                </w:rPrChange>
              </w:rPr>
            </w:pPr>
          </w:p>
          <w:p w14:paraId="1AF2B8AA" w14:textId="77777777" w:rsidR="00C3421C" w:rsidRPr="00DF1634" w:rsidRDefault="00C3421C" w:rsidP="00DE2AE3">
            <w:pPr>
              <w:widowControl w:val="0"/>
              <w:jc w:val="right"/>
              <w:rPr>
                <w:rFonts w:ascii="GHEA Grapalat" w:hAnsi="GHEA Grapalat" w:cs="Tahoma"/>
                <w:rPrChange w:id="5356" w:author="Hayk-PC" w:date="2024-12-11T02:31:00Z">
                  <w:rPr>
                    <w:rFonts w:ascii="GHEA Grapalat" w:hAnsi="GHEA Grapalat" w:cs="Tahoma"/>
                  </w:rPr>
                </w:rPrChange>
              </w:rPr>
            </w:pPr>
            <w:r w:rsidRPr="00DF1634">
              <w:rPr>
                <w:rFonts w:ascii="GHEA Grapalat" w:hAnsi="GHEA Grapalat"/>
                <w:rPrChange w:id="5357" w:author="Hayk-PC" w:date="2024-12-11T02:31:00Z">
                  <w:rPr>
                    <w:rFonts w:ascii="GHEA Grapalat" w:hAnsi="GHEA Grapalat"/>
                  </w:rPr>
                </w:rPrChange>
              </w:rPr>
              <w:t>/____________________/</w:t>
            </w:r>
          </w:p>
          <w:p w14:paraId="6CA315A4" w14:textId="77777777" w:rsidR="00C3421C" w:rsidRPr="00DF1634" w:rsidRDefault="00C3421C" w:rsidP="00DE2AE3">
            <w:pPr>
              <w:widowControl w:val="0"/>
              <w:spacing w:after="160"/>
              <w:ind w:left="3828" w:right="13"/>
              <w:jc w:val="both"/>
              <w:rPr>
                <w:rFonts w:ascii="GHEA Grapalat" w:hAnsi="GHEA Grapalat" w:cs="Sylfaen"/>
                <w:vertAlign w:val="superscript"/>
                <w:rPrChange w:id="5358" w:author="Hayk-PC" w:date="2024-12-11T02:31:00Z">
                  <w:rPr>
                    <w:rFonts w:ascii="GHEA Grapalat" w:hAnsi="GHEA Grapalat" w:cs="Sylfaen"/>
                    <w:vertAlign w:val="superscript"/>
                  </w:rPr>
                </w:rPrChange>
              </w:rPr>
            </w:pPr>
            <w:r w:rsidRPr="00DF1634">
              <w:rPr>
                <w:rFonts w:ascii="GHEA Grapalat" w:hAnsi="GHEA Grapalat"/>
                <w:vertAlign w:val="superscript"/>
                <w:rPrChange w:id="5359" w:author="Hayk-PC" w:date="2024-12-11T02:31:00Z">
                  <w:rPr>
                    <w:rFonts w:ascii="GHEA Grapalat" w:hAnsi="GHEA Grapalat"/>
                    <w:vertAlign w:val="superscript"/>
                  </w:rPr>
                </w:rPrChange>
              </w:rPr>
              <w:t>подпись/</w:t>
            </w:r>
          </w:p>
          <w:p w14:paraId="47822425" w14:textId="77777777" w:rsidR="00C3421C" w:rsidRPr="00DF1634" w:rsidRDefault="00C3421C" w:rsidP="00DE2AE3">
            <w:pPr>
              <w:widowControl w:val="0"/>
              <w:spacing w:after="160"/>
              <w:rPr>
                <w:rFonts w:ascii="GHEA Grapalat" w:hAnsi="GHEA Grapalat" w:cs="Tahoma"/>
                <w:rPrChange w:id="5360" w:author="Hayk-PC" w:date="2024-12-11T02:31:00Z">
                  <w:rPr>
                    <w:rFonts w:ascii="GHEA Grapalat" w:hAnsi="GHEA Grapalat" w:cs="Tahoma"/>
                  </w:rPr>
                </w:rPrChange>
              </w:rPr>
            </w:pPr>
          </w:p>
          <w:p w14:paraId="66B18B1C" w14:textId="77777777" w:rsidR="00C3421C" w:rsidRPr="00DF1634" w:rsidRDefault="00C3421C" w:rsidP="00DE2AE3">
            <w:pPr>
              <w:widowControl w:val="0"/>
              <w:spacing w:after="160"/>
              <w:rPr>
                <w:rFonts w:ascii="GHEA Grapalat" w:hAnsi="GHEA Grapalat" w:cs="Arial"/>
                <w:rPrChange w:id="5361" w:author="Hayk-PC" w:date="2024-12-11T02:31:00Z">
                  <w:rPr>
                    <w:rFonts w:ascii="GHEA Grapalat" w:hAnsi="GHEA Grapalat" w:cs="Arial"/>
                  </w:rPr>
                </w:rPrChange>
              </w:rPr>
            </w:pPr>
          </w:p>
        </w:tc>
        <w:tc>
          <w:tcPr>
            <w:tcW w:w="5364" w:type="dxa"/>
            <w:tcBorders>
              <w:top w:val="single" w:sz="4" w:space="0" w:color="auto"/>
              <w:left w:val="nil"/>
              <w:right w:val="single" w:sz="4" w:space="0" w:color="auto"/>
            </w:tcBorders>
            <w:noWrap/>
          </w:tcPr>
          <w:p w14:paraId="4432B20C" w14:textId="77777777" w:rsidR="00C3421C" w:rsidRPr="00DF1634" w:rsidRDefault="00C3421C" w:rsidP="00DE2AE3">
            <w:pPr>
              <w:widowControl w:val="0"/>
              <w:spacing w:after="160"/>
              <w:rPr>
                <w:rFonts w:ascii="GHEA Grapalat" w:hAnsi="GHEA Grapalat" w:cs="Tahoma"/>
                <w:rPrChange w:id="5362" w:author="Hayk-PC" w:date="2024-12-11T02:31:00Z">
                  <w:rPr>
                    <w:rFonts w:ascii="GHEA Grapalat" w:hAnsi="GHEA Grapalat" w:cs="Tahoma"/>
                  </w:rPr>
                </w:rPrChange>
              </w:rPr>
            </w:pPr>
            <w:r w:rsidRPr="00DF1634">
              <w:rPr>
                <w:rFonts w:ascii="GHEA Grapalat" w:hAnsi="GHEA Grapalat"/>
                <w:rPrChange w:id="5363" w:author="Hayk-PC" w:date="2024-12-11T02:31:00Z">
                  <w:rPr>
                    <w:rFonts w:ascii="GHEA Grapalat" w:hAnsi="GHEA Grapalat"/>
                  </w:rPr>
                </w:rPrChange>
              </w:rPr>
              <w:t>23.а.</w:t>
            </w:r>
            <w:r w:rsidRPr="00DF1634">
              <w:rPr>
                <w:rFonts w:ascii="GHEA Grapalat" w:hAnsi="GHEA Grapalat"/>
                <w:rPrChange w:id="5364" w:author="Hayk-PC" w:date="2024-12-11T02:31:00Z">
                  <w:rPr>
                    <w:rFonts w:ascii="GHEA Grapalat" w:hAnsi="GHEA Grapalat"/>
                  </w:rPr>
                </w:rPrChange>
              </w:rPr>
              <w:tab/>
              <w:t xml:space="preserve"> Обслуживающая плательщика финансовая организация </w:t>
            </w:r>
          </w:p>
          <w:p w14:paraId="67E56061" w14:textId="77777777" w:rsidR="00C3421C" w:rsidRPr="00DF1634" w:rsidRDefault="00C3421C" w:rsidP="00DE2AE3">
            <w:pPr>
              <w:widowControl w:val="0"/>
              <w:spacing w:after="160"/>
              <w:rPr>
                <w:rFonts w:ascii="GHEA Grapalat" w:hAnsi="GHEA Grapalat" w:cs="Tahoma"/>
                <w:rPrChange w:id="5365" w:author="Hayk-PC" w:date="2024-12-11T02:31:00Z">
                  <w:rPr>
                    <w:rFonts w:ascii="GHEA Grapalat" w:hAnsi="GHEA Grapalat" w:cs="Tahoma"/>
                  </w:rPr>
                </w:rPrChange>
              </w:rPr>
            </w:pPr>
          </w:p>
          <w:p w14:paraId="65AF6A43" w14:textId="77777777" w:rsidR="00C3421C" w:rsidRPr="00DF1634" w:rsidRDefault="00C3421C" w:rsidP="00DE2AE3">
            <w:pPr>
              <w:widowControl w:val="0"/>
              <w:jc w:val="right"/>
              <w:rPr>
                <w:rFonts w:ascii="GHEA Grapalat" w:hAnsi="GHEA Grapalat" w:cs="Tahoma"/>
                <w:rPrChange w:id="5366" w:author="Hayk-PC" w:date="2024-12-11T02:31:00Z">
                  <w:rPr>
                    <w:rFonts w:ascii="GHEA Grapalat" w:hAnsi="GHEA Grapalat" w:cs="Tahoma"/>
                  </w:rPr>
                </w:rPrChange>
              </w:rPr>
            </w:pPr>
            <w:r w:rsidRPr="00DF1634">
              <w:rPr>
                <w:rFonts w:ascii="GHEA Grapalat" w:hAnsi="GHEA Grapalat"/>
                <w:rPrChange w:id="5367" w:author="Hayk-PC" w:date="2024-12-11T02:31:00Z">
                  <w:rPr>
                    <w:rFonts w:ascii="GHEA Grapalat" w:hAnsi="GHEA Grapalat"/>
                  </w:rPr>
                </w:rPrChange>
              </w:rPr>
              <w:t>/____________________/</w:t>
            </w:r>
          </w:p>
          <w:p w14:paraId="158C844E" w14:textId="77777777" w:rsidR="00C3421C" w:rsidRPr="00DF1634" w:rsidRDefault="00C3421C" w:rsidP="00DE2AE3">
            <w:pPr>
              <w:widowControl w:val="0"/>
              <w:spacing w:after="160"/>
              <w:ind w:right="983"/>
              <w:jc w:val="right"/>
              <w:rPr>
                <w:rFonts w:ascii="GHEA Grapalat" w:hAnsi="GHEA Grapalat" w:cs="Sylfaen"/>
                <w:vertAlign w:val="superscript"/>
                <w:rPrChange w:id="5368" w:author="Hayk-PC" w:date="2024-12-11T02:31:00Z">
                  <w:rPr>
                    <w:rFonts w:ascii="GHEA Grapalat" w:hAnsi="GHEA Grapalat" w:cs="Sylfaen"/>
                    <w:vertAlign w:val="superscript"/>
                  </w:rPr>
                </w:rPrChange>
              </w:rPr>
            </w:pPr>
            <w:r w:rsidRPr="00DF1634">
              <w:rPr>
                <w:rFonts w:ascii="GHEA Grapalat" w:hAnsi="GHEA Grapalat"/>
                <w:vertAlign w:val="superscript"/>
                <w:rPrChange w:id="5369" w:author="Hayk-PC" w:date="2024-12-11T02:31:00Z">
                  <w:rPr>
                    <w:rFonts w:ascii="GHEA Grapalat" w:hAnsi="GHEA Grapalat"/>
                    <w:vertAlign w:val="superscript"/>
                  </w:rPr>
                </w:rPrChange>
              </w:rPr>
              <w:t>/подпись/</w:t>
            </w:r>
          </w:p>
          <w:p w14:paraId="4ABC5065" w14:textId="77777777" w:rsidR="00C3421C" w:rsidRPr="00DF1634" w:rsidRDefault="00C3421C" w:rsidP="00DE2AE3">
            <w:pPr>
              <w:widowControl w:val="0"/>
              <w:spacing w:after="160"/>
              <w:rPr>
                <w:rFonts w:ascii="GHEA Grapalat" w:hAnsi="GHEA Grapalat" w:cs="Arial"/>
                <w:rPrChange w:id="5370" w:author="Hayk-PC" w:date="2024-12-11T02:31:00Z">
                  <w:rPr>
                    <w:rFonts w:ascii="GHEA Grapalat" w:hAnsi="GHEA Grapalat" w:cs="Arial"/>
                  </w:rPr>
                </w:rPrChange>
              </w:rPr>
            </w:pPr>
          </w:p>
        </w:tc>
      </w:tr>
      <w:tr w:rsidR="00B138F3" w:rsidRPr="00DF1634" w14:paraId="2A99779F"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7F7F1C02" w14:textId="77777777" w:rsidR="00C3421C" w:rsidRPr="00DF1634" w:rsidRDefault="00C3421C" w:rsidP="00DE2AE3">
            <w:pPr>
              <w:widowControl w:val="0"/>
              <w:tabs>
                <w:tab w:val="left" w:pos="4678"/>
              </w:tabs>
              <w:spacing w:after="160"/>
              <w:rPr>
                <w:rFonts w:ascii="GHEA Grapalat" w:hAnsi="GHEA Grapalat" w:cs="Sylfaen"/>
                <w:rPrChange w:id="5371" w:author="Hayk-PC" w:date="2024-12-11T02:31:00Z">
                  <w:rPr>
                    <w:rFonts w:ascii="GHEA Grapalat" w:hAnsi="GHEA Grapalat" w:cs="Sylfaen"/>
                  </w:rPr>
                </w:rPrChange>
              </w:rPr>
            </w:pPr>
            <w:r w:rsidRPr="00DF1634">
              <w:rPr>
                <w:rFonts w:ascii="GHEA Grapalat" w:hAnsi="GHEA Grapalat"/>
                <w:rPrChange w:id="5372" w:author="Hayk-PC" w:date="2024-12-11T02:31:00Z">
                  <w:rPr>
                    <w:rFonts w:ascii="GHEA Grapalat" w:hAnsi="GHEA Grapalat"/>
                  </w:rPr>
                </w:rPrChange>
              </w:rPr>
              <w:t>24.б.</w:t>
            </w:r>
            <w:r w:rsidRPr="00DF1634">
              <w:rPr>
                <w:rFonts w:ascii="GHEA Grapalat" w:hAnsi="GHEA Grapalat"/>
                <w:rPrChange w:id="5373" w:author="Hayk-PC" w:date="2024-12-11T02:31:00Z">
                  <w:rPr>
                    <w:rFonts w:ascii="GHEA Grapalat" w:hAnsi="GHEA Grapalat"/>
                  </w:rPr>
                </w:rPrChange>
              </w:rPr>
              <w:tab/>
              <w:t>М. П.</w:t>
            </w:r>
          </w:p>
          <w:p w14:paraId="4A626E97" w14:textId="77777777" w:rsidR="00C3421C" w:rsidRPr="00DF1634" w:rsidRDefault="00C3421C" w:rsidP="00DE2AE3">
            <w:pPr>
              <w:widowControl w:val="0"/>
              <w:spacing w:after="160"/>
              <w:rPr>
                <w:rFonts w:ascii="GHEA Grapalat" w:hAnsi="GHEA Grapalat" w:cs="Sylfaen"/>
                <w:rPrChange w:id="5374" w:author="Hayk-PC" w:date="2024-12-11T02:31:00Z">
                  <w:rPr>
                    <w:rFonts w:ascii="GHEA Grapalat" w:hAnsi="GHEA Grapalat" w:cs="Sylfaen"/>
                  </w:rPr>
                </w:rPrChange>
              </w:rPr>
            </w:pPr>
          </w:p>
          <w:p w14:paraId="3D39660E" w14:textId="77777777" w:rsidR="00C3421C" w:rsidRPr="00DF1634" w:rsidRDefault="00C3421C" w:rsidP="00DE2AE3">
            <w:pPr>
              <w:widowControl w:val="0"/>
              <w:spacing w:after="160"/>
              <w:ind w:right="155"/>
              <w:jc w:val="right"/>
              <w:rPr>
                <w:rFonts w:ascii="GHEA Grapalat" w:hAnsi="GHEA Grapalat" w:cs="Sylfaen"/>
                <w:lang w:val="en-US"/>
                <w:rPrChange w:id="5375" w:author="Hayk-PC" w:date="2024-12-11T02:31:00Z">
                  <w:rPr>
                    <w:rFonts w:ascii="GHEA Grapalat" w:hAnsi="GHEA Grapalat" w:cs="Sylfaen"/>
                    <w:lang w:val="en-US"/>
                  </w:rPr>
                </w:rPrChange>
              </w:rPr>
            </w:pPr>
            <w:r w:rsidRPr="00DF1634">
              <w:rPr>
                <w:rFonts w:ascii="GHEA Grapalat" w:hAnsi="GHEA Grapalat"/>
                <w:rPrChange w:id="5376" w:author="Hayk-PC" w:date="2024-12-11T02:31:00Z">
                  <w:rPr>
                    <w:rFonts w:ascii="GHEA Grapalat" w:hAnsi="GHEA Grapalat"/>
                  </w:rPr>
                </w:rPrChange>
              </w:rPr>
              <w:t xml:space="preserve">24.в"___" ___ 20___ г. </w:t>
            </w:r>
          </w:p>
        </w:tc>
        <w:tc>
          <w:tcPr>
            <w:tcW w:w="5364" w:type="dxa"/>
            <w:tcBorders>
              <w:top w:val="nil"/>
              <w:left w:val="nil"/>
              <w:bottom w:val="single" w:sz="4" w:space="0" w:color="auto"/>
              <w:right w:val="single" w:sz="4" w:space="0" w:color="auto"/>
            </w:tcBorders>
            <w:noWrap/>
            <w:vAlign w:val="bottom"/>
          </w:tcPr>
          <w:p w14:paraId="5E0D00B3" w14:textId="77777777" w:rsidR="00C3421C" w:rsidRPr="00DF1634" w:rsidRDefault="00C3421C" w:rsidP="00DE2AE3">
            <w:pPr>
              <w:widowControl w:val="0"/>
              <w:tabs>
                <w:tab w:val="left" w:pos="4554"/>
              </w:tabs>
              <w:spacing w:after="160"/>
              <w:rPr>
                <w:rFonts w:ascii="GHEA Grapalat" w:hAnsi="GHEA Grapalat" w:cs="Sylfaen"/>
                <w:rPrChange w:id="5377" w:author="Hayk-PC" w:date="2024-12-11T02:31:00Z">
                  <w:rPr>
                    <w:rFonts w:ascii="GHEA Grapalat" w:hAnsi="GHEA Grapalat" w:cs="Sylfaen"/>
                  </w:rPr>
                </w:rPrChange>
              </w:rPr>
            </w:pPr>
            <w:r w:rsidRPr="00DF1634">
              <w:rPr>
                <w:rFonts w:ascii="GHEA Grapalat" w:hAnsi="GHEA Grapalat"/>
                <w:rPrChange w:id="5378" w:author="Hayk-PC" w:date="2024-12-11T02:31:00Z">
                  <w:rPr>
                    <w:rFonts w:ascii="GHEA Grapalat" w:hAnsi="GHEA Grapalat"/>
                  </w:rPr>
                </w:rPrChange>
              </w:rPr>
              <w:t>23.б.</w:t>
            </w:r>
            <w:r w:rsidRPr="00DF1634">
              <w:rPr>
                <w:rFonts w:ascii="GHEA Grapalat" w:hAnsi="GHEA Grapalat"/>
                <w:rPrChange w:id="5379" w:author="Hayk-PC" w:date="2024-12-11T02:31:00Z">
                  <w:rPr>
                    <w:rFonts w:ascii="GHEA Grapalat" w:hAnsi="GHEA Grapalat"/>
                  </w:rPr>
                </w:rPrChange>
              </w:rPr>
              <w:tab/>
              <w:t>М. П.</w:t>
            </w:r>
          </w:p>
          <w:p w14:paraId="33E0B629" w14:textId="77777777" w:rsidR="00C3421C" w:rsidRPr="00DF1634" w:rsidRDefault="00C3421C" w:rsidP="00DE2AE3">
            <w:pPr>
              <w:widowControl w:val="0"/>
              <w:spacing w:after="160"/>
              <w:rPr>
                <w:rFonts w:ascii="GHEA Grapalat" w:hAnsi="GHEA Grapalat"/>
                <w:rPrChange w:id="5380" w:author="Hayk-PC" w:date="2024-12-11T02:31:00Z">
                  <w:rPr>
                    <w:rFonts w:ascii="GHEA Grapalat" w:hAnsi="GHEA Grapalat"/>
                  </w:rPr>
                </w:rPrChange>
              </w:rPr>
            </w:pPr>
          </w:p>
          <w:p w14:paraId="4EB90249" w14:textId="77777777" w:rsidR="00C3421C" w:rsidRPr="00DF1634" w:rsidRDefault="00C3421C" w:rsidP="00DE2AE3">
            <w:pPr>
              <w:widowControl w:val="0"/>
              <w:spacing w:after="160"/>
              <w:jc w:val="right"/>
              <w:rPr>
                <w:rFonts w:ascii="GHEA Grapalat" w:hAnsi="GHEA Grapalat" w:cs="Sylfaen"/>
                <w:rPrChange w:id="5381" w:author="Hayk-PC" w:date="2024-12-11T02:31:00Z">
                  <w:rPr>
                    <w:rFonts w:ascii="GHEA Grapalat" w:hAnsi="GHEA Grapalat" w:cs="Sylfaen"/>
                  </w:rPr>
                </w:rPrChange>
              </w:rPr>
            </w:pPr>
            <w:r w:rsidRPr="00DF1634">
              <w:rPr>
                <w:rFonts w:ascii="GHEA Grapalat" w:hAnsi="GHEA Grapalat"/>
                <w:rPrChange w:id="5382" w:author="Hayk-PC" w:date="2024-12-11T02:31:00Z">
                  <w:rPr>
                    <w:rFonts w:ascii="GHEA Grapalat" w:hAnsi="GHEA Grapalat"/>
                  </w:rPr>
                </w:rPrChange>
              </w:rPr>
              <w:t>23.в Дата исполнения: "___" ___ 20___г.</w:t>
            </w:r>
          </w:p>
        </w:tc>
      </w:tr>
    </w:tbl>
    <w:p w14:paraId="5C8EE514" w14:textId="77777777" w:rsidR="00C3421C" w:rsidRPr="00DF1634" w:rsidRDefault="00C3421C" w:rsidP="00C3421C">
      <w:pPr>
        <w:widowControl w:val="0"/>
        <w:spacing w:after="160"/>
        <w:jc w:val="center"/>
        <w:rPr>
          <w:rFonts w:ascii="GHEA Grapalat" w:hAnsi="GHEA Grapalat" w:cs="Sylfaen"/>
          <w:rPrChange w:id="5383" w:author="Hayk-PC" w:date="2024-12-11T02:31:00Z">
            <w:rPr>
              <w:rFonts w:ascii="GHEA Grapalat" w:hAnsi="GHEA Grapalat" w:cs="Sylfaen"/>
            </w:rPr>
          </w:rPrChange>
        </w:rPr>
      </w:pPr>
    </w:p>
    <w:p w14:paraId="70F713B1" w14:textId="77777777" w:rsidR="00C3421C" w:rsidRPr="00DF1634" w:rsidRDefault="00C3421C" w:rsidP="00C3421C">
      <w:pPr>
        <w:rPr>
          <w:rFonts w:ascii="GHEA Grapalat" w:hAnsi="GHEA Grapalat" w:cs="Sylfaen"/>
          <w:rPrChange w:id="5384" w:author="Hayk-PC" w:date="2024-12-11T02:31:00Z">
            <w:rPr>
              <w:rFonts w:ascii="GHEA Grapalat" w:hAnsi="GHEA Grapalat" w:cs="Sylfaen"/>
            </w:rPr>
          </w:rPrChange>
        </w:rPr>
      </w:pPr>
      <w:r w:rsidRPr="00DF1634">
        <w:rPr>
          <w:rFonts w:ascii="GHEA Grapalat" w:hAnsi="GHEA Grapalat" w:cs="Sylfaen"/>
          <w:rPrChange w:id="5385" w:author="Hayk-PC" w:date="2024-12-11T02:31:00Z">
            <w:rPr>
              <w:rFonts w:ascii="GHEA Grapalat" w:hAnsi="GHEA Grapalat" w:cs="Sylfaen"/>
            </w:rPr>
          </w:rPrChange>
        </w:rPr>
        <w:t xml:space="preserve">*  </w:t>
      </w:r>
      <w:r w:rsidRPr="00DF1634">
        <w:rPr>
          <w:rFonts w:ascii="GHEA Grapalat" w:hAnsi="GHEA Grapalat"/>
          <w:i/>
          <w:sz w:val="20"/>
          <w:szCs w:val="20"/>
          <w:rPrChange w:id="5386" w:author="Hayk-PC" w:date="2024-12-11T02:31:00Z">
            <w:rPr>
              <w:rFonts w:ascii="GHEA Grapalat" w:hAnsi="GHEA Grapalat"/>
              <w:i/>
              <w:sz w:val="20"/>
              <w:szCs w:val="20"/>
            </w:rPr>
          </w:rPrChange>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51BB6EED" w14:textId="77777777" w:rsidR="00C3421C" w:rsidRPr="00DF1634" w:rsidRDefault="00C3421C" w:rsidP="00C3421C">
      <w:pPr>
        <w:rPr>
          <w:rFonts w:ascii="GHEA Grapalat" w:hAnsi="GHEA Grapalat" w:cs="Sylfaen"/>
          <w:rPrChange w:id="5387" w:author="Hayk-PC" w:date="2024-12-11T02:31:00Z">
            <w:rPr>
              <w:rFonts w:ascii="GHEA Grapalat" w:hAnsi="GHEA Grapalat" w:cs="Sylfaen"/>
            </w:rPr>
          </w:rPrChange>
        </w:rPr>
      </w:pPr>
      <w:r w:rsidRPr="00DF1634">
        <w:rPr>
          <w:rFonts w:ascii="GHEA Grapalat" w:hAnsi="GHEA Grapalat" w:cs="Sylfaen"/>
          <w:rPrChange w:id="5388" w:author="Hayk-PC" w:date="2024-12-11T02:31:00Z">
            <w:rPr>
              <w:rFonts w:ascii="GHEA Grapalat" w:hAnsi="GHEA Grapalat" w:cs="Sylfaen"/>
            </w:rPr>
          </w:rPrChange>
        </w:rPr>
        <w:br w:type="page"/>
      </w:r>
    </w:p>
    <w:p w14:paraId="1E9B5D3B" w14:textId="77777777" w:rsidR="00C3421C" w:rsidRPr="00DF1634" w:rsidRDefault="00C3421C" w:rsidP="00C3421C">
      <w:pPr>
        <w:widowControl w:val="0"/>
        <w:spacing w:after="160"/>
        <w:ind w:left="567" w:right="565"/>
        <w:jc w:val="center"/>
        <w:rPr>
          <w:rFonts w:ascii="GHEA Grapalat" w:hAnsi="GHEA Grapalat"/>
          <w:b/>
          <w:rPrChange w:id="5389" w:author="Hayk-PC" w:date="2024-12-11T02:31:00Z">
            <w:rPr>
              <w:rFonts w:ascii="GHEA Grapalat" w:hAnsi="GHEA Grapalat"/>
              <w:b/>
            </w:rPr>
          </w:rPrChange>
        </w:rPr>
      </w:pPr>
      <w:r w:rsidRPr="00DF1634">
        <w:rPr>
          <w:rFonts w:ascii="GHEA Grapalat" w:hAnsi="GHEA Grapalat"/>
          <w:b/>
          <w:rPrChange w:id="5390" w:author="Hayk-PC" w:date="2024-12-11T02:31:00Z">
            <w:rPr>
              <w:rFonts w:ascii="GHEA Grapalat" w:hAnsi="GHEA Grapalat"/>
              <w:b/>
            </w:rPr>
          </w:rPrChange>
        </w:rPr>
        <w:lastRenderedPageBreak/>
        <w:t xml:space="preserve">Обязательные реквизиты платежного требования </w:t>
      </w:r>
      <w:r w:rsidRPr="00DF1634">
        <w:rPr>
          <w:rFonts w:ascii="GHEA Grapalat" w:hAnsi="GHEA Grapalat"/>
          <w:b/>
          <w:rPrChange w:id="5391" w:author="Hayk-PC" w:date="2024-12-11T02:31:00Z">
            <w:rPr>
              <w:rFonts w:ascii="GHEA Grapalat" w:hAnsi="GHEA Grapalat"/>
              <w:b/>
            </w:rPr>
          </w:rPrChange>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DF1634" w14:paraId="361C2861"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545FD3" w14:textId="77777777" w:rsidR="00C3421C" w:rsidRPr="00DF1634" w:rsidRDefault="00C3421C" w:rsidP="00DE2AE3">
            <w:pPr>
              <w:widowControl w:val="0"/>
              <w:spacing w:after="120"/>
              <w:jc w:val="center"/>
              <w:rPr>
                <w:rFonts w:ascii="GHEA Grapalat" w:hAnsi="GHEA Grapalat"/>
                <w:sz w:val="18"/>
                <w:szCs w:val="18"/>
                <w:rPrChange w:id="5392" w:author="Hayk-PC" w:date="2024-12-11T02:31:00Z">
                  <w:rPr>
                    <w:rFonts w:ascii="GHEA Grapalat" w:hAnsi="GHEA Grapalat"/>
                    <w:sz w:val="18"/>
                    <w:szCs w:val="18"/>
                  </w:rPr>
                </w:rPrChange>
              </w:rPr>
            </w:pPr>
            <w:r w:rsidRPr="00DF1634">
              <w:rPr>
                <w:rFonts w:ascii="GHEA Grapalat" w:hAnsi="GHEA Grapalat"/>
                <w:sz w:val="18"/>
                <w:szCs w:val="18"/>
                <w:rPrChange w:id="5393" w:author="Hayk-PC" w:date="2024-12-11T02:31:00Z">
                  <w:rPr>
                    <w:rFonts w:ascii="GHEA Grapalat" w:hAnsi="GHEA Grapalat"/>
                    <w:sz w:val="18"/>
                    <w:szCs w:val="18"/>
                  </w:rPr>
                </w:rPrChange>
              </w:rPr>
              <w:t>П/Н</w:t>
            </w:r>
          </w:p>
        </w:tc>
        <w:tc>
          <w:tcPr>
            <w:tcW w:w="1938" w:type="dxa"/>
            <w:tcBorders>
              <w:top w:val="single" w:sz="4" w:space="0" w:color="auto"/>
              <w:left w:val="single" w:sz="4" w:space="0" w:color="auto"/>
              <w:bottom w:val="single" w:sz="4" w:space="0" w:color="auto"/>
              <w:right w:val="single" w:sz="4" w:space="0" w:color="auto"/>
            </w:tcBorders>
          </w:tcPr>
          <w:p w14:paraId="44ECEEC1" w14:textId="77777777" w:rsidR="00C3421C" w:rsidRPr="00DF1634" w:rsidRDefault="00C3421C" w:rsidP="00DE2AE3">
            <w:pPr>
              <w:widowControl w:val="0"/>
              <w:spacing w:after="120"/>
              <w:jc w:val="center"/>
              <w:rPr>
                <w:rFonts w:ascii="GHEA Grapalat" w:hAnsi="GHEA Grapalat"/>
                <w:b/>
                <w:sz w:val="18"/>
                <w:szCs w:val="18"/>
                <w:rPrChange w:id="5394" w:author="Hayk-PC" w:date="2024-12-11T02:31:00Z">
                  <w:rPr>
                    <w:rFonts w:ascii="GHEA Grapalat" w:hAnsi="GHEA Grapalat"/>
                    <w:b/>
                    <w:sz w:val="18"/>
                    <w:szCs w:val="18"/>
                  </w:rPr>
                </w:rPrChange>
              </w:rPr>
            </w:pPr>
            <w:r w:rsidRPr="00DF1634">
              <w:rPr>
                <w:rFonts w:ascii="GHEA Grapalat" w:hAnsi="GHEA Grapalat"/>
                <w:b/>
                <w:sz w:val="18"/>
                <w:szCs w:val="18"/>
                <w:rPrChange w:id="5395" w:author="Hayk-PC" w:date="2024-12-11T02:31:00Z">
                  <w:rPr>
                    <w:rFonts w:ascii="GHEA Grapalat" w:hAnsi="GHEA Grapalat"/>
                    <w:b/>
                    <w:sz w:val="18"/>
                    <w:szCs w:val="18"/>
                  </w:rPr>
                </w:rPrChange>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5090386E" w14:textId="77777777" w:rsidR="00C3421C" w:rsidRPr="00DF1634" w:rsidRDefault="00C3421C" w:rsidP="00DE2AE3">
            <w:pPr>
              <w:widowControl w:val="0"/>
              <w:spacing w:after="120"/>
              <w:jc w:val="center"/>
              <w:rPr>
                <w:rFonts w:ascii="GHEA Grapalat" w:hAnsi="GHEA Grapalat"/>
                <w:b/>
                <w:sz w:val="18"/>
                <w:szCs w:val="18"/>
                <w:rPrChange w:id="5396" w:author="Hayk-PC" w:date="2024-12-11T02:31:00Z">
                  <w:rPr>
                    <w:rFonts w:ascii="GHEA Grapalat" w:hAnsi="GHEA Grapalat"/>
                    <w:b/>
                    <w:sz w:val="18"/>
                    <w:szCs w:val="18"/>
                  </w:rPr>
                </w:rPrChange>
              </w:rPr>
            </w:pPr>
            <w:r w:rsidRPr="00DF1634">
              <w:rPr>
                <w:rFonts w:ascii="GHEA Grapalat" w:hAnsi="GHEA Grapalat"/>
                <w:b/>
                <w:sz w:val="18"/>
                <w:szCs w:val="18"/>
                <w:rPrChange w:id="5397" w:author="Hayk-PC" w:date="2024-12-11T02:31:00Z">
                  <w:rPr>
                    <w:rFonts w:ascii="GHEA Grapalat" w:hAnsi="GHEA Grapalat"/>
                    <w:b/>
                    <w:sz w:val="18"/>
                    <w:szCs w:val="18"/>
                  </w:rPr>
                </w:rPrChange>
              </w:rPr>
              <w:t>Наличие указанного поля/</w:t>
            </w:r>
          </w:p>
          <w:p w14:paraId="47D1B764" w14:textId="77777777" w:rsidR="00C3421C" w:rsidRPr="00DF1634" w:rsidRDefault="00C3421C" w:rsidP="00DE2AE3">
            <w:pPr>
              <w:widowControl w:val="0"/>
              <w:spacing w:after="120"/>
              <w:jc w:val="center"/>
              <w:rPr>
                <w:rFonts w:ascii="GHEA Grapalat" w:hAnsi="GHEA Grapalat"/>
                <w:b/>
                <w:sz w:val="18"/>
                <w:szCs w:val="18"/>
                <w:rPrChange w:id="5398" w:author="Hayk-PC" w:date="2024-12-11T02:31:00Z">
                  <w:rPr>
                    <w:rFonts w:ascii="GHEA Grapalat" w:hAnsi="GHEA Grapalat"/>
                    <w:b/>
                    <w:sz w:val="18"/>
                    <w:szCs w:val="18"/>
                  </w:rPr>
                </w:rPrChange>
              </w:rPr>
            </w:pPr>
            <w:r w:rsidRPr="00DF1634">
              <w:rPr>
                <w:rFonts w:ascii="GHEA Grapalat" w:hAnsi="GHEA Grapalat"/>
                <w:b/>
                <w:sz w:val="18"/>
                <w:szCs w:val="18"/>
                <w:rPrChange w:id="5399" w:author="Hayk-PC" w:date="2024-12-11T02:31:00Z">
                  <w:rPr>
                    <w:rFonts w:ascii="GHEA Grapalat" w:hAnsi="GHEA Grapalat"/>
                    <w:b/>
                    <w:sz w:val="18"/>
                    <w:szCs w:val="18"/>
                  </w:rPr>
                </w:rPrChange>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53755297" w14:textId="77777777" w:rsidR="00C3421C" w:rsidRPr="00DF1634" w:rsidRDefault="00C3421C" w:rsidP="00DE2AE3">
            <w:pPr>
              <w:widowControl w:val="0"/>
              <w:spacing w:after="120"/>
              <w:jc w:val="center"/>
              <w:rPr>
                <w:rFonts w:ascii="GHEA Grapalat" w:hAnsi="GHEA Grapalat"/>
                <w:b/>
                <w:sz w:val="18"/>
                <w:szCs w:val="18"/>
                <w:rPrChange w:id="5400" w:author="Hayk-PC" w:date="2024-12-11T02:31:00Z">
                  <w:rPr>
                    <w:rFonts w:ascii="GHEA Grapalat" w:hAnsi="GHEA Grapalat"/>
                    <w:b/>
                    <w:sz w:val="18"/>
                    <w:szCs w:val="18"/>
                  </w:rPr>
                </w:rPrChange>
              </w:rPr>
            </w:pPr>
            <w:r w:rsidRPr="00DF1634">
              <w:rPr>
                <w:rFonts w:ascii="GHEA Grapalat" w:hAnsi="GHEA Grapalat"/>
                <w:b/>
                <w:sz w:val="18"/>
                <w:szCs w:val="18"/>
                <w:rPrChange w:id="5401" w:author="Hayk-PC" w:date="2024-12-11T02:31:00Z">
                  <w:rPr>
                    <w:rFonts w:ascii="GHEA Grapalat" w:hAnsi="GHEA Grapalat"/>
                    <w:b/>
                    <w:sz w:val="18"/>
                    <w:szCs w:val="18"/>
                  </w:rPr>
                </w:rPrChange>
              </w:rPr>
              <w:t xml:space="preserve">Требование о заполнении реквизита </w:t>
            </w:r>
          </w:p>
          <w:p w14:paraId="56EE4DD6" w14:textId="77777777" w:rsidR="00C3421C" w:rsidRPr="00DF1634" w:rsidRDefault="00C3421C" w:rsidP="00DE2AE3">
            <w:pPr>
              <w:widowControl w:val="0"/>
              <w:spacing w:after="120"/>
              <w:jc w:val="center"/>
              <w:rPr>
                <w:rFonts w:ascii="GHEA Grapalat" w:hAnsi="GHEA Grapalat"/>
                <w:b/>
                <w:sz w:val="18"/>
                <w:szCs w:val="18"/>
                <w:rPrChange w:id="5402" w:author="Hayk-PC" w:date="2024-12-11T02:31:00Z">
                  <w:rPr>
                    <w:rFonts w:ascii="GHEA Grapalat" w:hAnsi="GHEA Grapalat"/>
                    <w:b/>
                    <w:sz w:val="18"/>
                    <w:szCs w:val="18"/>
                  </w:rPr>
                </w:rPrChange>
              </w:rPr>
            </w:pPr>
            <w:r w:rsidRPr="00DF1634">
              <w:rPr>
                <w:rFonts w:ascii="GHEA Grapalat" w:hAnsi="GHEA Grapalat"/>
                <w:b/>
                <w:sz w:val="18"/>
                <w:szCs w:val="18"/>
                <w:rPrChange w:id="5403" w:author="Hayk-PC" w:date="2024-12-11T02:31:00Z">
                  <w:rPr>
                    <w:rFonts w:ascii="GHEA Grapalat" w:hAnsi="GHEA Grapalat"/>
                    <w:b/>
                    <w:sz w:val="18"/>
                    <w:szCs w:val="18"/>
                  </w:rPr>
                </w:rPrChange>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F2CE290" w14:textId="77777777" w:rsidR="00C3421C" w:rsidRPr="00DF1634" w:rsidRDefault="00C3421C" w:rsidP="00DE2AE3">
            <w:pPr>
              <w:widowControl w:val="0"/>
              <w:spacing w:after="120"/>
              <w:jc w:val="center"/>
              <w:rPr>
                <w:rFonts w:ascii="GHEA Grapalat" w:hAnsi="GHEA Grapalat"/>
                <w:b/>
                <w:sz w:val="18"/>
                <w:szCs w:val="18"/>
                <w:rPrChange w:id="5404" w:author="Hayk-PC" w:date="2024-12-11T02:31:00Z">
                  <w:rPr>
                    <w:rFonts w:ascii="GHEA Grapalat" w:hAnsi="GHEA Grapalat"/>
                    <w:b/>
                    <w:sz w:val="18"/>
                    <w:szCs w:val="18"/>
                  </w:rPr>
                </w:rPrChange>
              </w:rPr>
            </w:pPr>
            <w:r w:rsidRPr="00DF1634">
              <w:rPr>
                <w:rFonts w:ascii="GHEA Grapalat" w:hAnsi="GHEA Grapalat"/>
                <w:b/>
                <w:sz w:val="18"/>
                <w:szCs w:val="18"/>
                <w:rPrChange w:id="5405" w:author="Hayk-PC" w:date="2024-12-11T02:31:00Z">
                  <w:rPr>
                    <w:rFonts w:ascii="GHEA Grapalat" w:hAnsi="GHEA Grapalat"/>
                    <w:b/>
                    <w:sz w:val="18"/>
                    <w:szCs w:val="18"/>
                  </w:rPr>
                </w:rPrChange>
              </w:rPr>
              <w:t>Сторона,</w:t>
            </w:r>
          </w:p>
          <w:p w14:paraId="47FC5D4B" w14:textId="77777777" w:rsidR="00C3421C" w:rsidRPr="00DF1634" w:rsidRDefault="00C3421C" w:rsidP="00DE2AE3">
            <w:pPr>
              <w:widowControl w:val="0"/>
              <w:spacing w:after="120"/>
              <w:jc w:val="center"/>
              <w:rPr>
                <w:rFonts w:ascii="GHEA Grapalat" w:hAnsi="GHEA Grapalat"/>
                <w:b/>
                <w:sz w:val="18"/>
                <w:szCs w:val="18"/>
                <w:rPrChange w:id="5406" w:author="Hayk-PC" w:date="2024-12-11T02:31:00Z">
                  <w:rPr>
                    <w:rFonts w:ascii="GHEA Grapalat" w:hAnsi="GHEA Grapalat"/>
                    <w:b/>
                    <w:sz w:val="18"/>
                    <w:szCs w:val="18"/>
                  </w:rPr>
                </w:rPrChange>
              </w:rPr>
            </w:pPr>
            <w:r w:rsidRPr="00DF1634">
              <w:rPr>
                <w:rFonts w:ascii="GHEA Grapalat" w:hAnsi="GHEA Grapalat"/>
                <w:b/>
                <w:sz w:val="18"/>
                <w:szCs w:val="18"/>
                <w:rPrChange w:id="5407" w:author="Hayk-PC" w:date="2024-12-11T02:31:00Z">
                  <w:rPr>
                    <w:rFonts w:ascii="GHEA Grapalat" w:hAnsi="GHEA Grapalat"/>
                    <w:b/>
                    <w:sz w:val="18"/>
                    <w:szCs w:val="18"/>
                  </w:rPr>
                </w:rPrChange>
              </w:rPr>
              <w:t xml:space="preserve">заполняющая реквизит </w:t>
            </w:r>
          </w:p>
          <w:p w14:paraId="3793DBD1" w14:textId="77777777" w:rsidR="00C3421C" w:rsidRPr="00DF1634" w:rsidRDefault="00C3421C" w:rsidP="00DE2AE3">
            <w:pPr>
              <w:widowControl w:val="0"/>
              <w:spacing w:after="120"/>
              <w:jc w:val="center"/>
              <w:rPr>
                <w:rFonts w:ascii="GHEA Grapalat" w:hAnsi="GHEA Grapalat"/>
                <w:b/>
                <w:sz w:val="18"/>
                <w:szCs w:val="18"/>
                <w:rPrChange w:id="5408" w:author="Hayk-PC" w:date="2024-12-11T02:31:00Z">
                  <w:rPr>
                    <w:rFonts w:ascii="GHEA Grapalat" w:hAnsi="GHEA Grapalat"/>
                    <w:b/>
                    <w:sz w:val="18"/>
                    <w:szCs w:val="18"/>
                  </w:rPr>
                </w:rPrChange>
              </w:rPr>
            </w:pPr>
            <w:r w:rsidRPr="00DF1634">
              <w:rPr>
                <w:rFonts w:ascii="GHEA Grapalat" w:hAnsi="GHEA Grapalat"/>
                <w:b/>
                <w:sz w:val="18"/>
                <w:szCs w:val="18"/>
                <w:rPrChange w:id="5409" w:author="Hayk-PC" w:date="2024-12-11T02:31:00Z">
                  <w:rPr>
                    <w:rFonts w:ascii="GHEA Grapalat" w:hAnsi="GHEA Grapalat"/>
                    <w:b/>
                    <w:sz w:val="18"/>
                    <w:szCs w:val="18"/>
                  </w:rPr>
                </w:rPrChange>
              </w:rPr>
              <w:t>бенефициар или плательщик</w:t>
            </w:r>
          </w:p>
          <w:p w14:paraId="3E64A509" w14:textId="77777777" w:rsidR="00C3421C" w:rsidRPr="00DF1634" w:rsidRDefault="00C3421C" w:rsidP="00DE2AE3">
            <w:pPr>
              <w:widowControl w:val="0"/>
              <w:spacing w:after="120"/>
              <w:jc w:val="center"/>
              <w:rPr>
                <w:rFonts w:ascii="GHEA Grapalat" w:hAnsi="GHEA Grapalat"/>
                <w:b/>
                <w:sz w:val="18"/>
                <w:szCs w:val="18"/>
                <w:rPrChange w:id="5410" w:author="Hayk-PC" w:date="2024-12-11T02:31:00Z">
                  <w:rPr>
                    <w:rFonts w:ascii="GHEA Grapalat" w:hAnsi="GHEA Grapalat"/>
                    <w:b/>
                    <w:sz w:val="18"/>
                    <w:szCs w:val="18"/>
                  </w:rPr>
                </w:rPrChange>
              </w:rPr>
            </w:pPr>
            <w:r w:rsidRPr="00DF1634">
              <w:rPr>
                <w:rFonts w:ascii="GHEA Grapalat" w:hAnsi="GHEA Grapalat"/>
                <w:b/>
                <w:sz w:val="18"/>
                <w:szCs w:val="18"/>
                <w:rPrChange w:id="5411" w:author="Hayk-PC" w:date="2024-12-11T02:31:00Z">
                  <w:rPr>
                    <w:rFonts w:ascii="GHEA Grapalat" w:hAnsi="GHEA Grapalat"/>
                    <w:b/>
                    <w:sz w:val="18"/>
                    <w:szCs w:val="18"/>
                  </w:rPr>
                </w:rPrChange>
              </w:rPr>
              <w:t>(в связи с процессом закупки)</w:t>
            </w:r>
          </w:p>
        </w:tc>
      </w:tr>
      <w:tr w:rsidR="00B138F3" w:rsidRPr="00DF1634" w14:paraId="52ACB830"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45F078" w14:textId="77777777" w:rsidR="00C3421C" w:rsidRPr="00DF1634" w:rsidRDefault="00C3421C" w:rsidP="00DE2AE3">
            <w:pPr>
              <w:widowControl w:val="0"/>
              <w:spacing w:after="120"/>
              <w:jc w:val="center"/>
              <w:rPr>
                <w:rFonts w:ascii="GHEA Grapalat" w:hAnsi="GHEA Grapalat"/>
                <w:b/>
                <w:sz w:val="18"/>
                <w:szCs w:val="18"/>
                <w:rPrChange w:id="5412" w:author="Hayk-PC" w:date="2024-12-11T02:31:00Z">
                  <w:rPr>
                    <w:rFonts w:ascii="GHEA Grapalat" w:hAnsi="GHEA Grapalat"/>
                    <w:b/>
                    <w:sz w:val="18"/>
                    <w:szCs w:val="18"/>
                  </w:rPr>
                </w:rPrChange>
              </w:rPr>
            </w:pPr>
            <w:r w:rsidRPr="00DF1634">
              <w:rPr>
                <w:rFonts w:ascii="GHEA Grapalat" w:hAnsi="GHEA Grapalat"/>
                <w:b/>
                <w:sz w:val="18"/>
                <w:szCs w:val="18"/>
                <w:rPrChange w:id="5413" w:author="Hayk-PC" w:date="2024-12-11T02:31:00Z">
                  <w:rPr>
                    <w:rFonts w:ascii="GHEA Grapalat" w:hAnsi="GHEA Grapalat"/>
                    <w:b/>
                    <w:sz w:val="18"/>
                    <w:szCs w:val="18"/>
                  </w:rPr>
                </w:rPrChange>
              </w:rPr>
              <w:t>1</w:t>
            </w:r>
          </w:p>
        </w:tc>
        <w:tc>
          <w:tcPr>
            <w:tcW w:w="1938" w:type="dxa"/>
            <w:tcBorders>
              <w:top w:val="single" w:sz="4" w:space="0" w:color="auto"/>
              <w:left w:val="single" w:sz="4" w:space="0" w:color="auto"/>
              <w:bottom w:val="single" w:sz="4" w:space="0" w:color="auto"/>
              <w:right w:val="single" w:sz="4" w:space="0" w:color="auto"/>
            </w:tcBorders>
          </w:tcPr>
          <w:p w14:paraId="232726A1" w14:textId="77777777" w:rsidR="00C3421C" w:rsidRPr="00DF1634" w:rsidRDefault="00C3421C" w:rsidP="00DE2AE3">
            <w:pPr>
              <w:widowControl w:val="0"/>
              <w:spacing w:after="120"/>
              <w:jc w:val="center"/>
              <w:rPr>
                <w:rFonts w:ascii="GHEA Grapalat" w:hAnsi="GHEA Grapalat"/>
                <w:b/>
                <w:sz w:val="18"/>
                <w:szCs w:val="18"/>
                <w:rPrChange w:id="5414" w:author="Hayk-PC" w:date="2024-12-11T02:31:00Z">
                  <w:rPr>
                    <w:rFonts w:ascii="GHEA Grapalat" w:hAnsi="GHEA Grapalat"/>
                    <w:b/>
                    <w:sz w:val="18"/>
                    <w:szCs w:val="18"/>
                  </w:rPr>
                </w:rPrChange>
              </w:rPr>
            </w:pPr>
            <w:r w:rsidRPr="00DF1634">
              <w:rPr>
                <w:rFonts w:ascii="GHEA Grapalat" w:hAnsi="GHEA Grapalat"/>
                <w:b/>
                <w:sz w:val="18"/>
                <w:szCs w:val="18"/>
                <w:rPrChange w:id="5415" w:author="Hayk-PC" w:date="2024-12-11T02:31:00Z">
                  <w:rPr>
                    <w:rFonts w:ascii="GHEA Grapalat" w:hAnsi="GHEA Grapalat"/>
                    <w:b/>
                    <w:sz w:val="18"/>
                    <w:szCs w:val="18"/>
                  </w:rPr>
                </w:rPrChange>
              </w:rPr>
              <w:t>2</w:t>
            </w:r>
          </w:p>
        </w:tc>
        <w:tc>
          <w:tcPr>
            <w:tcW w:w="2050" w:type="dxa"/>
            <w:tcBorders>
              <w:top w:val="single" w:sz="4" w:space="0" w:color="auto"/>
              <w:left w:val="single" w:sz="4" w:space="0" w:color="auto"/>
              <w:bottom w:val="single" w:sz="4" w:space="0" w:color="auto"/>
              <w:right w:val="single" w:sz="4" w:space="0" w:color="auto"/>
            </w:tcBorders>
          </w:tcPr>
          <w:p w14:paraId="3001ABDB" w14:textId="77777777" w:rsidR="00C3421C" w:rsidRPr="00DF1634" w:rsidRDefault="00C3421C" w:rsidP="00DE2AE3">
            <w:pPr>
              <w:widowControl w:val="0"/>
              <w:spacing w:after="120"/>
              <w:jc w:val="center"/>
              <w:rPr>
                <w:rFonts w:ascii="GHEA Grapalat" w:hAnsi="GHEA Grapalat"/>
                <w:b/>
                <w:sz w:val="18"/>
                <w:szCs w:val="18"/>
                <w:rPrChange w:id="5416" w:author="Hayk-PC" w:date="2024-12-11T02:31:00Z">
                  <w:rPr>
                    <w:rFonts w:ascii="GHEA Grapalat" w:hAnsi="GHEA Grapalat"/>
                    <w:b/>
                    <w:sz w:val="18"/>
                    <w:szCs w:val="18"/>
                  </w:rPr>
                </w:rPrChange>
              </w:rPr>
            </w:pPr>
            <w:r w:rsidRPr="00DF1634">
              <w:rPr>
                <w:rFonts w:ascii="GHEA Grapalat" w:hAnsi="GHEA Grapalat"/>
                <w:b/>
                <w:sz w:val="18"/>
                <w:szCs w:val="18"/>
                <w:rPrChange w:id="5417" w:author="Hayk-PC" w:date="2024-12-11T02:31:00Z">
                  <w:rPr>
                    <w:rFonts w:ascii="GHEA Grapalat" w:hAnsi="GHEA Grapalat"/>
                    <w:b/>
                    <w:sz w:val="18"/>
                    <w:szCs w:val="18"/>
                  </w:rPr>
                </w:rPrChange>
              </w:rPr>
              <w:t>3</w:t>
            </w:r>
          </w:p>
        </w:tc>
        <w:tc>
          <w:tcPr>
            <w:tcW w:w="3350" w:type="dxa"/>
            <w:tcBorders>
              <w:top w:val="single" w:sz="4" w:space="0" w:color="auto"/>
              <w:left w:val="single" w:sz="4" w:space="0" w:color="auto"/>
              <w:bottom w:val="single" w:sz="4" w:space="0" w:color="auto"/>
              <w:right w:val="single" w:sz="4" w:space="0" w:color="auto"/>
            </w:tcBorders>
          </w:tcPr>
          <w:p w14:paraId="4B2AC155" w14:textId="77777777" w:rsidR="00C3421C" w:rsidRPr="00DF1634" w:rsidRDefault="00C3421C" w:rsidP="00DE2AE3">
            <w:pPr>
              <w:widowControl w:val="0"/>
              <w:spacing w:after="120"/>
              <w:jc w:val="center"/>
              <w:rPr>
                <w:rFonts w:ascii="GHEA Grapalat" w:hAnsi="GHEA Grapalat"/>
                <w:b/>
                <w:sz w:val="18"/>
                <w:szCs w:val="18"/>
                <w:rPrChange w:id="5418" w:author="Hayk-PC" w:date="2024-12-11T02:31:00Z">
                  <w:rPr>
                    <w:rFonts w:ascii="GHEA Grapalat" w:hAnsi="GHEA Grapalat"/>
                    <w:b/>
                    <w:sz w:val="18"/>
                    <w:szCs w:val="18"/>
                  </w:rPr>
                </w:rPrChange>
              </w:rPr>
            </w:pPr>
            <w:r w:rsidRPr="00DF1634">
              <w:rPr>
                <w:rFonts w:ascii="GHEA Grapalat" w:hAnsi="GHEA Grapalat"/>
                <w:b/>
                <w:sz w:val="18"/>
                <w:szCs w:val="18"/>
                <w:rPrChange w:id="5419" w:author="Hayk-PC" w:date="2024-12-11T02:31:00Z">
                  <w:rPr>
                    <w:rFonts w:ascii="GHEA Grapalat" w:hAnsi="GHEA Grapalat"/>
                    <w:b/>
                    <w:sz w:val="18"/>
                    <w:szCs w:val="18"/>
                  </w:rPr>
                </w:rPrChange>
              </w:rPr>
              <w:t>4</w:t>
            </w:r>
          </w:p>
        </w:tc>
        <w:tc>
          <w:tcPr>
            <w:tcW w:w="2640" w:type="dxa"/>
            <w:tcBorders>
              <w:top w:val="single" w:sz="4" w:space="0" w:color="auto"/>
              <w:left w:val="single" w:sz="4" w:space="0" w:color="auto"/>
              <w:bottom w:val="single" w:sz="4" w:space="0" w:color="auto"/>
              <w:right w:val="single" w:sz="4" w:space="0" w:color="auto"/>
            </w:tcBorders>
          </w:tcPr>
          <w:p w14:paraId="4247AC60" w14:textId="77777777" w:rsidR="00C3421C" w:rsidRPr="00DF1634" w:rsidRDefault="00C3421C" w:rsidP="00DE2AE3">
            <w:pPr>
              <w:widowControl w:val="0"/>
              <w:spacing w:after="120"/>
              <w:jc w:val="center"/>
              <w:rPr>
                <w:rFonts w:ascii="GHEA Grapalat" w:hAnsi="GHEA Grapalat"/>
                <w:b/>
                <w:sz w:val="18"/>
                <w:szCs w:val="18"/>
                <w:rPrChange w:id="5420" w:author="Hayk-PC" w:date="2024-12-11T02:31:00Z">
                  <w:rPr>
                    <w:rFonts w:ascii="GHEA Grapalat" w:hAnsi="GHEA Grapalat"/>
                    <w:b/>
                    <w:sz w:val="18"/>
                    <w:szCs w:val="18"/>
                  </w:rPr>
                </w:rPrChange>
              </w:rPr>
            </w:pPr>
            <w:r w:rsidRPr="00DF1634">
              <w:rPr>
                <w:rFonts w:ascii="GHEA Grapalat" w:hAnsi="GHEA Grapalat"/>
                <w:b/>
                <w:sz w:val="18"/>
                <w:szCs w:val="18"/>
                <w:rPrChange w:id="5421" w:author="Hayk-PC" w:date="2024-12-11T02:31:00Z">
                  <w:rPr>
                    <w:rFonts w:ascii="GHEA Grapalat" w:hAnsi="GHEA Grapalat"/>
                    <w:b/>
                    <w:sz w:val="18"/>
                    <w:szCs w:val="18"/>
                  </w:rPr>
                </w:rPrChange>
              </w:rPr>
              <w:t>5</w:t>
            </w:r>
          </w:p>
        </w:tc>
      </w:tr>
      <w:tr w:rsidR="00B138F3" w:rsidRPr="00DF1634" w14:paraId="0247810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22F70F" w14:textId="77777777" w:rsidR="00C3421C" w:rsidRPr="00DF1634" w:rsidRDefault="00C3421C" w:rsidP="00DE2AE3">
            <w:pPr>
              <w:widowControl w:val="0"/>
              <w:spacing w:after="120"/>
              <w:jc w:val="center"/>
              <w:rPr>
                <w:rFonts w:ascii="GHEA Grapalat" w:hAnsi="GHEA Grapalat"/>
                <w:sz w:val="18"/>
                <w:szCs w:val="18"/>
                <w:rPrChange w:id="5422" w:author="Hayk-PC" w:date="2024-12-11T02:31:00Z">
                  <w:rPr>
                    <w:rFonts w:ascii="GHEA Grapalat" w:hAnsi="GHEA Grapalat"/>
                    <w:sz w:val="18"/>
                    <w:szCs w:val="18"/>
                  </w:rPr>
                </w:rPrChange>
              </w:rPr>
            </w:pPr>
            <w:r w:rsidRPr="00DF1634">
              <w:rPr>
                <w:rFonts w:ascii="GHEA Grapalat" w:hAnsi="GHEA Grapalat"/>
                <w:sz w:val="18"/>
                <w:szCs w:val="18"/>
                <w:rPrChange w:id="5423" w:author="Hayk-PC" w:date="2024-12-11T02:31:00Z">
                  <w:rPr>
                    <w:rFonts w:ascii="GHEA Grapalat" w:hAnsi="GHEA Grapalat"/>
                    <w:sz w:val="18"/>
                    <w:szCs w:val="18"/>
                  </w:rPr>
                </w:rPrChange>
              </w:rPr>
              <w:t>1.</w:t>
            </w:r>
          </w:p>
        </w:tc>
        <w:tc>
          <w:tcPr>
            <w:tcW w:w="1938" w:type="dxa"/>
            <w:tcBorders>
              <w:top w:val="single" w:sz="4" w:space="0" w:color="auto"/>
              <w:left w:val="single" w:sz="4" w:space="0" w:color="auto"/>
              <w:bottom w:val="single" w:sz="4" w:space="0" w:color="auto"/>
              <w:right w:val="single" w:sz="4" w:space="0" w:color="auto"/>
            </w:tcBorders>
          </w:tcPr>
          <w:p w14:paraId="236CCA53" w14:textId="77777777" w:rsidR="00C3421C" w:rsidRPr="00DF1634" w:rsidRDefault="00C3421C" w:rsidP="00DE2AE3">
            <w:pPr>
              <w:widowControl w:val="0"/>
              <w:spacing w:after="120"/>
              <w:jc w:val="center"/>
              <w:rPr>
                <w:rFonts w:ascii="GHEA Grapalat" w:hAnsi="GHEA Grapalat"/>
                <w:sz w:val="18"/>
                <w:szCs w:val="18"/>
                <w:rPrChange w:id="5424" w:author="Hayk-PC" w:date="2024-12-11T02:31:00Z">
                  <w:rPr>
                    <w:rFonts w:ascii="GHEA Grapalat" w:hAnsi="GHEA Grapalat"/>
                    <w:sz w:val="18"/>
                    <w:szCs w:val="18"/>
                  </w:rPr>
                </w:rPrChange>
              </w:rPr>
            </w:pPr>
            <w:r w:rsidRPr="00DF1634">
              <w:rPr>
                <w:rFonts w:ascii="GHEA Grapalat" w:hAnsi="GHEA Grapalat"/>
                <w:sz w:val="18"/>
                <w:szCs w:val="18"/>
                <w:rPrChange w:id="5425" w:author="Hayk-PC" w:date="2024-12-11T02:31:00Z">
                  <w:rPr>
                    <w:rFonts w:ascii="GHEA Grapalat" w:hAnsi="GHEA Grapalat"/>
                    <w:sz w:val="18"/>
                    <w:szCs w:val="18"/>
                  </w:rPr>
                </w:rPrChange>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1F9A9DC2" w14:textId="77777777" w:rsidR="00C3421C" w:rsidRPr="00DF1634" w:rsidRDefault="00C3421C" w:rsidP="00DE2AE3">
            <w:pPr>
              <w:widowControl w:val="0"/>
              <w:spacing w:after="120"/>
              <w:jc w:val="center"/>
              <w:rPr>
                <w:rFonts w:ascii="GHEA Grapalat" w:hAnsi="GHEA Grapalat"/>
                <w:sz w:val="18"/>
                <w:szCs w:val="18"/>
                <w:rPrChange w:id="5426" w:author="Hayk-PC" w:date="2024-12-11T02:31:00Z">
                  <w:rPr>
                    <w:rFonts w:ascii="GHEA Grapalat" w:hAnsi="GHEA Grapalat"/>
                    <w:sz w:val="18"/>
                    <w:szCs w:val="18"/>
                  </w:rPr>
                </w:rPrChange>
              </w:rPr>
            </w:pPr>
            <w:r w:rsidRPr="00DF1634">
              <w:rPr>
                <w:rFonts w:ascii="GHEA Grapalat" w:hAnsi="GHEA Grapalat"/>
                <w:sz w:val="18"/>
                <w:szCs w:val="18"/>
                <w:rPrChange w:id="5427" w:author="Hayk-PC" w:date="2024-12-11T02:31: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A2D985" w14:textId="77777777" w:rsidR="00C3421C" w:rsidRPr="00DF1634" w:rsidRDefault="00C3421C" w:rsidP="00DE2AE3">
            <w:pPr>
              <w:widowControl w:val="0"/>
              <w:spacing w:after="120"/>
              <w:jc w:val="center"/>
              <w:rPr>
                <w:rFonts w:ascii="GHEA Grapalat" w:hAnsi="GHEA Grapalat"/>
                <w:sz w:val="18"/>
                <w:szCs w:val="18"/>
                <w:rPrChange w:id="5428" w:author="Hayk-PC" w:date="2024-12-11T02:31:00Z">
                  <w:rPr>
                    <w:rFonts w:ascii="GHEA Grapalat" w:hAnsi="GHEA Grapalat"/>
                    <w:sz w:val="18"/>
                    <w:szCs w:val="18"/>
                  </w:rPr>
                </w:rPrChange>
              </w:rPr>
            </w:pPr>
            <w:r w:rsidRPr="00DF1634">
              <w:rPr>
                <w:rFonts w:ascii="GHEA Grapalat" w:hAnsi="GHEA Grapalat"/>
                <w:sz w:val="18"/>
                <w:szCs w:val="18"/>
                <w:rPrChange w:id="5429" w:author="Hayk-PC" w:date="2024-12-11T02:31:00Z">
                  <w:rPr>
                    <w:rFonts w:ascii="GHEA Grapalat" w:hAnsi="GHEA Grapalat"/>
                    <w:sz w:val="18"/>
                    <w:szCs w:val="18"/>
                  </w:rPr>
                </w:rPrChange>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77F8614" w14:textId="77777777" w:rsidR="00C3421C" w:rsidRPr="00DF1634" w:rsidRDefault="00C3421C" w:rsidP="00DE2AE3">
            <w:pPr>
              <w:widowControl w:val="0"/>
              <w:spacing w:after="120"/>
              <w:jc w:val="center"/>
              <w:rPr>
                <w:rFonts w:ascii="GHEA Grapalat" w:hAnsi="GHEA Grapalat"/>
                <w:sz w:val="18"/>
                <w:szCs w:val="18"/>
                <w:rPrChange w:id="5430" w:author="Hayk-PC" w:date="2024-12-11T02:31:00Z">
                  <w:rPr>
                    <w:rFonts w:ascii="GHEA Grapalat" w:hAnsi="GHEA Grapalat"/>
                    <w:sz w:val="18"/>
                    <w:szCs w:val="18"/>
                  </w:rPr>
                </w:rPrChange>
              </w:rPr>
            </w:pPr>
            <w:r w:rsidRPr="00DF1634">
              <w:rPr>
                <w:rFonts w:ascii="GHEA Grapalat" w:hAnsi="GHEA Grapalat"/>
                <w:sz w:val="18"/>
                <w:szCs w:val="18"/>
                <w:rPrChange w:id="5431" w:author="Hayk-PC" w:date="2024-12-11T02:31:00Z">
                  <w:rPr>
                    <w:rFonts w:ascii="GHEA Grapalat" w:hAnsi="GHEA Grapalat"/>
                    <w:sz w:val="18"/>
                    <w:szCs w:val="18"/>
                  </w:rPr>
                </w:rPrChange>
              </w:rPr>
              <w:t>на документе заранее заполнено "Платежное требование"</w:t>
            </w:r>
          </w:p>
        </w:tc>
      </w:tr>
      <w:tr w:rsidR="00B138F3" w:rsidRPr="00DF1634" w14:paraId="40CB99E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2E12F6" w14:textId="77777777" w:rsidR="00C3421C" w:rsidRPr="00DF1634" w:rsidRDefault="00C3421C" w:rsidP="00DE2AE3">
            <w:pPr>
              <w:widowControl w:val="0"/>
              <w:spacing w:after="120"/>
              <w:jc w:val="center"/>
              <w:rPr>
                <w:rFonts w:ascii="GHEA Grapalat" w:hAnsi="GHEA Grapalat"/>
                <w:sz w:val="18"/>
                <w:szCs w:val="18"/>
                <w:rPrChange w:id="5432" w:author="Hayk-PC" w:date="2024-12-11T02:31:00Z">
                  <w:rPr>
                    <w:rFonts w:ascii="GHEA Grapalat" w:hAnsi="GHEA Grapalat"/>
                    <w:sz w:val="18"/>
                    <w:szCs w:val="18"/>
                  </w:rPr>
                </w:rPrChange>
              </w:rPr>
            </w:pPr>
            <w:r w:rsidRPr="00DF1634">
              <w:rPr>
                <w:rFonts w:ascii="GHEA Grapalat" w:hAnsi="GHEA Grapalat"/>
                <w:sz w:val="18"/>
                <w:szCs w:val="18"/>
                <w:rPrChange w:id="5433" w:author="Hayk-PC" w:date="2024-12-11T02:31:00Z">
                  <w:rPr>
                    <w:rFonts w:ascii="GHEA Grapalat" w:hAnsi="GHEA Grapalat"/>
                    <w:sz w:val="18"/>
                    <w:szCs w:val="18"/>
                  </w:rPr>
                </w:rPrChange>
              </w:rPr>
              <w:t>2.</w:t>
            </w:r>
          </w:p>
        </w:tc>
        <w:tc>
          <w:tcPr>
            <w:tcW w:w="1938" w:type="dxa"/>
            <w:tcBorders>
              <w:top w:val="single" w:sz="4" w:space="0" w:color="auto"/>
              <w:left w:val="single" w:sz="4" w:space="0" w:color="auto"/>
              <w:bottom w:val="single" w:sz="4" w:space="0" w:color="auto"/>
              <w:right w:val="single" w:sz="4" w:space="0" w:color="auto"/>
            </w:tcBorders>
          </w:tcPr>
          <w:p w14:paraId="5E9A0EEE" w14:textId="77777777" w:rsidR="00C3421C" w:rsidRPr="00DF1634" w:rsidRDefault="00C3421C" w:rsidP="00DE2AE3">
            <w:pPr>
              <w:widowControl w:val="0"/>
              <w:spacing w:after="120"/>
              <w:jc w:val="both"/>
              <w:rPr>
                <w:rFonts w:ascii="GHEA Grapalat" w:hAnsi="GHEA Grapalat"/>
                <w:sz w:val="18"/>
                <w:szCs w:val="18"/>
                <w:rPrChange w:id="5434" w:author="Hayk-PC" w:date="2024-12-11T02:31:00Z">
                  <w:rPr>
                    <w:rFonts w:ascii="GHEA Grapalat" w:hAnsi="GHEA Grapalat"/>
                    <w:sz w:val="18"/>
                    <w:szCs w:val="18"/>
                  </w:rPr>
                </w:rPrChange>
              </w:rPr>
            </w:pPr>
            <w:r w:rsidRPr="00DF1634">
              <w:rPr>
                <w:rFonts w:ascii="GHEA Grapalat" w:hAnsi="GHEA Grapalat"/>
                <w:sz w:val="18"/>
                <w:szCs w:val="18"/>
                <w:rPrChange w:id="5435" w:author="Hayk-PC" w:date="2024-12-11T02:31:00Z">
                  <w:rPr>
                    <w:rFonts w:ascii="GHEA Grapalat" w:hAnsi="GHEA Grapalat"/>
                    <w:sz w:val="18"/>
                    <w:szCs w:val="18"/>
                  </w:rPr>
                </w:rPrChange>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573BADB2" w14:textId="77777777" w:rsidR="00C3421C" w:rsidRPr="00DF1634" w:rsidRDefault="00C3421C" w:rsidP="00DE2AE3">
            <w:pPr>
              <w:widowControl w:val="0"/>
              <w:spacing w:after="120"/>
              <w:jc w:val="center"/>
              <w:rPr>
                <w:rFonts w:ascii="GHEA Grapalat" w:hAnsi="GHEA Grapalat"/>
                <w:sz w:val="18"/>
                <w:szCs w:val="18"/>
                <w:rPrChange w:id="5436" w:author="Hayk-PC" w:date="2024-12-11T02:31:00Z">
                  <w:rPr>
                    <w:rFonts w:ascii="GHEA Grapalat" w:hAnsi="GHEA Grapalat"/>
                    <w:sz w:val="18"/>
                    <w:szCs w:val="18"/>
                  </w:rPr>
                </w:rPrChange>
              </w:rPr>
            </w:pPr>
            <w:r w:rsidRPr="00DF1634">
              <w:rPr>
                <w:rFonts w:ascii="GHEA Grapalat" w:hAnsi="GHEA Grapalat"/>
                <w:sz w:val="18"/>
                <w:szCs w:val="18"/>
                <w:rPrChange w:id="5437" w:author="Hayk-PC" w:date="2024-12-11T02:31: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837024" w14:textId="77777777" w:rsidR="00C3421C" w:rsidRPr="00DF1634" w:rsidRDefault="00C3421C" w:rsidP="00DE2AE3">
            <w:pPr>
              <w:widowControl w:val="0"/>
              <w:spacing w:after="120"/>
              <w:jc w:val="center"/>
              <w:rPr>
                <w:rFonts w:ascii="GHEA Grapalat" w:hAnsi="GHEA Grapalat"/>
                <w:sz w:val="18"/>
                <w:szCs w:val="18"/>
                <w:rPrChange w:id="5438" w:author="Hayk-PC" w:date="2024-12-11T02:31:00Z">
                  <w:rPr>
                    <w:rFonts w:ascii="GHEA Grapalat" w:hAnsi="GHEA Grapalat"/>
                    <w:sz w:val="18"/>
                    <w:szCs w:val="18"/>
                  </w:rPr>
                </w:rPrChange>
              </w:rPr>
            </w:pPr>
            <w:r w:rsidRPr="00DF1634">
              <w:rPr>
                <w:rFonts w:ascii="GHEA Grapalat" w:hAnsi="GHEA Grapalat"/>
                <w:sz w:val="18"/>
                <w:szCs w:val="18"/>
                <w:rPrChange w:id="5439" w:author="Hayk-PC" w:date="2024-12-11T02:31:00Z">
                  <w:rPr>
                    <w:rFonts w:ascii="GHEA Grapalat" w:hAnsi="GHEA Grapalat"/>
                    <w:sz w:val="18"/>
                    <w:szCs w:val="18"/>
                  </w:rPr>
                </w:rPrChange>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871CCD2" w14:textId="77777777" w:rsidR="00C3421C" w:rsidRPr="00DF1634" w:rsidRDefault="00C3421C" w:rsidP="00DE2AE3">
            <w:pPr>
              <w:widowControl w:val="0"/>
              <w:spacing w:after="120"/>
              <w:jc w:val="center"/>
              <w:rPr>
                <w:rFonts w:ascii="GHEA Grapalat" w:hAnsi="GHEA Grapalat"/>
                <w:sz w:val="18"/>
                <w:szCs w:val="18"/>
                <w:rPrChange w:id="5440" w:author="Hayk-PC" w:date="2024-12-11T02:31:00Z">
                  <w:rPr>
                    <w:rFonts w:ascii="GHEA Grapalat" w:hAnsi="GHEA Grapalat"/>
                    <w:sz w:val="18"/>
                    <w:szCs w:val="18"/>
                  </w:rPr>
                </w:rPrChange>
              </w:rPr>
            </w:pPr>
            <w:r w:rsidRPr="00DF1634">
              <w:rPr>
                <w:rFonts w:ascii="GHEA Grapalat" w:hAnsi="GHEA Grapalat"/>
                <w:sz w:val="18"/>
                <w:szCs w:val="18"/>
                <w:rPrChange w:id="5441" w:author="Hayk-PC" w:date="2024-12-11T02:31:00Z">
                  <w:rPr>
                    <w:rFonts w:ascii="GHEA Grapalat" w:hAnsi="GHEA Grapalat"/>
                    <w:sz w:val="18"/>
                    <w:szCs w:val="18"/>
                  </w:rPr>
                </w:rPrChange>
              </w:rPr>
              <w:t>заполняется бенефициаром при представлении платежного требования в банк плательщика</w:t>
            </w:r>
          </w:p>
        </w:tc>
      </w:tr>
      <w:tr w:rsidR="00B138F3" w:rsidRPr="00DF1634" w14:paraId="01F6803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DB6E35" w14:textId="77777777" w:rsidR="00C3421C" w:rsidRPr="00DF1634" w:rsidRDefault="00C3421C" w:rsidP="00DE2AE3">
            <w:pPr>
              <w:widowControl w:val="0"/>
              <w:spacing w:after="120"/>
              <w:jc w:val="center"/>
              <w:rPr>
                <w:rFonts w:ascii="GHEA Grapalat" w:hAnsi="GHEA Grapalat"/>
                <w:sz w:val="18"/>
                <w:szCs w:val="18"/>
                <w:rPrChange w:id="5442" w:author="Hayk-PC" w:date="2024-12-11T02:31:00Z">
                  <w:rPr>
                    <w:rFonts w:ascii="GHEA Grapalat" w:hAnsi="GHEA Grapalat"/>
                    <w:sz w:val="18"/>
                    <w:szCs w:val="18"/>
                  </w:rPr>
                </w:rPrChange>
              </w:rPr>
            </w:pPr>
            <w:r w:rsidRPr="00DF1634">
              <w:rPr>
                <w:rFonts w:ascii="GHEA Grapalat" w:hAnsi="GHEA Grapalat"/>
                <w:sz w:val="18"/>
                <w:szCs w:val="18"/>
                <w:rPrChange w:id="5443" w:author="Hayk-PC" w:date="2024-12-11T02:31:00Z">
                  <w:rPr>
                    <w:rFonts w:ascii="GHEA Grapalat" w:hAnsi="GHEA Grapalat"/>
                    <w:sz w:val="18"/>
                    <w:szCs w:val="18"/>
                  </w:rPr>
                </w:rPrChange>
              </w:rPr>
              <w:t>3.</w:t>
            </w:r>
          </w:p>
        </w:tc>
        <w:tc>
          <w:tcPr>
            <w:tcW w:w="1938" w:type="dxa"/>
            <w:tcBorders>
              <w:top w:val="single" w:sz="4" w:space="0" w:color="auto"/>
              <w:left w:val="single" w:sz="4" w:space="0" w:color="auto"/>
              <w:bottom w:val="single" w:sz="4" w:space="0" w:color="auto"/>
              <w:right w:val="single" w:sz="4" w:space="0" w:color="auto"/>
            </w:tcBorders>
          </w:tcPr>
          <w:p w14:paraId="461FD1CD" w14:textId="77777777" w:rsidR="00C3421C" w:rsidRPr="00DF1634" w:rsidRDefault="00C3421C" w:rsidP="00DE2AE3">
            <w:pPr>
              <w:widowControl w:val="0"/>
              <w:spacing w:after="120"/>
              <w:jc w:val="both"/>
              <w:rPr>
                <w:rFonts w:ascii="GHEA Grapalat" w:hAnsi="GHEA Grapalat"/>
                <w:sz w:val="18"/>
                <w:szCs w:val="18"/>
                <w:rPrChange w:id="5444" w:author="Hayk-PC" w:date="2024-12-11T02:31:00Z">
                  <w:rPr>
                    <w:rFonts w:ascii="GHEA Grapalat" w:hAnsi="GHEA Grapalat"/>
                    <w:sz w:val="18"/>
                    <w:szCs w:val="18"/>
                  </w:rPr>
                </w:rPrChange>
              </w:rPr>
            </w:pPr>
            <w:r w:rsidRPr="00DF1634">
              <w:rPr>
                <w:rFonts w:ascii="GHEA Grapalat" w:hAnsi="GHEA Grapalat"/>
                <w:sz w:val="18"/>
                <w:szCs w:val="18"/>
                <w:rPrChange w:id="5445" w:author="Hayk-PC" w:date="2024-12-11T02:31:00Z">
                  <w:rPr>
                    <w:rFonts w:ascii="GHEA Grapalat" w:hAnsi="GHEA Grapalat"/>
                    <w:sz w:val="18"/>
                    <w:szCs w:val="18"/>
                  </w:rPr>
                </w:rPrChange>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4DC08A8D" w14:textId="77777777" w:rsidR="00C3421C" w:rsidRPr="00DF1634" w:rsidRDefault="00C3421C" w:rsidP="00DE2AE3">
            <w:pPr>
              <w:widowControl w:val="0"/>
              <w:spacing w:after="120"/>
              <w:jc w:val="center"/>
              <w:rPr>
                <w:rFonts w:ascii="GHEA Grapalat" w:hAnsi="GHEA Grapalat"/>
                <w:sz w:val="18"/>
                <w:szCs w:val="18"/>
                <w:rPrChange w:id="5446" w:author="Hayk-PC" w:date="2024-12-11T02:31:00Z">
                  <w:rPr>
                    <w:rFonts w:ascii="GHEA Grapalat" w:hAnsi="GHEA Grapalat"/>
                    <w:sz w:val="18"/>
                    <w:szCs w:val="18"/>
                  </w:rPr>
                </w:rPrChange>
              </w:rPr>
            </w:pPr>
            <w:r w:rsidRPr="00DF1634">
              <w:rPr>
                <w:rFonts w:ascii="GHEA Grapalat" w:hAnsi="GHEA Grapalat"/>
                <w:sz w:val="18"/>
                <w:szCs w:val="18"/>
                <w:rPrChange w:id="5447" w:author="Hayk-PC" w:date="2024-12-11T02:31: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901E55" w14:textId="77777777" w:rsidR="00C3421C" w:rsidRPr="00DF1634" w:rsidRDefault="00C3421C" w:rsidP="00DE2AE3">
            <w:pPr>
              <w:widowControl w:val="0"/>
              <w:spacing w:after="120"/>
              <w:jc w:val="center"/>
              <w:rPr>
                <w:rFonts w:ascii="GHEA Grapalat" w:hAnsi="GHEA Grapalat"/>
                <w:sz w:val="18"/>
                <w:szCs w:val="18"/>
                <w:rPrChange w:id="5448" w:author="Hayk-PC" w:date="2024-12-11T02:31:00Z">
                  <w:rPr>
                    <w:rFonts w:ascii="GHEA Grapalat" w:hAnsi="GHEA Grapalat"/>
                    <w:sz w:val="18"/>
                    <w:szCs w:val="18"/>
                  </w:rPr>
                </w:rPrChange>
              </w:rPr>
            </w:pPr>
            <w:r w:rsidRPr="00DF1634">
              <w:rPr>
                <w:rFonts w:ascii="GHEA Grapalat" w:hAnsi="GHEA Grapalat"/>
                <w:sz w:val="18"/>
                <w:szCs w:val="18"/>
                <w:rPrChange w:id="5449" w:author="Hayk-PC" w:date="2024-12-11T02:31:00Z">
                  <w:rPr>
                    <w:rFonts w:ascii="GHEA Grapalat" w:hAnsi="GHEA Grapalat"/>
                    <w:sz w:val="18"/>
                    <w:szCs w:val="18"/>
                  </w:rPr>
                </w:rPrChange>
              </w:rPr>
              <w:t>обязательно</w:t>
            </w:r>
          </w:p>
          <w:p w14:paraId="29E89E4A" w14:textId="77777777" w:rsidR="00C3421C" w:rsidRPr="00DF1634" w:rsidRDefault="00C3421C" w:rsidP="00DE2AE3">
            <w:pPr>
              <w:widowControl w:val="0"/>
              <w:spacing w:after="120"/>
              <w:jc w:val="center"/>
              <w:rPr>
                <w:rFonts w:ascii="GHEA Grapalat" w:hAnsi="GHEA Grapalat"/>
                <w:sz w:val="18"/>
                <w:szCs w:val="18"/>
                <w:rPrChange w:id="5450" w:author="Hayk-PC" w:date="2024-12-11T02:31:00Z">
                  <w:rPr>
                    <w:rFonts w:ascii="GHEA Grapalat" w:hAnsi="GHEA Grapalat"/>
                    <w:sz w:val="18"/>
                    <w:szCs w:val="18"/>
                  </w:rPr>
                </w:rPrChange>
              </w:rPr>
            </w:pPr>
          </w:p>
        </w:tc>
        <w:tc>
          <w:tcPr>
            <w:tcW w:w="2640" w:type="dxa"/>
            <w:tcBorders>
              <w:top w:val="single" w:sz="4" w:space="0" w:color="auto"/>
              <w:left w:val="single" w:sz="4" w:space="0" w:color="auto"/>
              <w:bottom w:val="single" w:sz="4" w:space="0" w:color="auto"/>
              <w:right w:val="single" w:sz="4" w:space="0" w:color="auto"/>
            </w:tcBorders>
          </w:tcPr>
          <w:p w14:paraId="5C0D36A7" w14:textId="77777777" w:rsidR="00C3421C" w:rsidRPr="00DF1634" w:rsidRDefault="00C3421C" w:rsidP="00DE2AE3">
            <w:pPr>
              <w:widowControl w:val="0"/>
              <w:spacing w:after="120"/>
              <w:jc w:val="center"/>
              <w:rPr>
                <w:rFonts w:ascii="GHEA Grapalat" w:hAnsi="GHEA Grapalat"/>
                <w:sz w:val="18"/>
                <w:szCs w:val="18"/>
                <w:rPrChange w:id="5451" w:author="Hayk-PC" w:date="2024-12-11T02:31:00Z">
                  <w:rPr>
                    <w:rFonts w:ascii="GHEA Grapalat" w:hAnsi="GHEA Grapalat"/>
                    <w:sz w:val="18"/>
                    <w:szCs w:val="18"/>
                  </w:rPr>
                </w:rPrChange>
              </w:rPr>
            </w:pPr>
            <w:r w:rsidRPr="00DF1634">
              <w:rPr>
                <w:rFonts w:ascii="GHEA Grapalat" w:hAnsi="GHEA Grapalat"/>
                <w:sz w:val="18"/>
                <w:szCs w:val="18"/>
                <w:rPrChange w:id="5452" w:author="Hayk-PC" w:date="2024-12-11T02:31:00Z">
                  <w:rPr>
                    <w:rFonts w:ascii="GHEA Grapalat" w:hAnsi="GHEA Grapalat"/>
                    <w:sz w:val="18"/>
                    <w:szCs w:val="18"/>
                  </w:rPr>
                </w:rPrChange>
              </w:rPr>
              <w:t xml:space="preserve">заполняется бенефициаром в день представления платежного требования в банк плательщика </w:t>
            </w:r>
          </w:p>
        </w:tc>
      </w:tr>
      <w:tr w:rsidR="00B138F3" w:rsidRPr="00DF1634" w14:paraId="587D7BA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A22FEC" w14:textId="77777777" w:rsidR="00C3421C" w:rsidRPr="00DF1634" w:rsidRDefault="00C3421C" w:rsidP="00DE2AE3">
            <w:pPr>
              <w:widowControl w:val="0"/>
              <w:spacing w:after="120"/>
              <w:jc w:val="center"/>
              <w:rPr>
                <w:rFonts w:ascii="GHEA Grapalat" w:hAnsi="GHEA Grapalat"/>
                <w:sz w:val="18"/>
                <w:szCs w:val="18"/>
                <w:rPrChange w:id="5453" w:author="Hayk-PC" w:date="2024-12-11T02:31:00Z">
                  <w:rPr>
                    <w:rFonts w:ascii="GHEA Grapalat" w:hAnsi="GHEA Grapalat"/>
                    <w:sz w:val="18"/>
                    <w:szCs w:val="18"/>
                  </w:rPr>
                </w:rPrChange>
              </w:rPr>
            </w:pPr>
            <w:r w:rsidRPr="00DF1634">
              <w:rPr>
                <w:rFonts w:ascii="GHEA Grapalat" w:hAnsi="GHEA Grapalat"/>
                <w:sz w:val="18"/>
                <w:szCs w:val="18"/>
                <w:rPrChange w:id="5454" w:author="Hayk-PC" w:date="2024-12-11T02:31:00Z">
                  <w:rPr>
                    <w:rFonts w:ascii="GHEA Grapalat" w:hAnsi="GHEA Grapalat"/>
                    <w:sz w:val="18"/>
                    <w:szCs w:val="18"/>
                  </w:rPr>
                </w:rPrChange>
              </w:rPr>
              <w:t>4.</w:t>
            </w:r>
          </w:p>
        </w:tc>
        <w:tc>
          <w:tcPr>
            <w:tcW w:w="1938" w:type="dxa"/>
            <w:tcBorders>
              <w:top w:val="single" w:sz="4" w:space="0" w:color="auto"/>
              <w:left w:val="single" w:sz="4" w:space="0" w:color="auto"/>
              <w:bottom w:val="single" w:sz="4" w:space="0" w:color="auto"/>
              <w:right w:val="single" w:sz="4" w:space="0" w:color="auto"/>
            </w:tcBorders>
          </w:tcPr>
          <w:p w14:paraId="31155E6F" w14:textId="77777777" w:rsidR="00C3421C" w:rsidRPr="00DF1634" w:rsidRDefault="00C3421C" w:rsidP="00DE2AE3">
            <w:pPr>
              <w:widowControl w:val="0"/>
              <w:spacing w:after="120"/>
              <w:jc w:val="both"/>
              <w:rPr>
                <w:rFonts w:ascii="GHEA Grapalat" w:hAnsi="GHEA Grapalat"/>
                <w:sz w:val="18"/>
                <w:szCs w:val="18"/>
                <w:rPrChange w:id="5455" w:author="Hayk-PC" w:date="2024-12-11T02:31:00Z">
                  <w:rPr>
                    <w:rFonts w:ascii="GHEA Grapalat" w:hAnsi="GHEA Grapalat"/>
                    <w:sz w:val="18"/>
                    <w:szCs w:val="18"/>
                  </w:rPr>
                </w:rPrChange>
              </w:rPr>
            </w:pPr>
            <w:r w:rsidRPr="00DF1634">
              <w:rPr>
                <w:rFonts w:ascii="GHEA Grapalat" w:hAnsi="GHEA Grapalat"/>
                <w:sz w:val="18"/>
                <w:szCs w:val="18"/>
                <w:rPrChange w:id="5456" w:author="Hayk-PC" w:date="2024-12-11T02:31:00Z">
                  <w:rPr>
                    <w:rFonts w:ascii="GHEA Grapalat" w:hAnsi="GHEA Grapalat"/>
                    <w:sz w:val="18"/>
                    <w:szCs w:val="18"/>
                  </w:rPr>
                </w:rPrChange>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BD48FCF" w14:textId="77777777" w:rsidR="00C3421C" w:rsidRPr="00DF1634" w:rsidRDefault="00C3421C" w:rsidP="00DE2AE3">
            <w:pPr>
              <w:widowControl w:val="0"/>
              <w:spacing w:after="120"/>
              <w:jc w:val="center"/>
              <w:rPr>
                <w:rFonts w:ascii="GHEA Grapalat" w:hAnsi="GHEA Grapalat"/>
                <w:sz w:val="18"/>
                <w:szCs w:val="18"/>
                <w:rPrChange w:id="5457" w:author="Hayk-PC" w:date="2024-12-11T02:31:00Z">
                  <w:rPr>
                    <w:rFonts w:ascii="GHEA Grapalat" w:hAnsi="GHEA Grapalat"/>
                    <w:sz w:val="18"/>
                    <w:szCs w:val="18"/>
                  </w:rPr>
                </w:rPrChange>
              </w:rPr>
            </w:pPr>
            <w:r w:rsidRPr="00DF1634">
              <w:rPr>
                <w:rFonts w:ascii="GHEA Grapalat" w:hAnsi="GHEA Grapalat"/>
                <w:sz w:val="18"/>
                <w:szCs w:val="18"/>
                <w:rPrChange w:id="5458" w:author="Hayk-PC" w:date="2024-12-11T02:31: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9DB69D" w14:textId="77777777" w:rsidR="00C3421C" w:rsidRPr="00DF1634" w:rsidRDefault="00C3421C" w:rsidP="00DE2AE3">
            <w:pPr>
              <w:widowControl w:val="0"/>
              <w:spacing w:after="120"/>
              <w:jc w:val="center"/>
              <w:rPr>
                <w:rFonts w:ascii="GHEA Grapalat" w:hAnsi="GHEA Grapalat"/>
                <w:sz w:val="18"/>
                <w:szCs w:val="18"/>
                <w:rPrChange w:id="5459" w:author="Hayk-PC" w:date="2024-12-11T02:31:00Z">
                  <w:rPr>
                    <w:rFonts w:ascii="GHEA Grapalat" w:hAnsi="GHEA Grapalat"/>
                    <w:sz w:val="18"/>
                    <w:szCs w:val="18"/>
                  </w:rPr>
                </w:rPrChange>
              </w:rPr>
            </w:pPr>
            <w:r w:rsidRPr="00DF1634">
              <w:rPr>
                <w:rFonts w:ascii="GHEA Grapalat" w:hAnsi="GHEA Grapalat"/>
                <w:sz w:val="18"/>
                <w:szCs w:val="18"/>
                <w:rPrChange w:id="5460" w:author="Hayk-PC" w:date="2024-12-11T02:31:00Z">
                  <w:rPr>
                    <w:rFonts w:ascii="GHEA Grapalat" w:hAnsi="GHEA Grapalat"/>
                    <w:sz w:val="18"/>
                    <w:szCs w:val="18"/>
                  </w:rPr>
                </w:rPrChange>
              </w:rPr>
              <w:t>обязательно</w:t>
            </w:r>
          </w:p>
          <w:p w14:paraId="71738AA3" w14:textId="77777777" w:rsidR="00C3421C" w:rsidRPr="00DF1634" w:rsidRDefault="00C3421C" w:rsidP="00DE2AE3">
            <w:pPr>
              <w:widowControl w:val="0"/>
              <w:spacing w:after="120"/>
              <w:jc w:val="center"/>
              <w:rPr>
                <w:rFonts w:ascii="GHEA Grapalat" w:hAnsi="GHEA Grapalat"/>
                <w:sz w:val="18"/>
                <w:szCs w:val="18"/>
                <w:rPrChange w:id="5461" w:author="Hayk-PC" w:date="2024-12-11T02:31:00Z">
                  <w:rPr>
                    <w:rFonts w:ascii="GHEA Grapalat" w:hAnsi="GHEA Grapalat"/>
                    <w:sz w:val="18"/>
                    <w:szCs w:val="18"/>
                  </w:rPr>
                </w:rPrChange>
              </w:rPr>
            </w:pPr>
            <w:r w:rsidRPr="00DF1634">
              <w:rPr>
                <w:rFonts w:ascii="GHEA Grapalat" w:hAnsi="GHEA Grapalat"/>
                <w:sz w:val="18"/>
                <w:szCs w:val="18"/>
                <w:rPrChange w:id="5462" w:author="Hayk-PC" w:date="2024-12-11T02:31:00Z">
                  <w:rPr>
                    <w:rFonts w:ascii="GHEA Grapalat" w:hAnsi="GHEA Grapalat"/>
                    <w:sz w:val="18"/>
                    <w:szCs w:val="18"/>
                  </w:rPr>
                </w:rPrChange>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789A74BD" w14:textId="77777777" w:rsidR="00C3421C" w:rsidRPr="00DF1634" w:rsidRDefault="00C3421C" w:rsidP="00DE2AE3">
            <w:pPr>
              <w:widowControl w:val="0"/>
              <w:spacing w:after="120"/>
              <w:jc w:val="center"/>
              <w:rPr>
                <w:rFonts w:ascii="GHEA Grapalat" w:hAnsi="GHEA Grapalat"/>
                <w:sz w:val="18"/>
                <w:szCs w:val="18"/>
                <w:rPrChange w:id="5463" w:author="Hayk-PC" w:date="2024-12-11T02:31:00Z">
                  <w:rPr>
                    <w:rFonts w:ascii="GHEA Grapalat" w:hAnsi="GHEA Grapalat"/>
                    <w:sz w:val="18"/>
                    <w:szCs w:val="18"/>
                  </w:rPr>
                </w:rPrChange>
              </w:rPr>
            </w:pPr>
            <w:r w:rsidRPr="00DF1634">
              <w:rPr>
                <w:rFonts w:ascii="GHEA Grapalat" w:hAnsi="GHEA Grapalat"/>
                <w:sz w:val="18"/>
                <w:szCs w:val="18"/>
                <w:rPrChange w:id="5464" w:author="Hayk-PC" w:date="2024-12-11T02:31:00Z">
                  <w:rPr>
                    <w:rFonts w:ascii="GHEA Grapalat" w:hAnsi="GHEA Grapalat"/>
                    <w:sz w:val="18"/>
                    <w:szCs w:val="18"/>
                  </w:rPr>
                </w:rPrChange>
              </w:rPr>
              <w:t>заполняется плательщиком</w:t>
            </w:r>
          </w:p>
        </w:tc>
      </w:tr>
      <w:tr w:rsidR="00B138F3" w:rsidRPr="00DF1634" w14:paraId="2E80F8E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FDC5C1" w14:textId="77777777" w:rsidR="00C3421C" w:rsidRPr="00DF1634" w:rsidRDefault="00C3421C" w:rsidP="00DE2AE3">
            <w:pPr>
              <w:widowControl w:val="0"/>
              <w:spacing w:after="120"/>
              <w:jc w:val="center"/>
              <w:rPr>
                <w:rFonts w:ascii="GHEA Grapalat" w:hAnsi="GHEA Grapalat"/>
                <w:sz w:val="18"/>
                <w:szCs w:val="18"/>
                <w:rPrChange w:id="5465" w:author="Hayk-PC" w:date="2024-12-11T02:31:00Z">
                  <w:rPr>
                    <w:rFonts w:ascii="GHEA Grapalat" w:hAnsi="GHEA Grapalat"/>
                    <w:sz w:val="18"/>
                    <w:szCs w:val="18"/>
                  </w:rPr>
                </w:rPrChange>
              </w:rPr>
            </w:pPr>
            <w:r w:rsidRPr="00DF1634">
              <w:rPr>
                <w:rFonts w:ascii="GHEA Grapalat" w:hAnsi="GHEA Grapalat"/>
                <w:sz w:val="18"/>
                <w:szCs w:val="18"/>
                <w:rPrChange w:id="5466" w:author="Hayk-PC" w:date="2024-12-11T02:31:00Z">
                  <w:rPr>
                    <w:rFonts w:ascii="GHEA Grapalat" w:hAnsi="GHEA Grapalat"/>
                    <w:sz w:val="18"/>
                    <w:szCs w:val="18"/>
                  </w:rPr>
                </w:rPrChange>
              </w:rPr>
              <w:t>5.</w:t>
            </w:r>
          </w:p>
        </w:tc>
        <w:tc>
          <w:tcPr>
            <w:tcW w:w="1938" w:type="dxa"/>
            <w:tcBorders>
              <w:top w:val="single" w:sz="4" w:space="0" w:color="auto"/>
              <w:left w:val="single" w:sz="4" w:space="0" w:color="auto"/>
              <w:bottom w:val="single" w:sz="4" w:space="0" w:color="auto"/>
              <w:right w:val="single" w:sz="4" w:space="0" w:color="auto"/>
            </w:tcBorders>
          </w:tcPr>
          <w:p w14:paraId="02986245" w14:textId="77777777" w:rsidR="00C3421C" w:rsidRPr="00DF1634" w:rsidRDefault="00C3421C" w:rsidP="00DE2AE3">
            <w:pPr>
              <w:widowControl w:val="0"/>
              <w:spacing w:after="120"/>
              <w:jc w:val="center"/>
              <w:rPr>
                <w:rFonts w:ascii="GHEA Grapalat" w:hAnsi="GHEA Grapalat"/>
                <w:sz w:val="18"/>
                <w:szCs w:val="18"/>
                <w:rPrChange w:id="5467" w:author="Hayk-PC" w:date="2024-12-11T02:31:00Z">
                  <w:rPr>
                    <w:rFonts w:ascii="GHEA Grapalat" w:hAnsi="GHEA Grapalat"/>
                    <w:sz w:val="18"/>
                    <w:szCs w:val="18"/>
                  </w:rPr>
                </w:rPrChange>
              </w:rPr>
            </w:pPr>
            <w:r w:rsidRPr="00DF1634">
              <w:rPr>
                <w:rFonts w:ascii="GHEA Grapalat" w:hAnsi="GHEA Grapalat"/>
                <w:sz w:val="18"/>
                <w:szCs w:val="18"/>
                <w:rPrChange w:id="5468" w:author="Hayk-PC" w:date="2024-12-11T02:31:00Z">
                  <w:rPr>
                    <w:rFonts w:ascii="GHEA Grapalat" w:hAnsi="GHEA Grapalat"/>
                    <w:sz w:val="18"/>
                    <w:szCs w:val="18"/>
                  </w:rPr>
                </w:rPrChange>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2AFEACC9" w14:textId="77777777" w:rsidR="00C3421C" w:rsidRPr="00DF1634" w:rsidRDefault="00C3421C" w:rsidP="00DE2AE3">
            <w:pPr>
              <w:widowControl w:val="0"/>
              <w:spacing w:after="120"/>
              <w:jc w:val="center"/>
              <w:rPr>
                <w:rFonts w:ascii="GHEA Grapalat" w:hAnsi="GHEA Grapalat"/>
                <w:sz w:val="18"/>
                <w:szCs w:val="18"/>
                <w:rPrChange w:id="5469" w:author="Hayk-PC" w:date="2024-12-11T02:31:00Z">
                  <w:rPr>
                    <w:rFonts w:ascii="GHEA Grapalat" w:hAnsi="GHEA Grapalat"/>
                    <w:sz w:val="18"/>
                    <w:szCs w:val="18"/>
                  </w:rPr>
                </w:rPrChange>
              </w:rPr>
            </w:pPr>
            <w:r w:rsidRPr="00DF1634">
              <w:rPr>
                <w:rFonts w:ascii="GHEA Grapalat" w:hAnsi="GHEA Grapalat"/>
                <w:sz w:val="18"/>
                <w:szCs w:val="18"/>
                <w:rPrChange w:id="5470" w:author="Hayk-PC" w:date="2024-12-11T02:31: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376BF3" w14:textId="77777777" w:rsidR="00C3421C" w:rsidRPr="00DF1634" w:rsidRDefault="00C3421C" w:rsidP="00DE2AE3">
            <w:pPr>
              <w:widowControl w:val="0"/>
              <w:spacing w:after="120"/>
              <w:jc w:val="center"/>
              <w:rPr>
                <w:rFonts w:ascii="GHEA Grapalat" w:hAnsi="GHEA Grapalat"/>
                <w:sz w:val="18"/>
                <w:szCs w:val="18"/>
                <w:rPrChange w:id="5471" w:author="Hayk-PC" w:date="2024-12-11T02:31:00Z">
                  <w:rPr>
                    <w:rFonts w:ascii="GHEA Grapalat" w:hAnsi="GHEA Grapalat"/>
                    <w:sz w:val="18"/>
                    <w:szCs w:val="18"/>
                  </w:rPr>
                </w:rPrChange>
              </w:rPr>
            </w:pPr>
            <w:r w:rsidRPr="00DF1634">
              <w:rPr>
                <w:rFonts w:ascii="GHEA Grapalat" w:hAnsi="GHEA Grapalat"/>
                <w:sz w:val="18"/>
                <w:szCs w:val="18"/>
                <w:rPrChange w:id="5472" w:author="Hayk-PC" w:date="2024-12-11T02:31:00Z">
                  <w:rPr>
                    <w:rFonts w:ascii="GHEA Grapalat" w:hAnsi="GHEA Grapalat"/>
                    <w:sz w:val="18"/>
                    <w:szCs w:val="18"/>
                  </w:rPr>
                </w:rPrChange>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7434F3FC" w14:textId="77777777" w:rsidR="00C3421C" w:rsidRPr="00DF1634" w:rsidRDefault="00C3421C" w:rsidP="00DE2AE3">
            <w:pPr>
              <w:widowControl w:val="0"/>
              <w:spacing w:after="120"/>
              <w:jc w:val="center"/>
              <w:rPr>
                <w:rFonts w:ascii="GHEA Grapalat" w:hAnsi="GHEA Grapalat"/>
                <w:sz w:val="18"/>
                <w:szCs w:val="18"/>
                <w:rPrChange w:id="5473" w:author="Hayk-PC" w:date="2024-12-11T02:31:00Z">
                  <w:rPr>
                    <w:rFonts w:ascii="GHEA Grapalat" w:hAnsi="GHEA Grapalat"/>
                    <w:sz w:val="18"/>
                    <w:szCs w:val="18"/>
                  </w:rPr>
                </w:rPrChange>
              </w:rPr>
            </w:pPr>
            <w:r w:rsidRPr="00DF1634">
              <w:rPr>
                <w:rFonts w:ascii="GHEA Grapalat" w:hAnsi="GHEA Grapalat"/>
                <w:sz w:val="18"/>
                <w:szCs w:val="18"/>
                <w:rPrChange w:id="5474" w:author="Hayk-PC" w:date="2024-12-11T02:31:00Z">
                  <w:rPr>
                    <w:rFonts w:ascii="GHEA Grapalat" w:hAnsi="GHEA Grapalat"/>
                    <w:sz w:val="18"/>
                    <w:szCs w:val="18"/>
                  </w:rPr>
                </w:rPrChange>
              </w:rPr>
              <w:t>заполняется плательщиком</w:t>
            </w:r>
          </w:p>
        </w:tc>
      </w:tr>
      <w:tr w:rsidR="00B138F3" w:rsidRPr="00DF1634" w14:paraId="4F594B9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DA1847" w14:textId="77777777" w:rsidR="00C3421C" w:rsidRPr="00DF1634" w:rsidRDefault="00C3421C" w:rsidP="00DE2AE3">
            <w:pPr>
              <w:widowControl w:val="0"/>
              <w:spacing w:after="120"/>
              <w:jc w:val="center"/>
              <w:rPr>
                <w:rFonts w:ascii="GHEA Grapalat" w:hAnsi="GHEA Grapalat"/>
                <w:sz w:val="18"/>
                <w:szCs w:val="18"/>
                <w:rPrChange w:id="5475" w:author="Hayk-PC" w:date="2024-12-11T02:31:00Z">
                  <w:rPr>
                    <w:rFonts w:ascii="GHEA Grapalat" w:hAnsi="GHEA Grapalat"/>
                    <w:sz w:val="18"/>
                    <w:szCs w:val="18"/>
                  </w:rPr>
                </w:rPrChange>
              </w:rPr>
            </w:pPr>
            <w:r w:rsidRPr="00DF1634">
              <w:rPr>
                <w:rFonts w:ascii="GHEA Grapalat" w:hAnsi="GHEA Grapalat"/>
                <w:sz w:val="18"/>
                <w:szCs w:val="18"/>
                <w:rPrChange w:id="5476" w:author="Hayk-PC" w:date="2024-12-11T02:31:00Z">
                  <w:rPr>
                    <w:rFonts w:ascii="GHEA Grapalat" w:hAnsi="GHEA Grapalat"/>
                    <w:sz w:val="18"/>
                    <w:szCs w:val="18"/>
                  </w:rPr>
                </w:rPrChange>
              </w:rPr>
              <w:t>6.</w:t>
            </w:r>
          </w:p>
        </w:tc>
        <w:tc>
          <w:tcPr>
            <w:tcW w:w="1938" w:type="dxa"/>
            <w:tcBorders>
              <w:top w:val="single" w:sz="4" w:space="0" w:color="auto"/>
              <w:left w:val="single" w:sz="4" w:space="0" w:color="auto"/>
              <w:bottom w:val="single" w:sz="4" w:space="0" w:color="auto"/>
              <w:right w:val="single" w:sz="4" w:space="0" w:color="auto"/>
            </w:tcBorders>
          </w:tcPr>
          <w:p w14:paraId="5DE22B84" w14:textId="77777777" w:rsidR="00C3421C" w:rsidRPr="00DF1634" w:rsidRDefault="00C3421C" w:rsidP="00DE2AE3">
            <w:pPr>
              <w:widowControl w:val="0"/>
              <w:spacing w:after="120"/>
              <w:jc w:val="center"/>
              <w:rPr>
                <w:rFonts w:ascii="GHEA Grapalat" w:hAnsi="GHEA Grapalat"/>
                <w:sz w:val="18"/>
                <w:szCs w:val="18"/>
                <w:rPrChange w:id="5477" w:author="Hayk-PC" w:date="2024-12-11T02:31:00Z">
                  <w:rPr>
                    <w:rFonts w:ascii="GHEA Grapalat" w:hAnsi="GHEA Grapalat"/>
                    <w:sz w:val="18"/>
                    <w:szCs w:val="18"/>
                  </w:rPr>
                </w:rPrChange>
              </w:rPr>
            </w:pPr>
            <w:r w:rsidRPr="00DF1634">
              <w:rPr>
                <w:rFonts w:ascii="GHEA Grapalat" w:hAnsi="GHEA Grapalat"/>
                <w:sz w:val="18"/>
                <w:szCs w:val="18"/>
                <w:rPrChange w:id="5478" w:author="Hayk-PC" w:date="2024-12-11T02:31:00Z">
                  <w:rPr>
                    <w:rFonts w:ascii="GHEA Grapalat" w:hAnsi="GHEA Grapalat"/>
                    <w:sz w:val="18"/>
                    <w:szCs w:val="18"/>
                  </w:rPr>
                </w:rPrChange>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48AC4AFB" w14:textId="77777777" w:rsidR="00C3421C" w:rsidRPr="00DF1634" w:rsidRDefault="00C3421C" w:rsidP="00DE2AE3">
            <w:pPr>
              <w:widowControl w:val="0"/>
              <w:spacing w:after="120"/>
              <w:jc w:val="center"/>
              <w:rPr>
                <w:rFonts w:ascii="GHEA Grapalat" w:hAnsi="GHEA Grapalat"/>
                <w:sz w:val="18"/>
                <w:szCs w:val="18"/>
                <w:rPrChange w:id="5479" w:author="Hayk-PC" w:date="2024-12-11T02:31:00Z">
                  <w:rPr>
                    <w:rFonts w:ascii="GHEA Grapalat" w:hAnsi="GHEA Grapalat"/>
                    <w:sz w:val="18"/>
                    <w:szCs w:val="18"/>
                  </w:rPr>
                </w:rPrChange>
              </w:rPr>
            </w:pPr>
            <w:r w:rsidRPr="00DF1634">
              <w:rPr>
                <w:rFonts w:ascii="GHEA Grapalat" w:hAnsi="GHEA Grapalat"/>
                <w:sz w:val="18"/>
                <w:szCs w:val="18"/>
                <w:rPrChange w:id="5480" w:author="Hayk-PC" w:date="2024-12-11T02:31: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C56BD5" w14:textId="77777777" w:rsidR="00C3421C" w:rsidRPr="00DF1634" w:rsidRDefault="00C3421C" w:rsidP="00DE2AE3">
            <w:pPr>
              <w:widowControl w:val="0"/>
              <w:spacing w:after="120"/>
              <w:jc w:val="center"/>
              <w:rPr>
                <w:rFonts w:ascii="GHEA Grapalat" w:hAnsi="GHEA Grapalat"/>
                <w:sz w:val="18"/>
                <w:szCs w:val="18"/>
                <w:rPrChange w:id="5481" w:author="Hayk-PC" w:date="2024-12-11T02:31:00Z">
                  <w:rPr>
                    <w:rFonts w:ascii="GHEA Grapalat" w:hAnsi="GHEA Grapalat"/>
                    <w:sz w:val="18"/>
                    <w:szCs w:val="18"/>
                  </w:rPr>
                </w:rPrChange>
              </w:rPr>
            </w:pPr>
            <w:r w:rsidRPr="00DF1634">
              <w:rPr>
                <w:rFonts w:ascii="GHEA Grapalat" w:hAnsi="GHEA Grapalat"/>
                <w:sz w:val="18"/>
                <w:szCs w:val="18"/>
                <w:rPrChange w:id="5482" w:author="Hayk-PC" w:date="2024-12-11T02:31:00Z">
                  <w:rPr>
                    <w:rFonts w:ascii="GHEA Grapalat" w:hAnsi="GHEA Grapalat"/>
                    <w:sz w:val="18"/>
                    <w:szCs w:val="18"/>
                  </w:rPr>
                </w:rPrChange>
              </w:rPr>
              <w:t>обязательно</w:t>
            </w:r>
          </w:p>
          <w:p w14:paraId="74C68C63" w14:textId="77777777" w:rsidR="00C3421C" w:rsidRPr="00DF1634" w:rsidRDefault="00C3421C" w:rsidP="00DE2AE3">
            <w:pPr>
              <w:widowControl w:val="0"/>
              <w:spacing w:after="120"/>
              <w:jc w:val="center"/>
              <w:rPr>
                <w:rFonts w:ascii="GHEA Grapalat" w:hAnsi="GHEA Grapalat"/>
                <w:sz w:val="18"/>
                <w:szCs w:val="18"/>
                <w:rPrChange w:id="5483" w:author="Hayk-PC" w:date="2024-12-11T02:31:00Z">
                  <w:rPr>
                    <w:rFonts w:ascii="GHEA Grapalat" w:hAnsi="GHEA Grapalat"/>
                    <w:sz w:val="18"/>
                    <w:szCs w:val="18"/>
                  </w:rPr>
                </w:rPrChange>
              </w:rPr>
            </w:pPr>
            <w:r w:rsidRPr="00DF1634">
              <w:rPr>
                <w:rFonts w:ascii="GHEA Grapalat" w:hAnsi="GHEA Grapalat"/>
                <w:sz w:val="18"/>
                <w:szCs w:val="18"/>
                <w:rPrChange w:id="5484" w:author="Hayk-PC" w:date="2024-12-11T02:31:00Z">
                  <w:rPr>
                    <w:rFonts w:ascii="GHEA Grapalat" w:hAnsi="GHEA Grapalat"/>
                    <w:sz w:val="18"/>
                    <w:szCs w:val="18"/>
                  </w:rPr>
                </w:rPrChange>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0004B325" w14:textId="77777777" w:rsidR="00C3421C" w:rsidRPr="00DF1634" w:rsidRDefault="00C3421C" w:rsidP="00DE2AE3">
            <w:pPr>
              <w:widowControl w:val="0"/>
              <w:spacing w:after="120"/>
              <w:jc w:val="center"/>
              <w:rPr>
                <w:rFonts w:ascii="GHEA Grapalat" w:hAnsi="GHEA Grapalat"/>
                <w:sz w:val="18"/>
                <w:szCs w:val="18"/>
                <w:rPrChange w:id="5485" w:author="Hayk-PC" w:date="2024-12-11T02:31:00Z">
                  <w:rPr>
                    <w:rFonts w:ascii="GHEA Grapalat" w:hAnsi="GHEA Grapalat"/>
                    <w:sz w:val="18"/>
                    <w:szCs w:val="18"/>
                  </w:rPr>
                </w:rPrChange>
              </w:rPr>
            </w:pPr>
            <w:r w:rsidRPr="00DF1634">
              <w:rPr>
                <w:rFonts w:ascii="GHEA Grapalat" w:hAnsi="GHEA Grapalat"/>
                <w:sz w:val="18"/>
                <w:szCs w:val="18"/>
                <w:rPrChange w:id="5486" w:author="Hayk-PC" w:date="2024-12-11T02:31:00Z">
                  <w:rPr>
                    <w:rFonts w:ascii="GHEA Grapalat" w:hAnsi="GHEA Grapalat"/>
                    <w:sz w:val="18"/>
                    <w:szCs w:val="18"/>
                  </w:rPr>
                </w:rPrChange>
              </w:rPr>
              <w:t>заполняется плательщиком</w:t>
            </w:r>
          </w:p>
        </w:tc>
      </w:tr>
      <w:tr w:rsidR="00B138F3" w:rsidRPr="00DF1634" w14:paraId="1BE41EA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B69038" w14:textId="77777777" w:rsidR="00C3421C" w:rsidRPr="00DF1634" w:rsidRDefault="00C3421C" w:rsidP="00DE2AE3">
            <w:pPr>
              <w:widowControl w:val="0"/>
              <w:spacing w:after="120"/>
              <w:jc w:val="center"/>
              <w:rPr>
                <w:rFonts w:ascii="GHEA Grapalat" w:hAnsi="GHEA Grapalat"/>
                <w:sz w:val="18"/>
                <w:szCs w:val="18"/>
                <w:rPrChange w:id="5487" w:author="Hayk-PC" w:date="2024-12-11T02:31:00Z">
                  <w:rPr>
                    <w:rFonts w:ascii="GHEA Grapalat" w:hAnsi="GHEA Grapalat"/>
                    <w:sz w:val="18"/>
                    <w:szCs w:val="18"/>
                  </w:rPr>
                </w:rPrChange>
              </w:rPr>
            </w:pPr>
            <w:r w:rsidRPr="00DF1634">
              <w:rPr>
                <w:rFonts w:ascii="GHEA Grapalat" w:hAnsi="GHEA Grapalat"/>
                <w:sz w:val="18"/>
                <w:szCs w:val="18"/>
                <w:rPrChange w:id="5488" w:author="Hayk-PC" w:date="2024-12-11T02:31:00Z">
                  <w:rPr>
                    <w:rFonts w:ascii="GHEA Grapalat" w:hAnsi="GHEA Grapalat"/>
                    <w:sz w:val="18"/>
                    <w:szCs w:val="18"/>
                  </w:rPr>
                </w:rPrChange>
              </w:rPr>
              <w:t>7.</w:t>
            </w:r>
          </w:p>
        </w:tc>
        <w:tc>
          <w:tcPr>
            <w:tcW w:w="1938" w:type="dxa"/>
            <w:tcBorders>
              <w:top w:val="single" w:sz="4" w:space="0" w:color="auto"/>
              <w:left w:val="single" w:sz="4" w:space="0" w:color="auto"/>
              <w:bottom w:val="single" w:sz="4" w:space="0" w:color="auto"/>
              <w:right w:val="single" w:sz="4" w:space="0" w:color="auto"/>
            </w:tcBorders>
          </w:tcPr>
          <w:p w14:paraId="09C76EF1" w14:textId="77777777" w:rsidR="00C3421C" w:rsidRPr="00DF1634" w:rsidRDefault="00C3421C" w:rsidP="00DE2AE3">
            <w:pPr>
              <w:widowControl w:val="0"/>
              <w:spacing w:after="120"/>
              <w:jc w:val="center"/>
              <w:rPr>
                <w:rFonts w:ascii="GHEA Grapalat" w:hAnsi="GHEA Grapalat"/>
                <w:sz w:val="18"/>
                <w:szCs w:val="18"/>
                <w:rPrChange w:id="5489" w:author="Hayk-PC" w:date="2024-12-11T02:31:00Z">
                  <w:rPr>
                    <w:rFonts w:ascii="GHEA Grapalat" w:hAnsi="GHEA Grapalat"/>
                    <w:sz w:val="18"/>
                    <w:szCs w:val="18"/>
                  </w:rPr>
                </w:rPrChange>
              </w:rPr>
            </w:pPr>
            <w:r w:rsidRPr="00DF1634">
              <w:rPr>
                <w:rFonts w:ascii="GHEA Grapalat" w:hAnsi="GHEA Grapalat"/>
                <w:sz w:val="18"/>
                <w:szCs w:val="18"/>
                <w:rPrChange w:id="5490" w:author="Hayk-PC" w:date="2024-12-11T02:31:00Z">
                  <w:rPr>
                    <w:rFonts w:ascii="GHEA Grapalat" w:hAnsi="GHEA Grapalat"/>
                    <w:sz w:val="18"/>
                    <w:szCs w:val="18"/>
                  </w:rPr>
                </w:rPrChange>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42F7C8AD" w14:textId="77777777" w:rsidR="00C3421C" w:rsidRPr="00DF1634" w:rsidRDefault="00C3421C" w:rsidP="00DE2AE3">
            <w:pPr>
              <w:widowControl w:val="0"/>
              <w:spacing w:after="120"/>
              <w:jc w:val="center"/>
              <w:rPr>
                <w:rFonts w:ascii="GHEA Grapalat" w:hAnsi="GHEA Grapalat"/>
                <w:sz w:val="18"/>
                <w:szCs w:val="18"/>
                <w:rPrChange w:id="5491" w:author="Hayk-PC" w:date="2024-12-11T02:31:00Z">
                  <w:rPr>
                    <w:rFonts w:ascii="GHEA Grapalat" w:hAnsi="GHEA Grapalat"/>
                    <w:sz w:val="18"/>
                    <w:szCs w:val="18"/>
                  </w:rPr>
                </w:rPrChange>
              </w:rPr>
            </w:pPr>
            <w:r w:rsidRPr="00DF1634">
              <w:rPr>
                <w:rFonts w:ascii="GHEA Grapalat" w:hAnsi="GHEA Grapalat"/>
                <w:sz w:val="18"/>
                <w:szCs w:val="18"/>
                <w:rPrChange w:id="5492" w:author="Hayk-PC" w:date="2024-12-11T02:31: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DA665F" w14:textId="77777777" w:rsidR="00C3421C" w:rsidRPr="00DF1634" w:rsidRDefault="00C3421C" w:rsidP="00DE2AE3">
            <w:pPr>
              <w:widowControl w:val="0"/>
              <w:spacing w:after="120"/>
              <w:jc w:val="center"/>
              <w:rPr>
                <w:rFonts w:ascii="GHEA Grapalat" w:hAnsi="GHEA Grapalat"/>
                <w:sz w:val="18"/>
                <w:szCs w:val="18"/>
                <w:rPrChange w:id="5493" w:author="Hayk-PC" w:date="2024-12-11T02:31:00Z">
                  <w:rPr>
                    <w:rFonts w:ascii="GHEA Grapalat" w:hAnsi="GHEA Grapalat"/>
                    <w:sz w:val="18"/>
                    <w:szCs w:val="18"/>
                  </w:rPr>
                </w:rPrChange>
              </w:rPr>
            </w:pPr>
            <w:r w:rsidRPr="00DF1634">
              <w:rPr>
                <w:rFonts w:ascii="GHEA Grapalat" w:hAnsi="GHEA Grapalat"/>
                <w:sz w:val="18"/>
                <w:szCs w:val="18"/>
                <w:rPrChange w:id="5494" w:author="Hayk-PC" w:date="2024-12-11T02:31:00Z">
                  <w:rPr>
                    <w:rFonts w:ascii="GHEA Grapalat" w:hAnsi="GHEA Grapalat"/>
                    <w:sz w:val="18"/>
                    <w:szCs w:val="18"/>
                  </w:rPr>
                </w:rPrChange>
              </w:rPr>
              <w:t>необязательно</w:t>
            </w:r>
          </w:p>
          <w:p w14:paraId="739615F6" w14:textId="77777777" w:rsidR="00C3421C" w:rsidRPr="00DF1634" w:rsidRDefault="00C3421C" w:rsidP="00DE2AE3">
            <w:pPr>
              <w:widowControl w:val="0"/>
              <w:spacing w:after="120"/>
              <w:jc w:val="center"/>
              <w:rPr>
                <w:rFonts w:ascii="GHEA Grapalat" w:hAnsi="GHEA Grapalat"/>
                <w:sz w:val="18"/>
                <w:szCs w:val="18"/>
                <w:rPrChange w:id="5495" w:author="Hayk-PC" w:date="2024-12-11T02:31:00Z">
                  <w:rPr>
                    <w:rFonts w:ascii="GHEA Grapalat" w:hAnsi="GHEA Grapalat"/>
                    <w:sz w:val="18"/>
                    <w:szCs w:val="18"/>
                  </w:rPr>
                </w:rPrChange>
              </w:rPr>
            </w:pPr>
            <w:r w:rsidRPr="00DF1634">
              <w:rPr>
                <w:rFonts w:ascii="GHEA Grapalat" w:hAnsi="GHEA Grapalat"/>
                <w:sz w:val="18"/>
                <w:szCs w:val="18"/>
                <w:rPrChange w:id="5496" w:author="Hayk-PC" w:date="2024-12-11T02:31:00Z">
                  <w:rPr>
                    <w:rFonts w:ascii="GHEA Grapalat" w:hAnsi="GHEA Grapalat"/>
                    <w:sz w:val="18"/>
                    <w:szCs w:val="18"/>
                  </w:rPr>
                </w:rPrChange>
              </w:rPr>
              <w:t xml:space="preserve">заполняется в установленных нормативными правовыми актами Республики Армения случаях, когда плательщик является состоящим на </w:t>
            </w:r>
            <w:r w:rsidRPr="00DF1634">
              <w:rPr>
                <w:rFonts w:ascii="GHEA Grapalat" w:hAnsi="GHEA Grapalat"/>
                <w:sz w:val="18"/>
                <w:szCs w:val="18"/>
                <w:rPrChange w:id="5497" w:author="Hayk-PC" w:date="2024-12-11T02:31:00Z">
                  <w:rPr>
                    <w:rFonts w:ascii="GHEA Grapalat" w:hAnsi="GHEA Grapalat"/>
                    <w:sz w:val="18"/>
                    <w:szCs w:val="18"/>
                  </w:rPr>
                </w:rPrChange>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5FD57B32" w14:textId="77777777" w:rsidR="00C3421C" w:rsidRPr="00DF1634" w:rsidRDefault="00C3421C" w:rsidP="00DE2AE3">
            <w:pPr>
              <w:widowControl w:val="0"/>
              <w:spacing w:after="120"/>
              <w:jc w:val="center"/>
              <w:rPr>
                <w:rFonts w:ascii="GHEA Grapalat" w:hAnsi="GHEA Grapalat"/>
                <w:sz w:val="18"/>
                <w:szCs w:val="18"/>
                <w:rPrChange w:id="5498" w:author="Hayk-PC" w:date="2024-12-11T02:31:00Z">
                  <w:rPr>
                    <w:rFonts w:ascii="GHEA Grapalat" w:hAnsi="GHEA Grapalat"/>
                    <w:sz w:val="18"/>
                    <w:szCs w:val="18"/>
                  </w:rPr>
                </w:rPrChange>
              </w:rPr>
            </w:pPr>
            <w:r w:rsidRPr="00DF1634">
              <w:rPr>
                <w:rFonts w:ascii="GHEA Grapalat" w:hAnsi="GHEA Grapalat"/>
                <w:sz w:val="18"/>
                <w:szCs w:val="18"/>
                <w:rPrChange w:id="5499" w:author="Hayk-PC" w:date="2024-12-11T02:31:00Z">
                  <w:rPr>
                    <w:rFonts w:ascii="GHEA Grapalat" w:hAnsi="GHEA Grapalat"/>
                    <w:sz w:val="18"/>
                    <w:szCs w:val="18"/>
                  </w:rPr>
                </w:rPrChange>
              </w:rPr>
              <w:lastRenderedPageBreak/>
              <w:t>заполняется плательщиком</w:t>
            </w:r>
          </w:p>
        </w:tc>
      </w:tr>
      <w:tr w:rsidR="00B138F3" w:rsidRPr="00DF1634" w14:paraId="40EDED1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79DA2C" w14:textId="77777777" w:rsidR="00C3421C" w:rsidRPr="00DF1634" w:rsidRDefault="00C3421C" w:rsidP="00DE2AE3">
            <w:pPr>
              <w:widowControl w:val="0"/>
              <w:spacing w:after="120"/>
              <w:jc w:val="center"/>
              <w:rPr>
                <w:rFonts w:ascii="GHEA Grapalat" w:hAnsi="GHEA Grapalat"/>
                <w:sz w:val="18"/>
                <w:szCs w:val="18"/>
                <w:rPrChange w:id="5500" w:author="Hayk-PC" w:date="2024-12-11T02:31:00Z">
                  <w:rPr>
                    <w:rFonts w:ascii="GHEA Grapalat" w:hAnsi="GHEA Grapalat"/>
                    <w:sz w:val="18"/>
                    <w:szCs w:val="18"/>
                  </w:rPr>
                </w:rPrChange>
              </w:rPr>
            </w:pPr>
            <w:r w:rsidRPr="00DF1634">
              <w:rPr>
                <w:rFonts w:ascii="GHEA Grapalat" w:hAnsi="GHEA Grapalat"/>
                <w:sz w:val="18"/>
                <w:szCs w:val="18"/>
                <w:rPrChange w:id="5501" w:author="Hayk-PC" w:date="2024-12-11T02:31:00Z">
                  <w:rPr>
                    <w:rFonts w:ascii="GHEA Grapalat" w:hAnsi="GHEA Grapalat"/>
                    <w:sz w:val="18"/>
                    <w:szCs w:val="18"/>
                  </w:rPr>
                </w:rPrChange>
              </w:rPr>
              <w:t>8.</w:t>
            </w:r>
          </w:p>
        </w:tc>
        <w:tc>
          <w:tcPr>
            <w:tcW w:w="1938" w:type="dxa"/>
            <w:tcBorders>
              <w:top w:val="single" w:sz="4" w:space="0" w:color="auto"/>
              <w:left w:val="single" w:sz="4" w:space="0" w:color="auto"/>
              <w:bottom w:val="single" w:sz="4" w:space="0" w:color="auto"/>
              <w:right w:val="single" w:sz="4" w:space="0" w:color="auto"/>
            </w:tcBorders>
          </w:tcPr>
          <w:p w14:paraId="72B37F1B" w14:textId="77777777" w:rsidR="00C3421C" w:rsidRPr="00DF1634" w:rsidRDefault="00C3421C" w:rsidP="00DE2AE3">
            <w:pPr>
              <w:widowControl w:val="0"/>
              <w:spacing w:after="120"/>
              <w:jc w:val="center"/>
              <w:rPr>
                <w:rFonts w:ascii="GHEA Grapalat" w:hAnsi="GHEA Grapalat"/>
                <w:sz w:val="18"/>
                <w:szCs w:val="18"/>
                <w:rPrChange w:id="5502" w:author="Hayk-PC" w:date="2024-12-11T02:31:00Z">
                  <w:rPr>
                    <w:rFonts w:ascii="GHEA Grapalat" w:hAnsi="GHEA Grapalat"/>
                    <w:sz w:val="18"/>
                    <w:szCs w:val="18"/>
                  </w:rPr>
                </w:rPrChange>
              </w:rPr>
            </w:pPr>
            <w:r w:rsidRPr="00DF1634">
              <w:rPr>
                <w:rFonts w:ascii="GHEA Grapalat" w:hAnsi="GHEA Grapalat"/>
                <w:sz w:val="18"/>
                <w:szCs w:val="18"/>
                <w:rPrChange w:id="5503" w:author="Hayk-PC" w:date="2024-12-11T02:31:00Z">
                  <w:rPr>
                    <w:rFonts w:ascii="GHEA Grapalat" w:hAnsi="GHEA Grapalat"/>
                    <w:sz w:val="18"/>
                    <w:szCs w:val="18"/>
                  </w:rPr>
                </w:rPrChange>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6B2026B1" w14:textId="77777777" w:rsidR="00C3421C" w:rsidRPr="00DF1634" w:rsidRDefault="00C3421C" w:rsidP="00DE2AE3">
            <w:pPr>
              <w:widowControl w:val="0"/>
              <w:spacing w:after="120"/>
              <w:jc w:val="center"/>
              <w:rPr>
                <w:rFonts w:ascii="GHEA Grapalat" w:hAnsi="GHEA Grapalat"/>
                <w:sz w:val="18"/>
                <w:szCs w:val="18"/>
                <w:rPrChange w:id="5504" w:author="Hayk-PC" w:date="2024-12-11T02:31:00Z">
                  <w:rPr>
                    <w:rFonts w:ascii="GHEA Grapalat" w:hAnsi="GHEA Grapalat"/>
                    <w:sz w:val="18"/>
                    <w:szCs w:val="18"/>
                  </w:rPr>
                </w:rPrChange>
              </w:rPr>
            </w:pPr>
            <w:r w:rsidRPr="00DF1634">
              <w:rPr>
                <w:rFonts w:ascii="GHEA Grapalat" w:hAnsi="GHEA Grapalat"/>
                <w:sz w:val="18"/>
                <w:szCs w:val="18"/>
                <w:rPrChange w:id="5505" w:author="Hayk-PC" w:date="2024-12-11T02:31: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79461E" w14:textId="77777777" w:rsidR="00C3421C" w:rsidRPr="00DF1634" w:rsidRDefault="00C3421C" w:rsidP="00DE2AE3">
            <w:pPr>
              <w:widowControl w:val="0"/>
              <w:spacing w:after="120"/>
              <w:jc w:val="center"/>
              <w:rPr>
                <w:rFonts w:ascii="GHEA Grapalat" w:hAnsi="GHEA Grapalat"/>
                <w:sz w:val="18"/>
                <w:szCs w:val="18"/>
                <w:rPrChange w:id="5506" w:author="Hayk-PC" w:date="2024-12-11T02:31:00Z">
                  <w:rPr>
                    <w:rFonts w:ascii="GHEA Grapalat" w:hAnsi="GHEA Grapalat"/>
                    <w:sz w:val="18"/>
                    <w:szCs w:val="18"/>
                  </w:rPr>
                </w:rPrChange>
              </w:rPr>
            </w:pPr>
            <w:r w:rsidRPr="00DF1634">
              <w:rPr>
                <w:rFonts w:ascii="GHEA Grapalat" w:hAnsi="GHEA Grapalat"/>
                <w:sz w:val="18"/>
                <w:szCs w:val="18"/>
                <w:rPrChange w:id="5507" w:author="Hayk-PC" w:date="2024-12-11T02:31:00Z">
                  <w:rPr>
                    <w:rFonts w:ascii="GHEA Grapalat" w:hAnsi="GHEA Grapalat"/>
                    <w:sz w:val="18"/>
                    <w:szCs w:val="18"/>
                  </w:rPr>
                </w:rPrChange>
              </w:rPr>
              <w:t>необязательно</w:t>
            </w:r>
          </w:p>
          <w:p w14:paraId="0683C372" w14:textId="77777777" w:rsidR="00C3421C" w:rsidRPr="00DF1634" w:rsidRDefault="00C3421C" w:rsidP="00DE2AE3">
            <w:pPr>
              <w:widowControl w:val="0"/>
              <w:spacing w:after="120"/>
              <w:jc w:val="center"/>
              <w:rPr>
                <w:rFonts w:ascii="GHEA Grapalat" w:hAnsi="GHEA Grapalat"/>
                <w:sz w:val="18"/>
                <w:szCs w:val="18"/>
                <w:rPrChange w:id="5508" w:author="Hayk-PC" w:date="2024-12-11T02:31:00Z">
                  <w:rPr>
                    <w:rFonts w:ascii="GHEA Grapalat" w:hAnsi="GHEA Grapalat"/>
                    <w:sz w:val="18"/>
                    <w:szCs w:val="18"/>
                  </w:rPr>
                </w:rPrChange>
              </w:rPr>
            </w:pPr>
            <w:r w:rsidRPr="00DF1634">
              <w:rPr>
                <w:rFonts w:ascii="GHEA Grapalat" w:hAnsi="GHEA Grapalat"/>
                <w:sz w:val="18"/>
                <w:szCs w:val="18"/>
                <w:rPrChange w:id="5509" w:author="Hayk-PC" w:date="2024-12-11T02:31:00Z">
                  <w:rPr>
                    <w:rFonts w:ascii="GHEA Grapalat" w:hAnsi="GHEA Grapalat"/>
                    <w:sz w:val="18"/>
                    <w:szCs w:val="18"/>
                  </w:rPr>
                </w:rPrChange>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7ED9807" w14:textId="77777777" w:rsidR="00C3421C" w:rsidRPr="00DF1634" w:rsidRDefault="00C3421C" w:rsidP="00DE2AE3">
            <w:pPr>
              <w:widowControl w:val="0"/>
              <w:spacing w:after="120"/>
              <w:jc w:val="center"/>
              <w:rPr>
                <w:rFonts w:ascii="GHEA Grapalat" w:hAnsi="GHEA Grapalat"/>
                <w:sz w:val="18"/>
                <w:szCs w:val="18"/>
                <w:rPrChange w:id="5510" w:author="Hayk-PC" w:date="2024-12-11T02:31:00Z">
                  <w:rPr>
                    <w:rFonts w:ascii="GHEA Grapalat" w:hAnsi="GHEA Grapalat"/>
                    <w:sz w:val="18"/>
                    <w:szCs w:val="18"/>
                  </w:rPr>
                </w:rPrChange>
              </w:rPr>
            </w:pPr>
            <w:r w:rsidRPr="00DF1634">
              <w:rPr>
                <w:rFonts w:ascii="GHEA Grapalat" w:hAnsi="GHEA Grapalat"/>
                <w:sz w:val="18"/>
                <w:szCs w:val="18"/>
                <w:rPrChange w:id="5511" w:author="Hayk-PC" w:date="2024-12-11T02:31:00Z">
                  <w:rPr>
                    <w:rFonts w:ascii="GHEA Grapalat" w:hAnsi="GHEA Grapalat"/>
                    <w:sz w:val="18"/>
                    <w:szCs w:val="18"/>
                  </w:rPr>
                </w:rPrChange>
              </w:rPr>
              <w:t>заполняется плательщиком</w:t>
            </w:r>
          </w:p>
        </w:tc>
      </w:tr>
      <w:tr w:rsidR="00B138F3" w:rsidRPr="00DF1634" w14:paraId="1212A04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ACFC60" w14:textId="77777777" w:rsidR="00C3421C" w:rsidRPr="00DF1634" w:rsidRDefault="00C3421C" w:rsidP="00DE2AE3">
            <w:pPr>
              <w:widowControl w:val="0"/>
              <w:spacing w:after="120"/>
              <w:jc w:val="center"/>
              <w:rPr>
                <w:rFonts w:ascii="GHEA Grapalat" w:hAnsi="GHEA Grapalat"/>
                <w:sz w:val="18"/>
                <w:szCs w:val="18"/>
                <w:rPrChange w:id="5512" w:author="Hayk-PC" w:date="2024-12-11T02:31:00Z">
                  <w:rPr>
                    <w:rFonts w:ascii="GHEA Grapalat" w:hAnsi="GHEA Grapalat"/>
                    <w:sz w:val="18"/>
                    <w:szCs w:val="18"/>
                  </w:rPr>
                </w:rPrChange>
              </w:rPr>
            </w:pPr>
            <w:r w:rsidRPr="00DF1634">
              <w:rPr>
                <w:rFonts w:ascii="GHEA Grapalat" w:hAnsi="GHEA Grapalat"/>
                <w:sz w:val="18"/>
                <w:szCs w:val="18"/>
                <w:rPrChange w:id="5513" w:author="Hayk-PC" w:date="2024-12-11T02:31:00Z">
                  <w:rPr>
                    <w:rFonts w:ascii="GHEA Grapalat" w:hAnsi="GHEA Grapalat"/>
                    <w:sz w:val="18"/>
                    <w:szCs w:val="18"/>
                  </w:rPr>
                </w:rPrChange>
              </w:rPr>
              <w:t>9.</w:t>
            </w:r>
          </w:p>
        </w:tc>
        <w:tc>
          <w:tcPr>
            <w:tcW w:w="1938" w:type="dxa"/>
            <w:tcBorders>
              <w:top w:val="single" w:sz="4" w:space="0" w:color="auto"/>
              <w:left w:val="single" w:sz="4" w:space="0" w:color="auto"/>
              <w:bottom w:val="single" w:sz="4" w:space="0" w:color="auto"/>
              <w:right w:val="single" w:sz="4" w:space="0" w:color="auto"/>
            </w:tcBorders>
          </w:tcPr>
          <w:p w14:paraId="415A95C3" w14:textId="77777777" w:rsidR="00C3421C" w:rsidRPr="00DF1634" w:rsidRDefault="00C3421C" w:rsidP="00DE2AE3">
            <w:pPr>
              <w:widowControl w:val="0"/>
              <w:spacing w:after="120"/>
              <w:jc w:val="center"/>
              <w:rPr>
                <w:rFonts w:ascii="GHEA Grapalat" w:hAnsi="GHEA Grapalat"/>
                <w:sz w:val="18"/>
                <w:szCs w:val="18"/>
                <w:rPrChange w:id="5514" w:author="Hayk-PC" w:date="2024-12-11T02:31:00Z">
                  <w:rPr>
                    <w:rFonts w:ascii="GHEA Grapalat" w:hAnsi="GHEA Grapalat"/>
                    <w:sz w:val="18"/>
                    <w:szCs w:val="18"/>
                  </w:rPr>
                </w:rPrChange>
              </w:rPr>
            </w:pPr>
            <w:r w:rsidRPr="00DF1634">
              <w:rPr>
                <w:rFonts w:ascii="GHEA Grapalat" w:hAnsi="GHEA Grapalat"/>
                <w:sz w:val="18"/>
                <w:szCs w:val="18"/>
                <w:rPrChange w:id="5515" w:author="Hayk-PC" w:date="2024-12-11T02:31:00Z">
                  <w:rPr>
                    <w:rFonts w:ascii="GHEA Grapalat" w:hAnsi="GHEA Grapalat"/>
                    <w:sz w:val="18"/>
                    <w:szCs w:val="18"/>
                  </w:rPr>
                </w:rPrChange>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4B303E19" w14:textId="77777777" w:rsidR="00C3421C" w:rsidRPr="00DF1634" w:rsidRDefault="00C3421C" w:rsidP="00DE2AE3">
            <w:pPr>
              <w:widowControl w:val="0"/>
              <w:spacing w:after="120"/>
              <w:jc w:val="center"/>
              <w:rPr>
                <w:rFonts w:ascii="GHEA Grapalat" w:hAnsi="GHEA Grapalat"/>
                <w:sz w:val="18"/>
                <w:szCs w:val="18"/>
                <w:rPrChange w:id="5516" w:author="Hayk-PC" w:date="2024-12-11T02:31:00Z">
                  <w:rPr>
                    <w:rFonts w:ascii="GHEA Grapalat" w:hAnsi="GHEA Grapalat"/>
                    <w:sz w:val="18"/>
                    <w:szCs w:val="18"/>
                  </w:rPr>
                </w:rPrChange>
              </w:rPr>
            </w:pPr>
            <w:r w:rsidRPr="00DF1634">
              <w:rPr>
                <w:rFonts w:ascii="GHEA Grapalat" w:hAnsi="GHEA Grapalat"/>
                <w:sz w:val="18"/>
                <w:szCs w:val="18"/>
                <w:rPrChange w:id="5517" w:author="Hayk-PC" w:date="2024-12-11T02:31: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CB10EA" w14:textId="77777777" w:rsidR="00C3421C" w:rsidRPr="00DF1634" w:rsidRDefault="00C3421C" w:rsidP="00DE2AE3">
            <w:pPr>
              <w:widowControl w:val="0"/>
              <w:spacing w:after="120"/>
              <w:jc w:val="center"/>
              <w:rPr>
                <w:rFonts w:ascii="GHEA Grapalat" w:hAnsi="GHEA Grapalat"/>
                <w:sz w:val="18"/>
                <w:szCs w:val="18"/>
                <w:rPrChange w:id="5518" w:author="Hayk-PC" w:date="2024-12-11T02:31:00Z">
                  <w:rPr>
                    <w:rFonts w:ascii="GHEA Grapalat" w:hAnsi="GHEA Grapalat"/>
                    <w:sz w:val="18"/>
                    <w:szCs w:val="18"/>
                  </w:rPr>
                </w:rPrChange>
              </w:rPr>
            </w:pPr>
            <w:r w:rsidRPr="00DF1634">
              <w:rPr>
                <w:rFonts w:ascii="GHEA Grapalat" w:hAnsi="GHEA Grapalat"/>
                <w:sz w:val="18"/>
                <w:szCs w:val="18"/>
                <w:rPrChange w:id="5519" w:author="Hayk-PC" w:date="2024-12-11T02:31:00Z">
                  <w:rPr>
                    <w:rFonts w:ascii="GHEA Grapalat" w:hAnsi="GHEA Grapalat"/>
                    <w:sz w:val="18"/>
                    <w:szCs w:val="18"/>
                  </w:rPr>
                </w:rPrChange>
              </w:rPr>
              <w:t>обязательно</w:t>
            </w:r>
          </w:p>
          <w:p w14:paraId="4D548D97" w14:textId="77777777" w:rsidR="00C3421C" w:rsidRPr="00DF1634" w:rsidRDefault="00C3421C" w:rsidP="00DE2AE3">
            <w:pPr>
              <w:widowControl w:val="0"/>
              <w:spacing w:after="120"/>
              <w:jc w:val="center"/>
              <w:rPr>
                <w:rFonts w:ascii="GHEA Grapalat" w:hAnsi="GHEA Grapalat"/>
                <w:sz w:val="18"/>
                <w:szCs w:val="18"/>
                <w:rPrChange w:id="5520" w:author="Hayk-PC" w:date="2024-12-11T02:31:00Z">
                  <w:rPr>
                    <w:rFonts w:ascii="GHEA Grapalat" w:hAnsi="GHEA Grapalat"/>
                    <w:sz w:val="18"/>
                    <w:szCs w:val="18"/>
                  </w:rPr>
                </w:rPrChange>
              </w:rPr>
            </w:pPr>
            <w:r w:rsidRPr="00DF1634">
              <w:rPr>
                <w:rFonts w:ascii="GHEA Grapalat" w:hAnsi="GHEA Grapalat"/>
                <w:sz w:val="18"/>
                <w:szCs w:val="18"/>
                <w:rPrChange w:id="5521" w:author="Hayk-PC" w:date="2024-12-11T02:31:00Z">
                  <w:rPr>
                    <w:rFonts w:ascii="GHEA Grapalat" w:hAnsi="GHEA Grapalat"/>
                    <w:sz w:val="18"/>
                    <w:szCs w:val="18"/>
                  </w:rPr>
                </w:rPrChange>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3FC8B69E" w14:textId="77777777" w:rsidR="00C3421C" w:rsidRPr="00DF1634" w:rsidRDefault="00C3421C" w:rsidP="00DE2AE3">
            <w:pPr>
              <w:widowControl w:val="0"/>
              <w:spacing w:after="120"/>
              <w:jc w:val="center"/>
              <w:rPr>
                <w:rFonts w:ascii="GHEA Grapalat" w:hAnsi="GHEA Grapalat"/>
                <w:sz w:val="18"/>
                <w:szCs w:val="18"/>
                <w:rPrChange w:id="5522" w:author="Hayk-PC" w:date="2024-12-11T02:31:00Z">
                  <w:rPr>
                    <w:rFonts w:ascii="GHEA Grapalat" w:hAnsi="GHEA Grapalat"/>
                    <w:sz w:val="18"/>
                    <w:szCs w:val="18"/>
                  </w:rPr>
                </w:rPrChange>
              </w:rPr>
            </w:pPr>
            <w:r w:rsidRPr="00DF1634">
              <w:rPr>
                <w:rFonts w:ascii="GHEA Grapalat" w:hAnsi="GHEA Grapalat"/>
                <w:sz w:val="18"/>
                <w:szCs w:val="18"/>
                <w:rPrChange w:id="5523" w:author="Hayk-PC" w:date="2024-12-11T02:31:00Z">
                  <w:rPr>
                    <w:rFonts w:ascii="GHEA Grapalat" w:hAnsi="GHEA Grapalat"/>
                    <w:sz w:val="18"/>
                    <w:szCs w:val="18"/>
                  </w:rPr>
                </w:rPrChange>
              </w:rPr>
              <w:t>заранее заполняется бенефициаром — по приглашению</w:t>
            </w:r>
          </w:p>
        </w:tc>
      </w:tr>
      <w:tr w:rsidR="00B138F3" w:rsidRPr="00DF1634" w14:paraId="0318A4A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9C2F5D" w14:textId="77777777" w:rsidR="00C3421C" w:rsidRPr="00DF1634" w:rsidRDefault="00C3421C" w:rsidP="00DE2AE3">
            <w:pPr>
              <w:widowControl w:val="0"/>
              <w:spacing w:after="120"/>
              <w:jc w:val="center"/>
              <w:rPr>
                <w:rFonts w:ascii="GHEA Grapalat" w:hAnsi="GHEA Grapalat"/>
                <w:sz w:val="18"/>
                <w:szCs w:val="18"/>
                <w:rPrChange w:id="5524" w:author="Hayk-PC" w:date="2024-12-11T02:31:00Z">
                  <w:rPr>
                    <w:rFonts w:ascii="GHEA Grapalat" w:hAnsi="GHEA Grapalat"/>
                    <w:sz w:val="18"/>
                    <w:szCs w:val="18"/>
                  </w:rPr>
                </w:rPrChange>
              </w:rPr>
            </w:pPr>
            <w:r w:rsidRPr="00DF1634">
              <w:rPr>
                <w:rFonts w:ascii="GHEA Grapalat" w:hAnsi="GHEA Grapalat"/>
                <w:sz w:val="18"/>
                <w:szCs w:val="18"/>
                <w:rPrChange w:id="5525" w:author="Hayk-PC" w:date="2024-12-11T02:31:00Z">
                  <w:rPr>
                    <w:rFonts w:ascii="GHEA Grapalat" w:hAnsi="GHEA Grapalat"/>
                    <w:sz w:val="18"/>
                    <w:szCs w:val="18"/>
                  </w:rPr>
                </w:rPrChange>
              </w:rPr>
              <w:t>10.</w:t>
            </w:r>
          </w:p>
        </w:tc>
        <w:tc>
          <w:tcPr>
            <w:tcW w:w="1938" w:type="dxa"/>
            <w:tcBorders>
              <w:top w:val="single" w:sz="4" w:space="0" w:color="auto"/>
              <w:left w:val="single" w:sz="4" w:space="0" w:color="auto"/>
              <w:bottom w:val="single" w:sz="4" w:space="0" w:color="auto"/>
              <w:right w:val="single" w:sz="4" w:space="0" w:color="auto"/>
            </w:tcBorders>
          </w:tcPr>
          <w:p w14:paraId="55D205FC" w14:textId="77777777" w:rsidR="00C3421C" w:rsidRPr="00DF1634" w:rsidRDefault="00C3421C" w:rsidP="00DE2AE3">
            <w:pPr>
              <w:widowControl w:val="0"/>
              <w:spacing w:after="120"/>
              <w:jc w:val="center"/>
              <w:rPr>
                <w:rFonts w:ascii="GHEA Grapalat" w:hAnsi="GHEA Grapalat"/>
                <w:sz w:val="18"/>
                <w:szCs w:val="18"/>
                <w:rPrChange w:id="5526" w:author="Hayk-PC" w:date="2024-12-11T02:31:00Z">
                  <w:rPr>
                    <w:rFonts w:ascii="GHEA Grapalat" w:hAnsi="GHEA Grapalat"/>
                    <w:sz w:val="18"/>
                    <w:szCs w:val="18"/>
                  </w:rPr>
                </w:rPrChange>
              </w:rPr>
            </w:pPr>
            <w:r w:rsidRPr="00DF1634">
              <w:rPr>
                <w:rFonts w:ascii="GHEA Grapalat" w:hAnsi="GHEA Grapalat"/>
                <w:sz w:val="18"/>
                <w:szCs w:val="18"/>
                <w:rPrChange w:id="5527" w:author="Hayk-PC" w:date="2024-12-11T02:31:00Z">
                  <w:rPr>
                    <w:rFonts w:ascii="GHEA Grapalat" w:hAnsi="GHEA Grapalat"/>
                    <w:sz w:val="18"/>
                    <w:szCs w:val="18"/>
                  </w:rPr>
                </w:rPrChange>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753C707B" w14:textId="77777777" w:rsidR="00C3421C" w:rsidRPr="00DF1634" w:rsidRDefault="00C3421C" w:rsidP="00DE2AE3">
            <w:pPr>
              <w:widowControl w:val="0"/>
              <w:spacing w:after="120"/>
              <w:jc w:val="center"/>
              <w:rPr>
                <w:rFonts w:ascii="GHEA Grapalat" w:hAnsi="GHEA Grapalat"/>
                <w:sz w:val="18"/>
                <w:szCs w:val="18"/>
                <w:rPrChange w:id="5528" w:author="Hayk-PC" w:date="2024-12-11T02:31:00Z">
                  <w:rPr>
                    <w:rFonts w:ascii="GHEA Grapalat" w:hAnsi="GHEA Grapalat"/>
                    <w:sz w:val="18"/>
                    <w:szCs w:val="18"/>
                  </w:rPr>
                </w:rPrChange>
              </w:rPr>
            </w:pPr>
            <w:r w:rsidRPr="00DF1634">
              <w:rPr>
                <w:rFonts w:ascii="GHEA Grapalat" w:hAnsi="GHEA Grapalat"/>
                <w:sz w:val="18"/>
                <w:szCs w:val="18"/>
                <w:rPrChange w:id="5529" w:author="Hayk-PC" w:date="2024-12-11T02:31: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B41A04" w14:textId="77777777" w:rsidR="00C3421C" w:rsidRPr="00DF1634" w:rsidRDefault="00C3421C" w:rsidP="00DE2AE3">
            <w:pPr>
              <w:widowControl w:val="0"/>
              <w:spacing w:after="120"/>
              <w:jc w:val="center"/>
              <w:rPr>
                <w:rFonts w:ascii="GHEA Grapalat" w:hAnsi="GHEA Grapalat"/>
                <w:sz w:val="18"/>
                <w:szCs w:val="18"/>
                <w:rPrChange w:id="5530" w:author="Hayk-PC" w:date="2024-12-11T02:31:00Z">
                  <w:rPr>
                    <w:rFonts w:ascii="GHEA Grapalat" w:hAnsi="GHEA Grapalat"/>
                    <w:sz w:val="18"/>
                    <w:szCs w:val="18"/>
                  </w:rPr>
                </w:rPrChange>
              </w:rPr>
            </w:pPr>
            <w:r w:rsidRPr="00DF1634">
              <w:rPr>
                <w:rFonts w:ascii="GHEA Grapalat" w:hAnsi="GHEA Grapalat"/>
                <w:sz w:val="18"/>
                <w:szCs w:val="18"/>
                <w:rPrChange w:id="5531" w:author="Hayk-PC" w:date="2024-12-11T02:31:00Z">
                  <w:rPr>
                    <w:rFonts w:ascii="GHEA Grapalat" w:hAnsi="GHEA Grapalat"/>
                    <w:sz w:val="18"/>
                    <w:szCs w:val="18"/>
                  </w:rPr>
                </w:rPrChange>
              </w:rPr>
              <w:t>необязательно</w:t>
            </w:r>
          </w:p>
          <w:p w14:paraId="5A56E4B1" w14:textId="77777777" w:rsidR="00C3421C" w:rsidRPr="00DF1634" w:rsidRDefault="00C3421C" w:rsidP="00DE2AE3">
            <w:pPr>
              <w:widowControl w:val="0"/>
              <w:spacing w:after="120"/>
              <w:jc w:val="center"/>
              <w:rPr>
                <w:rFonts w:ascii="GHEA Grapalat" w:hAnsi="GHEA Grapalat"/>
                <w:sz w:val="18"/>
                <w:szCs w:val="18"/>
                <w:rPrChange w:id="5532" w:author="Hayk-PC" w:date="2024-12-11T02:31:00Z">
                  <w:rPr>
                    <w:rFonts w:ascii="GHEA Grapalat" w:hAnsi="GHEA Grapalat"/>
                    <w:sz w:val="18"/>
                    <w:szCs w:val="18"/>
                  </w:rPr>
                </w:rPrChange>
              </w:rPr>
            </w:pPr>
            <w:r w:rsidRPr="00DF1634">
              <w:rPr>
                <w:rFonts w:ascii="GHEA Grapalat" w:hAnsi="GHEA Grapalat"/>
                <w:sz w:val="18"/>
                <w:szCs w:val="18"/>
                <w:rPrChange w:id="5533" w:author="Hayk-PC" w:date="2024-12-11T02:31:00Z">
                  <w:rPr>
                    <w:rFonts w:ascii="GHEA Grapalat" w:hAnsi="GHEA Grapalat"/>
                    <w:sz w:val="18"/>
                    <w:szCs w:val="18"/>
                  </w:rPr>
                </w:rPrChange>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29040F4" w14:textId="77777777" w:rsidR="00C3421C" w:rsidRPr="00DF1634" w:rsidRDefault="00C3421C" w:rsidP="00DE2AE3">
            <w:pPr>
              <w:widowControl w:val="0"/>
              <w:spacing w:after="120"/>
              <w:jc w:val="center"/>
              <w:rPr>
                <w:rFonts w:ascii="GHEA Grapalat" w:hAnsi="GHEA Grapalat"/>
                <w:sz w:val="18"/>
                <w:szCs w:val="18"/>
                <w:rPrChange w:id="5534" w:author="Hayk-PC" w:date="2024-12-11T02:31:00Z">
                  <w:rPr>
                    <w:rFonts w:ascii="GHEA Grapalat" w:hAnsi="GHEA Grapalat"/>
                    <w:sz w:val="18"/>
                    <w:szCs w:val="18"/>
                  </w:rPr>
                </w:rPrChange>
              </w:rPr>
            </w:pPr>
            <w:r w:rsidRPr="00DF1634">
              <w:rPr>
                <w:rFonts w:ascii="GHEA Grapalat" w:hAnsi="GHEA Grapalat"/>
                <w:sz w:val="18"/>
                <w:szCs w:val="18"/>
                <w:rPrChange w:id="5535" w:author="Hayk-PC" w:date="2024-12-11T02:31:00Z">
                  <w:rPr>
                    <w:rFonts w:ascii="GHEA Grapalat" w:hAnsi="GHEA Grapalat"/>
                    <w:sz w:val="18"/>
                    <w:szCs w:val="18"/>
                  </w:rPr>
                </w:rPrChange>
              </w:rPr>
              <w:t>(не заполняется)</w:t>
            </w:r>
          </w:p>
        </w:tc>
      </w:tr>
      <w:tr w:rsidR="00B138F3" w:rsidRPr="00DF1634" w14:paraId="2DC06ED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70CC71" w14:textId="77777777" w:rsidR="00C3421C" w:rsidRPr="00DF1634" w:rsidRDefault="00C3421C" w:rsidP="00DE2AE3">
            <w:pPr>
              <w:widowControl w:val="0"/>
              <w:spacing w:after="120"/>
              <w:jc w:val="center"/>
              <w:rPr>
                <w:rFonts w:ascii="GHEA Grapalat" w:hAnsi="GHEA Grapalat"/>
                <w:sz w:val="18"/>
                <w:szCs w:val="18"/>
                <w:rPrChange w:id="5536" w:author="Hayk-PC" w:date="2024-12-11T02:31:00Z">
                  <w:rPr>
                    <w:rFonts w:ascii="GHEA Grapalat" w:hAnsi="GHEA Grapalat"/>
                    <w:sz w:val="18"/>
                    <w:szCs w:val="18"/>
                  </w:rPr>
                </w:rPrChange>
              </w:rPr>
            </w:pPr>
            <w:r w:rsidRPr="00DF1634">
              <w:rPr>
                <w:rFonts w:ascii="GHEA Grapalat" w:hAnsi="GHEA Grapalat"/>
                <w:sz w:val="18"/>
                <w:szCs w:val="18"/>
                <w:rPrChange w:id="5537" w:author="Hayk-PC" w:date="2024-12-11T02:31:00Z">
                  <w:rPr>
                    <w:rFonts w:ascii="GHEA Grapalat" w:hAnsi="GHEA Grapalat"/>
                    <w:sz w:val="18"/>
                    <w:szCs w:val="18"/>
                  </w:rPr>
                </w:rPrChange>
              </w:rPr>
              <w:t>11.</w:t>
            </w:r>
          </w:p>
        </w:tc>
        <w:tc>
          <w:tcPr>
            <w:tcW w:w="1938" w:type="dxa"/>
            <w:tcBorders>
              <w:top w:val="single" w:sz="4" w:space="0" w:color="auto"/>
              <w:left w:val="single" w:sz="4" w:space="0" w:color="auto"/>
              <w:bottom w:val="single" w:sz="4" w:space="0" w:color="auto"/>
              <w:right w:val="single" w:sz="4" w:space="0" w:color="auto"/>
            </w:tcBorders>
          </w:tcPr>
          <w:p w14:paraId="795FF2FA" w14:textId="77777777" w:rsidR="00C3421C" w:rsidRPr="00DF1634" w:rsidRDefault="00C3421C" w:rsidP="00DE2AE3">
            <w:pPr>
              <w:widowControl w:val="0"/>
              <w:spacing w:after="120"/>
              <w:jc w:val="center"/>
              <w:rPr>
                <w:rFonts w:ascii="GHEA Grapalat" w:hAnsi="GHEA Grapalat"/>
                <w:sz w:val="18"/>
                <w:szCs w:val="18"/>
                <w:rPrChange w:id="5538" w:author="Hayk-PC" w:date="2024-12-11T02:31:00Z">
                  <w:rPr>
                    <w:rFonts w:ascii="GHEA Grapalat" w:hAnsi="GHEA Grapalat"/>
                    <w:sz w:val="18"/>
                    <w:szCs w:val="18"/>
                  </w:rPr>
                </w:rPrChange>
              </w:rPr>
            </w:pPr>
            <w:r w:rsidRPr="00DF1634">
              <w:rPr>
                <w:rFonts w:ascii="GHEA Grapalat" w:hAnsi="GHEA Grapalat"/>
                <w:sz w:val="18"/>
                <w:szCs w:val="18"/>
                <w:rPrChange w:id="5539" w:author="Hayk-PC" w:date="2024-12-11T02:31:00Z">
                  <w:rPr>
                    <w:rFonts w:ascii="GHEA Grapalat" w:hAnsi="GHEA Grapalat"/>
                    <w:sz w:val="18"/>
                    <w:szCs w:val="18"/>
                  </w:rPr>
                </w:rPrChange>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70F94F30" w14:textId="77777777" w:rsidR="00C3421C" w:rsidRPr="00DF1634" w:rsidRDefault="00C3421C" w:rsidP="00DE2AE3">
            <w:pPr>
              <w:widowControl w:val="0"/>
              <w:spacing w:after="120"/>
              <w:jc w:val="center"/>
              <w:rPr>
                <w:rFonts w:ascii="GHEA Grapalat" w:hAnsi="GHEA Grapalat"/>
                <w:sz w:val="18"/>
                <w:szCs w:val="18"/>
                <w:rPrChange w:id="5540" w:author="Hayk-PC" w:date="2024-12-11T02:31:00Z">
                  <w:rPr>
                    <w:rFonts w:ascii="GHEA Grapalat" w:hAnsi="GHEA Grapalat"/>
                    <w:sz w:val="18"/>
                    <w:szCs w:val="18"/>
                  </w:rPr>
                </w:rPrChange>
              </w:rPr>
            </w:pPr>
            <w:r w:rsidRPr="00DF1634">
              <w:rPr>
                <w:rFonts w:ascii="GHEA Grapalat" w:hAnsi="GHEA Grapalat"/>
                <w:sz w:val="18"/>
                <w:szCs w:val="18"/>
                <w:rPrChange w:id="5541" w:author="Hayk-PC" w:date="2024-12-11T02:31: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5FD3B5" w14:textId="77777777" w:rsidR="00C3421C" w:rsidRPr="00DF1634" w:rsidRDefault="00C3421C" w:rsidP="00DE2AE3">
            <w:pPr>
              <w:widowControl w:val="0"/>
              <w:spacing w:after="120"/>
              <w:jc w:val="center"/>
              <w:rPr>
                <w:rFonts w:ascii="GHEA Grapalat" w:hAnsi="GHEA Grapalat"/>
                <w:sz w:val="18"/>
                <w:szCs w:val="18"/>
                <w:rPrChange w:id="5542" w:author="Hayk-PC" w:date="2024-12-11T02:31:00Z">
                  <w:rPr>
                    <w:rFonts w:ascii="GHEA Grapalat" w:hAnsi="GHEA Grapalat"/>
                    <w:sz w:val="18"/>
                    <w:szCs w:val="18"/>
                  </w:rPr>
                </w:rPrChange>
              </w:rPr>
            </w:pPr>
            <w:r w:rsidRPr="00DF1634">
              <w:rPr>
                <w:rFonts w:ascii="GHEA Grapalat" w:hAnsi="GHEA Grapalat"/>
                <w:sz w:val="18"/>
                <w:szCs w:val="18"/>
                <w:rPrChange w:id="5543" w:author="Hayk-PC" w:date="2024-12-11T02:31:00Z">
                  <w:rPr>
                    <w:rFonts w:ascii="GHEA Grapalat" w:hAnsi="GHEA Grapalat"/>
                    <w:sz w:val="18"/>
                    <w:szCs w:val="18"/>
                  </w:rPr>
                </w:rPrChange>
              </w:rPr>
              <w:t>необязательно</w:t>
            </w:r>
          </w:p>
          <w:p w14:paraId="2249968E" w14:textId="77777777" w:rsidR="00C3421C" w:rsidRPr="00DF1634" w:rsidRDefault="00C3421C" w:rsidP="00DE2AE3">
            <w:pPr>
              <w:widowControl w:val="0"/>
              <w:spacing w:after="120"/>
              <w:jc w:val="center"/>
              <w:rPr>
                <w:rFonts w:ascii="GHEA Grapalat" w:hAnsi="GHEA Grapalat"/>
                <w:sz w:val="18"/>
                <w:szCs w:val="18"/>
                <w:rPrChange w:id="5544" w:author="Hayk-PC" w:date="2024-12-11T02:31:00Z">
                  <w:rPr>
                    <w:rFonts w:ascii="GHEA Grapalat" w:hAnsi="GHEA Grapalat"/>
                    <w:sz w:val="18"/>
                    <w:szCs w:val="18"/>
                  </w:rPr>
                </w:rPrChange>
              </w:rPr>
            </w:pPr>
            <w:r w:rsidRPr="00DF1634">
              <w:rPr>
                <w:rFonts w:ascii="GHEA Grapalat" w:hAnsi="GHEA Grapalat"/>
                <w:sz w:val="18"/>
                <w:szCs w:val="18"/>
                <w:rPrChange w:id="5545" w:author="Hayk-PC" w:date="2024-12-11T02:31:00Z">
                  <w:rPr>
                    <w:rFonts w:ascii="GHEA Grapalat" w:hAnsi="GHEA Grapalat"/>
                    <w:sz w:val="18"/>
                    <w:szCs w:val="18"/>
                  </w:rPr>
                </w:rPrChange>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7C218A38" w14:textId="77777777" w:rsidR="00C3421C" w:rsidRPr="00DF1634" w:rsidRDefault="00C3421C" w:rsidP="00DE2AE3">
            <w:pPr>
              <w:widowControl w:val="0"/>
              <w:spacing w:after="120"/>
              <w:jc w:val="center"/>
              <w:rPr>
                <w:rFonts w:ascii="GHEA Grapalat" w:hAnsi="GHEA Grapalat"/>
                <w:sz w:val="18"/>
                <w:szCs w:val="18"/>
                <w:rPrChange w:id="5546" w:author="Hayk-PC" w:date="2024-12-11T02:31:00Z">
                  <w:rPr>
                    <w:rFonts w:ascii="GHEA Grapalat" w:hAnsi="GHEA Grapalat"/>
                    <w:sz w:val="18"/>
                    <w:szCs w:val="18"/>
                  </w:rPr>
                </w:rPrChange>
              </w:rPr>
            </w:pPr>
            <w:r w:rsidRPr="00DF1634">
              <w:rPr>
                <w:rFonts w:ascii="GHEA Grapalat" w:hAnsi="GHEA Grapalat"/>
                <w:sz w:val="18"/>
                <w:szCs w:val="18"/>
                <w:rPrChange w:id="5547" w:author="Hayk-PC" w:date="2024-12-11T02:31:00Z">
                  <w:rPr>
                    <w:rFonts w:ascii="GHEA Grapalat" w:hAnsi="GHEA Grapalat"/>
                    <w:sz w:val="18"/>
                    <w:szCs w:val="18"/>
                  </w:rPr>
                </w:rPrChange>
              </w:rPr>
              <w:t>заранее заполняется бенефициаром — по приглашению</w:t>
            </w:r>
          </w:p>
        </w:tc>
      </w:tr>
      <w:tr w:rsidR="00B138F3" w:rsidRPr="00DF1634" w14:paraId="6276FE1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6A2379" w14:textId="77777777" w:rsidR="00C3421C" w:rsidRPr="00DF1634" w:rsidRDefault="00C3421C" w:rsidP="00DE2AE3">
            <w:pPr>
              <w:widowControl w:val="0"/>
              <w:spacing w:after="120"/>
              <w:jc w:val="center"/>
              <w:rPr>
                <w:rFonts w:ascii="GHEA Grapalat" w:hAnsi="GHEA Grapalat"/>
                <w:sz w:val="18"/>
                <w:szCs w:val="18"/>
                <w:rPrChange w:id="5548" w:author="Hayk-PC" w:date="2024-12-11T02:31:00Z">
                  <w:rPr>
                    <w:rFonts w:ascii="GHEA Grapalat" w:hAnsi="GHEA Grapalat"/>
                    <w:sz w:val="18"/>
                    <w:szCs w:val="18"/>
                  </w:rPr>
                </w:rPrChange>
              </w:rPr>
            </w:pPr>
            <w:r w:rsidRPr="00DF1634">
              <w:rPr>
                <w:rFonts w:ascii="GHEA Grapalat" w:hAnsi="GHEA Grapalat"/>
                <w:sz w:val="18"/>
                <w:szCs w:val="18"/>
                <w:rPrChange w:id="5549" w:author="Hayk-PC" w:date="2024-12-11T02:31:00Z">
                  <w:rPr>
                    <w:rFonts w:ascii="GHEA Grapalat" w:hAnsi="GHEA Grapalat"/>
                    <w:sz w:val="18"/>
                    <w:szCs w:val="18"/>
                  </w:rPr>
                </w:rPrChange>
              </w:rPr>
              <w:t>12.</w:t>
            </w:r>
          </w:p>
        </w:tc>
        <w:tc>
          <w:tcPr>
            <w:tcW w:w="1938" w:type="dxa"/>
            <w:tcBorders>
              <w:top w:val="single" w:sz="4" w:space="0" w:color="auto"/>
              <w:left w:val="single" w:sz="4" w:space="0" w:color="auto"/>
              <w:bottom w:val="single" w:sz="4" w:space="0" w:color="auto"/>
              <w:right w:val="single" w:sz="4" w:space="0" w:color="auto"/>
            </w:tcBorders>
          </w:tcPr>
          <w:p w14:paraId="64DFB737" w14:textId="77777777" w:rsidR="00C3421C" w:rsidRPr="00DF1634" w:rsidRDefault="00C3421C" w:rsidP="00DE2AE3">
            <w:pPr>
              <w:widowControl w:val="0"/>
              <w:spacing w:after="120"/>
              <w:jc w:val="center"/>
              <w:rPr>
                <w:rFonts w:ascii="GHEA Grapalat" w:hAnsi="GHEA Grapalat"/>
                <w:sz w:val="18"/>
                <w:szCs w:val="18"/>
                <w:rPrChange w:id="5550" w:author="Hayk-PC" w:date="2024-12-11T02:31:00Z">
                  <w:rPr>
                    <w:rFonts w:ascii="GHEA Grapalat" w:hAnsi="GHEA Grapalat"/>
                    <w:sz w:val="18"/>
                    <w:szCs w:val="18"/>
                  </w:rPr>
                </w:rPrChange>
              </w:rPr>
            </w:pPr>
            <w:r w:rsidRPr="00DF1634">
              <w:rPr>
                <w:rFonts w:ascii="GHEA Grapalat" w:hAnsi="GHEA Grapalat"/>
                <w:sz w:val="18"/>
                <w:szCs w:val="18"/>
                <w:rPrChange w:id="5551" w:author="Hayk-PC" w:date="2024-12-11T02:31:00Z">
                  <w:rPr>
                    <w:rFonts w:ascii="GHEA Grapalat" w:hAnsi="GHEA Grapalat"/>
                    <w:sz w:val="18"/>
                    <w:szCs w:val="18"/>
                  </w:rPr>
                </w:rPrChange>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7584A626" w14:textId="77777777" w:rsidR="00C3421C" w:rsidRPr="00DF1634" w:rsidRDefault="00C3421C" w:rsidP="00DE2AE3">
            <w:pPr>
              <w:widowControl w:val="0"/>
              <w:spacing w:after="120"/>
              <w:jc w:val="center"/>
              <w:rPr>
                <w:rFonts w:ascii="GHEA Grapalat" w:hAnsi="GHEA Grapalat"/>
                <w:sz w:val="18"/>
                <w:szCs w:val="18"/>
                <w:rPrChange w:id="5552" w:author="Hayk-PC" w:date="2024-12-11T02:31:00Z">
                  <w:rPr>
                    <w:rFonts w:ascii="GHEA Grapalat" w:hAnsi="GHEA Grapalat"/>
                    <w:sz w:val="18"/>
                    <w:szCs w:val="18"/>
                  </w:rPr>
                </w:rPrChange>
              </w:rPr>
            </w:pPr>
            <w:r w:rsidRPr="00DF1634">
              <w:rPr>
                <w:rFonts w:ascii="GHEA Grapalat" w:hAnsi="GHEA Grapalat"/>
                <w:sz w:val="18"/>
                <w:szCs w:val="18"/>
                <w:rPrChange w:id="5553" w:author="Hayk-PC" w:date="2024-12-11T02:31: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E6F297" w14:textId="77777777" w:rsidR="00C3421C" w:rsidRPr="00DF1634" w:rsidRDefault="00C3421C" w:rsidP="00DE2AE3">
            <w:pPr>
              <w:widowControl w:val="0"/>
              <w:spacing w:after="120"/>
              <w:jc w:val="center"/>
              <w:rPr>
                <w:rFonts w:ascii="GHEA Grapalat" w:hAnsi="GHEA Grapalat"/>
                <w:sz w:val="18"/>
                <w:szCs w:val="18"/>
                <w:rPrChange w:id="5554" w:author="Hayk-PC" w:date="2024-12-11T02:31:00Z">
                  <w:rPr>
                    <w:rFonts w:ascii="GHEA Grapalat" w:hAnsi="GHEA Grapalat"/>
                    <w:sz w:val="18"/>
                    <w:szCs w:val="18"/>
                  </w:rPr>
                </w:rPrChange>
              </w:rPr>
            </w:pPr>
            <w:r w:rsidRPr="00DF1634">
              <w:rPr>
                <w:rFonts w:ascii="GHEA Grapalat" w:hAnsi="GHEA Grapalat"/>
                <w:sz w:val="18"/>
                <w:szCs w:val="18"/>
                <w:rPrChange w:id="5555" w:author="Hayk-PC" w:date="2024-12-11T02:31:00Z">
                  <w:rPr>
                    <w:rFonts w:ascii="GHEA Grapalat" w:hAnsi="GHEA Grapalat"/>
                    <w:sz w:val="18"/>
                    <w:szCs w:val="18"/>
                  </w:rPr>
                </w:rPrChange>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2F5958C" w14:textId="77777777" w:rsidR="00C3421C" w:rsidRPr="00DF1634" w:rsidRDefault="00C3421C" w:rsidP="00DE2AE3">
            <w:pPr>
              <w:widowControl w:val="0"/>
              <w:spacing w:after="120"/>
              <w:jc w:val="center"/>
              <w:rPr>
                <w:rFonts w:ascii="GHEA Grapalat" w:hAnsi="GHEA Grapalat"/>
                <w:sz w:val="18"/>
                <w:szCs w:val="18"/>
                <w:rPrChange w:id="5556" w:author="Hayk-PC" w:date="2024-12-11T02:31:00Z">
                  <w:rPr>
                    <w:rFonts w:ascii="GHEA Grapalat" w:hAnsi="GHEA Grapalat"/>
                    <w:sz w:val="18"/>
                    <w:szCs w:val="18"/>
                  </w:rPr>
                </w:rPrChange>
              </w:rPr>
            </w:pPr>
            <w:r w:rsidRPr="00DF1634">
              <w:rPr>
                <w:rFonts w:ascii="GHEA Grapalat" w:hAnsi="GHEA Grapalat"/>
                <w:sz w:val="18"/>
                <w:szCs w:val="18"/>
                <w:rPrChange w:id="5557" w:author="Hayk-PC" w:date="2024-12-11T02:31:00Z">
                  <w:rPr>
                    <w:rFonts w:ascii="GHEA Grapalat" w:hAnsi="GHEA Grapalat"/>
                    <w:sz w:val="18"/>
                    <w:szCs w:val="18"/>
                  </w:rPr>
                </w:rPrChange>
              </w:rPr>
              <w:t>заранее заполняется бенефициаром — по приглашению</w:t>
            </w:r>
          </w:p>
        </w:tc>
      </w:tr>
      <w:tr w:rsidR="00B138F3" w:rsidRPr="00DF1634" w14:paraId="7EE0397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FE9738" w14:textId="77777777" w:rsidR="00C3421C" w:rsidRPr="00DF1634" w:rsidRDefault="00C3421C" w:rsidP="00DE2AE3">
            <w:pPr>
              <w:widowControl w:val="0"/>
              <w:spacing w:after="120"/>
              <w:jc w:val="center"/>
              <w:rPr>
                <w:rFonts w:ascii="GHEA Grapalat" w:hAnsi="GHEA Grapalat"/>
                <w:sz w:val="18"/>
                <w:szCs w:val="18"/>
                <w:rPrChange w:id="5558" w:author="Hayk-PC" w:date="2024-12-11T02:31:00Z">
                  <w:rPr>
                    <w:rFonts w:ascii="GHEA Grapalat" w:hAnsi="GHEA Grapalat"/>
                    <w:sz w:val="18"/>
                    <w:szCs w:val="18"/>
                  </w:rPr>
                </w:rPrChange>
              </w:rPr>
            </w:pPr>
            <w:r w:rsidRPr="00DF1634">
              <w:rPr>
                <w:rFonts w:ascii="GHEA Grapalat" w:hAnsi="GHEA Grapalat"/>
                <w:sz w:val="18"/>
                <w:szCs w:val="18"/>
                <w:rPrChange w:id="5559" w:author="Hayk-PC" w:date="2024-12-11T02:31:00Z">
                  <w:rPr>
                    <w:rFonts w:ascii="GHEA Grapalat" w:hAnsi="GHEA Grapalat"/>
                    <w:sz w:val="18"/>
                    <w:szCs w:val="18"/>
                  </w:rPr>
                </w:rPrChange>
              </w:rPr>
              <w:t>13.</w:t>
            </w:r>
          </w:p>
        </w:tc>
        <w:tc>
          <w:tcPr>
            <w:tcW w:w="1938" w:type="dxa"/>
            <w:tcBorders>
              <w:top w:val="single" w:sz="4" w:space="0" w:color="auto"/>
              <w:left w:val="single" w:sz="4" w:space="0" w:color="auto"/>
              <w:bottom w:val="single" w:sz="4" w:space="0" w:color="auto"/>
              <w:right w:val="single" w:sz="4" w:space="0" w:color="auto"/>
            </w:tcBorders>
          </w:tcPr>
          <w:p w14:paraId="06FBF12D" w14:textId="77777777" w:rsidR="00C3421C" w:rsidRPr="00DF1634" w:rsidRDefault="00C3421C" w:rsidP="00DE2AE3">
            <w:pPr>
              <w:widowControl w:val="0"/>
              <w:spacing w:after="120"/>
              <w:jc w:val="center"/>
              <w:rPr>
                <w:rFonts w:ascii="GHEA Grapalat" w:hAnsi="GHEA Grapalat"/>
                <w:sz w:val="18"/>
                <w:szCs w:val="18"/>
                <w:rPrChange w:id="5560" w:author="Hayk-PC" w:date="2024-12-11T02:31:00Z">
                  <w:rPr>
                    <w:rFonts w:ascii="GHEA Grapalat" w:hAnsi="GHEA Grapalat"/>
                    <w:sz w:val="18"/>
                    <w:szCs w:val="18"/>
                  </w:rPr>
                </w:rPrChange>
              </w:rPr>
            </w:pPr>
            <w:r w:rsidRPr="00DF1634">
              <w:rPr>
                <w:rFonts w:ascii="GHEA Grapalat" w:hAnsi="GHEA Grapalat"/>
                <w:sz w:val="18"/>
                <w:szCs w:val="18"/>
                <w:rPrChange w:id="5561" w:author="Hayk-PC" w:date="2024-12-11T02:31:00Z">
                  <w:rPr>
                    <w:rFonts w:ascii="GHEA Grapalat" w:hAnsi="GHEA Grapalat"/>
                    <w:sz w:val="18"/>
                    <w:szCs w:val="18"/>
                  </w:rPr>
                </w:rPrChange>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0A5FF6CF" w14:textId="77777777" w:rsidR="00C3421C" w:rsidRPr="00DF1634" w:rsidRDefault="00C3421C" w:rsidP="00DE2AE3">
            <w:pPr>
              <w:widowControl w:val="0"/>
              <w:spacing w:after="120"/>
              <w:jc w:val="center"/>
              <w:rPr>
                <w:rFonts w:ascii="GHEA Grapalat" w:hAnsi="GHEA Grapalat"/>
                <w:sz w:val="18"/>
                <w:szCs w:val="18"/>
                <w:rPrChange w:id="5562" w:author="Hayk-PC" w:date="2024-12-11T02:31:00Z">
                  <w:rPr>
                    <w:rFonts w:ascii="GHEA Grapalat" w:hAnsi="GHEA Grapalat"/>
                    <w:sz w:val="18"/>
                    <w:szCs w:val="18"/>
                  </w:rPr>
                </w:rPrChange>
              </w:rPr>
            </w:pPr>
            <w:r w:rsidRPr="00DF1634">
              <w:rPr>
                <w:rFonts w:ascii="GHEA Grapalat" w:hAnsi="GHEA Grapalat"/>
                <w:sz w:val="18"/>
                <w:szCs w:val="18"/>
                <w:rPrChange w:id="5563" w:author="Hayk-PC" w:date="2024-12-11T02:31: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8C242A" w14:textId="77777777" w:rsidR="00C3421C" w:rsidRPr="00DF1634" w:rsidRDefault="00C3421C" w:rsidP="00DE2AE3">
            <w:pPr>
              <w:widowControl w:val="0"/>
              <w:spacing w:after="120"/>
              <w:jc w:val="center"/>
              <w:rPr>
                <w:rFonts w:ascii="GHEA Grapalat" w:hAnsi="GHEA Grapalat"/>
                <w:sz w:val="18"/>
                <w:szCs w:val="18"/>
                <w:rPrChange w:id="5564" w:author="Hayk-PC" w:date="2024-12-11T02:31:00Z">
                  <w:rPr>
                    <w:rFonts w:ascii="GHEA Grapalat" w:hAnsi="GHEA Grapalat"/>
                    <w:sz w:val="18"/>
                    <w:szCs w:val="18"/>
                  </w:rPr>
                </w:rPrChange>
              </w:rPr>
            </w:pPr>
            <w:r w:rsidRPr="00DF1634">
              <w:rPr>
                <w:rFonts w:ascii="GHEA Grapalat" w:hAnsi="GHEA Grapalat"/>
                <w:sz w:val="18"/>
                <w:szCs w:val="18"/>
                <w:rPrChange w:id="5565" w:author="Hayk-PC" w:date="2024-12-11T02:31:00Z">
                  <w:rPr>
                    <w:rFonts w:ascii="GHEA Grapalat" w:hAnsi="GHEA Grapalat"/>
                    <w:sz w:val="18"/>
                    <w:szCs w:val="18"/>
                  </w:rPr>
                </w:rPrChange>
              </w:rPr>
              <w:t>обязательно</w:t>
            </w:r>
          </w:p>
          <w:p w14:paraId="0154253F" w14:textId="77777777" w:rsidR="00C3421C" w:rsidRPr="00DF1634" w:rsidRDefault="00C3421C" w:rsidP="00DE2AE3">
            <w:pPr>
              <w:widowControl w:val="0"/>
              <w:spacing w:after="120"/>
              <w:jc w:val="center"/>
              <w:rPr>
                <w:rFonts w:ascii="GHEA Grapalat" w:hAnsi="GHEA Grapalat"/>
                <w:sz w:val="18"/>
                <w:szCs w:val="18"/>
                <w:rPrChange w:id="5566" w:author="Hayk-PC" w:date="2024-12-11T02:31:00Z">
                  <w:rPr>
                    <w:rFonts w:ascii="GHEA Grapalat" w:hAnsi="GHEA Grapalat"/>
                    <w:sz w:val="18"/>
                    <w:szCs w:val="18"/>
                  </w:rPr>
                </w:rPrChange>
              </w:rPr>
            </w:pPr>
            <w:r w:rsidRPr="00DF1634">
              <w:rPr>
                <w:rFonts w:ascii="GHEA Grapalat" w:hAnsi="GHEA Grapalat"/>
                <w:sz w:val="18"/>
                <w:szCs w:val="18"/>
                <w:rPrChange w:id="5567" w:author="Hayk-PC" w:date="2024-12-11T02:31:00Z">
                  <w:rPr>
                    <w:rFonts w:ascii="GHEA Grapalat" w:hAnsi="GHEA Grapalat"/>
                    <w:sz w:val="18"/>
                    <w:szCs w:val="18"/>
                  </w:rPr>
                </w:rPrChange>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14258807" w14:textId="77777777" w:rsidR="00C3421C" w:rsidRPr="00DF1634" w:rsidRDefault="00C3421C" w:rsidP="00DE2AE3">
            <w:pPr>
              <w:widowControl w:val="0"/>
              <w:spacing w:after="120"/>
              <w:jc w:val="center"/>
              <w:rPr>
                <w:rFonts w:ascii="GHEA Grapalat" w:hAnsi="GHEA Grapalat"/>
                <w:sz w:val="18"/>
                <w:szCs w:val="18"/>
                <w:rPrChange w:id="5568" w:author="Hayk-PC" w:date="2024-12-11T02:31:00Z">
                  <w:rPr>
                    <w:rFonts w:ascii="GHEA Grapalat" w:hAnsi="GHEA Grapalat"/>
                    <w:sz w:val="18"/>
                    <w:szCs w:val="18"/>
                  </w:rPr>
                </w:rPrChange>
              </w:rPr>
            </w:pPr>
            <w:r w:rsidRPr="00DF1634">
              <w:rPr>
                <w:rFonts w:ascii="GHEA Grapalat" w:hAnsi="GHEA Grapalat"/>
                <w:sz w:val="18"/>
                <w:szCs w:val="18"/>
                <w:rPrChange w:id="5569" w:author="Hayk-PC" w:date="2024-12-11T02:31:00Z">
                  <w:rPr>
                    <w:rFonts w:ascii="GHEA Grapalat" w:hAnsi="GHEA Grapalat"/>
                    <w:sz w:val="18"/>
                    <w:szCs w:val="18"/>
                  </w:rPr>
                </w:rPrChange>
              </w:rPr>
              <w:t>заранее заполняется бенефициаром — по приглашению</w:t>
            </w:r>
          </w:p>
        </w:tc>
      </w:tr>
      <w:tr w:rsidR="00B138F3" w:rsidRPr="00DF1634" w14:paraId="4F9CD75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09E6DB" w14:textId="77777777" w:rsidR="00C3421C" w:rsidRPr="00DF1634" w:rsidRDefault="00C3421C" w:rsidP="00DE2AE3">
            <w:pPr>
              <w:widowControl w:val="0"/>
              <w:spacing w:after="120"/>
              <w:jc w:val="center"/>
              <w:rPr>
                <w:rFonts w:ascii="GHEA Grapalat" w:hAnsi="GHEA Grapalat"/>
                <w:sz w:val="18"/>
                <w:szCs w:val="18"/>
                <w:rPrChange w:id="5570" w:author="Hayk-PC" w:date="2024-12-11T02:31:00Z">
                  <w:rPr>
                    <w:rFonts w:ascii="GHEA Grapalat" w:hAnsi="GHEA Grapalat"/>
                    <w:sz w:val="18"/>
                    <w:szCs w:val="18"/>
                  </w:rPr>
                </w:rPrChange>
              </w:rPr>
            </w:pPr>
            <w:r w:rsidRPr="00DF1634">
              <w:rPr>
                <w:rFonts w:ascii="GHEA Grapalat" w:hAnsi="GHEA Grapalat"/>
                <w:sz w:val="18"/>
                <w:szCs w:val="18"/>
                <w:rPrChange w:id="5571" w:author="Hayk-PC" w:date="2024-12-11T02:31:00Z">
                  <w:rPr>
                    <w:rFonts w:ascii="GHEA Grapalat" w:hAnsi="GHEA Grapalat"/>
                    <w:sz w:val="18"/>
                    <w:szCs w:val="18"/>
                  </w:rPr>
                </w:rPrChange>
              </w:rPr>
              <w:t>14.</w:t>
            </w:r>
          </w:p>
        </w:tc>
        <w:tc>
          <w:tcPr>
            <w:tcW w:w="1938" w:type="dxa"/>
            <w:tcBorders>
              <w:top w:val="single" w:sz="4" w:space="0" w:color="auto"/>
              <w:left w:val="single" w:sz="4" w:space="0" w:color="auto"/>
              <w:bottom w:val="single" w:sz="4" w:space="0" w:color="auto"/>
              <w:right w:val="single" w:sz="4" w:space="0" w:color="auto"/>
            </w:tcBorders>
          </w:tcPr>
          <w:p w14:paraId="45EA4696" w14:textId="77777777" w:rsidR="00C3421C" w:rsidRPr="00DF1634" w:rsidRDefault="00C3421C" w:rsidP="00DE2AE3">
            <w:pPr>
              <w:widowControl w:val="0"/>
              <w:spacing w:after="120"/>
              <w:jc w:val="center"/>
              <w:rPr>
                <w:rFonts w:ascii="GHEA Grapalat" w:hAnsi="GHEA Grapalat"/>
                <w:sz w:val="18"/>
                <w:szCs w:val="18"/>
                <w:rPrChange w:id="5572" w:author="Hayk-PC" w:date="2024-12-11T02:31:00Z">
                  <w:rPr>
                    <w:rFonts w:ascii="GHEA Grapalat" w:hAnsi="GHEA Grapalat"/>
                    <w:sz w:val="18"/>
                    <w:szCs w:val="18"/>
                  </w:rPr>
                </w:rPrChange>
              </w:rPr>
            </w:pPr>
            <w:r w:rsidRPr="00DF1634">
              <w:rPr>
                <w:rFonts w:ascii="GHEA Grapalat" w:hAnsi="GHEA Grapalat"/>
                <w:sz w:val="18"/>
                <w:szCs w:val="18"/>
                <w:rPrChange w:id="5573" w:author="Hayk-PC" w:date="2024-12-11T02:31:00Z">
                  <w:rPr>
                    <w:rFonts w:ascii="GHEA Grapalat" w:hAnsi="GHEA Grapalat"/>
                    <w:sz w:val="18"/>
                    <w:szCs w:val="18"/>
                  </w:rPr>
                </w:rPrChange>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47A2B90A" w14:textId="77777777" w:rsidR="00C3421C" w:rsidRPr="00DF1634" w:rsidRDefault="00C3421C" w:rsidP="00DE2AE3">
            <w:pPr>
              <w:widowControl w:val="0"/>
              <w:spacing w:after="120"/>
              <w:jc w:val="center"/>
              <w:rPr>
                <w:rFonts w:ascii="GHEA Grapalat" w:hAnsi="GHEA Grapalat"/>
                <w:sz w:val="18"/>
                <w:szCs w:val="18"/>
                <w:rPrChange w:id="5574" w:author="Hayk-PC" w:date="2024-12-11T02:31:00Z">
                  <w:rPr>
                    <w:rFonts w:ascii="GHEA Grapalat" w:hAnsi="GHEA Grapalat"/>
                    <w:sz w:val="18"/>
                    <w:szCs w:val="18"/>
                  </w:rPr>
                </w:rPrChange>
              </w:rPr>
            </w:pPr>
            <w:r w:rsidRPr="00DF1634">
              <w:rPr>
                <w:rFonts w:ascii="GHEA Grapalat" w:hAnsi="GHEA Grapalat"/>
                <w:sz w:val="18"/>
                <w:szCs w:val="18"/>
                <w:rPrChange w:id="5575" w:author="Hayk-PC" w:date="2024-12-11T02:31: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8A19896" w14:textId="77777777" w:rsidR="00C3421C" w:rsidRPr="00DF1634" w:rsidRDefault="00C3421C" w:rsidP="00DE2AE3">
            <w:pPr>
              <w:widowControl w:val="0"/>
              <w:spacing w:after="120"/>
              <w:jc w:val="center"/>
              <w:rPr>
                <w:rFonts w:ascii="GHEA Grapalat" w:hAnsi="GHEA Grapalat"/>
                <w:sz w:val="18"/>
                <w:szCs w:val="18"/>
                <w:rPrChange w:id="5576" w:author="Hayk-PC" w:date="2024-12-11T02:31:00Z">
                  <w:rPr>
                    <w:rFonts w:ascii="GHEA Grapalat" w:hAnsi="GHEA Grapalat"/>
                    <w:sz w:val="18"/>
                    <w:szCs w:val="18"/>
                  </w:rPr>
                </w:rPrChange>
              </w:rPr>
            </w:pPr>
            <w:r w:rsidRPr="00DF1634">
              <w:rPr>
                <w:rFonts w:ascii="GHEA Grapalat" w:hAnsi="GHEA Grapalat"/>
                <w:sz w:val="18"/>
                <w:szCs w:val="18"/>
                <w:rPrChange w:id="5577" w:author="Hayk-PC" w:date="2024-12-11T02:31:00Z">
                  <w:rPr>
                    <w:rFonts w:ascii="GHEA Grapalat" w:hAnsi="GHEA Grapalat"/>
                    <w:sz w:val="18"/>
                    <w:szCs w:val="18"/>
                  </w:rPr>
                </w:rPrChange>
              </w:rPr>
              <w:t>обязательно</w:t>
            </w:r>
          </w:p>
          <w:p w14:paraId="7A67982B" w14:textId="77777777" w:rsidR="00C3421C" w:rsidRPr="00DF1634" w:rsidRDefault="00C3421C" w:rsidP="00DE2AE3">
            <w:pPr>
              <w:widowControl w:val="0"/>
              <w:spacing w:after="120"/>
              <w:jc w:val="center"/>
              <w:rPr>
                <w:rFonts w:ascii="GHEA Grapalat" w:hAnsi="GHEA Grapalat"/>
                <w:sz w:val="18"/>
                <w:szCs w:val="18"/>
                <w:rPrChange w:id="5578" w:author="Hayk-PC" w:date="2024-12-11T02:31:00Z">
                  <w:rPr>
                    <w:rFonts w:ascii="GHEA Grapalat" w:hAnsi="GHEA Grapalat"/>
                    <w:sz w:val="18"/>
                    <w:szCs w:val="18"/>
                  </w:rPr>
                </w:rPrChange>
              </w:rPr>
            </w:pPr>
            <w:r w:rsidRPr="00DF1634">
              <w:rPr>
                <w:rFonts w:ascii="GHEA Grapalat" w:hAnsi="GHEA Grapalat"/>
                <w:sz w:val="18"/>
                <w:szCs w:val="18"/>
                <w:rPrChange w:id="5579" w:author="Hayk-PC" w:date="2024-12-11T02:31:00Z">
                  <w:rPr>
                    <w:rFonts w:ascii="GHEA Grapalat" w:hAnsi="GHEA Grapalat"/>
                    <w:sz w:val="18"/>
                    <w:szCs w:val="18"/>
                  </w:rPr>
                </w:rPrChange>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7345961D" w14:textId="77777777" w:rsidR="00C3421C" w:rsidRPr="00DF1634" w:rsidRDefault="00C3421C" w:rsidP="00DE2AE3">
            <w:pPr>
              <w:widowControl w:val="0"/>
              <w:spacing w:after="120"/>
              <w:jc w:val="center"/>
              <w:rPr>
                <w:rFonts w:ascii="GHEA Grapalat" w:hAnsi="GHEA Grapalat"/>
                <w:sz w:val="18"/>
                <w:szCs w:val="18"/>
                <w:rPrChange w:id="5580" w:author="Hayk-PC" w:date="2024-12-11T02:31:00Z">
                  <w:rPr>
                    <w:rFonts w:ascii="GHEA Grapalat" w:hAnsi="GHEA Grapalat"/>
                    <w:sz w:val="18"/>
                    <w:szCs w:val="18"/>
                  </w:rPr>
                </w:rPrChange>
              </w:rPr>
            </w:pPr>
            <w:r w:rsidRPr="00DF1634">
              <w:rPr>
                <w:rFonts w:ascii="GHEA Grapalat" w:hAnsi="GHEA Grapalat"/>
                <w:sz w:val="18"/>
                <w:szCs w:val="18"/>
                <w:rPrChange w:id="5581" w:author="Hayk-PC" w:date="2024-12-11T02:31:00Z">
                  <w:rPr>
                    <w:rFonts w:ascii="GHEA Grapalat" w:hAnsi="GHEA Grapalat"/>
                    <w:sz w:val="18"/>
                    <w:szCs w:val="18"/>
                  </w:rPr>
                </w:rPrChange>
              </w:rPr>
              <w:t xml:space="preserve">заполняется плательщиком </w:t>
            </w:r>
          </w:p>
        </w:tc>
      </w:tr>
      <w:tr w:rsidR="00B138F3" w:rsidRPr="00DF1634" w14:paraId="427095B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FDE15F" w14:textId="77777777" w:rsidR="00C3421C" w:rsidRPr="00DF1634" w:rsidRDefault="00C3421C" w:rsidP="00DE2AE3">
            <w:pPr>
              <w:widowControl w:val="0"/>
              <w:spacing w:after="120"/>
              <w:jc w:val="center"/>
              <w:rPr>
                <w:rFonts w:ascii="GHEA Grapalat" w:hAnsi="GHEA Grapalat"/>
                <w:sz w:val="18"/>
                <w:szCs w:val="18"/>
                <w:rPrChange w:id="5582" w:author="Hayk-PC" w:date="2024-12-11T02:31:00Z">
                  <w:rPr>
                    <w:rFonts w:ascii="GHEA Grapalat" w:hAnsi="GHEA Grapalat"/>
                    <w:sz w:val="18"/>
                    <w:szCs w:val="18"/>
                  </w:rPr>
                </w:rPrChange>
              </w:rPr>
            </w:pPr>
            <w:r w:rsidRPr="00DF1634">
              <w:rPr>
                <w:rFonts w:ascii="GHEA Grapalat" w:hAnsi="GHEA Grapalat"/>
                <w:sz w:val="18"/>
                <w:szCs w:val="18"/>
                <w:rPrChange w:id="5583" w:author="Hayk-PC" w:date="2024-12-11T02:31:00Z">
                  <w:rPr>
                    <w:rFonts w:ascii="GHEA Grapalat" w:hAnsi="GHEA Grapalat"/>
                    <w:sz w:val="18"/>
                    <w:szCs w:val="18"/>
                  </w:rPr>
                </w:rPrChange>
              </w:rPr>
              <w:t>15.</w:t>
            </w:r>
          </w:p>
        </w:tc>
        <w:tc>
          <w:tcPr>
            <w:tcW w:w="1938" w:type="dxa"/>
            <w:tcBorders>
              <w:top w:val="single" w:sz="4" w:space="0" w:color="auto"/>
              <w:left w:val="single" w:sz="4" w:space="0" w:color="auto"/>
              <w:bottom w:val="single" w:sz="4" w:space="0" w:color="auto"/>
              <w:right w:val="single" w:sz="4" w:space="0" w:color="auto"/>
            </w:tcBorders>
          </w:tcPr>
          <w:p w14:paraId="7CBBDF43" w14:textId="77777777" w:rsidR="00C3421C" w:rsidRPr="00DF1634" w:rsidRDefault="00C3421C" w:rsidP="00DE2AE3">
            <w:pPr>
              <w:widowControl w:val="0"/>
              <w:spacing w:after="120"/>
              <w:jc w:val="center"/>
              <w:rPr>
                <w:rFonts w:ascii="GHEA Grapalat" w:hAnsi="GHEA Grapalat"/>
                <w:sz w:val="18"/>
                <w:szCs w:val="18"/>
                <w:rPrChange w:id="5584" w:author="Hayk-PC" w:date="2024-12-11T02:31:00Z">
                  <w:rPr>
                    <w:rFonts w:ascii="GHEA Grapalat" w:hAnsi="GHEA Grapalat"/>
                    <w:sz w:val="18"/>
                    <w:szCs w:val="18"/>
                  </w:rPr>
                </w:rPrChange>
              </w:rPr>
            </w:pPr>
            <w:r w:rsidRPr="00DF1634">
              <w:rPr>
                <w:rFonts w:ascii="GHEA Grapalat" w:hAnsi="GHEA Grapalat"/>
                <w:sz w:val="18"/>
                <w:szCs w:val="18"/>
                <w:rPrChange w:id="5585" w:author="Hayk-PC" w:date="2024-12-11T02:31:00Z">
                  <w:rPr>
                    <w:rFonts w:ascii="GHEA Grapalat" w:hAnsi="GHEA Grapalat"/>
                    <w:sz w:val="18"/>
                    <w:szCs w:val="18"/>
                  </w:rPr>
                </w:rPrChange>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4E7100CE" w14:textId="77777777" w:rsidR="00C3421C" w:rsidRPr="00DF1634" w:rsidRDefault="00C3421C" w:rsidP="00DE2AE3">
            <w:pPr>
              <w:widowControl w:val="0"/>
              <w:spacing w:after="120"/>
              <w:jc w:val="center"/>
              <w:rPr>
                <w:rFonts w:ascii="GHEA Grapalat" w:hAnsi="GHEA Grapalat"/>
                <w:sz w:val="18"/>
                <w:szCs w:val="18"/>
                <w:rPrChange w:id="5586" w:author="Hayk-PC" w:date="2024-12-11T02:31:00Z">
                  <w:rPr>
                    <w:rFonts w:ascii="GHEA Grapalat" w:hAnsi="GHEA Grapalat"/>
                    <w:sz w:val="18"/>
                    <w:szCs w:val="18"/>
                  </w:rPr>
                </w:rPrChange>
              </w:rPr>
            </w:pPr>
            <w:r w:rsidRPr="00DF1634">
              <w:rPr>
                <w:rFonts w:ascii="GHEA Grapalat" w:hAnsi="GHEA Grapalat"/>
                <w:sz w:val="18"/>
                <w:szCs w:val="18"/>
                <w:rPrChange w:id="5587" w:author="Hayk-PC" w:date="2024-12-11T02:31: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38B53A" w14:textId="77777777" w:rsidR="00C3421C" w:rsidRPr="00DF1634" w:rsidRDefault="00C3421C" w:rsidP="00DE2AE3">
            <w:pPr>
              <w:widowControl w:val="0"/>
              <w:spacing w:after="120"/>
              <w:jc w:val="center"/>
              <w:rPr>
                <w:rFonts w:ascii="GHEA Grapalat" w:hAnsi="GHEA Grapalat"/>
                <w:sz w:val="18"/>
                <w:szCs w:val="18"/>
                <w:rPrChange w:id="5588" w:author="Hayk-PC" w:date="2024-12-11T02:31:00Z">
                  <w:rPr>
                    <w:rFonts w:ascii="GHEA Grapalat" w:hAnsi="GHEA Grapalat"/>
                    <w:sz w:val="18"/>
                    <w:szCs w:val="18"/>
                  </w:rPr>
                </w:rPrChange>
              </w:rPr>
            </w:pPr>
            <w:r w:rsidRPr="00DF1634">
              <w:rPr>
                <w:rFonts w:ascii="GHEA Grapalat" w:hAnsi="GHEA Grapalat"/>
                <w:sz w:val="18"/>
                <w:szCs w:val="18"/>
                <w:rPrChange w:id="5589" w:author="Hayk-PC" w:date="2024-12-11T02:31:00Z">
                  <w:rPr>
                    <w:rFonts w:ascii="GHEA Grapalat" w:hAnsi="GHEA Grapalat"/>
                    <w:sz w:val="18"/>
                    <w:szCs w:val="18"/>
                  </w:rPr>
                </w:rPrChange>
              </w:rPr>
              <w:t>необязательно</w:t>
            </w:r>
          </w:p>
          <w:p w14:paraId="7A8D5C77" w14:textId="77777777" w:rsidR="00C3421C" w:rsidRPr="00DF1634" w:rsidRDefault="00C3421C" w:rsidP="00DE2AE3">
            <w:pPr>
              <w:widowControl w:val="0"/>
              <w:spacing w:after="120"/>
              <w:jc w:val="center"/>
              <w:rPr>
                <w:rFonts w:ascii="GHEA Grapalat" w:hAnsi="GHEA Grapalat"/>
                <w:sz w:val="18"/>
                <w:szCs w:val="18"/>
                <w:rPrChange w:id="5590" w:author="Hayk-PC" w:date="2024-12-11T02:31:00Z">
                  <w:rPr>
                    <w:rFonts w:ascii="GHEA Grapalat" w:hAnsi="GHEA Grapalat"/>
                    <w:sz w:val="18"/>
                    <w:szCs w:val="18"/>
                  </w:rPr>
                </w:rPrChange>
              </w:rPr>
            </w:pPr>
            <w:r w:rsidRPr="00DF1634">
              <w:rPr>
                <w:rFonts w:ascii="GHEA Grapalat" w:hAnsi="GHEA Grapalat"/>
                <w:sz w:val="18"/>
                <w:szCs w:val="18"/>
                <w:rPrChange w:id="5591" w:author="Hayk-PC" w:date="2024-12-11T02:31:00Z">
                  <w:rPr>
                    <w:rFonts w:ascii="GHEA Grapalat" w:hAnsi="GHEA Grapalat"/>
                    <w:sz w:val="18"/>
                    <w:szCs w:val="18"/>
                  </w:rPr>
                </w:rPrChange>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C213EBD" w14:textId="77777777" w:rsidR="00C3421C" w:rsidRPr="00DF1634" w:rsidRDefault="00C3421C" w:rsidP="00DE2AE3">
            <w:pPr>
              <w:widowControl w:val="0"/>
              <w:spacing w:after="120"/>
              <w:jc w:val="center"/>
              <w:rPr>
                <w:rFonts w:ascii="GHEA Grapalat" w:hAnsi="GHEA Grapalat"/>
                <w:sz w:val="18"/>
                <w:szCs w:val="18"/>
                <w:rPrChange w:id="5592" w:author="Hayk-PC" w:date="2024-12-11T02:31:00Z">
                  <w:rPr>
                    <w:rFonts w:ascii="GHEA Grapalat" w:hAnsi="GHEA Grapalat"/>
                    <w:sz w:val="18"/>
                    <w:szCs w:val="18"/>
                  </w:rPr>
                </w:rPrChange>
              </w:rPr>
            </w:pPr>
            <w:r w:rsidRPr="00DF1634">
              <w:rPr>
                <w:rFonts w:ascii="GHEA Grapalat" w:hAnsi="GHEA Grapalat"/>
                <w:sz w:val="18"/>
                <w:szCs w:val="18"/>
                <w:rPrChange w:id="5593" w:author="Hayk-PC" w:date="2024-12-11T02:31:00Z">
                  <w:rPr>
                    <w:rFonts w:ascii="GHEA Grapalat" w:hAnsi="GHEA Grapalat"/>
                    <w:sz w:val="18"/>
                    <w:szCs w:val="18"/>
                  </w:rPr>
                </w:rPrChange>
              </w:rPr>
              <w:t>(не заполняется и не применяется)</w:t>
            </w:r>
          </w:p>
        </w:tc>
      </w:tr>
      <w:tr w:rsidR="00B138F3" w:rsidRPr="00DF1634" w14:paraId="48CEF58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2CDBD5" w14:textId="77777777" w:rsidR="00C3421C" w:rsidRPr="00DF1634" w:rsidRDefault="00C3421C" w:rsidP="00DE2AE3">
            <w:pPr>
              <w:widowControl w:val="0"/>
              <w:spacing w:after="120"/>
              <w:jc w:val="center"/>
              <w:rPr>
                <w:rFonts w:ascii="GHEA Grapalat" w:hAnsi="GHEA Grapalat"/>
                <w:sz w:val="18"/>
                <w:szCs w:val="18"/>
                <w:rPrChange w:id="5594" w:author="Hayk-PC" w:date="2024-12-11T02:31:00Z">
                  <w:rPr>
                    <w:rFonts w:ascii="GHEA Grapalat" w:hAnsi="GHEA Grapalat"/>
                    <w:sz w:val="18"/>
                    <w:szCs w:val="18"/>
                  </w:rPr>
                </w:rPrChange>
              </w:rPr>
            </w:pPr>
            <w:r w:rsidRPr="00DF1634">
              <w:rPr>
                <w:rFonts w:ascii="GHEA Grapalat" w:hAnsi="GHEA Grapalat"/>
                <w:sz w:val="18"/>
                <w:szCs w:val="18"/>
                <w:rPrChange w:id="5595" w:author="Hayk-PC" w:date="2024-12-11T02:31:00Z">
                  <w:rPr>
                    <w:rFonts w:ascii="GHEA Grapalat" w:hAnsi="GHEA Grapalat"/>
                    <w:sz w:val="18"/>
                    <w:szCs w:val="18"/>
                  </w:rPr>
                </w:rPrChange>
              </w:rPr>
              <w:t>16.</w:t>
            </w:r>
          </w:p>
        </w:tc>
        <w:tc>
          <w:tcPr>
            <w:tcW w:w="1938" w:type="dxa"/>
            <w:tcBorders>
              <w:top w:val="single" w:sz="4" w:space="0" w:color="auto"/>
              <w:left w:val="single" w:sz="4" w:space="0" w:color="auto"/>
              <w:bottom w:val="single" w:sz="4" w:space="0" w:color="auto"/>
              <w:right w:val="single" w:sz="4" w:space="0" w:color="auto"/>
            </w:tcBorders>
          </w:tcPr>
          <w:p w14:paraId="77FA5D5B" w14:textId="77777777" w:rsidR="00C3421C" w:rsidRPr="00DF1634" w:rsidRDefault="00C3421C" w:rsidP="00DE2AE3">
            <w:pPr>
              <w:widowControl w:val="0"/>
              <w:spacing w:after="120"/>
              <w:jc w:val="center"/>
              <w:rPr>
                <w:rFonts w:ascii="GHEA Grapalat" w:hAnsi="GHEA Grapalat"/>
                <w:sz w:val="18"/>
                <w:szCs w:val="18"/>
                <w:rPrChange w:id="5596" w:author="Hayk-PC" w:date="2024-12-11T02:31:00Z">
                  <w:rPr>
                    <w:rFonts w:ascii="GHEA Grapalat" w:hAnsi="GHEA Grapalat"/>
                    <w:sz w:val="18"/>
                    <w:szCs w:val="18"/>
                  </w:rPr>
                </w:rPrChange>
              </w:rPr>
            </w:pPr>
            <w:r w:rsidRPr="00DF1634">
              <w:rPr>
                <w:rFonts w:ascii="GHEA Grapalat" w:hAnsi="GHEA Grapalat"/>
                <w:sz w:val="18"/>
                <w:szCs w:val="18"/>
                <w:rPrChange w:id="5597" w:author="Hayk-PC" w:date="2024-12-11T02:31:00Z">
                  <w:rPr>
                    <w:rFonts w:ascii="GHEA Grapalat" w:hAnsi="GHEA Grapalat"/>
                    <w:sz w:val="18"/>
                    <w:szCs w:val="18"/>
                  </w:rPr>
                </w:rPrChange>
              </w:rPr>
              <w:t xml:space="preserve">валюта (прописью и </w:t>
            </w:r>
            <w:r w:rsidRPr="00DF1634">
              <w:rPr>
                <w:rFonts w:ascii="GHEA Grapalat" w:hAnsi="GHEA Grapalat"/>
                <w:sz w:val="18"/>
                <w:szCs w:val="18"/>
                <w:rPrChange w:id="5598" w:author="Hayk-PC" w:date="2024-12-11T02:31:00Z">
                  <w:rPr>
                    <w:rFonts w:ascii="GHEA Grapalat" w:hAnsi="GHEA Grapalat"/>
                    <w:sz w:val="18"/>
                    <w:szCs w:val="18"/>
                  </w:rPr>
                </w:rPrChange>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14:paraId="5ADC6A50" w14:textId="77777777" w:rsidR="00C3421C" w:rsidRPr="00DF1634" w:rsidRDefault="00C3421C" w:rsidP="00DE2AE3">
            <w:pPr>
              <w:widowControl w:val="0"/>
              <w:spacing w:after="120"/>
              <w:jc w:val="center"/>
              <w:rPr>
                <w:rFonts w:ascii="GHEA Grapalat" w:hAnsi="GHEA Grapalat"/>
                <w:sz w:val="18"/>
                <w:szCs w:val="18"/>
                <w:rPrChange w:id="5599" w:author="Hayk-PC" w:date="2024-12-11T02:31:00Z">
                  <w:rPr>
                    <w:rFonts w:ascii="GHEA Grapalat" w:hAnsi="GHEA Grapalat"/>
                    <w:sz w:val="18"/>
                    <w:szCs w:val="18"/>
                  </w:rPr>
                </w:rPrChange>
              </w:rPr>
            </w:pPr>
            <w:r w:rsidRPr="00DF1634">
              <w:rPr>
                <w:rFonts w:ascii="GHEA Grapalat" w:hAnsi="GHEA Grapalat"/>
                <w:sz w:val="18"/>
                <w:szCs w:val="18"/>
                <w:rPrChange w:id="5600" w:author="Hayk-PC" w:date="2024-12-11T02:31:00Z">
                  <w:rPr>
                    <w:rFonts w:ascii="GHEA Grapalat" w:hAnsi="GHEA Grapalat"/>
                    <w:sz w:val="18"/>
                    <w:szCs w:val="18"/>
                  </w:rPr>
                </w:rPrChange>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4E75B73" w14:textId="77777777" w:rsidR="00C3421C" w:rsidRPr="00DF1634" w:rsidRDefault="00C3421C" w:rsidP="00DE2AE3">
            <w:pPr>
              <w:widowControl w:val="0"/>
              <w:spacing w:after="120"/>
              <w:jc w:val="center"/>
              <w:rPr>
                <w:rFonts w:ascii="GHEA Grapalat" w:hAnsi="GHEA Grapalat"/>
                <w:sz w:val="18"/>
                <w:szCs w:val="18"/>
                <w:rPrChange w:id="5601" w:author="Hayk-PC" w:date="2024-12-11T02:31:00Z">
                  <w:rPr>
                    <w:rFonts w:ascii="GHEA Grapalat" w:hAnsi="GHEA Grapalat"/>
                    <w:sz w:val="18"/>
                    <w:szCs w:val="18"/>
                  </w:rPr>
                </w:rPrChange>
              </w:rPr>
            </w:pPr>
            <w:r w:rsidRPr="00DF1634">
              <w:rPr>
                <w:rFonts w:ascii="GHEA Grapalat" w:hAnsi="GHEA Grapalat"/>
                <w:sz w:val="18"/>
                <w:szCs w:val="18"/>
                <w:rPrChange w:id="5602" w:author="Hayk-PC" w:date="2024-12-11T02:31:00Z">
                  <w:rPr>
                    <w:rFonts w:ascii="GHEA Grapalat" w:hAnsi="GHEA Grapalat"/>
                    <w:sz w:val="18"/>
                    <w:szCs w:val="18"/>
                  </w:rPr>
                </w:rPrChange>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AAC2331" w14:textId="77777777" w:rsidR="00C3421C" w:rsidRPr="00DF1634" w:rsidRDefault="00C3421C" w:rsidP="00DE2AE3">
            <w:pPr>
              <w:widowControl w:val="0"/>
              <w:spacing w:after="120"/>
              <w:jc w:val="center"/>
              <w:rPr>
                <w:rFonts w:ascii="GHEA Grapalat" w:hAnsi="GHEA Grapalat"/>
                <w:sz w:val="18"/>
                <w:szCs w:val="18"/>
                <w:rPrChange w:id="5603" w:author="Hayk-PC" w:date="2024-12-11T02:31:00Z">
                  <w:rPr>
                    <w:rFonts w:ascii="GHEA Grapalat" w:hAnsi="GHEA Grapalat"/>
                    <w:sz w:val="18"/>
                    <w:szCs w:val="18"/>
                  </w:rPr>
                </w:rPrChange>
              </w:rPr>
            </w:pPr>
            <w:r w:rsidRPr="00DF1634">
              <w:rPr>
                <w:rFonts w:ascii="GHEA Grapalat" w:hAnsi="GHEA Grapalat"/>
                <w:sz w:val="18"/>
                <w:szCs w:val="18"/>
                <w:rPrChange w:id="5604" w:author="Hayk-PC" w:date="2024-12-11T02:31:00Z">
                  <w:rPr>
                    <w:rFonts w:ascii="GHEA Grapalat" w:hAnsi="GHEA Grapalat"/>
                    <w:sz w:val="18"/>
                    <w:szCs w:val="18"/>
                  </w:rPr>
                </w:rPrChange>
              </w:rPr>
              <w:t>заполняется плательщиком</w:t>
            </w:r>
          </w:p>
        </w:tc>
      </w:tr>
      <w:tr w:rsidR="00B138F3" w:rsidRPr="00DF1634" w14:paraId="24321AD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AE1701" w14:textId="77777777" w:rsidR="00C3421C" w:rsidRPr="00DF1634" w:rsidRDefault="00C3421C" w:rsidP="00DE2AE3">
            <w:pPr>
              <w:widowControl w:val="0"/>
              <w:spacing w:after="120"/>
              <w:jc w:val="center"/>
              <w:rPr>
                <w:rFonts w:ascii="GHEA Grapalat" w:hAnsi="GHEA Grapalat"/>
                <w:sz w:val="18"/>
                <w:szCs w:val="18"/>
                <w:rPrChange w:id="5605" w:author="Hayk-PC" w:date="2024-12-11T02:31:00Z">
                  <w:rPr>
                    <w:rFonts w:ascii="GHEA Grapalat" w:hAnsi="GHEA Grapalat"/>
                    <w:sz w:val="18"/>
                    <w:szCs w:val="18"/>
                  </w:rPr>
                </w:rPrChange>
              </w:rPr>
            </w:pPr>
            <w:r w:rsidRPr="00DF1634">
              <w:rPr>
                <w:rFonts w:ascii="GHEA Grapalat" w:hAnsi="GHEA Grapalat"/>
                <w:sz w:val="18"/>
                <w:szCs w:val="18"/>
                <w:rPrChange w:id="5606" w:author="Hayk-PC" w:date="2024-12-11T02:31:00Z">
                  <w:rPr>
                    <w:rFonts w:ascii="GHEA Grapalat" w:hAnsi="GHEA Grapalat"/>
                    <w:sz w:val="18"/>
                    <w:szCs w:val="18"/>
                  </w:rPr>
                </w:rPrChange>
              </w:rPr>
              <w:t>17.</w:t>
            </w:r>
          </w:p>
        </w:tc>
        <w:tc>
          <w:tcPr>
            <w:tcW w:w="1938" w:type="dxa"/>
            <w:tcBorders>
              <w:top w:val="single" w:sz="4" w:space="0" w:color="auto"/>
              <w:left w:val="single" w:sz="4" w:space="0" w:color="auto"/>
              <w:bottom w:val="single" w:sz="4" w:space="0" w:color="auto"/>
              <w:right w:val="single" w:sz="4" w:space="0" w:color="auto"/>
            </w:tcBorders>
          </w:tcPr>
          <w:p w14:paraId="1FB56ED6" w14:textId="77777777" w:rsidR="00C3421C" w:rsidRPr="00DF1634" w:rsidRDefault="00C3421C" w:rsidP="00DE2AE3">
            <w:pPr>
              <w:widowControl w:val="0"/>
              <w:spacing w:after="120"/>
              <w:jc w:val="center"/>
              <w:rPr>
                <w:rFonts w:ascii="GHEA Grapalat" w:hAnsi="GHEA Grapalat"/>
                <w:sz w:val="18"/>
                <w:szCs w:val="18"/>
                <w:rPrChange w:id="5607" w:author="Hayk-PC" w:date="2024-12-11T02:31:00Z">
                  <w:rPr>
                    <w:rFonts w:ascii="GHEA Grapalat" w:hAnsi="GHEA Grapalat"/>
                    <w:sz w:val="18"/>
                    <w:szCs w:val="18"/>
                  </w:rPr>
                </w:rPrChange>
              </w:rPr>
            </w:pPr>
            <w:r w:rsidRPr="00DF1634">
              <w:rPr>
                <w:rFonts w:ascii="GHEA Grapalat" w:hAnsi="GHEA Grapalat"/>
                <w:sz w:val="18"/>
                <w:szCs w:val="18"/>
                <w:rPrChange w:id="5608" w:author="Hayk-PC" w:date="2024-12-11T02:31:00Z">
                  <w:rPr>
                    <w:rFonts w:ascii="GHEA Grapalat" w:hAnsi="GHEA Grapalat"/>
                    <w:sz w:val="18"/>
                    <w:szCs w:val="18"/>
                  </w:rPr>
                </w:rPrChange>
              </w:rPr>
              <w:t>цель сделки</w:t>
            </w:r>
          </w:p>
        </w:tc>
        <w:tc>
          <w:tcPr>
            <w:tcW w:w="2050" w:type="dxa"/>
            <w:tcBorders>
              <w:top w:val="single" w:sz="4" w:space="0" w:color="auto"/>
              <w:left w:val="single" w:sz="4" w:space="0" w:color="auto"/>
              <w:bottom w:val="single" w:sz="4" w:space="0" w:color="auto"/>
              <w:right w:val="single" w:sz="4" w:space="0" w:color="auto"/>
            </w:tcBorders>
          </w:tcPr>
          <w:p w14:paraId="0E69C9AF" w14:textId="77777777" w:rsidR="00C3421C" w:rsidRPr="00DF1634" w:rsidRDefault="00C3421C" w:rsidP="00DE2AE3">
            <w:pPr>
              <w:widowControl w:val="0"/>
              <w:spacing w:after="120"/>
              <w:jc w:val="center"/>
              <w:rPr>
                <w:rFonts w:ascii="GHEA Grapalat" w:hAnsi="GHEA Grapalat"/>
                <w:sz w:val="18"/>
                <w:szCs w:val="18"/>
                <w:rPrChange w:id="5609" w:author="Hayk-PC" w:date="2024-12-11T02:31:00Z">
                  <w:rPr>
                    <w:rFonts w:ascii="GHEA Grapalat" w:hAnsi="GHEA Grapalat"/>
                    <w:sz w:val="18"/>
                    <w:szCs w:val="18"/>
                  </w:rPr>
                </w:rPrChange>
              </w:rPr>
            </w:pPr>
            <w:r w:rsidRPr="00DF1634">
              <w:rPr>
                <w:rFonts w:ascii="GHEA Grapalat" w:hAnsi="GHEA Grapalat"/>
                <w:sz w:val="18"/>
                <w:szCs w:val="18"/>
                <w:rPrChange w:id="5610" w:author="Hayk-PC" w:date="2024-12-11T02:31: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6AEC0F" w14:textId="77777777" w:rsidR="00C3421C" w:rsidRPr="00DF1634" w:rsidRDefault="00C3421C" w:rsidP="00040F6C">
            <w:pPr>
              <w:widowControl w:val="0"/>
              <w:spacing w:after="120"/>
              <w:jc w:val="center"/>
              <w:rPr>
                <w:rFonts w:ascii="GHEA Grapalat" w:hAnsi="GHEA Grapalat"/>
                <w:sz w:val="18"/>
                <w:szCs w:val="18"/>
                <w:rPrChange w:id="5611" w:author="Hayk-PC" w:date="2024-12-11T02:31:00Z">
                  <w:rPr>
                    <w:rFonts w:ascii="GHEA Grapalat" w:hAnsi="GHEA Grapalat"/>
                    <w:sz w:val="18"/>
                    <w:szCs w:val="18"/>
                  </w:rPr>
                </w:rPrChange>
              </w:rPr>
            </w:pPr>
            <w:r w:rsidRPr="00DF1634">
              <w:rPr>
                <w:rFonts w:ascii="GHEA Grapalat" w:hAnsi="GHEA Grapalat"/>
                <w:sz w:val="18"/>
                <w:szCs w:val="18"/>
                <w:rPrChange w:id="5612" w:author="Hayk-PC" w:date="2024-12-11T02:31:00Z">
                  <w:rPr>
                    <w:rFonts w:ascii="GHEA Grapalat" w:hAnsi="GHEA Grapalat"/>
                    <w:sz w:val="18"/>
                    <w:szCs w:val="18"/>
                  </w:rPr>
                </w:rPrChange>
              </w:rPr>
              <w:t xml:space="preserve">В обязательном порядке заполняются слова "для обеспечения </w:t>
            </w:r>
            <w:r w:rsidR="00040F6C" w:rsidRPr="00DF1634">
              <w:rPr>
                <w:rFonts w:ascii="GHEA Grapalat" w:hAnsi="GHEA Grapalat"/>
                <w:sz w:val="18"/>
                <w:szCs w:val="18"/>
                <w:rPrChange w:id="5613" w:author="Hayk-PC" w:date="2024-12-11T02:31:00Z">
                  <w:rPr>
                    <w:rFonts w:ascii="GHEA Grapalat" w:hAnsi="GHEA Grapalat"/>
                    <w:sz w:val="18"/>
                    <w:szCs w:val="18"/>
                  </w:rPr>
                </w:rPrChange>
              </w:rPr>
              <w:t>квалификации</w:t>
            </w:r>
            <w:r w:rsidRPr="00DF1634">
              <w:rPr>
                <w:rFonts w:ascii="GHEA Grapalat" w:hAnsi="GHEA Grapalat"/>
                <w:sz w:val="18"/>
                <w:szCs w:val="18"/>
                <w:rPrChange w:id="5614" w:author="Hayk-PC" w:date="2024-12-11T02:31:00Z">
                  <w:rPr>
                    <w:rFonts w:ascii="GHEA Grapalat" w:hAnsi="GHEA Grapalat"/>
                    <w:sz w:val="18"/>
                    <w:szCs w:val="18"/>
                  </w:rPr>
                </w:rPrChange>
              </w:rPr>
              <w:t>"</w:t>
            </w:r>
          </w:p>
        </w:tc>
        <w:tc>
          <w:tcPr>
            <w:tcW w:w="2640" w:type="dxa"/>
            <w:tcBorders>
              <w:top w:val="single" w:sz="4" w:space="0" w:color="auto"/>
              <w:left w:val="single" w:sz="4" w:space="0" w:color="auto"/>
              <w:bottom w:val="single" w:sz="4" w:space="0" w:color="auto"/>
              <w:right w:val="single" w:sz="4" w:space="0" w:color="auto"/>
            </w:tcBorders>
          </w:tcPr>
          <w:p w14:paraId="1FEEB8BE" w14:textId="77777777" w:rsidR="00C3421C" w:rsidRPr="00DF1634" w:rsidRDefault="00C3421C" w:rsidP="00DE2AE3">
            <w:pPr>
              <w:widowControl w:val="0"/>
              <w:spacing w:after="120"/>
              <w:jc w:val="center"/>
              <w:rPr>
                <w:rFonts w:ascii="GHEA Grapalat" w:hAnsi="GHEA Grapalat"/>
                <w:sz w:val="18"/>
                <w:szCs w:val="18"/>
                <w:rPrChange w:id="5615" w:author="Hayk-PC" w:date="2024-12-11T02:31:00Z">
                  <w:rPr>
                    <w:rFonts w:ascii="GHEA Grapalat" w:hAnsi="GHEA Grapalat"/>
                    <w:sz w:val="18"/>
                    <w:szCs w:val="18"/>
                  </w:rPr>
                </w:rPrChange>
              </w:rPr>
            </w:pPr>
            <w:r w:rsidRPr="00DF1634">
              <w:rPr>
                <w:rFonts w:ascii="GHEA Grapalat" w:hAnsi="GHEA Grapalat"/>
                <w:sz w:val="18"/>
                <w:szCs w:val="18"/>
                <w:rPrChange w:id="5616" w:author="Hayk-PC" w:date="2024-12-11T02:31:00Z">
                  <w:rPr>
                    <w:rFonts w:ascii="GHEA Grapalat" w:hAnsi="GHEA Grapalat"/>
                    <w:sz w:val="18"/>
                    <w:szCs w:val="18"/>
                  </w:rPr>
                </w:rPrChange>
              </w:rPr>
              <w:t>заранее заполняется бенефициаром — по приглашению</w:t>
            </w:r>
          </w:p>
        </w:tc>
      </w:tr>
      <w:tr w:rsidR="00B138F3" w:rsidRPr="00DF1634" w14:paraId="61AD571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3C0DA2" w14:textId="77777777" w:rsidR="00C3421C" w:rsidRPr="00DF1634" w:rsidRDefault="00C3421C" w:rsidP="00DE2AE3">
            <w:pPr>
              <w:widowControl w:val="0"/>
              <w:spacing w:after="120"/>
              <w:jc w:val="center"/>
              <w:rPr>
                <w:rFonts w:ascii="GHEA Grapalat" w:hAnsi="GHEA Grapalat"/>
                <w:sz w:val="18"/>
                <w:szCs w:val="18"/>
                <w:rPrChange w:id="5617" w:author="Hayk-PC" w:date="2024-12-11T02:31:00Z">
                  <w:rPr>
                    <w:rFonts w:ascii="GHEA Grapalat" w:hAnsi="GHEA Grapalat"/>
                    <w:sz w:val="18"/>
                    <w:szCs w:val="18"/>
                  </w:rPr>
                </w:rPrChange>
              </w:rPr>
            </w:pPr>
            <w:r w:rsidRPr="00DF1634">
              <w:rPr>
                <w:rFonts w:ascii="GHEA Grapalat" w:hAnsi="GHEA Grapalat"/>
                <w:sz w:val="18"/>
                <w:szCs w:val="18"/>
                <w:rPrChange w:id="5618" w:author="Hayk-PC" w:date="2024-12-11T02:31:00Z">
                  <w:rPr>
                    <w:rFonts w:ascii="GHEA Grapalat" w:hAnsi="GHEA Grapalat"/>
                    <w:sz w:val="18"/>
                    <w:szCs w:val="18"/>
                  </w:rPr>
                </w:rPrChange>
              </w:rPr>
              <w:t>18.</w:t>
            </w:r>
          </w:p>
        </w:tc>
        <w:tc>
          <w:tcPr>
            <w:tcW w:w="1938" w:type="dxa"/>
            <w:tcBorders>
              <w:top w:val="single" w:sz="4" w:space="0" w:color="auto"/>
              <w:left w:val="single" w:sz="4" w:space="0" w:color="auto"/>
              <w:bottom w:val="single" w:sz="4" w:space="0" w:color="auto"/>
              <w:right w:val="single" w:sz="4" w:space="0" w:color="auto"/>
            </w:tcBorders>
          </w:tcPr>
          <w:p w14:paraId="67E3D8CA" w14:textId="77777777" w:rsidR="00C3421C" w:rsidRPr="00DF1634" w:rsidRDefault="00C3421C" w:rsidP="00DE2AE3">
            <w:pPr>
              <w:widowControl w:val="0"/>
              <w:spacing w:after="120"/>
              <w:jc w:val="center"/>
              <w:rPr>
                <w:rFonts w:ascii="GHEA Grapalat" w:hAnsi="GHEA Grapalat"/>
                <w:sz w:val="18"/>
                <w:szCs w:val="18"/>
                <w:rPrChange w:id="5619" w:author="Hayk-PC" w:date="2024-12-11T02:31:00Z">
                  <w:rPr>
                    <w:rFonts w:ascii="GHEA Grapalat" w:hAnsi="GHEA Grapalat"/>
                    <w:sz w:val="18"/>
                    <w:szCs w:val="18"/>
                  </w:rPr>
                </w:rPrChange>
              </w:rPr>
            </w:pPr>
            <w:r w:rsidRPr="00DF1634">
              <w:rPr>
                <w:rFonts w:ascii="GHEA Grapalat" w:hAnsi="GHEA Grapalat"/>
                <w:sz w:val="18"/>
                <w:szCs w:val="18"/>
                <w:rPrChange w:id="5620" w:author="Hayk-PC" w:date="2024-12-11T02:31:00Z">
                  <w:rPr>
                    <w:rFonts w:ascii="GHEA Grapalat" w:hAnsi="GHEA Grapalat"/>
                    <w:sz w:val="18"/>
                    <w:szCs w:val="18"/>
                  </w:rPr>
                </w:rPrChange>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2B00AE87" w14:textId="77777777" w:rsidR="00C3421C" w:rsidRPr="00DF1634" w:rsidRDefault="00C3421C" w:rsidP="00DE2AE3">
            <w:pPr>
              <w:widowControl w:val="0"/>
              <w:spacing w:after="120"/>
              <w:jc w:val="center"/>
              <w:rPr>
                <w:rFonts w:ascii="GHEA Grapalat" w:hAnsi="GHEA Grapalat"/>
                <w:sz w:val="18"/>
                <w:szCs w:val="18"/>
                <w:rPrChange w:id="5621" w:author="Hayk-PC" w:date="2024-12-11T02:31:00Z">
                  <w:rPr>
                    <w:rFonts w:ascii="GHEA Grapalat" w:hAnsi="GHEA Grapalat"/>
                    <w:sz w:val="18"/>
                    <w:szCs w:val="18"/>
                  </w:rPr>
                </w:rPrChange>
              </w:rPr>
            </w:pPr>
            <w:r w:rsidRPr="00DF1634">
              <w:rPr>
                <w:rFonts w:ascii="GHEA Grapalat" w:hAnsi="GHEA Grapalat"/>
                <w:sz w:val="18"/>
                <w:szCs w:val="18"/>
                <w:rPrChange w:id="5622" w:author="Hayk-PC" w:date="2024-12-11T02:31: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342F28" w14:textId="77777777" w:rsidR="00C3421C" w:rsidRPr="00DF1634" w:rsidRDefault="00C3421C" w:rsidP="00DE2AE3">
            <w:pPr>
              <w:widowControl w:val="0"/>
              <w:spacing w:after="120"/>
              <w:jc w:val="center"/>
              <w:rPr>
                <w:rFonts w:ascii="GHEA Grapalat" w:hAnsi="GHEA Grapalat"/>
                <w:sz w:val="18"/>
                <w:szCs w:val="18"/>
                <w:rPrChange w:id="5623" w:author="Hayk-PC" w:date="2024-12-11T02:31:00Z">
                  <w:rPr>
                    <w:rFonts w:ascii="GHEA Grapalat" w:hAnsi="GHEA Grapalat"/>
                    <w:sz w:val="18"/>
                    <w:szCs w:val="18"/>
                  </w:rPr>
                </w:rPrChange>
              </w:rPr>
            </w:pPr>
            <w:r w:rsidRPr="00DF1634">
              <w:rPr>
                <w:rFonts w:ascii="GHEA Grapalat" w:hAnsi="GHEA Grapalat"/>
                <w:sz w:val="18"/>
                <w:szCs w:val="18"/>
                <w:rPrChange w:id="5624" w:author="Hayk-PC" w:date="2024-12-11T02:31:00Z">
                  <w:rPr>
                    <w:rFonts w:ascii="GHEA Grapalat" w:hAnsi="GHEA Grapalat"/>
                    <w:sz w:val="18"/>
                    <w:szCs w:val="18"/>
                  </w:rPr>
                </w:rPrChange>
              </w:rPr>
              <w:t>обязательно</w:t>
            </w:r>
          </w:p>
          <w:p w14:paraId="7102019F" w14:textId="77777777" w:rsidR="00C3421C" w:rsidRPr="00DF1634" w:rsidRDefault="00C3421C" w:rsidP="00DE2AE3">
            <w:pPr>
              <w:widowControl w:val="0"/>
              <w:spacing w:after="120"/>
              <w:jc w:val="center"/>
              <w:rPr>
                <w:rFonts w:ascii="GHEA Grapalat" w:hAnsi="GHEA Grapalat"/>
                <w:sz w:val="18"/>
                <w:szCs w:val="18"/>
                <w:rPrChange w:id="5625" w:author="Hayk-PC" w:date="2024-12-11T02:31:00Z">
                  <w:rPr>
                    <w:rFonts w:ascii="GHEA Grapalat" w:hAnsi="GHEA Grapalat"/>
                    <w:sz w:val="18"/>
                    <w:szCs w:val="18"/>
                  </w:rPr>
                </w:rPrChange>
              </w:rPr>
            </w:pPr>
            <w:r w:rsidRPr="00DF1634">
              <w:rPr>
                <w:rFonts w:ascii="GHEA Grapalat" w:hAnsi="GHEA Grapalat"/>
                <w:sz w:val="18"/>
                <w:szCs w:val="18"/>
                <w:rPrChange w:id="5626" w:author="Hayk-PC" w:date="2024-12-11T02:31:00Z">
                  <w:rPr>
                    <w:rFonts w:ascii="GHEA Grapalat" w:hAnsi="GHEA Grapalat"/>
                    <w:sz w:val="18"/>
                    <w:szCs w:val="18"/>
                  </w:rPr>
                </w:rPrChange>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750526C5" w14:textId="77777777" w:rsidR="00C3421C" w:rsidRPr="00DF1634" w:rsidRDefault="00C3421C" w:rsidP="00DE2AE3">
            <w:pPr>
              <w:widowControl w:val="0"/>
              <w:spacing w:after="120"/>
              <w:jc w:val="center"/>
              <w:rPr>
                <w:rFonts w:ascii="GHEA Grapalat" w:hAnsi="GHEA Grapalat"/>
                <w:sz w:val="18"/>
                <w:szCs w:val="18"/>
                <w:rPrChange w:id="5627" w:author="Hayk-PC" w:date="2024-12-11T02:31:00Z">
                  <w:rPr>
                    <w:rFonts w:ascii="GHEA Grapalat" w:hAnsi="GHEA Grapalat"/>
                    <w:sz w:val="18"/>
                    <w:szCs w:val="18"/>
                  </w:rPr>
                </w:rPrChange>
              </w:rPr>
            </w:pPr>
            <w:r w:rsidRPr="00DF1634">
              <w:rPr>
                <w:rFonts w:ascii="GHEA Grapalat" w:hAnsi="GHEA Grapalat"/>
                <w:sz w:val="18"/>
                <w:szCs w:val="18"/>
                <w:rPrChange w:id="5628" w:author="Hayk-PC" w:date="2024-12-11T02:31:00Z">
                  <w:rPr>
                    <w:rFonts w:ascii="GHEA Grapalat" w:hAnsi="GHEA Grapalat"/>
                    <w:sz w:val="18"/>
                    <w:szCs w:val="18"/>
                  </w:rPr>
                </w:rPrChange>
              </w:rPr>
              <w:t>заполняется бенефициаром</w:t>
            </w:r>
          </w:p>
        </w:tc>
      </w:tr>
      <w:tr w:rsidR="00B138F3" w:rsidRPr="00DF1634" w14:paraId="103EE2F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F1F89F" w14:textId="77777777" w:rsidR="00C3421C" w:rsidRPr="00DF1634" w:rsidDel="0010680B" w:rsidRDefault="00C3421C" w:rsidP="00DE2AE3">
            <w:pPr>
              <w:widowControl w:val="0"/>
              <w:spacing w:after="120"/>
              <w:jc w:val="center"/>
              <w:rPr>
                <w:rFonts w:ascii="GHEA Grapalat" w:hAnsi="GHEA Grapalat"/>
                <w:sz w:val="18"/>
                <w:szCs w:val="18"/>
                <w:rPrChange w:id="5629" w:author="Hayk-PC" w:date="2024-12-11T02:31:00Z">
                  <w:rPr>
                    <w:rFonts w:ascii="GHEA Grapalat" w:hAnsi="GHEA Grapalat"/>
                    <w:sz w:val="18"/>
                    <w:szCs w:val="18"/>
                  </w:rPr>
                </w:rPrChange>
              </w:rPr>
            </w:pPr>
            <w:r w:rsidRPr="00DF1634">
              <w:rPr>
                <w:rFonts w:ascii="GHEA Grapalat" w:hAnsi="GHEA Grapalat"/>
                <w:sz w:val="18"/>
                <w:szCs w:val="18"/>
                <w:rPrChange w:id="5630" w:author="Hayk-PC" w:date="2024-12-11T02:31:00Z">
                  <w:rPr>
                    <w:rFonts w:ascii="GHEA Grapalat" w:hAnsi="GHEA Grapalat"/>
                    <w:sz w:val="18"/>
                    <w:szCs w:val="18"/>
                  </w:rPr>
                </w:rPrChange>
              </w:rPr>
              <w:t>19.</w:t>
            </w:r>
          </w:p>
        </w:tc>
        <w:tc>
          <w:tcPr>
            <w:tcW w:w="1938" w:type="dxa"/>
            <w:tcBorders>
              <w:top w:val="single" w:sz="4" w:space="0" w:color="auto"/>
              <w:left w:val="single" w:sz="4" w:space="0" w:color="auto"/>
              <w:bottom w:val="single" w:sz="4" w:space="0" w:color="auto"/>
              <w:right w:val="single" w:sz="4" w:space="0" w:color="auto"/>
            </w:tcBorders>
          </w:tcPr>
          <w:p w14:paraId="4ADBD69C" w14:textId="77777777" w:rsidR="00C3421C" w:rsidRPr="00DF1634" w:rsidRDefault="00C3421C" w:rsidP="00DE2AE3">
            <w:pPr>
              <w:widowControl w:val="0"/>
              <w:spacing w:after="120"/>
              <w:jc w:val="center"/>
              <w:rPr>
                <w:rFonts w:ascii="GHEA Grapalat" w:hAnsi="GHEA Grapalat"/>
                <w:sz w:val="18"/>
                <w:szCs w:val="18"/>
                <w:rPrChange w:id="5631" w:author="Hayk-PC" w:date="2024-12-11T02:31:00Z">
                  <w:rPr>
                    <w:rFonts w:ascii="GHEA Grapalat" w:hAnsi="GHEA Grapalat"/>
                    <w:sz w:val="18"/>
                    <w:szCs w:val="18"/>
                  </w:rPr>
                </w:rPrChange>
              </w:rPr>
            </w:pPr>
            <w:r w:rsidRPr="00DF1634">
              <w:rPr>
                <w:rFonts w:ascii="GHEA Grapalat" w:hAnsi="GHEA Grapalat"/>
                <w:sz w:val="18"/>
                <w:szCs w:val="18"/>
                <w:rPrChange w:id="5632" w:author="Hayk-PC" w:date="2024-12-11T02:31:00Z">
                  <w:rPr>
                    <w:rFonts w:ascii="GHEA Grapalat" w:hAnsi="GHEA Grapalat"/>
                    <w:sz w:val="18"/>
                    <w:szCs w:val="18"/>
                  </w:rPr>
                </w:rPrChange>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6EC4F942" w14:textId="77777777" w:rsidR="00C3421C" w:rsidRPr="00DF1634" w:rsidRDefault="00C3421C" w:rsidP="00DE2AE3">
            <w:pPr>
              <w:widowControl w:val="0"/>
              <w:spacing w:after="120"/>
              <w:jc w:val="center"/>
              <w:rPr>
                <w:rFonts w:ascii="GHEA Grapalat" w:hAnsi="GHEA Grapalat"/>
                <w:sz w:val="18"/>
                <w:szCs w:val="18"/>
                <w:rPrChange w:id="5633" w:author="Hayk-PC" w:date="2024-12-11T02:31:00Z">
                  <w:rPr>
                    <w:rFonts w:ascii="GHEA Grapalat" w:hAnsi="GHEA Grapalat"/>
                    <w:sz w:val="18"/>
                    <w:szCs w:val="18"/>
                  </w:rPr>
                </w:rPrChange>
              </w:rPr>
            </w:pPr>
            <w:r w:rsidRPr="00DF1634">
              <w:rPr>
                <w:rFonts w:ascii="GHEA Grapalat" w:hAnsi="GHEA Grapalat"/>
                <w:sz w:val="18"/>
                <w:szCs w:val="18"/>
                <w:rPrChange w:id="5634" w:author="Hayk-PC" w:date="2024-12-11T02:31: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9B49F9" w14:textId="77777777" w:rsidR="00C3421C" w:rsidRPr="00DF1634" w:rsidRDefault="00C3421C" w:rsidP="00DE2AE3">
            <w:pPr>
              <w:widowControl w:val="0"/>
              <w:spacing w:after="120"/>
              <w:jc w:val="center"/>
              <w:rPr>
                <w:rFonts w:ascii="GHEA Grapalat" w:hAnsi="GHEA Grapalat" w:cs="Sylfaen"/>
                <w:sz w:val="18"/>
                <w:szCs w:val="18"/>
                <w:rPrChange w:id="5635" w:author="Hayk-PC" w:date="2024-12-11T02:31:00Z">
                  <w:rPr>
                    <w:rFonts w:ascii="GHEA Grapalat" w:hAnsi="GHEA Grapalat" w:cs="Sylfaen"/>
                    <w:sz w:val="18"/>
                    <w:szCs w:val="18"/>
                  </w:rPr>
                </w:rPrChange>
              </w:rPr>
            </w:pPr>
            <w:r w:rsidRPr="00DF1634">
              <w:rPr>
                <w:rFonts w:ascii="GHEA Grapalat" w:hAnsi="GHEA Grapalat"/>
                <w:sz w:val="18"/>
                <w:szCs w:val="18"/>
                <w:rPrChange w:id="5636" w:author="Hayk-PC" w:date="2024-12-11T02:31:00Z">
                  <w:rPr>
                    <w:rFonts w:ascii="GHEA Grapalat" w:hAnsi="GHEA Grapalat"/>
                    <w:sz w:val="18"/>
                    <w:szCs w:val="18"/>
                  </w:rPr>
                </w:rPrChange>
              </w:rPr>
              <w:t xml:space="preserve">обязательно </w:t>
            </w:r>
          </w:p>
          <w:p w14:paraId="017185A4" w14:textId="77777777" w:rsidR="00C3421C" w:rsidRPr="00DF1634" w:rsidRDefault="00C3421C" w:rsidP="00DE2AE3">
            <w:pPr>
              <w:widowControl w:val="0"/>
              <w:spacing w:after="120"/>
              <w:jc w:val="center"/>
              <w:rPr>
                <w:rFonts w:ascii="GHEA Grapalat" w:hAnsi="GHEA Grapalat" w:cs="Sylfaen"/>
                <w:sz w:val="18"/>
                <w:szCs w:val="18"/>
                <w:rPrChange w:id="5637" w:author="Hayk-PC" w:date="2024-12-11T02:31:00Z">
                  <w:rPr>
                    <w:rFonts w:ascii="GHEA Grapalat" w:hAnsi="GHEA Grapalat" w:cs="Sylfaen"/>
                    <w:sz w:val="18"/>
                    <w:szCs w:val="18"/>
                  </w:rPr>
                </w:rPrChange>
              </w:rPr>
            </w:pPr>
            <w:r w:rsidRPr="00DF1634">
              <w:rPr>
                <w:rFonts w:ascii="GHEA Grapalat" w:hAnsi="GHEA Grapalat"/>
                <w:sz w:val="18"/>
                <w:szCs w:val="18"/>
                <w:rPrChange w:id="5638" w:author="Hayk-PC" w:date="2024-12-11T02:31:00Z">
                  <w:rPr>
                    <w:rFonts w:ascii="GHEA Grapalat" w:hAnsi="GHEA Grapalat"/>
                    <w:sz w:val="18"/>
                    <w:szCs w:val="18"/>
                  </w:rPr>
                </w:rPrChange>
              </w:rPr>
              <w:t xml:space="preserve">заполняются слова "акцептованный платеж", </w:t>
            </w:r>
          </w:p>
          <w:p w14:paraId="7B20902F" w14:textId="77777777" w:rsidR="00C3421C" w:rsidRPr="00DF1634" w:rsidRDefault="00C3421C" w:rsidP="00DE2AE3">
            <w:pPr>
              <w:widowControl w:val="0"/>
              <w:spacing w:after="120"/>
              <w:jc w:val="center"/>
              <w:rPr>
                <w:rFonts w:ascii="GHEA Grapalat" w:hAnsi="GHEA Grapalat"/>
                <w:sz w:val="18"/>
                <w:szCs w:val="18"/>
                <w:rPrChange w:id="5639" w:author="Hayk-PC" w:date="2024-12-11T02:31:00Z">
                  <w:rPr>
                    <w:rFonts w:ascii="GHEA Grapalat" w:hAnsi="GHEA Grapalat"/>
                    <w:sz w:val="18"/>
                    <w:szCs w:val="18"/>
                  </w:rPr>
                </w:rPrChange>
              </w:rPr>
            </w:pPr>
            <w:r w:rsidRPr="00DF1634">
              <w:rPr>
                <w:rFonts w:ascii="GHEA Grapalat" w:hAnsi="GHEA Grapalat"/>
                <w:sz w:val="18"/>
                <w:szCs w:val="18"/>
                <w:rPrChange w:id="5640" w:author="Hayk-PC" w:date="2024-12-11T02:31:00Z">
                  <w:rPr>
                    <w:rFonts w:ascii="GHEA Grapalat" w:hAnsi="GHEA Grapalat"/>
                    <w:sz w:val="18"/>
                    <w:szCs w:val="18"/>
                  </w:rPr>
                </w:rPrChange>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B485057" w14:textId="77777777" w:rsidR="00C3421C" w:rsidRPr="00DF1634" w:rsidRDefault="00C3421C" w:rsidP="00DE2AE3">
            <w:pPr>
              <w:widowControl w:val="0"/>
              <w:spacing w:after="120"/>
              <w:jc w:val="center"/>
              <w:rPr>
                <w:rFonts w:ascii="GHEA Grapalat" w:hAnsi="GHEA Grapalat"/>
                <w:sz w:val="18"/>
                <w:szCs w:val="18"/>
                <w:rPrChange w:id="5641" w:author="Hayk-PC" w:date="2024-12-11T02:31:00Z">
                  <w:rPr>
                    <w:rFonts w:ascii="GHEA Grapalat" w:hAnsi="GHEA Grapalat"/>
                    <w:sz w:val="18"/>
                    <w:szCs w:val="18"/>
                  </w:rPr>
                </w:rPrChange>
              </w:rPr>
            </w:pPr>
            <w:r w:rsidRPr="00DF1634">
              <w:rPr>
                <w:rFonts w:ascii="GHEA Grapalat" w:hAnsi="GHEA Grapalat"/>
                <w:sz w:val="18"/>
                <w:szCs w:val="18"/>
                <w:rPrChange w:id="5642" w:author="Hayk-PC" w:date="2024-12-11T02:31:00Z">
                  <w:rPr>
                    <w:rFonts w:ascii="GHEA Grapalat" w:hAnsi="GHEA Grapalat"/>
                    <w:sz w:val="18"/>
                    <w:szCs w:val="18"/>
                  </w:rPr>
                </w:rPrChange>
              </w:rPr>
              <w:t xml:space="preserve">заранее заполняется бенефициаром </w:t>
            </w:r>
          </w:p>
        </w:tc>
      </w:tr>
      <w:tr w:rsidR="00B138F3" w:rsidRPr="00DF1634" w14:paraId="4722E3E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95CA89" w14:textId="77777777" w:rsidR="00C3421C" w:rsidRPr="00DF1634" w:rsidRDefault="00C3421C" w:rsidP="00DE2AE3">
            <w:pPr>
              <w:widowControl w:val="0"/>
              <w:spacing w:after="120"/>
              <w:jc w:val="center"/>
              <w:rPr>
                <w:rFonts w:ascii="GHEA Grapalat" w:hAnsi="GHEA Grapalat"/>
                <w:sz w:val="18"/>
                <w:szCs w:val="18"/>
                <w:rPrChange w:id="5643" w:author="Hayk-PC" w:date="2024-12-11T02:31:00Z">
                  <w:rPr>
                    <w:rFonts w:ascii="GHEA Grapalat" w:hAnsi="GHEA Grapalat"/>
                    <w:sz w:val="18"/>
                    <w:szCs w:val="18"/>
                  </w:rPr>
                </w:rPrChange>
              </w:rPr>
            </w:pPr>
            <w:r w:rsidRPr="00DF1634">
              <w:rPr>
                <w:rFonts w:ascii="GHEA Grapalat" w:hAnsi="GHEA Grapalat"/>
                <w:sz w:val="18"/>
                <w:szCs w:val="18"/>
                <w:rPrChange w:id="5644" w:author="Hayk-PC" w:date="2024-12-11T02:31:00Z">
                  <w:rPr>
                    <w:rFonts w:ascii="GHEA Grapalat" w:hAnsi="GHEA Grapalat"/>
                    <w:sz w:val="18"/>
                    <w:szCs w:val="18"/>
                  </w:rPr>
                </w:rPrChange>
              </w:rPr>
              <w:t>20.</w:t>
            </w:r>
          </w:p>
        </w:tc>
        <w:tc>
          <w:tcPr>
            <w:tcW w:w="1938" w:type="dxa"/>
            <w:tcBorders>
              <w:top w:val="single" w:sz="4" w:space="0" w:color="auto"/>
              <w:left w:val="single" w:sz="4" w:space="0" w:color="auto"/>
              <w:bottom w:val="single" w:sz="4" w:space="0" w:color="auto"/>
              <w:right w:val="single" w:sz="4" w:space="0" w:color="auto"/>
            </w:tcBorders>
          </w:tcPr>
          <w:p w14:paraId="2887DB70" w14:textId="77777777" w:rsidR="00C3421C" w:rsidRPr="00DF1634" w:rsidRDefault="00C3421C" w:rsidP="00DE2AE3">
            <w:pPr>
              <w:widowControl w:val="0"/>
              <w:spacing w:after="120"/>
              <w:jc w:val="center"/>
              <w:rPr>
                <w:rFonts w:ascii="GHEA Grapalat" w:hAnsi="GHEA Grapalat"/>
                <w:sz w:val="18"/>
                <w:szCs w:val="18"/>
                <w:rPrChange w:id="5645" w:author="Hayk-PC" w:date="2024-12-11T02:31:00Z">
                  <w:rPr>
                    <w:rFonts w:ascii="GHEA Grapalat" w:hAnsi="GHEA Grapalat"/>
                    <w:sz w:val="18"/>
                    <w:szCs w:val="18"/>
                  </w:rPr>
                </w:rPrChange>
              </w:rPr>
            </w:pPr>
            <w:r w:rsidRPr="00DF1634">
              <w:rPr>
                <w:rFonts w:ascii="GHEA Grapalat" w:hAnsi="GHEA Grapalat"/>
                <w:sz w:val="18"/>
                <w:szCs w:val="18"/>
                <w:rPrChange w:id="5646" w:author="Hayk-PC" w:date="2024-12-11T02:31:00Z">
                  <w:rPr>
                    <w:rFonts w:ascii="GHEA Grapalat" w:hAnsi="GHEA Grapalat"/>
                    <w:sz w:val="18"/>
                    <w:szCs w:val="18"/>
                  </w:rPr>
                </w:rPrChange>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EFA2037" w14:textId="77777777" w:rsidR="00C3421C" w:rsidRPr="00DF1634" w:rsidRDefault="00C3421C" w:rsidP="00DE2AE3">
            <w:pPr>
              <w:widowControl w:val="0"/>
              <w:spacing w:after="120"/>
              <w:jc w:val="center"/>
              <w:rPr>
                <w:rFonts w:ascii="GHEA Grapalat" w:hAnsi="GHEA Grapalat"/>
                <w:sz w:val="18"/>
                <w:szCs w:val="18"/>
                <w:rPrChange w:id="5647" w:author="Hayk-PC" w:date="2024-12-11T02:31:00Z">
                  <w:rPr>
                    <w:rFonts w:ascii="GHEA Grapalat" w:hAnsi="GHEA Grapalat"/>
                    <w:sz w:val="18"/>
                    <w:szCs w:val="18"/>
                  </w:rPr>
                </w:rPrChange>
              </w:rPr>
            </w:pPr>
            <w:r w:rsidRPr="00DF1634">
              <w:rPr>
                <w:rFonts w:ascii="GHEA Grapalat" w:hAnsi="GHEA Grapalat"/>
                <w:sz w:val="18"/>
                <w:szCs w:val="18"/>
                <w:rPrChange w:id="5648" w:author="Hayk-PC" w:date="2024-12-11T02:31: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B2D796" w14:textId="77777777" w:rsidR="00C3421C" w:rsidRPr="00DF1634" w:rsidRDefault="00C3421C" w:rsidP="00DE2AE3">
            <w:pPr>
              <w:widowControl w:val="0"/>
              <w:spacing w:after="120"/>
              <w:jc w:val="center"/>
              <w:rPr>
                <w:rFonts w:ascii="GHEA Grapalat" w:hAnsi="GHEA Grapalat"/>
                <w:sz w:val="18"/>
                <w:szCs w:val="18"/>
                <w:rPrChange w:id="5649" w:author="Hayk-PC" w:date="2024-12-11T02:31:00Z">
                  <w:rPr>
                    <w:rFonts w:ascii="GHEA Grapalat" w:hAnsi="GHEA Grapalat"/>
                    <w:sz w:val="18"/>
                    <w:szCs w:val="18"/>
                  </w:rPr>
                </w:rPrChange>
              </w:rPr>
            </w:pPr>
            <w:r w:rsidRPr="00DF1634">
              <w:rPr>
                <w:rFonts w:ascii="GHEA Grapalat" w:hAnsi="GHEA Grapalat"/>
                <w:sz w:val="18"/>
                <w:szCs w:val="18"/>
                <w:rPrChange w:id="5650" w:author="Hayk-PC" w:date="2024-12-11T02:31:00Z">
                  <w:rPr>
                    <w:rFonts w:ascii="GHEA Grapalat" w:hAnsi="GHEA Grapalat"/>
                    <w:sz w:val="18"/>
                    <w:szCs w:val="18"/>
                  </w:rPr>
                </w:rPrChange>
              </w:rPr>
              <w:t>необязательно</w:t>
            </w:r>
          </w:p>
          <w:p w14:paraId="54058E33" w14:textId="77777777" w:rsidR="00C3421C" w:rsidRPr="00DF1634" w:rsidRDefault="00C3421C" w:rsidP="00DE2AE3">
            <w:pPr>
              <w:widowControl w:val="0"/>
              <w:spacing w:after="120"/>
              <w:jc w:val="center"/>
              <w:rPr>
                <w:rFonts w:ascii="GHEA Grapalat" w:hAnsi="GHEA Grapalat"/>
                <w:sz w:val="18"/>
                <w:szCs w:val="18"/>
                <w:rPrChange w:id="5651" w:author="Hayk-PC" w:date="2024-12-11T02:31:00Z">
                  <w:rPr>
                    <w:rFonts w:ascii="GHEA Grapalat" w:hAnsi="GHEA Grapalat"/>
                    <w:sz w:val="18"/>
                    <w:szCs w:val="18"/>
                  </w:rPr>
                </w:rPrChange>
              </w:rPr>
            </w:pPr>
            <w:r w:rsidRPr="00DF1634">
              <w:rPr>
                <w:rFonts w:ascii="GHEA Grapalat" w:hAnsi="GHEA Grapalat"/>
                <w:sz w:val="18"/>
                <w:szCs w:val="18"/>
                <w:rPrChange w:id="5652" w:author="Hayk-PC" w:date="2024-12-11T02:31:00Z">
                  <w:rPr>
                    <w:rFonts w:ascii="GHEA Grapalat" w:hAnsi="GHEA Grapalat"/>
                    <w:sz w:val="18"/>
                    <w:szCs w:val="18"/>
                  </w:rPr>
                </w:rPrChange>
              </w:rPr>
              <w:t>заполняется количество страниц прилагаемых к Требованию документов, которые должны быть предоставлены плательщику (банку плательщика)</w:t>
            </w:r>
          </w:p>
          <w:p w14:paraId="742D2C44" w14:textId="77777777" w:rsidR="00C3421C" w:rsidRPr="00DF1634" w:rsidRDefault="00C3421C" w:rsidP="00DE2AE3">
            <w:pPr>
              <w:widowControl w:val="0"/>
              <w:spacing w:after="120"/>
              <w:jc w:val="center"/>
              <w:rPr>
                <w:rFonts w:ascii="GHEA Grapalat" w:hAnsi="GHEA Grapalat"/>
                <w:sz w:val="18"/>
                <w:szCs w:val="18"/>
                <w:rPrChange w:id="5653" w:author="Hayk-PC" w:date="2024-12-11T02:31:00Z">
                  <w:rPr>
                    <w:rFonts w:ascii="GHEA Grapalat" w:hAnsi="GHEA Grapalat"/>
                    <w:sz w:val="18"/>
                    <w:szCs w:val="18"/>
                  </w:rPr>
                </w:rPrChange>
              </w:rPr>
            </w:pPr>
            <w:r w:rsidRPr="00DF1634">
              <w:rPr>
                <w:rFonts w:ascii="GHEA Grapalat" w:hAnsi="GHEA Grapalat"/>
                <w:sz w:val="18"/>
                <w:szCs w:val="18"/>
                <w:rPrChange w:id="5654" w:author="Hayk-PC" w:date="2024-12-11T02:31:00Z">
                  <w:rPr>
                    <w:rFonts w:ascii="GHEA Grapalat" w:hAnsi="GHEA Grapalat"/>
                    <w:sz w:val="18"/>
                    <w:szCs w:val="18"/>
                  </w:rPr>
                </w:rPrChange>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04082292" w14:textId="77777777" w:rsidR="00C3421C" w:rsidRPr="00DF1634" w:rsidRDefault="00C3421C" w:rsidP="00DE2AE3">
            <w:pPr>
              <w:widowControl w:val="0"/>
              <w:spacing w:after="120"/>
              <w:jc w:val="center"/>
              <w:rPr>
                <w:rFonts w:ascii="GHEA Grapalat" w:hAnsi="GHEA Grapalat"/>
                <w:sz w:val="18"/>
                <w:szCs w:val="18"/>
                <w:rPrChange w:id="5655" w:author="Hayk-PC" w:date="2024-12-11T02:31:00Z">
                  <w:rPr>
                    <w:rFonts w:ascii="GHEA Grapalat" w:hAnsi="GHEA Grapalat"/>
                    <w:sz w:val="18"/>
                    <w:szCs w:val="18"/>
                  </w:rPr>
                </w:rPrChange>
              </w:rPr>
            </w:pPr>
            <w:r w:rsidRPr="00DF1634">
              <w:rPr>
                <w:rFonts w:ascii="GHEA Grapalat" w:hAnsi="GHEA Grapalat"/>
                <w:sz w:val="18"/>
                <w:szCs w:val="18"/>
                <w:rPrChange w:id="5656" w:author="Hayk-PC" w:date="2024-12-11T02:31:00Z">
                  <w:rPr>
                    <w:rFonts w:ascii="GHEA Grapalat" w:hAnsi="GHEA Grapalat"/>
                    <w:sz w:val="18"/>
                    <w:szCs w:val="18"/>
                  </w:rPr>
                </w:rPrChange>
              </w:rPr>
              <w:t>заполняется бенефициаром</w:t>
            </w:r>
          </w:p>
        </w:tc>
      </w:tr>
      <w:tr w:rsidR="00B138F3" w:rsidRPr="00DF1634" w14:paraId="0BEAFE5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8CE1FE" w14:textId="77777777" w:rsidR="00C3421C" w:rsidRPr="00DF1634" w:rsidRDefault="00C3421C" w:rsidP="00DE2AE3">
            <w:pPr>
              <w:widowControl w:val="0"/>
              <w:spacing w:after="120"/>
              <w:jc w:val="center"/>
              <w:rPr>
                <w:rFonts w:ascii="GHEA Grapalat" w:hAnsi="GHEA Grapalat"/>
                <w:sz w:val="18"/>
                <w:szCs w:val="18"/>
                <w:rPrChange w:id="5657" w:author="Hayk-PC" w:date="2024-12-11T02:31:00Z">
                  <w:rPr>
                    <w:rFonts w:ascii="GHEA Grapalat" w:hAnsi="GHEA Grapalat"/>
                    <w:sz w:val="18"/>
                    <w:szCs w:val="18"/>
                  </w:rPr>
                </w:rPrChange>
              </w:rPr>
            </w:pPr>
            <w:r w:rsidRPr="00DF1634">
              <w:rPr>
                <w:rFonts w:ascii="GHEA Grapalat" w:hAnsi="GHEA Grapalat"/>
                <w:sz w:val="18"/>
                <w:szCs w:val="18"/>
                <w:rPrChange w:id="5658" w:author="Hayk-PC" w:date="2024-12-11T02:31:00Z">
                  <w:rPr>
                    <w:rFonts w:ascii="GHEA Grapalat" w:hAnsi="GHEA Grapalat"/>
                    <w:sz w:val="18"/>
                    <w:szCs w:val="18"/>
                  </w:rPr>
                </w:rPrChange>
              </w:rPr>
              <w:t>21.а.</w:t>
            </w:r>
          </w:p>
        </w:tc>
        <w:tc>
          <w:tcPr>
            <w:tcW w:w="1938" w:type="dxa"/>
            <w:tcBorders>
              <w:top w:val="single" w:sz="4" w:space="0" w:color="auto"/>
              <w:left w:val="single" w:sz="4" w:space="0" w:color="auto"/>
              <w:bottom w:val="single" w:sz="4" w:space="0" w:color="auto"/>
              <w:right w:val="single" w:sz="4" w:space="0" w:color="auto"/>
            </w:tcBorders>
          </w:tcPr>
          <w:p w14:paraId="57C68A0A" w14:textId="77777777" w:rsidR="00C3421C" w:rsidRPr="00DF1634" w:rsidRDefault="00C3421C" w:rsidP="00DE2AE3">
            <w:pPr>
              <w:widowControl w:val="0"/>
              <w:spacing w:after="120"/>
              <w:jc w:val="center"/>
              <w:rPr>
                <w:rFonts w:ascii="GHEA Grapalat" w:hAnsi="GHEA Grapalat"/>
                <w:sz w:val="18"/>
                <w:szCs w:val="18"/>
                <w:rPrChange w:id="5659" w:author="Hayk-PC" w:date="2024-12-11T02:31:00Z">
                  <w:rPr>
                    <w:rFonts w:ascii="GHEA Grapalat" w:hAnsi="GHEA Grapalat"/>
                    <w:sz w:val="18"/>
                    <w:szCs w:val="18"/>
                  </w:rPr>
                </w:rPrChange>
              </w:rPr>
            </w:pPr>
            <w:r w:rsidRPr="00DF1634">
              <w:rPr>
                <w:rFonts w:ascii="GHEA Grapalat" w:hAnsi="GHEA Grapalat"/>
                <w:sz w:val="18"/>
                <w:szCs w:val="18"/>
                <w:rPrChange w:id="5660" w:author="Hayk-PC" w:date="2024-12-11T02:31:00Z">
                  <w:rPr>
                    <w:rFonts w:ascii="GHEA Grapalat" w:hAnsi="GHEA Grapalat"/>
                    <w:sz w:val="18"/>
                    <w:szCs w:val="18"/>
                  </w:rPr>
                </w:rPrChange>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6AA8762" w14:textId="77777777" w:rsidR="00C3421C" w:rsidRPr="00DF1634" w:rsidRDefault="00C3421C" w:rsidP="00DE2AE3">
            <w:pPr>
              <w:widowControl w:val="0"/>
              <w:spacing w:after="120"/>
              <w:jc w:val="center"/>
              <w:rPr>
                <w:rFonts w:ascii="GHEA Grapalat" w:hAnsi="GHEA Grapalat"/>
                <w:sz w:val="18"/>
                <w:szCs w:val="18"/>
                <w:rPrChange w:id="5661" w:author="Hayk-PC" w:date="2024-12-11T02:31:00Z">
                  <w:rPr>
                    <w:rFonts w:ascii="GHEA Grapalat" w:hAnsi="GHEA Grapalat"/>
                    <w:sz w:val="18"/>
                    <w:szCs w:val="18"/>
                  </w:rPr>
                </w:rPrChange>
              </w:rPr>
            </w:pPr>
            <w:r w:rsidRPr="00DF1634">
              <w:rPr>
                <w:rFonts w:ascii="GHEA Grapalat" w:hAnsi="GHEA Grapalat"/>
                <w:sz w:val="18"/>
                <w:szCs w:val="18"/>
                <w:rPrChange w:id="5662" w:author="Hayk-PC" w:date="2024-12-11T02:31: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18AE12" w14:textId="77777777" w:rsidR="00C3421C" w:rsidRPr="00DF1634" w:rsidRDefault="00C3421C" w:rsidP="00DE2AE3">
            <w:pPr>
              <w:widowControl w:val="0"/>
              <w:spacing w:after="120"/>
              <w:jc w:val="center"/>
              <w:rPr>
                <w:rFonts w:ascii="GHEA Grapalat" w:hAnsi="GHEA Grapalat"/>
                <w:sz w:val="18"/>
                <w:szCs w:val="18"/>
                <w:rPrChange w:id="5663" w:author="Hayk-PC" w:date="2024-12-11T02:31:00Z">
                  <w:rPr>
                    <w:rFonts w:ascii="GHEA Grapalat" w:hAnsi="GHEA Grapalat"/>
                    <w:sz w:val="18"/>
                    <w:szCs w:val="18"/>
                  </w:rPr>
                </w:rPrChange>
              </w:rPr>
            </w:pPr>
            <w:r w:rsidRPr="00DF1634">
              <w:rPr>
                <w:rFonts w:ascii="GHEA Grapalat" w:hAnsi="GHEA Grapalat"/>
                <w:sz w:val="18"/>
                <w:szCs w:val="18"/>
                <w:rPrChange w:id="5664" w:author="Hayk-PC" w:date="2024-12-11T02:31:00Z">
                  <w:rPr>
                    <w:rFonts w:ascii="GHEA Grapalat" w:hAnsi="GHEA Grapalat"/>
                    <w:sz w:val="18"/>
                    <w:szCs w:val="18"/>
                  </w:rPr>
                </w:rPrChange>
              </w:rPr>
              <w:t>обязательно</w:t>
            </w:r>
          </w:p>
          <w:p w14:paraId="58DA9891" w14:textId="77777777" w:rsidR="00C3421C" w:rsidRPr="00DF1634" w:rsidRDefault="00C3421C" w:rsidP="00DE2AE3">
            <w:pPr>
              <w:widowControl w:val="0"/>
              <w:spacing w:after="120"/>
              <w:jc w:val="center"/>
              <w:rPr>
                <w:rFonts w:ascii="GHEA Grapalat" w:hAnsi="GHEA Grapalat"/>
                <w:sz w:val="18"/>
                <w:szCs w:val="18"/>
                <w:rPrChange w:id="5665" w:author="Hayk-PC" w:date="2024-12-11T02:31:00Z">
                  <w:rPr>
                    <w:rFonts w:ascii="GHEA Grapalat" w:hAnsi="GHEA Grapalat"/>
                    <w:sz w:val="18"/>
                    <w:szCs w:val="18"/>
                  </w:rPr>
                </w:rPrChange>
              </w:rPr>
            </w:pPr>
            <w:r w:rsidRPr="00DF1634">
              <w:rPr>
                <w:rFonts w:ascii="GHEA Grapalat" w:hAnsi="GHEA Grapalat"/>
                <w:sz w:val="18"/>
                <w:szCs w:val="18"/>
                <w:rPrChange w:id="5666" w:author="Hayk-PC" w:date="2024-12-11T02:31:00Z">
                  <w:rPr>
                    <w:rFonts w:ascii="GHEA Grapalat" w:hAnsi="GHEA Grapalat"/>
                    <w:sz w:val="18"/>
                    <w:szCs w:val="18"/>
                  </w:rPr>
                </w:rPrChange>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DF1634">
              <w:rPr>
                <w:rFonts w:ascii="GHEA Grapalat" w:hAnsi="GHEA Grapalat"/>
                <w:sz w:val="18"/>
                <w:szCs w:val="18"/>
                <w:rPrChange w:id="5667" w:author="Hayk-PC" w:date="2024-12-11T02:31:00Z">
                  <w:rPr>
                    <w:rFonts w:ascii="GHEA Grapalat" w:hAnsi="GHEA Grapalat"/>
                    <w:sz w:val="18"/>
                    <w:szCs w:val="18"/>
                  </w:rPr>
                </w:rPrChange>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551BDD13" w14:textId="77777777" w:rsidR="00C3421C" w:rsidRPr="00DF1634" w:rsidRDefault="00C3421C" w:rsidP="00DE2AE3">
            <w:pPr>
              <w:widowControl w:val="0"/>
              <w:spacing w:after="120"/>
              <w:jc w:val="center"/>
              <w:rPr>
                <w:rFonts w:ascii="GHEA Grapalat" w:hAnsi="GHEA Grapalat"/>
                <w:sz w:val="18"/>
                <w:szCs w:val="18"/>
                <w:rPrChange w:id="5668" w:author="Hayk-PC" w:date="2024-12-11T02:31:00Z">
                  <w:rPr>
                    <w:rFonts w:ascii="GHEA Grapalat" w:hAnsi="GHEA Grapalat"/>
                    <w:sz w:val="18"/>
                    <w:szCs w:val="18"/>
                  </w:rPr>
                </w:rPrChange>
              </w:rPr>
            </w:pPr>
            <w:r w:rsidRPr="00DF1634">
              <w:rPr>
                <w:rFonts w:ascii="GHEA Grapalat" w:hAnsi="GHEA Grapalat"/>
                <w:sz w:val="18"/>
                <w:szCs w:val="18"/>
                <w:rPrChange w:id="5669" w:author="Hayk-PC" w:date="2024-12-11T02:31:00Z">
                  <w:rPr>
                    <w:rFonts w:ascii="GHEA Grapalat" w:hAnsi="GHEA Grapalat"/>
                    <w:sz w:val="18"/>
                    <w:szCs w:val="18"/>
                  </w:rPr>
                </w:rPrChange>
              </w:rPr>
              <w:lastRenderedPageBreak/>
              <w:t xml:space="preserve">подписывается плательщиком или </w:t>
            </w:r>
          </w:p>
          <w:p w14:paraId="28FCF90C" w14:textId="77777777" w:rsidR="00C3421C" w:rsidRPr="00DF1634" w:rsidRDefault="00C3421C" w:rsidP="00DE2AE3">
            <w:pPr>
              <w:widowControl w:val="0"/>
              <w:spacing w:after="120"/>
              <w:jc w:val="center"/>
              <w:rPr>
                <w:rFonts w:ascii="GHEA Grapalat" w:hAnsi="GHEA Grapalat"/>
                <w:sz w:val="18"/>
                <w:szCs w:val="18"/>
                <w:rPrChange w:id="5670" w:author="Hayk-PC" w:date="2024-12-11T02:31:00Z">
                  <w:rPr>
                    <w:rFonts w:ascii="GHEA Grapalat" w:hAnsi="GHEA Grapalat"/>
                    <w:sz w:val="18"/>
                    <w:szCs w:val="18"/>
                  </w:rPr>
                </w:rPrChange>
              </w:rPr>
            </w:pPr>
            <w:r w:rsidRPr="00DF1634">
              <w:rPr>
                <w:rFonts w:ascii="GHEA Grapalat" w:hAnsi="GHEA Grapalat"/>
                <w:sz w:val="18"/>
                <w:szCs w:val="18"/>
                <w:rPrChange w:id="5671" w:author="Hayk-PC" w:date="2024-12-11T02:31:00Z">
                  <w:rPr>
                    <w:rFonts w:ascii="GHEA Grapalat" w:hAnsi="GHEA Grapalat"/>
                    <w:sz w:val="18"/>
                    <w:szCs w:val="18"/>
                  </w:rPr>
                </w:rPrChange>
              </w:rPr>
              <w:t>проставляется электронная подпись плательщика</w:t>
            </w:r>
          </w:p>
        </w:tc>
      </w:tr>
      <w:tr w:rsidR="00B138F3" w:rsidRPr="00DF1634" w14:paraId="16F3618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2C96FD" w14:textId="77777777" w:rsidR="00C3421C" w:rsidRPr="00DF1634" w:rsidRDefault="00C3421C" w:rsidP="00DE2AE3">
            <w:pPr>
              <w:widowControl w:val="0"/>
              <w:spacing w:after="120"/>
              <w:jc w:val="center"/>
              <w:rPr>
                <w:rFonts w:ascii="GHEA Grapalat" w:hAnsi="GHEA Grapalat"/>
                <w:sz w:val="18"/>
                <w:szCs w:val="18"/>
                <w:rPrChange w:id="5672" w:author="Hayk-PC" w:date="2024-12-11T02:31:00Z">
                  <w:rPr>
                    <w:rFonts w:ascii="GHEA Grapalat" w:hAnsi="GHEA Grapalat"/>
                    <w:sz w:val="18"/>
                    <w:szCs w:val="18"/>
                  </w:rPr>
                </w:rPrChange>
              </w:rPr>
            </w:pPr>
            <w:r w:rsidRPr="00DF1634">
              <w:rPr>
                <w:rFonts w:ascii="GHEA Grapalat" w:hAnsi="GHEA Grapalat"/>
                <w:sz w:val="18"/>
                <w:szCs w:val="18"/>
                <w:rPrChange w:id="5673" w:author="Hayk-PC" w:date="2024-12-11T02:31:00Z">
                  <w:rPr>
                    <w:rFonts w:ascii="GHEA Grapalat" w:hAnsi="GHEA Grapalat"/>
                    <w:sz w:val="18"/>
                    <w:szCs w:val="18"/>
                  </w:rPr>
                </w:rPrChange>
              </w:rPr>
              <w:t>21.б.</w:t>
            </w:r>
          </w:p>
        </w:tc>
        <w:tc>
          <w:tcPr>
            <w:tcW w:w="1938" w:type="dxa"/>
            <w:tcBorders>
              <w:top w:val="single" w:sz="4" w:space="0" w:color="auto"/>
              <w:left w:val="single" w:sz="4" w:space="0" w:color="auto"/>
              <w:bottom w:val="single" w:sz="4" w:space="0" w:color="auto"/>
              <w:right w:val="single" w:sz="4" w:space="0" w:color="auto"/>
            </w:tcBorders>
          </w:tcPr>
          <w:p w14:paraId="36A94F03" w14:textId="77777777" w:rsidR="00C3421C" w:rsidRPr="00DF1634" w:rsidRDefault="00C3421C" w:rsidP="00DE2AE3">
            <w:pPr>
              <w:widowControl w:val="0"/>
              <w:spacing w:after="120"/>
              <w:jc w:val="center"/>
              <w:rPr>
                <w:rFonts w:ascii="GHEA Grapalat" w:hAnsi="GHEA Grapalat"/>
                <w:sz w:val="18"/>
                <w:szCs w:val="18"/>
                <w:rPrChange w:id="5674" w:author="Hayk-PC" w:date="2024-12-11T02:31:00Z">
                  <w:rPr>
                    <w:rFonts w:ascii="GHEA Grapalat" w:hAnsi="GHEA Grapalat"/>
                    <w:sz w:val="18"/>
                    <w:szCs w:val="18"/>
                  </w:rPr>
                </w:rPrChange>
              </w:rPr>
            </w:pPr>
            <w:r w:rsidRPr="00DF1634">
              <w:rPr>
                <w:rFonts w:ascii="GHEA Grapalat" w:hAnsi="GHEA Grapalat"/>
                <w:sz w:val="18"/>
                <w:szCs w:val="18"/>
                <w:rPrChange w:id="5675" w:author="Hayk-PC" w:date="2024-12-11T02:31:00Z">
                  <w:rPr>
                    <w:rFonts w:ascii="GHEA Grapalat" w:hAnsi="GHEA Grapalat"/>
                    <w:sz w:val="18"/>
                    <w:szCs w:val="18"/>
                  </w:rPr>
                </w:rPrChange>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1848FD89" w14:textId="77777777" w:rsidR="00C3421C" w:rsidRPr="00DF1634" w:rsidRDefault="00C3421C" w:rsidP="00DE2AE3">
            <w:pPr>
              <w:widowControl w:val="0"/>
              <w:spacing w:after="120"/>
              <w:jc w:val="center"/>
              <w:rPr>
                <w:rFonts w:ascii="GHEA Grapalat" w:hAnsi="GHEA Grapalat"/>
                <w:sz w:val="18"/>
                <w:szCs w:val="18"/>
                <w:rPrChange w:id="5676" w:author="Hayk-PC" w:date="2024-12-11T02:31:00Z">
                  <w:rPr>
                    <w:rFonts w:ascii="GHEA Grapalat" w:hAnsi="GHEA Grapalat"/>
                    <w:sz w:val="18"/>
                    <w:szCs w:val="18"/>
                  </w:rPr>
                </w:rPrChange>
              </w:rPr>
            </w:pPr>
            <w:r w:rsidRPr="00DF1634">
              <w:rPr>
                <w:rFonts w:ascii="GHEA Grapalat" w:hAnsi="GHEA Grapalat"/>
                <w:sz w:val="18"/>
                <w:szCs w:val="18"/>
                <w:rPrChange w:id="5677" w:author="Hayk-PC" w:date="2024-12-11T02:31: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332345" w14:textId="77777777" w:rsidR="00C3421C" w:rsidRPr="00DF1634" w:rsidRDefault="00C3421C" w:rsidP="00DE2AE3">
            <w:pPr>
              <w:widowControl w:val="0"/>
              <w:spacing w:after="120"/>
              <w:jc w:val="center"/>
              <w:rPr>
                <w:rFonts w:ascii="GHEA Grapalat" w:hAnsi="GHEA Grapalat"/>
                <w:sz w:val="18"/>
                <w:szCs w:val="18"/>
                <w:rPrChange w:id="5678" w:author="Hayk-PC" w:date="2024-12-11T02:31:00Z">
                  <w:rPr>
                    <w:rFonts w:ascii="GHEA Grapalat" w:hAnsi="GHEA Grapalat"/>
                    <w:sz w:val="18"/>
                    <w:szCs w:val="18"/>
                  </w:rPr>
                </w:rPrChange>
              </w:rPr>
            </w:pPr>
            <w:r w:rsidRPr="00DF1634">
              <w:rPr>
                <w:rFonts w:ascii="GHEA Grapalat" w:hAnsi="GHEA Grapalat"/>
                <w:sz w:val="18"/>
                <w:szCs w:val="18"/>
                <w:rPrChange w:id="5679" w:author="Hayk-PC" w:date="2024-12-11T02:31:00Z">
                  <w:rPr>
                    <w:rFonts w:ascii="GHEA Grapalat" w:hAnsi="GHEA Grapalat"/>
                    <w:sz w:val="18"/>
                    <w:szCs w:val="18"/>
                  </w:rPr>
                </w:rPrChange>
              </w:rPr>
              <w:t xml:space="preserve">обязательно: </w:t>
            </w:r>
          </w:p>
          <w:p w14:paraId="1BDCF83E" w14:textId="77777777" w:rsidR="00C3421C" w:rsidRPr="00DF1634" w:rsidRDefault="00C3421C" w:rsidP="00DE2AE3">
            <w:pPr>
              <w:widowControl w:val="0"/>
              <w:spacing w:after="120"/>
              <w:jc w:val="center"/>
              <w:rPr>
                <w:rFonts w:ascii="GHEA Grapalat" w:hAnsi="GHEA Grapalat"/>
                <w:sz w:val="18"/>
                <w:szCs w:val="18"/>
                <w:rPrChange w:id="5680" w:author="Hayk-PC" w:date="2024-12-11T02:31:00Z">
                  <w:rPr>
                    <w:rFonts w:ascii="GHEA Grapalat" w:hAnsi="GHEA Grapalat"/>
                    <w:sz w:val="18"/>
                    <w:szCs w:val="18"/>
                  </w:rPr>
                </w:rPrChange>
              </w:rPr>
            </w:pPr>
            <w:r w:rsidRPr="00DF1634">
              <w:rPr>
                <w:rFonts w:ascii="GHEA Grapalat" w:hAnsi="GHEA Grapalat"/>
                <w:sz w:val="18"/>
                <w:szCs w:val="18"/>
                <w:rPrChange w:id="5681" w:author="Hayk-PC" w:date="2024-12-11T02:31:00Z">
                  <w:rPr>
                    <w:rFonts w:ascii="GHEA Grapalat" w:hAnsi="GHEA Grapalat"/>
                    <w:sz w:val="18"/>
                    <w:szCs w:val="18"/>
                  </w:rPr>
                </w:rPrChange>
              </w:rPr>
              <w:t>при наличии печати, когда плательщик представляет Требование в бумажной форме</w:t>
            </w:r>
          </w:p>
          <w:p w14:paraId="072C24C4" w14:textId="77777777" w:rsidR="00C3421C" w:rsidRPr="00DF1634" w:rsidRDefault="00C3421C" w:rsidP="00DE2AE3">
            <w:pPr>
              <w:widowControl w:val="0"/>
              <w:spacing w:after="120"/>
              <w:jc w:val="center"/>
              <w:rPr>
                <w:rFonts w:ascii="GHEA Grapalat" w:hAnsi="GHEA Grapalat"/>
                <w:sz w:val="18"/>
                <w:szCs w:val="18"/>
                <w:rPrChange w:id="5682" w:author="Hayk-PC" w:date="2024-12-11T02:31:00Z">
                  <w:rPr>
                    <w:rFonts w:ascii="GHEA Grapalat" w:hAnsi="GHEA Grapalat"/>
                    <w:sz w:val="18"/>
                    <w:szCs w:val="18"/>
                  </w:rPr>
                </w:rPrChange>
              </w:rPr>
            </w:pPr>
          </w:p>
        </w:tc>
        <w:tc>
          <w:tcPr>
            <w:tcW w:w="2640" w:type="dxa"/>
            <w:tcBorders>
              <w:top w:val="single" w:sz="4" w:space="0" w:color="auto"/>
              <w:left w:val="single" w:sz="4" w:space="0" w:color="auto"/>
              <w:bottom w:val="single" w:sz="4" w:space="0" w:color="auto"/>
              <w:right w:val="single" w:sz="4" w:space="0" w:color="auto"/>
            </w:tcBorders>
          </w:tcPr>
          <w:p w14:paraId="438B1632" w14:textId="77777777" w:rsidR="00C3421C" w:rsidRPr="00DF1634" w:rsidRDefault="00C3421C" w:rsidP="00DE2AE3">
            <w:pPr>
              <w:widowControl w:val="0"/>
              <w:spacing w:after="120"/>
              <w:jc w:val="center"/>
              <w:rPr>
                <w:rFonts w:ascii="GHEA Grapalat" w:hAnsi="GHEA Grapalat"/>
                <w:sz w:val="18"/>
                <w:szCs w:val="18"/>
                <w:rPrChange w:id="5683" w:author="Hayk-PC" w:date="2024-12-11T02:31:00Z">
                  <w:rPr>
                    <w:rFonts w:ascii="GHEA Grapalat" w:hAnsi="GHEA Grapalat"/>
                    <w:sz w:val="18"/>
                    <w:szCs w:val="18"/>
                  </w:rPr>
                </w:rPrChange>
              </w:rPr>
            </w:pPr>
            <w:r w:rsidRPr="00DF1634">
              <w:rPr>
                <w:rFonts w:ascii="GHEA Grapalat" w:hAnsi="GHEA Grapalat"/>
                <w:sz w:val="18"/>
                <w:szCs w:val="18"/>
                <w:rPrChange w:id="5684" w:author="Hayk-PC" w:date="2024-12-11T02:31:00Z">
                  <w:rPr>
                    <w:rFonts w:ascii="GHEA Grapalat" w:hAnsi="GHEA Grapalat"/>
                    <w:sz w:val="18"/>
                    <w:szCs w:val="18"/>
                  </w:rPr>
                </w:rPrChange>
              </w:rPr>
              <w:t xml:space="preserve">скрепляется печатью плательщика </w:t>
            </w:r>
          </w:p>
          <w:p w14:paraId="49DF4F56" w14:textId="77777777" w:rsidR="00C3421C" w:rsidRPr="00DF1634" w:rsidRDefault="00C3421C" w:rsidP="00DE2AE3">
            <w:pPr>
              <w:widowControl w:val="0"/>
              <w:spacing w:after="120"/>
              <w:jc w:val="center"/>
              <w:rPr>
                <w:rFonts w:ascii="GHEA Grapalat" w:hAnsi="GHEA Grapalat"/>
                <w:sz w:val="18"/>
                <w:szCs w:val="18"/>
                <w:rPrChange w:id="5685" w:author="Hayk-PC" w:date="2024-12-11T02:31:00Z">
                  <w:rPr>
                    <w:rFonts w:ascii="GHEA Grapalat" w:hAnsi="GHEA Grapalat"/>
                    <w:sz w:val="18"/>
                    <w:szCs w:val="18"/>
                  </w:rPr>
                </w:rPrChange>
              </w:rPr>
            </w:pPr>
            <w:r w:rsidRPr="00DF1634">
              <w:rPr>
                <w:rFonts w:ascii="GHEA Grapalat" w:hAnsi="GHEA Grapalat"/>
                <w:sz w:val="18"/>
                <w:szCs w:val="18"/>
                <w:rPrChange w:id="5686" w:author="Hayk-PC" w:date="2024-12-11T02:31:00Z">
                  <w:rPr>
                    <w:rFonts w:ascii="GHEA Grapalat" w:hAnsi="GHEA Grapalat"/>
                    <w:sz w:val="18"/>
                    <w:szCs w:val="18"/>
                  </w:rPr>
                </w:rPrChange>
              </w:rPr>
              <w:t>при представлении в бумажной форме</w:t>
            </w:r>
          </w:p>
        </w:tc>
      </w:tr>
      <w:tr w:rsidR="00B138F3" w:rsidRPr="00DF1634" w14:paraId="611DCF0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F20065" w14:textId="77777777" w:rsidR="00C3421C" w:rsidRPr="00DF1634" w:rsidRDefault="00C3421C" w:rsidP="00DE2AE3">
            <w:pPr>
              <w:widowControl w:val="0"/>
              <w:spacing w:after="120"/>
              <w:jc w:val="center"/>
              <w:rPr>
                <w:rFonts w:ascii="GHEA Grapalat" w:hAnsi="GHEA Grapalat"/>
                <w:sz w:val="18"/>
                <w:szCs w:val="18"/>
                <w:rPrChange w:id="5687" w:author="Hayk-PC" w:date="2024-12-11T02:31:00Z">
                  <w:rPr>
                    <w:rFonts w:ascii="GHEA Grapalat" w:hAnsi="GHEA Grapalat"/>
                    <w:sz w:val="18"/>
                    <w:szCs w:val="18"/>
                  </w:rPr>
                </w:rPrChange>
              </w:rPr>
            </w:pPr>
            <w:r w:rsidRPr="00DF1634">
              <w:rPr>
                <w:rFonts w:ascii="GHEA Grapalat" w:hAnsi="GHEA Grapalat"/>
                <w:sz w:val="18"/>
                <w:szCs w:val="18"/>
                <w:rPrChange w:id="5688" w:author="Hayk-PC" w:date="2024-12-11T02:31:00Z">
                  <w:rPr>
                    <w:rFonts w:ascii="GHEA Grapalat" w:hAnsi="GHEA Grapalat"/>
                    <w:sz w:val="18"/>
                    <w:szCs w:val="18"/>
                  </w:rPr>
                </w:rPrChange>
              </w:rPr>
              <w:t>22.а.</w:t>
            </w:r>
          </w:p>
        </w:tc>
        <w:tc>
          <w:tcPr>
            <w:tcW w:w="1938" w:type="dxa"/>
            <w:tcBorders>
              <w:top w:val="single" w:sz="4" w:space="0" w:color="auto"/>
              <w:left w:val="single" w:sz="4" w:space="0" w:color="auto"/>
              <w:bottom w:val="single" w:sz="4" w:space="0" w:color="auto"/>
              <w:right w:val="single" w:sz="4" w:space="0" w:color="auto"/>
            </w:tcBorders>
          </w:tcPr>
          <w:p w14:paraId="0C05CF94" w14:textId="77777777" w:rsidR="00C3421C" w:rsidRPr="00DF1634" w:rsidRDefault="00C3421C" w:rsidP="00DE2AE3">
            <w:pPr>
              <w:widowControl w:val="0"/>
              <w:spacing w:after="120"/>
              <w:jc w:val="center"/>
              <w:rPr>
                <w:rFonts w:ascii="GHEA Grapalat" w:hAnsi="GHEA Grapalat"/>
                <w:sz w:val="18"/>
                <w:szCs w:val="18"/>
                <w:rPrChange w:id="5689" w:author="Hayk-PC" w:date="2024-12-11T02:31:00Z">
                  <w:rPr>
                    <w:rFonts w:ascii="GHEA Grapalat" w:hAnsi="GHEA Grapalat"/>
                    <w:sz w:val="18"/>
                    <w:szCs w:val="18"/>
                  </w:rPr>
                </w:rPrChange>
              </w:rPr>
            </w:pPr>
            <w:r w:rsidRPr="00DF1634">
              <w:rPr>
                <w:rFonts w:ascii="GHEA Grapalat" w:hAnsi="GHEA Grapalat"/>
                <w:sz w:val="18"/>
                <w:szCs w:val="18"/>
                <w:rPrChange w:id="5690" w:author="Hayk-PC" w:date="2024-12-11T02:31:00Z">
                  <w:rPr>
                    <w:rFonts w:ascii="GHEA Grapalat" w:hAnsi="GHEA Grapalat"/>
                    <w:sz w:val="18"/>
                    <w:szCs w:val="18"/>
                  </w:rPr>
                </w:rPrChange>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55F90CAC" w14:textId="77777777" w:rsidR="00C3421C" w:rsidRPr="00DF1634" w:rsidRDefault="00C3421C" w:rsidP="00DE2AE3">
            <w:pPr>
              <w:widowControl w:val="0"/>
              <w:spacing w:after="120"/>
              <w:jc w:val="center"/>
              <w:rPr>
                <w:rFonts w:ascii="GHEA Grapalat" w:hAnsi="GHEA Grapalat"/>
                <w:sz w:val="18"/>
                <w:szCs w:val="18"/>
                <w:rPrChange w:id="5691" w:author="Hayk-PC" w:date="2024-12-11T02:31:00Z">
                  <w:rPr>
                    <w:rFonts w:ascii="GHEA Grapalat" w:hAnsi="GHEA Grapalat"/>
                    <w:sz w:val="18"/>
                    <w:szCs w:val="18"/>
                  </w:rPr>
                </w:rPrChange>
              </w:rPr>
            </w:pPr>
            <w:r w:rsidRPr="00DF1634">
              <w:rPr>
                <w:rFonts w:ascii="GHEA Grapalat" w:hAnsi="GHEA Grapalat"/>
                <w:sz w:val="18"/>
                <w:szCs w:val="18"/>
                <w:rPrChange w:id="5692" w:author="Hayk-PC" w:date="2024-12-11T02:31: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680D42" w14:textId="77777777" w:rsidR="00C3421C" w:rsidRPr="00DF1634" w:rsidRDefault="00C3421C" w:rsidP="00DE2AE3">
            <w:pPr>
              <w:widowControl w:val="0"/>
              <w:spacing w:after="120"/>
              <w:jc w:val="center"/>
              <w:rPr>
                <w:rFonts w:ascii="GHEA Grapalat" w:hAnsi="GHEA Grapalat"/>
                <w:sz w:val="18"/>
                <w:szCs w:val="18"/>
                <w:rPrChange w:id="5693" w:author="Hayk-PC" w:date="2024-12-11T02:31:00Z">
                  <w:rPr>
                    <w:rFonts w:ascii="GHEA Grapalat" w:hAnsi="GHEA Grapalat"/>
                    <w:sz w:val="18"/>
                    <w:szCs w:val="18"/>
                  </w:rPr>
                </w:rPrChange>
              </w:rPr>
            </w:pPr>
            <w:r w:rsidRPr="00DF1634">
              <w:rPr>
                <w:rFonts w:ascii="GHEA Grapalat" w:hAnsi="GHEA Grapalat"/>
                <w:sz w:val="18"/>
                <w:szCs w:val="18"/>
                <w:rPrChange w:id="5694" w:author="Hayk-PC" w:date="2024-12-11T02:31:00Z">
                  <w:rPr>
                    <w:rFonts w:ascii="GHEA Grapalat" w:hAnsi="GHEA Grapalat"/>
                    <w:sz w:val="18"/>
                    <w:szCs w:val="18"/>
                  </w:rPr>
                </w:rPrChange>
              </w:rPr>
              <w:t xml:space="preserve">обязательно: </w:t>
            </w:r>
          </w:p>
          <w:p w14:paraId="08D1709A" w14:textId="77777777" w:rsidR="00C3421C" w:rsidRPr="00DF1634" w:rsidRDefault="00C3421C" w:rsidP="00DE2AE3">
            <w:pPr>
              <w:widowControl w:val="0"/>
              <w:spacing w:after="120"/>
              <w:jc w:val="center"/>
              <w:rPr>
                <w:rFonts w:ascii="GHEA Grapalat" w:hAnsi="GHEA Grapalat"/>
                <w:sz w:val="18"/>
                <w:szCs w:val="18"/>
                <w:rPrChange w:id="5695" w:author="Hayk-PC" w:date="2024-12-11T02:31:00Z">
                  <w:rPr>
                    <w:rFonts w:ascii="GHEA Grapalat" w:hAnsi="GHEA Grapalat"/>
                    <w:sz w:val="18"/>
                    <w:szCs w:val="18"/>
                  </w:rPr>
                </w:rPrChange>
              </w:rPr>
            </w:pPr>
            <w:r w:rsidRPr="00DF1634">
              <w:rPr>
                <w:rFonts w:ascii="GHEA Grapalat" w:hAnsi="GHEA Grapalat"/>
                <w:sz w:val="18"/>
                <w:szCs w:val="18"/>
                <w:rPrChange w:id="5696" w:author="Hayk-PC" w:date="2024-12-11T02:31:00Z">
                  <w:rPr>
                    <w:rFonts w:ascii="GHEA Grapalat" w:hAnsi="GHEA Grapalat"/>
                    <w:sz w:val="18"/>
                    <w:szCs w:val="18"/>
                  </w:rPr>
                </w:rPrChange>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65D96C54" w14:textId="77777777" w:rsidR="00C3421C" w:rsidRPr="00DF1634" w:rsidRDefault="00C3421C" w:rsidP="00DE2AE3">
            <w:pPr>
              <w:widowControl w:val="0"/>
              <w:spacing w:after="120"/>
              <w:jc w:val="center"/>
              <w:rPr>
                <w:rFonts w:ascii="GHEA Grapalat" w:hAnsi="GHEA Grapalat"/>
                <w:sz w:val="18"/>
                <w:szCs w:val="18"/>
                <w:rPrChange w:id="5697" w:author="Hayk-PC" w:date="2024-12-11T02:31:00Z">
                  <w:rPr>
                    <w:rFonts w:ascii="GHEA Grapalat" w:hAnsi="GHEA Grapalat"/>
                    <w:sz w:val="18"/>
                    <w:szCs w:val="18"/>
                  </w:rPr>
                </w:rPrChange>
              </w:rPr>
            </w:pPr>
            <w:r w:rsidRPr="00DF1634">
              <w:rPr>
                <w:rFonts w:ascii="GHEA Grapalat" w:hAnsi="GHEA Grapalat"/>
                <w:sz w:val="18"/>
                <w:szCs w:val="18"/>
                <w:rPrChange w:id="5698" w:author="Hayk-PC" w:date="2024-12-11T02:31:00Z">
                  <w:rPr>
                    <w:rFonts w:ascii="GHEA Grapalat" w:hAnsi="GHEA Grapalat"/>
                    <w:sz w:val="18"/>
                    <w:szCs w:val="18"/>
                  </w:rPr>
                </w:rPrChange>
              </w:rPr>
              <w:t>подписывается бенефициаром</w:t>
            </w:r>
          </w:p>
        </w:tc>
      </w:tr>
      <w:tr w:rsidR="00B138F3" w:rsidRPr="00DF1634" w14:paraId="0BC78E2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9CD4DA" w14:textId="77777777" w:rsidR="00C3421C" w:rsidRPr="00DF1634" w:rsidRDefault="00C3421C" w:rsidP="00DE2AE3">
            <w:pPr>
              <w:widowControl w:val="0"/>
              <w:spacing w:after="120"/>
              <w:jc w:val="center"/>
              <w:rPr>
                <w:rFonts w:ascii="GHEA Grapalat" w:hAnsi="GHEA Grapalat"/>
                <w:sz w:val="18"/>
                <w:szCs w:val="18"/>
                <w:rPrChange w:id="5699" w:author="Hayk-PC" w:date="2024-12-11T02:31:00Z">
                  <w:rPr>
                    <w:rFonts w:ascii="GHEA Grapalat" w:hAnsi="GHEA Grapalat"/>
                    <w:sz w:val="18"/>
                    <w:szCs w:val="18"/>
                  </w:rPr>
                </w:rPrChange>
              </w:rPr>
            </w:pPr>
            <w:r w:rsidRPr="00DF1634">
              <w:rPr>
                <w:rFonts w:ascii="GHEA Grapalat" w:hAnsi="GHEA Grapalat"/>
                <w:sz w:val="18"/>
                <w:szCs w:val="18"/>
                <w:rPrChange w:id="5700" w:author="Hayk-PC" w:date="2024-12-11T02:31:00Z">
                  <w:rPr>
                    <w:rFonts w:ascii="GHEA Grapalat" w:hAnsi="GHEA Grapalat"/>
                    <w:sz w:val="18"/>
                    <w:szCs w:val="18"/>
                  </w:rPr>
                </w:rPrChange>
              </w:rPr>
              <w:t>22.б.</w:t>
            </w:r>
          </w:p>
        </w:tc>
        <w:tc>
          <w:tcPr>
            <w:tcW w:w="1938" w:type="dxa"/>
            <w:tcBorders>
              <w:top w:val="single" w:sz="4" w:space="0" w:color="auto"/>
              <w:left w:val="single" w:sz="4" w:space="0" w:color="auto"/>
              <w:bottom w:val="single" w:sz="4" w:space="0" w:color="auto"/>
              <w:right w:val="single" w:sz="4" w:space="0" w:color="auto"/>
            </w:tcBorders>
          </w:tcPr>
          <w:p w14:paraId="4E9E92B3" w14:textId="77777777" w:rsidR="00C3421C" w:rsidRPr="00DF1634" w:rsidRDefault="00C3421C" w:rsidP="00DE2AE3">
            <w:pPr>
              <w:widowControl w:val="0"/>
              <w:spacing w:after="120"/>
              <w:jc w:val="center"/>
              <w:rPr>
                <w:rFonts w:ascii="GHEA Grapalat" w:hAnsi="GHEA Grapalat"/>
                <w:sz w:val="18"/>
                <w:szCs w:val="18"/>
                <w:rPrChange w:id="5701" w:author="Hayk-PC" w:date="2024-12-11T02:31:00Z">
                  <w:rPr>
                    <w:rFonts w:ascii="GHEA Grapalat" w:hAnsi="GHEA Grapalat"/>
                    <w:sz w:val="18"/>
                    <w:szCs w:val="18"/>
                  </w:rPr>
                </w:rPrChange>
              </w:rPr>
            </w:pPr>
            <w:r w:rsidRPr="00DF1634">
              <w:rPr>
                <w:rFonts w:ascii="GHEA Grapalat" w:hAnsi="GHEA Grapalat"/>
                <w:sz w:val="18"/>
                <w:szCs w:val="18"/>
                <w:rPrChange w:id="5702" w:author="Hayk-PC" w:date="2024-12-11T02:31:00Z">
                  <w:rPr>
                    <w:rFonts w:ascii="GHEA Grapalat" w:hAnsi="GHEA Grapalat"/>
                    <w:sz w:val="18"/>
                    <w:szCs w:val="18"/>
                  </w:rPr>
                </w:rPrChange>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346EBF42" w14:textId="77777777" w:rsidR="00C3421C" w:rsidRPr="00DF1634" w:rsidRDefault="00C3421C" w:rsidP="00DE2AE3">
            <w:pPr>
              <w:widowControl w:val="0"/>
              <w:spacing w:after="120"/>
              <w:jc w:val="center"/>
              <w:rPr>
                <w:rFonts w:ascii="GHEA Grapalat" w:hAnsi="GHEA Grapalat"/>
                <w:sz w:val="18"/>
                <w:szCs w:val="18"/>
                <w:rPrChange w:id="5703" w:author="Hayk-PC" w:date="2024-12-11T02:31:00Z">
                  <w:rPr>
                    <w:rFonts w:ascii="GHEA Grapalat" w:hAnsi="GHEA Grapalat"/>
                    <w:sz w:val="18"/>
                    <w:szCs w:val="18"/>
                  </w:rPr>
                </w:rPrChange>
              </w:rPr>
            </w:pPr>
            <w:r w:rsidRPr="00DF1634">
              <w:rPr>
                <w:rFonts w:ascii="GHEA Grapalat" w:hAnsi="GHEA Grapalat"/>
                <w:sz w:val="18"/>
                <w:szCs w:val="18"/>
                <w:rPrChange w:id="5704" w:author="Hayk-PC" w:date="2024-12-11T02:31: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AC25D7" w14:textId="77777777" w:rsidR="00C3421C" w:rsidRPr="00DF1634" w:rsidRDefault="00C3421C" w:rsidP="00DE2AE3">
            <w:pPr>
              <w:widowControl w:val="0"/>
              <w:spacing w:after="120"/>
              <w:jc w:val="center"/>
              <w:rPr>
                <w:rFonts w:ascii="GHEA Grapalat" w:hAnsi="GHEA Grapalat"/>
                <w:sz w:val="18"/>
                <w:szCs w:val="18"/>
                <w:rPrChange w:id="5705" w:author="Hayk-PC" w:date="2024-12-11T02:31:00Z">
                  <w:rPr>
                    <w:rFonts w:ascii="GHEA Grapalat" w:hAnsi="GHEA Grapalat"/>
                    <w:sz w:val="18"/>
                    <w:szCs w:val="18"/>
                  </w:rPr>
                </w:rPrChange>
              </w:rPr>
            </w:pPr>
            <w:r w:rsidRPr="00DF1634">
              <w:rPr>
                <w:rFonts w:ascii="GHEA Grapalat" w:hAnsi="GHEA Grapalat"/>
                <w:sz w:val="18"/>
                <w:szCs w:val="18"/>
                <w:rPrChange w:id="5706" w:author="Hayk-PC" w:date="2024-12-11T02:31:00Z">
                  <w:rPr>
                    <w:rFonts w:ascii="GHEA Grapalat" w:hAnsi="GHEA Grapalat"/>
                    <w:sz w:val="18"/>
                    <w:szCs w:val="18"/>
                  </w:rPr>
                </w:rPrChange>
              </w:rPr>
              <w:t xml:space="preserve">обязательно: </w:t>
            </w:r>
          </w:p>
          <w:p w14:paraId="42345AEF" w14:textId="77777777" w:rsidR="00C3421C" w:rsidRPr="00DF1634" w:rsidRDefault="00C3421C" w:rsidP="00DE2AE3">
            <w:pPr>
              <w:widowControl w:val="0"/>
              <w:spacing w:after="120"/>
              <w:jc w:val="center"/>
              <w:rPr>
                <w:rFonts w:ascii="GHEA Grapalat" w:hAnsi="GHEA Grapalat"/>
                <w:sz w:val="18"/>
                <w:szCs w:val="18"/>
                <w:rPrChange w:id="5707" w:author="Hayk-PC" w:date="2024-12-11T02:31:00Z">
                  <w:rPr>
                    <w:rFonts w:ascii="GHEA Grapalat" w:hAnsi="GHEA Grapalat"/>
                    <w:sz w:val="18"/>
                    <w:szCs w:val="18"/>
                  </w:rPr>
                </w:rPrChange>
              </w:rPr>
            </w:pPr>
            <w:r w:rsidRPr="00DF1634">
              <w:rPr>
                <w:rFonts w:ascii="GHEA Grapalat" w:hAnsi="GHEA Grapalat"/>
                <w:sz w:val="18"/>
                <w:szCs w:val="18"/>
                <w:rPrChange w:id="5708" w:author="Hayk-PC" w:date="2024-12-11T02:31:00Z">
                  <w:rPr>
                    <w:rFonts w:ascii="GHEA Grapalat" w:hAnsi="GHEA Grapalat"/>
                    <w:sz w:val="18"/>
                    <w:szCs w:val="18"/>
                  </w:rPr>
                </w:rPrChange>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6D9154A5" w14:textId="77777777" w:rsidR="00C3421C" w:rsidRPr="00DF1634" w:rsidRDefault="00C3421C" w:rsidP="00DE2AE3">
            <w:pPr>
              <w:widowControl w:val="0"/>
              <w:spacing w:after="120"/>
              <w:jc w:val="center"/>
              <w:rPr>
                <w:rFonts w:ascii="GHEA Grapalat" w:hAnsi="GHEA Grapalat"/>
                <w:sz w:val="18"/>
                <w:szCs w:val="18"/>
                <w:rPrChange w:id="5709" w:author="Hayk-PC" w:date="2024-12-11T02:31:00Z">
                  <w:rPr>
                    <w:rFonts w:ascii="GHEA Grapalat" w:hAnsi="GHEA Grapalat"/>
                    <w:sz w:val="18"/>
                    <w:szCs w:val="18"/>
                  </w:rPr>
                </w:rPrChange>
              </w:rPr>
            </w:pPr>
            <w:r w:rsidRPr="00DF1634">
              <w:rPr>
                <w:rFonts w:ascii="GHEA Grapalat" w:hAnsi="GHEA Grapalat"/>
                <w:sz w:val="18"/>
                <w:szCs w:val="18"/>
                <w:rPrChange w:id="5710" w:author="Hayk-PC" w:date="2024-12-11T02:31:00Z">
                  <w:rPr>
                    <w:rFonts w:ascii="GHEA Grapalat" w:hAnsi="GHEA Grapalat"/>
                    <w:sz w:val="18"/>
                    <w:szCs w:val="18"/>
                  </w:rPr>
                </w:rPrChange>
              </w:rPr>
              <w:t xml:space="preserve">скрепляется печатью бенефициара </w:t>
            </w:r>
          </w:p>
          <w:p w14:paraId="7B692544" w14:textId="77777777" w:rsidR="00C3421C" w:rsidRPr="00DF1634" w:rsidRDefault="00C3421C" w:rsidP="00DE2AE3">
            <w:pPr>
              <w:widowControl w:val="0"/>
              <w:spacing w:after="120"/>
              <w:jc w:val="center"/>
              <w:rPr>
                <w:rFonts w:ascii="GHEA Grapalat" w:hAnsi="GHEA Grapalat"/>
                <w:sz w:val="18"/>
                <w:szCs w:val="18"/>
                <w:rPrChange w:id="5711" w:author="Hayk-PC" w:date="2024-12-11T02:31:00Z">
                  <w:rPr>
                    <w:rFonts w:ascii="GHEA Grapalat" w:hAnsi="GHEA Grapalat"/>
                    <w:sz w:val="18"/>
                    <w:szCs w:val="18"/>
                  </w:rPr>
                </w:rPrChange>
              </w:rPr>
            </w:pPr>
            <w:r w:rsidRPr="00DF1634">
              <w:rPr>
                <w:rFonts w:ascii="GHEA Grapalat" w:hAnsi="GHEA Grapalat"/>
                <w:sz w:val="18"/>
                <w:szCs w:val="18"/>
                <w:rPrChange w:id="5712" w:author="Hayk-PC" w:date="2024-12-11T02:31:00Z">
                  <w:rPr>
                    <w:rFonts w:ascii="GHEA Grapalat" w:hAnsi="GHEA Grapalat"/>
                    <w:sz w:val="18"/>
                    <w:szCs w:val="18"/>
                  </w:rPr>
                </w:rPrChange>
              </w:rPr>
              <w:t>при представлении в банк в бумажной форме</w:t>
            </w:r>
          </w:p>
        </w:tc>
      </w:tr>
      <w:tr w:rsidR="00B138F3" w:rsidRPr="00DF1634" w14:paraId="1E505C1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A4352D" w14:textId="77777777" w:rsidR="00C3421C" w:rsidRPr="00DF1634" w:rsidRDefault="00C3421C" w:rsidP="00DE2AE3">
            <w:pPr>
              <w:widowControl w:val="0"/>
              <w:spacing w:after="120"/>
              <w:jc w:val="center"/>
              <w:rPr>
                <w:rFonts w:ascii="GHEA Grapalat" w:hAnsi="GHEA Grapalat"/>
                <w:sz w:val="18"/>
                <w:szCs w:val="18"/>
                <w:rPrChange w:id="5713" w:author="Hayk-PC" w:date="2024-12-11T02:31:00Z">
                  <w:rPr>
                    <w:rFonts w:ascii="GHEA Grapalat" w:hAnsi="GHEA Grapalat"/>
                    <w:sz w:val="18"/>
                    <w:szCs w:val="18"/>
                  </w:rPr>
                </w:rPrChange>
              </w:rPr>
            </w:pPr>
            <w:r w:rsidRPr="00DF1634">
              <w:rPr>
                <w:rFonts w:ascii="GHEA Grapalat" w:hAnsi="GHEA Grapalat"/>
                <w:sz w:val="18"/>
                <w:szCs w:val="18"/>
                <w:rPrChange w:id="5714" w:author="Hayk-PC" w:date="2024-12-11T02:31:00Z">
                  <w:rPr>
                    <w:rFonts w:ascii="GHEA Grapalat" w:hAnsi="GHEA Grapalat"/>
                    <w:sz w:val="18"/>
                    <w:szCs w:val="18"/>
                  </w:rPr>
                </w:rPrChange>
              </w:rPr>
              <w:t>23.а.</w:t>
            </w:r>
          </w:p>
        </w:tc>
        <w:tc>
          <w:tcPr>
            <w:tcW w:w="1938" w:type="dxa"/>
            <w:tcBorders>
              <w:top w:val="single" w:sz="4" w:space="0" w:color="auto"/>
              <w:left w:val="single" w:sz="4" w:space="0" w:color="auto"/>
              <w:bottom w:val="single" w:sz="4" w:space="0" w:color="auto"/>
              <w:right w:val="single" w:sz="4" w:space="0" w:color="auto"/>
            </w:tcBorders>
          </w:tcPr>
          <w:p w14:paraId="1398A0C5" w14:textId="77777777" w:rsidR="00C3421C" w:rsidRPr="00DF1634" w:rsidRDefault="00C3421C" w:rsidP="00DE2AE3">
            <w:pPr>
              <w:widowControl w:val="0"/>
              <w:spacing w:after="120"/>
              <w:jc w:val="center"/>
              <w:rPr>
                <w:rFonts w:ascii="GHEA Grapalat" w:hAnsi="GHEA Grapalat"/>
                <w:sz w:val="18"/>
                <w:szCs w:val="18"/>
                <w:rPrChange w:id="5715" w:author="Hayk-PC" w:date="2024-12-11T02:31:00Z">
                  <w:rPr>
                    <w:rFonts w:ascii="GHEA Grapalat" w:hAnsi="GHEA Grapalat"/>
                    <w:sz w:val="18"/>
                    <w:szCs w:val="18"/>
                  </w:rPr>
                </w:rPrChange>
              </w:rPr>
            </w:pPr>
            <w:r w:rsidRPr="00DF1634">
              <w:rPr>
                <w:rFonts w:ascii="GHEA Grapalat" w:hAnsi="GHEA Grapalat"/>
                <w:sz w:val="18"/>
                <w:szCs w:val="18"/>
                <w:rPrChange w:id="5716" w:author="Hayk-PC" w:date="2024-12-11T02:31:00Z">
                  <w:rPr>
                    <w:rFonts w:ascii="GHEA Grapalat" w:hAnsi="GHEA Grapalat"/>
                    <w:sz w:val="18"/>
                    <w:szCs w:val="18"/>
                  </w:rPr>
                </w:rPrChange>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15C597E" w14:textId="77777777" w:rsidR="00C3421C" w:rsidRPr="00DF1634" w:rsidRDefault="00C3421C" w:rsidP="00DE2AE3">
            <w:pPr>
              <w:widowControl w:val="0"/>
              <w:spacing w:after="120"/>
              <w:jc w:val="center"/>
              <w:rPr>
                <w:rFonts w:ascii="GHEA Grapalat" w:hAnsi="GHEA Grapalat"/>
                <w:sz w:val="18"/>
                <w:szCs w:val="18"/>
                <w:rPrChange w:id="5717" w:author="Hayk-PC" w:date="2024-12-11T02:31:00Z">
                  <w:rPr>
                    <w:rFonts w:ascii="GHEA Grapalat" w:hAnsi="GHEA Grapalat"/>
                    <w:sz w:val="18"/>
                    <w:szCs w:val="18"/>
                  </w:rPr>
                </w:rPrChange>
              </w:rPr>
            </w:pPr>
            <w:r w:rsidRPr="00DF1634">
              <w:rPr>
                <w:rFonts w:ascii="GHEA Grapalat" w:hAnsi="GHEA Grapalat"/>
                <w:sz w:val="18"/>
                <w:szCs w:val="18"/>
                <w:rPrChange w:id="5718" w:author="Hayk-PC" w:date="2024-12-11T02:31: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E21765" w14:textId="77777777" w:rsidR="00C3421C" w:rsidRPr="00DF1634" w:rsidRDefault="00C3421C" w:rsidP="00DE2AE3">
            <w:pPr>
              <w:widowControl w:val="0"/>
              <w:spacing w:after="120"/>
              <w:jc w:val="center"/>
              <w:rPr>
                <w:rFonts w:ascii="GHEA Grapalat" w:hAnsi="GHEA Grapalat"/>
                <w:sz w:val="18"/>
                <w:szCs w:val="18"/>
                <w:rPrChange w:id="5719" w:author="Hayk-PC" w:date="2024-12-11T02:31:00Z">
                  <w:rPr>
                    <w:rFonts w:ascii="GHEA Grapalat" w:hAnsi="GHEA Grapalat"/>
                    <w:sz w:val="18"/>
                    <w:szCs w:val="18"/>
                  </w:rPr>
                </w:rPrChange>
              </w:rPr>
            </w:pPr>
            <w:r w:rsidRPr="00DF1634">
              <w:rPr>
                <w:rFonts w:ascii="GHEA Grapalat" w:hAnsi="GHEA Grapalat"/>
                <w:sz w:val="18"/>
                <w:szCs w:val="18"/>
                <w:rPrChange w:id="5720" w:author="Hayk-PC" w:date="2024-12-11T02:31:00Z">
                  <w:rPr>
                    <w:rFonts w:ascii="GHEA Grapalat" w:hAnsi="GHEA Grapalat"/>
                    <w:sz w:val="18"/>
                    <w:szCs w:val="18"/>
                  </w:rPr>
                </w:rPrChange>
              </w:rPr>
              <w:t>обязательно</w:t>
            </w:r>
          </w:p>
          <w:p w14:paraId="32A84CF7" w14:textId="77777777" w:rsidR="00C3421C" w:rsidRPr="00DF1634" w:rsidRDefault="00C3421C" w:rsidP="00DE2AE3">
            <w:pPr>
              <w:widowControl w:val="0"/>
              <w:spacing w:after="120"/>
              <w:jc w:val="center"/>
              <w:rPr>
                <w:rFonts w:ascii="GHEA Grapalat" w:hAnsi="GHEA Grapalat"/>
                <w:sz w:val="18"/>
                <w:szCs w:val="18"/>
                <w:rPrChange w:id="5721" w:author="Hayk-PC" w:date="2024-12-11T02:31:00Z">
                  <w:rPr>
                    <w:rFonts w:ascii="GHEA Grapalat" w:hAnsi="GHEA Grapalat"/>
                    <w:sz w:val="18"/>
                    <w:szCs w:val="18"/>
                  </w:rPr>
                </w:rPrChange>
              </w:rPr>
            </w:pPr>
            <w:r w:rsidRPr="00DF1634">
              <w:rPr>
                <w:rFonts w:ascii="GHEA Grapalat" w:hAnsi="GHEA Grapalat"/>
                <w:sz w:val="18"/>
                <w:szCs w:val="18"/>
                <w:rPrChange w:id="5722" w:author="Hayk-PC" w:date="2024-12-11T02:31:00Z">
                  <w:rPr>
                    <w:rFonts w:ascii="GHEA Grapalat" w:hAnsi="GHEA Grapalat"/>
                    <w:sz w:val="18"/>
                    <w:szCs w:val="18"/>
                  </w:rPr>
                </w:rPrChange>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D9D804F" w14:textId="77777777" w:rsidR="00C3421C" w:rsidRPr="00DF1634" w:rsidRDefault="00C3421C" w:rsidP="00DE2AE3">
            <w:pPr>
              <w:widowControl w:val="0"/>
              <w:spacing w:after="120"/>
              <w:jc w:val="center"/>
              <w:rPr>
                <w:rFonts w:ascii="GHEA Grapalat" w:hAnsi="GHEA Grapalat"/>
                <w:sz w:val="18"/>
                <w:szCs w:val="18"/>
                <w:rPrChange w:id="5723" w:author="Hayk-PC" w:date="2024-12-11T02:31:00Z">
                  <w:rPr>
                    <w:rFonts w:ascii="GHEA Grapalat" w:hAnsi="GHEA Grapalat"/>
                    <w:sz w:val="18"/>
                    <w:szCs w:val="18"/>
                  </w:rPr>
                </w:rPrChange>
              </w:rPr>
            </w:pPr>
          </w:p>
        </w:tc>
      </w:tr>
      <w:tr w:rsidR="00B138F3" w:rsidRPr="00DF1634" w14:paraId="4F1512E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BE904AB" w14:textId="77777777" w:rsidR="00C3421C" w:rsidRPr="00DF1634" w:rsidRDefault="00C3421C" w:rsidP="00DE2AE3">
            <w:pPr>
              <w:widowControl w:val="0"/>
              <w:spacing w:after="120"/>
              <w:jc w:val="center"/>
              <w:rPr>
                <w:rFonts w:ascii="GHEA Grapalat" w:hAnsi="GHEA Grapalat"/>
                <w:sz w:val="18"/>
                <w:szCs w:val="18"/>
                <w:rPrChange w:id="5724" w:author="Hayk-PC" w:date="2024-12-11T02:31:00Z">
                  <w:rPr>
                    <w:rFonts w:ascii="GHEA Grapalat" w:hAnsi="GHEA Grapalat"/>
                    <w:sz w:val="18"/>
                    <w:szCs w:val="18"/>
                  </w:rPr>
                </w:rPrChange>
              </w:rPr>
            </w:pPr>
            <w:r w:rsidRPr="00DF1634">
              <w:rPr>
                <w:rFonts w:ascii="GHEA Grapalat" w:hAnsi="GHEA Grapalat"/>
                <w:sz w:val="18"/>
                <w:szCs w:val="18"/>
                <w:rPrChange w:id="5725" w:author="Hayk-PC" w:date="2024-12-11T02:31:00Z">
                  <w:rPr>
                    <w:rFonts w:ascii="GHEA Grapalat" w:hAnsi="GHEA Grapalat"/>
                    <w:sz w:val="18"/>
                    <w:szCs w:val="18"/>
                  </w:rPr>
                </w:rPrChange>
              </w:rPr>
              <w:t>23.б.</w:t>
            </w:r>
          </w:p>
        </w:tc>
        <w:tc>
          <w:tcPr>
            <w:tcW w:w="1938" w:type="dxa"/>
            <w:tcBorders>
              <w:top w:val="single" w:sz="4" w:space="0" w:color="auto"/>
              <w:left w:val="single" w:sz="4" w:space="0" w:color="auto"/>
              <w:bottom w:val="single" w:sz="4" w:space="0" w:color="auto"/>
              <w:right w:val="single" w:sz="4" w:space="0" w:color="auto"/>
            </w:tcBorders>
          </w:tcPr>
          <w:p w14:paraId="0564DDB4" w14:textId="77777777" w:rsidR="00C3421C" w:rsidRPr="00DF1634" w:rsidRDefault="00C3421C" w:rsidP="00DE2AE3">
            <w:pPr>
              <w:widowControl w:val="0"/>
              <w:spacing w:after="120"/>
              <w:jc w:val="center"/>
              <w:rPr>
                <w:rFonts w:ascii="GHEA Grapalat" w:hAnsi="GHEA Grapalat"/>
                <w:sz w:val="18"/>
                <w:szCs w:val="18"/>
                <w:rPrChange w:id="5726" w:author="Hayk-PC" w:date="2024-12-11T02:31:00Z">
                  <w:rPr>
                    <w:rFonts w:ascii="GHEA Grapalat" w:hAnsi="GHEA Grapalat"/>
                    <w:sz w:val="18"/>
                    <w:szCs w:val="18"/>
                  </w:rPr>
                </w:rPrChange>
              </w:rPr>
            </w:pPr>
            <w:r w:rsidRPr="00DF1634">
              <w:rPr>
                <w:rFonts w:ascii="GHEA Grapalat" w:hAnsi="GHEA Grapalat"/>
                <w:sz w:val="18"/>
                <w:szCs w:val="18"/>
                <w:rPrChange w:id="5727" w:author="Hayk-PC" w:date="2024-12-11T02:31:00Z">
                  <w:rPr>
                    <w:rFonts w:ascii="GHEA Grapalat" w:hAnsi="GHEA Grapalat"/>
                    <w:sz w:val="18"/>
                    <w:szCs w:val="18"/>
                  </w:rPr>
                </w:rPrChange>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99A041B" w14:textId="77777777" w:rsidR="00C3421C" w:rsidRPr="00DF1634" w:rsidRDefault="00C3421C" w:rsidP="00DE2AE3">
            <w:pPr>
              <w:widowControl w:val="0"/>
              <w:spacing w:after="120"/>
              <w:jc w:val="center"/>
              <w:rPr>
                <w:rFonts w:ascii="GHEA Grapalat" w:hAnsi="GHEA Grapalat"/>
                <w:sz w:val="18"/>
                <w:szCs w:val="18"/>
                <w:rPrChange w:id="5728" w:author="Hayk-PC" w:date="2024-12-11T02:31:00Z">
                  <w:rPr>
                    <w:rFonts w:ascii="GHEA Grapalat" w:hAnsi="GHEA Grapalat"/>
                    <w:sz w:val="18"/>
                    <w:szCs w:val="18"/>
                  </w:rPr>
                </w:rPrChange>
              </w:rPr>
            </w:pPr>
            <w:r w:rsidRPr="00DF1634">
              <w:rPr>
                <w:rFonts w:ascii="GHEA Grapalat" w:hAnsi="GHEA Grapalat"/>
                <w:sz w:val="18"/>
                <w:szCs w:val="18"/>
                <w:rPrChange w:id="5729" w:author="Hayk-PC" w:date="2024-12-11T02:31: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9C3EBF" w14:textId="77777777" w:rsidR="00C3421C" w:rsidRPr="00DF1634" w:rsidRDefault="00C3421C" w:rsidP="00DE2AE3">
            <w:pPr>
              <w:widowControl w:val="0"/>
              <w:spacing w:after="120"/>
              <w:jc w:val="center"/>
              <w:rPr>
                <w:rFonts w:ascii="GHEA Grapalat" w:hAnsi="GHEA Grapalat"/>
                <w:sz w:val="18"/>
                <w:szCs w:val="18"/>
                <w:rPrChange w:id="5730" w:author="Hayk-PC" w:date="2024-12-11T02:31:00Z">
                  <w:rPr>
                    <w:rFonts w:ascii="GHEA Grapalat" w:hAnsi="GHEA Grapalat"/>
                    <w:sz w:val="18"/>
                    <w:szCs w:val="18"/>
                  </w:rPr>
                </w:rPrChange>
              </w:rPr>
            </w:pPr>
            <w:r w:rsidRPr="00DF1634">
              <w:rPr>
                <w:rFonts w:ascii="GHEA Grapalat" w:hAnsi="GHEA Grapalat"/>
                <w:sz w:val="18"/>
                <w:szCs w:val="18"/>
                <w:rPrChange w:id="5731" w:author="Hayk-PC" w:date="2024-12-11T02:31:00Z">
                  <w:rPr>
                    <w:rFonts w:ascii="GHEA Grapalat" w:hAnsi="GHEA Grapalat"/>
                    <w:sz w:val="18"/>
                    <w:szCs w:val="18"/>
                  </w:rPr>
                </w:rPrChange>
              </w:rPr>
              <w:t>обязательно</w:t>
            </w:r>
          </w:p>
          <w:p w14:paraId="29201568" w14:textId="77777777" w:rsidR="00C3421C" w:rsidRPr="00DF1634" w:rsidRDefault="00C3421C" w:rsidP="00DE2AE3">
            <w:pPr>
              <w:widowControl w:val="0"/>
              <w:spacing w:after="120"/>
              <w:jc w:val="center"/>
              <w:rPr>
                <w:rFonts w:ascii="GHEA Grapalat" w:hAnsi="GHEA Grapalat"/>
                <w:sz w:val="18"/>
                <w:szCs w:val="18"/>
                <w:rPrChange w:id="5732" w:author="Hayk-PC" w:date="2024-12-11T02:31:00Z">
                  <w:rPr>
                    <w:rFonts w:ascii="GHEA Grapalat" w:hAnsi="GHEA Grapalat"/>
                    <w:sz w:val="18"/>
                    <w:szCs w:val="18"/>
                  </w:rPr>
                </w:rPrChange>
              </w:rPr>
            </w:pPr>
            <w:r w:rsidRPr="00DF1634">
              <w:rPr>
                <w:rFonts w:ascii="GHEA Grapalat" w:hAnsi="GHEA Grapalat"/>
                <w:sz w:val="18"/>
                <w:szCs w:val="18"/>
                <w:rPrChange w:id="5733" w:author="Hayk-PC" w:date="2024-12-11T02:31:00Z">
                  <w:rPr>
                    <w:rFonts w:ascii="GHEA Grapalat" w:hAnsi="GHEA Grapalat"/>
                    <w:sz w:val="18"/>
                    <w:szCs w:val="18"/>
                  </w:rPr>
                </w:rPrChange>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EE1FF89" w14:textId="77777777" w:rsidR="00C3421C" w:rsidRPr="00DF1634" w:rsidRDefault="00C3421C" w:rsidP="00DE2AE3">
            <w:pPr>
              <w:widowControl w:val="0"/>
              <w:spacing w:after="120"/>
              <w:jc w:val="center"/>
              <w:rPr>
                <w:rFonts w:ascii="GHEA Grapalat" w:hAnsi="GHEA Grapalat"/>
                <w:sz w:val="18"/>
                <w:szCs w:val="18"/>
                <w:rPrChange w:id="5734" w:author="Hayk-PC" w:date="2024-12-11T02:31:00Z">
                  <w:rPr>
                    <w:rFonts w:ascii="GHEA Grapalat" w:hAnsi="GHEA Grapalat"/>
                    <w:sz w:val="18"/>
                    <w:szCs w:val="18"/>
                  </w:rPr>
                </w:rPrChange>
              </w:rPr>
            </w:pPr>
          </w:p>
        </w:tc>
      </w:tr>
      <w:tr w:rsidR="00B138F3" w:rsidRPr="00DF1634" w14:paraId="1DC7B68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83ADA4" w14:textId="77777777" w:rsidR="00C3421C" w:rsidRPr="00DF1634" w:rsidRDefault="00C3421C" w:rsidP="00DE2AE3">
            <w:pPr>
              <w:widowControl w:val="0"/>
              <w:spacing w:after="120"/>
              <w:jc w:val="center"/>
              <w:rPr>
                <w:rFonts w:ascii="GHEA Grapalat" w:hAnsi="GHEA Grapalat"/>
                <w:sz w:val="18"/>
                <w:szCs w:val="18"/>
                <w:rPrChange w:id="5735" w:author="Hayk-PC" w:date="2024-12-11T02:31:00Z">
                  <w:rPr>
                    <w:rFonts w:ascii="GHEA Grapalat" w:hAnsi="GHEA Grapalat"/>
                    <w:sz w:val="18"/>
                    <w:szCs w:val="18"/>
                  </w:rPr>
                </w:rPrChange>
              </w:rPr>
            </w:pPr>
            <w:r w:rsidRPr="00DF1634">
              <w:rPr>
                <w:rFonts w:ascii="GHEA Grapalat" w:hAnsi="GHEA Grapalat"/>
                <w:sz w:val="18"/>
                <w:szCs w:val="18"/>
                <w:rPrChange w:id="5736" w:author="Hayk-PC" w:date="2024-12-11T02:31:00Z">
                  <w:rPr>
                    <w:rFonts w:ascii="GHEA Grapalat" w:hAnsi="GHEA Grapalat"/>
                    <w:sz w:val="18"/>
                    <w:szCs w:val="18"/>
                  </w:rPr>
                </w:rPrChange>
              </w:rPr>
              <w:t>23.в</w:t>
            </w:r>
          </w:p>
        </w:tc>
        <w:tc>
          <w:tcPr>
            <w:tcW w:w="1938" w:type="dxa"/>
            <w:tcBorders>
              <w:top w:val="single" w:sz="4" w:space="0" w:color="auto"/>
              <w:left w:val="single" w:sz="4" w:space="0" w:color="auto"/>
              <w:bottom w:val="single" w:sz="4" w:space="0" w:color="auto"/>
              <w:right w:val="single" w:sz="4" w:space="0" w:color="auto"/>
            </w:tcBorders>
          </w:tcPr>
          <w:p w14:paraId="34A9587A" w14:textId="77777777" w:rsidR="00C3421C" w:rsidRPr="00DF1634" w:rsidRDefault="00C3421C" w:rsidP="00DE2AE3">
            <w:pPr>
              <w:widowControl w:val="0"/>
              <w:spacing w:after="120"/>
              <w:jc w:val="center"/>
              <w:rPr>
                <w:rFonts w:ascii="GHEA Grapalat" w:hAnsi="GHEA Grapalat"/>
                <w:sz w:val="18"/>
                <w:szCs w:val="18"/>
                <w:rPrChange w:id="5737" w:author="Hayk-PC" w:date="2024-12-11T02:31:00Z">
                  <w:rPr>
                    <w:rFonts w:ascii="GHEA Grapalat" w:hAnsi="GHEA Grapalat"/>
                    <w:sz w:val="18"/>
                    <w:szCs w:val="18"/>
                  </w:rPr>
                </w:rPrChange>
              </w:rPr>
            </w:pPr>
            <w:r w:rsidRPr="00DF1634">
              <w:rPr>
                <w:rFonts w:ascii="GHEA Grapalat" w:hAnsi="GHEA Grapalat"/>
                <w:sz w:val="18"/>
                <w:szCs w:val="18"/>
                <w:rPrChange w:id="5738" w:author="Hayk-PC" w:date="2024-12-11T02:31:00Z">
                  <w:rPr>
                    <w:rFonts w:ascii="GHEA Grapalat" w:hAnsi="GHEA Grapalat"/>
                    <w:sz w:val="18"/>
                    <w:szCs w:val="18"/>
                  </w:rPr>
                </w:rPrChange>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5FB40960" w14:textId="77777777" w:rsidR="00C3421C" w:rsidRPr="00DF1634" w:rsidRDefault="00C3421C" w:rsidP="00DE2AE3">
            <w:pPr>
              <w:widowControl w:val="0"/>
              <w:spacing w:after="120"/>
              <w:jc w:val="center"/>
              <w:rPr>
                <w:rFonts w:ascii="GHEA Grapalat" w:hAnsi="GHEA Grapalat"/>
                <w:sz w:val="18"/>
                <w:szCs w:val="18"/>
                <w:rPrChange w:id="5739" w:author="Hayk-PC" w:date="2024-12-11T02:31:00Z">
                  <w:rPr>
                    <w:rFonts w:ascii="GHEA Grapalat" w:hAnsi="GHEA Grapalat"/>
                    <w:sz w:val="18"/>
                    <w:szCs w:val="18"/>
                  </w:rPr>
                </w:rPrChange>
              </w:rPr>
            </w:pPr>
            <w:r w:rsidRPr="00DF1634">
              <w:rPr>
                <w:rFonts w:ascii="GHEA Grapalat" w:hAnsi="GHEA Grapalat"/>
                <w:sz w:val="18"/>
                <w:szCs w:val="18"/>
                <w:rPrChange w:id="5740" w:author="Hayk-PC" w:date="2024-12-11T02:31: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D8858A" w14:textId="77777777" w:rsidR="00C3421C" w:rsidRPr="00DF1634" w:rsidRDefault="00C3421C" w:rsidP="00DE2AE3">
            <w:pPr>
              <w:widowControl w:val="0"/>
              <w:spacing w:after="120"/>
              <w:jc w:val="center"/>
              <w:rPr>
                <w:rFonts w:ascii="GHEA Grapalat" w:hAnsi="GHEA Grapalat"/>
                <w:sz w:val="18"/>
                <w:szCs w:val="18"/>
                <w:rPrChange w:id="5741" w:author="Hayk-PC" w:date="2024-12-11T02:31:00Z">
                  <w:rPr>
                    <w:rFonts w:ascii="GHEA Grapalat" w:hAnsi="GHEA Grapalat"/>
                    <w:sz w:val="18"/>
                    <w:szCs w:val="18"/>
                  </w:rPr>
                </w:rPrChange>
              </w:rPr>
            </w:pPr>
            <w:r w:rsidRPr="00DF1634">
              <w:rPr>
                <w:rFonts w:ascii="GHEA Grapalat" w:hAnsi="GHEA Grapalat"/>
                <w:sz w:val="18"/>
                <w:szCs w:val="18"/>
                <w:rPrChange w:id="5742" w:author="Hayk-PC" w:date="2024-12-11T02:31:00Z">
                  <w:rPr>
                    <w:rFonts w:ascii="GHEA Grapalat" w:hAnsi="GHEA Grapalat"/>
                    <w:sz w:val="18"/>
                    <w:szCs w:val="18"/>
                  </w:rPr>
                </w:rPrChange>
              </w:rPr>
              <w:t>обязательно</w:t>
            </w:r>
          </w:p>
          <w:p w14:paraId="4587B48F" w14:textId="77777777" w:rsidR="00C3421C" w:rsidRPr="00DF1634" w:rsidRDefault="00C3421C" w:rsidP="00DE2AE3">
            <w:pPr>
              <w:widowControl w:val="0"/>
              <w:spacing w:after="120"/>
              <w:jc w:val="center"/>
              <w:rPr>
                <w:rFonts w:ascii="GHEA Grapalat" w:hAnsi="GHEA Grapalat"/>
                <w:sz w:val="18"/>
                <w:szCs w:val="18"/>
                <w:rPrChange w:id="5743" w:author="Hayk-PC" w:date="2024-12-11T02:31:00Z">
                  <w:rPr>
                    <w:rFonts w:ascii="GHEA Grapalat" w:hAnsi="GHEA Grapalat"/>
                    <w:sz w:val="18"/>
                    <w:szCs w:val="18"/>
                  </w:rPr>
                </w:rPrChange>
              </w:rPr>
            </w:pPr>
            <w:r w:rsidRPr="00DF1634">
              <w:rPr>
                <w:rFonts w:ascii="GHEA Grapalat" w:hAnsi="GHEA Grapalat"/>
                <w:sz w:val="18"/>
                <w:szCs w:val="18"/>
                <w:rPrChange w:id="5744" w:author="Hayk-PC" w:date="2024-12-11T02:31:00Z">
                  <w:rPr>
                    <w:rFonts w:ascii="GHEA Grapalat" w:hAnsi="GHEA Grapalat"/>
                    <w:sz w:val="18"/>
                    <w:szCs w:val="18"/>
                  </w:rPr>
                </w:rPrChange>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022698FC" w14:textId="77777777" w:rsidR="00C3421C" w:rsidRPr="00DF1634" w:rsidRDefault="00C3421C" w:rsidP="00DE2AE3">
            <w:pPr>
              <w:widowControl w:val="0"/>
              <w:spacing w:after="120"/>
              <w:jc w:val="center"/>
              <w:rPr>
                <w:rFonts w:ascii="GHEA Grapalat" w:hAnsi="GHEA Grapalat"/>
                <w:sz w:val="18"/>
                <w:szCs w:val="18"/>
                <w:rPrChange w:id="5745" w:author="Hayk-PC" w:date="2024-12-11T02:31:00Z">
                  <w:rPr>
                    <w:rFonts w:ascii="GHEA Grapalat" w:hAnsi="GHEA Grapalat"/>
                    <w:sz w:val="18"/>
                    <w:szCs w:val="18"/>
                  </w:rPr>
                </w:rPrChange>
              </w:rPr>
            </w:pPr>
          </w:p>
        </w:tc>
      </w:tr>
      <w:tr w:rsidR="00B138F3" w:rsidRPr="00DF1634" w14:paraId="0B627BB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B1BDED" w14:textId="77777777" w:rsidR="00C3421C" w:rsidRPr="00DF1634" w:rsidRDefault="00C3421C" w:rsidP="00DE2AE3">
            <w:pPr>
              <w:widowControl w:val="0"/>
              <w:spacing w:after="120"/>
              <w:jc w:val="center"/>
              <w:rPr>
                <w:rFonts w:ascii="GHEA Grapalat" w:hAnsi="GHEA Grapalat"/>
                <w:sz w:val="18"/>
                <w:szCs w:val="18"/>
                <w:rPrChange w:id="5746" w:author="Hayk-PC" w:date="2024-12-11T02:31:00Z">
                  <w:rPr>
                    <w:rFonts w:ascii="GHEA Grapalat" w:hAnsi="GHEA Grapalat"/>
                    <w:sz w:val="18"/>
                    <w:szCs w:val="18"/>
                  </w:rPr>
                </w:rPrChange>
              </w:rPr>
            </w:pPr>
            <w:r w:rsidRPr="00DF1634">
              <w:rPr>
                <w:rFonts w:ascii="GHEA Grapalat" w:hAnsi="GHEA Grapalat"/>
                <w:sz w:val="18"/>
                <w:szCs w:val="18"/>
                <w:rPrChange w:id="5747" w:author="Hayk-PC" w:date="2024-12-11T02:31:00Z">
                  <w:rPr>
                    <w:rFonts w:ascii="GHEA Grapalat" w:hAnsi="GHEA Grapalat"/>
                    <w:sz w:val="18"/>
                    <w:szCs w:val="18"/>
                  </w:rPr>
                </w:rPrChange>
              </w:rPr>
              <w:t>24.а.</w:t>
            </w:r>
          </w:p>
        </w:tc>
        <w:tc>
          <w:tcPr>
            <w:tcW w:w="1938" w:type="dxa"/>
            <w:tcBorders>
              <w:top w:val="single" w:sz="4" w:space="0" w:color="auto"/>
              <w:left w:val="single" w:sz="4" w:space="0" w:color="auto"/>
              <w:bottom w:val="single" w:sz="4" w:space="0" w:color="auto"/>
              <w:right w:val="single" w:sz="4" w:space="0" w:color="auto"/>
            </w:tcBorders>
          </w:tcPr>
          <w:p w14:paraId="6ACFDAA7" w14:textId="77777777" w:rsidR="00C3421C" w:rsidRPr="00DF1634" w:rsidRDefault="00C3421C" w:rsidP="00DE2AE3">
            <w:pPr>
              <w:widowControl w:val="0"/>
              <w:spacing w:after="120"/>
              <w:jc w:val="center"/>
              <w:rPr>
                <w:rFonts w:ascii="GHEA Grapalat" w:hAnsi="GHEA Grapalat"/>
                <w:sz w:val="18"/>
                <w:szCs w:val="18"/>
                <w:rPrChange w:id="5748" w:author="Hayk-PC" w:date="2024-12-11T02:31:00Z">
                  <w:rPr>
                    <w:rFonts w:ascii="GHEA Grapalat" w:hAnsi="GHEA Grapalat"/>
                    <w:sz w:val="18"/>
                    <w:szCs w:val="18"/>
                  </w:rPr>
                </w:rPrChange>
              </w:rPr>
            </w:pPr>
            <w:r w:rsidRPr="00DF1634">
              <w:rPr>
                <w:rFonts w:ascii="GHEA Grapalat" w:hAnsi="GHEA Grapalat"/>
                <w:sz w:val="18"/>
                <w:szCs w:val="18"/>
                <w:rPrChange w:id="5749" w:author="Hayk-PC" w:date="2024-12-11T02:31:00Z">
                  <w:rPr>
                    <w:rFonts w:ascii="GHEA Grapalat" w:hAnsi="GHEA Grapalat"/>
                    <w:sz w:val="18"/>
                    <w:szCs w:val="18"/>
                  </w:rPr>
                </w:rPrChange>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4304234B" w14:textId="77777777" w:rsidR="00C3421C" w:rsidRPr="00DF1634" w:rsidRDefault="00C3421C" w:rsidP="00DE2AE3">
            <w:pPr>
              <w:widowControl w:val="0"/>
              <w:spacing w:after="120"/>
              <w:jc w:val="center"/>
              <w:rPr>
                <w:rFonts w:ascii="GHEA Grapalat" w:hAnsi="GHEA Grapalat"/>
                <w:sz w:val="18"/>
                <w:szCs w:val="18"/>
                <w:rPrChange w:id="5750" w:author="Hayk-PC" w:date="2024-12-11T02:31:00Z">
                  <w:rPr>
                    <w:rFonts w:ascii="GHEA Grapalat" w:hAnsi="GHEA Grapalat"/>
                    <w:sz w:val="18"/>
                    <w:szCs w:val="18"/>
                  </w:rPr>
                </w:rPrChange>
              </w:rPr>
            </w:pPr>
            <w:r w:rsidRPr="00DF1634">
              <w:rPr>
                <w:rFonts w:ascii="GHEA Grapalat" w:hAnsi="GHEA Grapalat"/>
                <w:sz w:val="18"/>
                <w:szCs w:val="18"/>
                <w:rPrChange w:id="5751" w:author="Hayk-PC" w:date="2024-12-11T02:31: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CABA02" w14:textId="77777777" w:rsidR="00C3421C" w:rsidRPr="00DF1634" w:rsidRDefault="00C3421C" w:rsidP="00DE2AE3">
            <w:pPr>
              <w:widowControl w:val="0"/>
              <w:spacing w:after="120"/>
              <w:jc w:val="center"/>
              <w:rPr>
                <w:rFonts w:ascii="GHEA Grapalat" w:hAnsi="GHEA Grapalat"/>
                <w:sz w:val="18"/>
                <w:szCs w:val="18"/>
                <w:rPrChange w:id="5752" w:author="Hayk-PC" w:date="2024-12-11T02:31:00Z">
                  <w:rPr>
                    <w:rFonts w:ascii="GHEA Grapalat" w:hAnsi="GHEA Grapalat"/>
                    <w:sz w:val="18"/>
                    <w:szCs w:val="18"/>
                  </w:rPr>
                </w:rPrChange>
              </w:rPr>
            </w:pPr>
            <w:r w:rsidRPr="00DF1634">
              <w:rPr>
                <w:rFonts w:ascii="GHEA Grapalat" w:hAnsi="GHEA Grapalat"/>
                <w:sz w:val="18"/>
                <w:szCs w:val="18"/>
                <w:rPrChange w:id="5753" w:author="Hayk-PC" w:date="2024-12-11T02:31:00Z">
                  <w:rPr>
                    <w:rFonts w:ascii="GHEA Grapalat" w:hAnsi="GHEA Grapalat"/>
                    <w:sz w:val="18"/>
                    <w:szCs w:val="18"/>
                  </w:rPr>
                </w:rPrChange>
              </w:rPr>
              <w:t>необязательно</w:t>
            </w:r>
          </w:p>
          <w:p w14:paraId="4C4E9653" w14:textId="77777777" w:rsidR="00C3421C" w:rsidRPr="00DF1634" w:rsidRDefault="00C3421C" w:rsidP="00DE2AE3">
            <w:pPr>
              <w:widowControl w:val="0"/>
              <w:spacing w:after="120"/>
              <w:jc w:val="center"/>
              <w:rPr>
                <w:rFonts w:ascii="GHEA Grapalat" w:hAnsi="GHEA Grapalat"/>
                <w:sz w:val="18"/>
                <w:szCs w:val="18"/>
                <w:rPrChange w:id="5754" w:author="Hayk-PC" w:date="2024-12-11T02:31:00Z">
                  <w:rPr>
                    <w:rFonts w:ascii="GHEA Grapalat" w:hAnsi="GHEA Grapalat"/>
                    <w:sz w:val="18"/>
                    <w:szCs w:val="18"/>
                  </w:rPr>
                </w:rPrChange>
              </w:rPr>
            </w:pPr>
            <w:r w:rsidRPr="00DF1634">
              <w:rPr>
                <w:rFonts w:ascii="GHEA Grapalat" w:hAnsi="GHEA Grapalat"/>
                <w:sz w:val="18"/>
                <w:szCs w:val="18"/>
                <w:rPrChange w:id="5755" w:author="Hayk-PC" w:date="2024-12-11T02:31:00Z">
                  <w:rPr>
                    <w:rFonts w:ascii="GHEA Grapalat" w:hAnsi="GHEA Grapalat"/>
                    <w:sz w:val="18"/>
                    <w:szCs w:val="18"/>
                  </w:rPr>
                </w:rPrChange>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DE9BF72" w14:textId="77777777" w:rsidR="00C3421C" w:rsidRPr="00DF1634" w:rsidRDefault="00C3421C" w:rsidP="00DE2AE3">
            <w:pPr>
              <w:widowControl w:val="0"/>
              <w:spacing w:after="120"/>
              <w:jc w:val="center"/>
              <w:rPr>
                <w:rFonts w:ascii="GHEA Grapalat" w:hAnsi="GHEA Grapalat"/>
                <w:sz w:val="18"/>
                <w:szCs w:val="18"/>
                <w:rPrChange w:id="5756" w:author="Hayk-PC" w:date="2024-12-11T02:31:00Z">
                  <w:rPr>
                    <w:rFonts w:ascii="GHEA Grapalat" w:hAnsi="GHEA Grapalat"/>
                    <w:sz w:val="18"/>
                    <w:szCs w:val="18"/>
                  </w:rPr>
                </w:rPrChange>
              </w:rPr>
            </w:pPr>
          </w:p>
        </w:tc>
      </w:tr>
      <w:tr w:rsidR="00B138F3" w:rsidRPr="00DF1634" w14:paraId="4EBF863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2FF1C4" w14:textId="77777777" w:rsidR="00C3421C" w:rsidRPr="00DF1634" w:rsidRDefault="00C3421C" w:rsidP="00DE2AE3">
            <w:pPr>
              <w:widowControl w:val="0"/>
              <w:spacing w:after="120"/>
              <w:jc w:val="center"/>
              <w:rPr>
                <w:rFonts w:ascii="GHEA Grapalat" w:hAnsi="GHEA Grapalat"/>
                <w:sz w:val="18"/>
                <w:szCs w:val="18"/>
                <w:rPrChange w:id="5757" w:author="Hayk-PC" w:date="2024-12-11T02:31:00Z">
                  <w:rPr>
                    <w:rFonts w:ascii="GHEA Grapalat" w:hAnsi="GHEA Grapalat"/>
                    <w:sz w:val="18"/>
                    <w:szCs w:val="18"/>
                  </w:rPr>
                </w:rPrChange>
              </w:rPr>
            </w:pPr>
            <w:r w:rsidRPr="00DF1634">
              <w:rPr>
                <w:rFonts w:ascii="GHEA Grapalat" w:hAnsi="GHEA Grapalat"/>
                <w:sz w:val="18"/>
                <w:szCs w:val="18"/>
                <w:rPrChange w:id="5758" w:author="Hayk-PC" w:date="2024-12-11T02:31:00Z">
                  <w:rPr>
                    <w:rFonts w:ascii="GHEA Grapalat" w:hAnsi="GHEA Grapalat"/>
                    <w:sz w:val="18"/>
                    <w:szCs w:val="18"/>
                  </w:rPr>
                </w:rPrChange>
              </w:rPr>
              <w:t>24.б.</w:t>
            </w:r>
          </w:p>
        </w:tc>
        <w:tc>
          <w:tcPr>
            <w:tcW w:w="1938" w:type="dxa"/>
            <w:tcBorders>
              <w:top w:val="single" w:sz="4" w:space="0" w:color="auto"/>
              <w:left w:val="single" w:sz="4" w:space="0" w:color="auto"/>
              <w:bottom w:val="single" w:sz="4" w:space="0" w:color="auto"/>
              <w:right w:val="single" w:sz="4" w:space="0" w:color="auto"/>
            </w:tcBorders>
          </w:tcPr>
          <w:p w14:paraId="365ADC72" w14:textId="77777777" w:rsidR="00C3421C" w:rsidRPr="00DF1634" w:rsidRDefault="00C3421C" w:rsidP="00DE2AE3">
            <w:pPr>
              <w:widowControl w:val="0"/>
              <w:spacing w:after="120"/>
              <w:jc w:val="center"/>
              <w:rPr>
                <w:rFonts w:ascii="GHEA Grapalat" w:hAnsi="GHEA Grapalat"/>
                <w:sz w:val="18"/>
                <w:szCs w:val="18"/>
                <w:rPrChange w:id="5759" w:author="Hayk-PC" w:date="2024-12-11T02:31:00Z">
                  <w:rPr>
                    <w:rFonts w:ascii="GHEA Grapalat" w:hAnsi="GHEA Grapalat"/>
                    <w:sz w:val="18"/>
                    <w:szCs w:val="18"/>
                  </w:rPr>
                </w:rPrChange>
              </w:rPr>
            </w:pPr>
            <w:r w:rsidRPr="00DF1634">
              <w:rPr>
                <w:rFonts w:ascii="GHEA Grapalat" w:hAnsi="GHEA Grapalat"/>
                <w:sz w:val="18"/>
                <w:szCs w:val="18"/>
                <w:rPrChange w:id="5760" w:author="Hayk-PC" w:date="2024-12-11T02:31:00Z">
                  <w:rPr>
                    <w:rFonts w:ascii="GHEA Grapalat" w:hAnsi="GHEA Grapalat"/>
                    <w:sz w:val="18"/>
                    <w:szCs w:val="18"/>
                  </w:rPr>
                </w:rPrChange>
              </w:rPr>
              <w:t xml:space="preserve">штамп обслуживающей </w:t>
            </w:r>
            <w:r w:rsidRPr="00DF1634">
              <w:rPr>
                <w:rFonts w:ascii="GHEA Grapalat" w:hAnsi="GHEA Grapalat"/>
                <w:sz w:val="18"/>
                <w:szCs w:val="18"/>
                <w:rPrChange w:id="5761" w:author="Hayk-PC" w:date="2024-12-11T02:31:00Z">
                  <w:rPr>
                    <w:rFonts w:ascii="GHEA Grapalat" w:hAnsi="GHEA Grapalat"/>
                    <w:sz w:val="18"/>
                    <w:szCs w:val="18"/>
                  </w:rPr>
                </w:rPrChange>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6C7DF00" w14:textId="77777777" w:rsidR="00C3421C" w:rsidRPr="00DF1634" w:rsidRDefault="00C3421C" w:rsidP="00DE2AE3">
            <w:pPr>
              <w:widowControl w:val="0"/>
              <w:spacing w:after="120"/>
              <w:jc w:val="center"/>
              <w:rPr>
                <w:rFonts w:ascii="GHEA Grapalat" w:hAnsi="GHEA Grapalat"/>
                <w:sz w:val="18"/>
                <w:szCs w:val="18"/>
                <w:rPrChange w:id="5762" w:author="Hayk-PC" w:date="2024-12-11T02:31:00Z">
                  <w:rPr>
                    <w:rFonts w:ascii="GHEA Grapalat" w:hAnsi="GHEA Grapalat"/>
                    <w:sz w:val="18"/>
                    <w:szCs w:val="18"/>
                  </w:rPr>
                </w:rPrChange>
              </w:rPr>
            </w:pPr>
            <w:r w:rsidRPr="00DF1634">
              <w:rPr>
                <w:rFonts w:ascii="GHEA Grapalat" w:hAnsi="GHEA Grapalat"/>
                <w:sz w:val="18"/>
                <w:szCs w:val="18"/>
                <w:rPrChange w:id="5763" w:author="Hayk-PC" w:date="2024-12-11T02:31:00Z">
                  <w:rPr>
                    <w:rFonts w:ascii="GHEA Grapalat" w:hAnsi="GHEA Grapalat"/>
                    <w:sz w:val="18"/>
                    <w:szCs w:val="18"/>
                  </w:rPr>
                </w:rPrChange>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4CC2D7D2" w14:textId="77777777" w:rsidR="00C3421C" w:rsidRPr="00DF1634" w:rsidRDefault="00C3421C" w:rsidP="00DE2AE3">
            <w:pPr>
              <w:widowControl w:val="0"/>
              <w:spacing w:after="120"/>
              <w:jc w:val="center"/>
              <w:rPr>
                <w:rFonts w:ascii="GHEA Grapalat" w:hAnsi="GHEA Grapalat"/>
                <w:sz w:val="18"/>
                <w:szCs w:val="18"/>
                <w:rPrChange w:id="5764" w:author="Hayk-PC" w:date="2024-12-11T02:31:00Z">
                  <w:rPr>
                    <w:rFonts w:ascii="GHEA Grapalat" w:hAnsi="GHEA Grapalat"/>
                    <w:sz w:val="18"/>
                    <w:szCs w:val="18"/>
                  </w:rPr>
                </w:rPrChange>
              </w:rPr>
            </w:pPr>
            <w:r w:rsidRPr="00DF1634">
              <w:rPr>
                <w:rFonts w:ascii="GHEA Grapalat" w:hAnsi="GHEA Grapalat"/>
                <w:sz w:val="18"/>
                <w:szCs w:val="18"/>
                <w:rPrChange w:id="5765" w:author="Hayk-PC" w:date="2024-12-11T02:31:00Z">
                  <w:rPr>
                    <w:rFonts w:ascii="GHEA Grapalat" w:hAnsi="GHEA Grapalat"/>
                    <w:sz w:val="18"/>
                    <w:szCs w:val="18"/>
                  </w:rPr>
                </w:rPrChange>
              </w:rPr>
              <w:t>необязательно</w:t>
            </w:r>
          </w:p>
          <w:p w14:paraId="69DE5E71" w14:textId="77777777" w:rsidR="00C3421C" w:rsidRPr="00DF1634" w:rsidRDefault="00C3421C" w:rsidP="00DE2AE3">
            <w:pPr>
              <w:widowControl w:val="0"/>
              <w:spacing w:after="120"/>
              <w:jc w:val="center"/>
              <w:rPr>
                <w:rFonts w:ascii="GHEA Grapalat" w:hAnsi="GHEA Grapalat"/>
                <w:sz w:val="18"/>
                <w:szCs w:val="18"/>
                <w:rPrChange w:id="5766" w:author="Hayk-PC" w:date="2024-12-11T02:31:00Z">
                  <w:rPr>
                    <w:rFonts w:ascii="GHEA Grapalat" w:hAnsi="GHEA Grapalat"/>
                    <w:sz w:val="18"/>
                    <w:szCs w:val="18"/>
                  </w:rPr>
                </w:rPrChange>
              </w:rPr>
            </w:pPr>
            <w:r w:rsidRPr="00DF1634">
              <w:rPr>
                <w:rFonts w:ascii="GHEA Grapalat" w:hAnsi="GHEA Grapalat"/>
                <w:sz w:val="18"/>
                <w:szCs w:val="18"/>
                <w:rPrChange w:id="5767" w:author="Hayk-PC" w:date="2024-12-11T02:31:00Z">
                  <w:rPr>
                    <w:rFonts w:ascii="GHEA Grapalat" w:hAnsi="GHEA Grapalat"/>
                    <w:sz w:val="18"/>
                    <w:szCs w:val="18"/>
                  </w:rPr>
                </w:rPrChange>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2D9F603" w14:textId="77777777" w:rsidR="00C3421C" w:rsidRPr="00DF1634" w:rsidRDefault="00C3421C" w:rsidP="00DE2AE3">
            <w:pPr>
              <w:widowControl w:val="0"/>
              <w:spacing w:after="120"/>
              <w:jc w:val="center"/>
              <w:rPr>
                <w:rFonts w:ascii="GHEA Grapalat" w:hAnsi="GHEA Grapalat"/>
                <w:sz w:val="18"/>
                <w:szCs w:val="18"/>
                <w:rPrChange w:id="5768" w:author="Hayk-PC" w:date="2024-12-11T02:31:00Z">
                  <w:rPr>
                    <w:rFonts w:ascii="GHEA Grapalat" w:hAnsi="GHEA Grapalat"/>
                    <w:sz w:val="18"/>
                    <w:szCs w:val="18"/>
                  </w:rPr>
                </w:rPrChange>
              </w:rPr>
            </w:pPr>
          </w:p>
        </w:tc>
      </w:tr>
      <w:tr w:rsidR="00FF3DE9" w:rsidRPr="00DF1634" w14:paraId="5E67A89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8CBD81" w14:textId="77777777" w:rsidR="00C3421C" w:rsidRPr="00DF1634" w:rsidRDefault="00C3421C" w:rsidP="00DE2AE3">
            <w:pPr>
              <w:widowControl w:val="0"/>
              <w:spacing w:after="120"/>
              <w:jc w:val="center"/>
              <w:rPr>
                <w:rFonts w:ascii="GHEA Grapalat" w:hAnsi="GHEA Grapalat"/>
                <w:sz w:val="18"/>
                <w:szCs w:val="18"/>
                <w:rPrChange w:id="5769" w:author="Hayk-PC" w:date="2024-12-11T02:31:00Z">
                  <w:rPr>
                    <w:rFonts w:ascii="GHEA Grapalat" w:hAnsi="GHEA Grapalat"/>
                    <w:sz w:val="18"/>
                    <w:szCs w:val="18"/>
                  </w:rPr>
                </w:rPrChange>
              </w:rPr>
            </w:pPr>
            <w:r w:rsidRPr="00DF1634">
              <w:rPr>
                <w:rFonts w:ascii="GHEA Grapalat" w:hAnsi="GHEA Grapalat"/>
                <w:sz w:val="18"/>
                <w:szCs w:val="18"/>
                <w:rPrChange w:id="5770" w:author="Hayk-PC" w:date="2024-12-11T02:31:00Z">
                  <w:rPr>
                    <w:rFonts w:ascii="GHEA Grapalat" w:hAnsi="GHEA Grapalat"/>
                    <w:sz w:val="18"/>
                    <w:szCs w:val="18"/>
                  </w:rPr>
                </w:rPrChange>
              </w:rPr>
              <w:t>24.в</w:t>
            </w:r>
          </w:p>
        </w:tc>
        <w:tc>
          <w:tcPr>
            <w:tcW w:w="1938" w:type="dxa"/>
            <w:tcBorders>
              <w:top w:val="single" w:sz="4" w:space="0" w:color="auto"/>
              <w:left w:val="single" w:sz="4" w:space="0" w:color="auto"/>
              <w:bottom w:val="single" w:sz="4" w:space="0" w:color="auto"/>
              <w:right w:val="single" w:sz="4" w:space="0" w:color="auto"/>
            </w:tcBorders>
          </w:tcPr>
          <w:p w14:paraId="464EC951" w14:textId="77777777" w:rsidR="00C3421C" w:rsidRPr="00DF1634" w:rsidRDefault="00C3421C" w:rsidP="00DE2AE3">
            <w:pPr>
              <w:widowControl w:val="0"/>
              <w:spacing w:after="120"/>
              <w:jc w:val="center"/>
              <w:rPr>
                <w:rFonts w:ascii="GHEA Grapalat" w:hAnsi="GHEA Grapalat"/>
                <w:sz w:val="18"/>
                <w:szCs w:val="18"/>
                <w:rPrChange w:id="5771" w:author="Hayk-PC" w:date="2024-12-11T02:31:00Z">
                  <w:rPr>
                    <w:rFonts w:ascii="GHEA Grapalat" w:hAnsi="GHEA Grapalat"/>
                    <w:sz w:val="18"/>
                    <w:szCs w:val="18"/>
                  </w:rPr>
                </w:rPrChange>
              </w:rPr>
            </w:pPr>
            <w:r w:rsidRPr="00DF1634">
              <w:rPr>
                <w:rFonts w:ascii="GHEA Grapalat" w:hAnsi="GHEA Grapalat"/>
                <w:sz w:val="18"/>
                <w:szCs w:val="18"/>
                <w:rPrChange w:id="5772" w:author="Hayk-PC" w:date="2024-12-11T02:31:00Z">
                  <w:rPr>
                    <w:rFonts w:ascii="GHEA Grapalat" w:hAnsi="GHEA Grapalat"/>
                    <w:sz w:val="18"/>
                    <w:szCs w:val="18"/>
                  </w:rPr>
                </w:rPrChange>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78DFEE4" w14:textId="77777777" w:rsidR="00C3421C" w:rsidRPr="00DF1634" w:rsidRDefault="00C3421C" w:rsidP="00DE2AE3">
            <w:pPr>
              <w:widowControl w:val="0"/>
              <w:spacing w:after="120"/>
              <w:jc w:val="center"/>
              <w:rPr>
                <w:rFonts w:ascii="GHEA Grapalat" w:hAnsi="GHEA Grapalat"/>
                <w:sz w:val="18"/>
                <w:szCs w:val="18"/>
                <w:rPrChange w:id="5773" w:author="Hayk-PC" w:date="2024-12-11T02:31:00Z">
                  <w:rPr>
                    <w:rFonts w:ascii="GHEA Grapalat" w:hAnsi="GHEA Grapalat"/>
                    <w:sz w:val="18"/>
                    <w:szCs w:val="18"/>
                  </w:rPr>
                </w:rPrChange>
              </w:rPr>
            </w:pPr>
            <w:r w:rsidRPr="00DF1634">
              <w:rPr>
                <w:rFonts w:ascii="GHEA Grapalat" w:hAnsi="GHEA Grapalat"/>
                <w:sz w:val="18"/>
                <w:szCs w:val="18"/>
                <w:rPrChange w:id="5774" w:author="Hayk-PC" w:date="2024-12-11T02:31: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786231" w14:textId="77777777" w:rsidR="00C3421C" w:rsidRPr="00DF1634" w:rsidRDefault="00C3421C" w:rsidP="00DE2AE3">
            <w:pPr>
              <w:widowControl w:val="0"/>
              <w:spacing w:after="120"/>
              <w:jc w:val="center"/>
              <w:rPr>
                <w:rFonts w:ascii="GHEA Grapalat" w:hAnsi="GHEA Grapalat"/>
                <w:sz w:val="18"/>
                <w:szCs w:val="18"/>
                <w:rPrChange w:id="5775" w:author="Hayk-PC" w:date="2024-12-11T02:31:00Z">
                  <w:rPr>
                    <w:rFonts w:ascii="GHEA Grapalat" w:hAnsi="GHEA Grapalat"/>
                    <w:sz w:val="18"/>
                    <w:szCs w:val="18"/>
                  </w:rPr>
                </w:rPrChange>
              </w:rPr>
            </w:pPr>
            <w:r w:rsidRPr="00DF1634">
              <w:rPr>
                <w:rFonts w:ascii="GHEA Grapalat" w:hAnsi="GHEA Grapalat"/>
                <w:sz w:val="18"/>
                <w:szCs w:val="18"/>
                <w:rPrChange w:id="5776" w:author="Hayk-PC" w:date="2024-12-11T02:31:00Z">
                  <w:rPr>
                    <w:rFonts w:ascii="GHEA Grapalat" w:hAnsi="GHEA Grapalat"/>
                    <w:sz w:val="18"/>
                    <w:szCs w:val="18"/>
                  </w:rPr>
                </w:rPrChange>
              </w:rPr>
              <w:t>необязательно</w:t>
            </w:r>
          </w:p>
          <w:p w14:paraId="0E5BEB30" w14:textId="77777777" w:rsidR="00C3421C" w:rsidRPr="00DF1634" w:rsidRDefault="00C3421C" w:rsidP="00DE2AE3">
            <w:pPr>
              <w:widowControl w:val="0"/>
              <w:spacing w:after="120"/>
              <w:jc w:val="center"/>
              <w:rPr>
                <w:rFonts w:ascii="GHEA Grapalat" w:hAnsi="GHEA Grapalat"/>
                <w:sz w:val="18"/>
                <w:szCs w:val="18"/>
                <w:rPrChange w:id="5777" w:author="Hayk-PC" w:date="2024-12-11T02:31:00Z">
                  <w:rPr>
                    <w:rFonts w:ascii="GHEA Grapalat" w:hAnsi="GHEA Grapalat"/>
                    <w:sz w:val="18"/>
                    <w:szCs w:val="18"/>
                  </w:rPr>
                </w:rPrChange>
              </w:rPr>
            </w:pPr>
            <w:r w:rsidRPr="00DF1634">
              <w:rPr>
                <w:rFonts w:ascii="GHEA Grapalat" w:hAnsi="GHEA Grapalat"/>
                <w:sz w:val="18"/>
                <w:szCs w:val="18"/>
                <w:rPrChange w:id="5778" w:author="Hayk-PC" w:date="2024-12-11T02:31:00Z">
                  <w:rPr>
                    <w:rFonts w:ascii="GHEA Grapalat" w:hAnsi="GHEA Grapalat"/>
                    <w:sz w:val="18"/>
                    <w:szCs w:val="18"/>
                  </w:rPr>
                </w:rPrChange>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75A4DCD" w14:textId="77777777" w:rsidR="00C3421C" w:rsidRPr="00DF1634" w:rsidRDefault="00C3421C" w:rsidP="00DE2AE3">
            <w:pPr>
              <w:widowControl w:val="0"/>
              <w:spacing w:after="120"/>
              <w:jc w:val="center"/>
              <w:rPr>
                <w:rFonts w:ascii="GHEA Grapalat" w:hAnsi="GHEA Grapalat"/>
                <w:sz w:val="18"/>
                <w:szCs w:val="18"/>
                <w:rPrChange w:id="5779" w:author="Hayk-PC" w:date="2024-12-11T02:31:00Z">
                  <w:rPr>
                    <w:rFonts w:ascii="GHEA Grapalat" w:hAnsi="GHEA Grapalat"/>
                    <w:sz w:val="18"/>
                    <w:szCs w:val="18"/>
                  </w:rPr>
                </w:rPrChange>
              </w:rPr>
            </w:pPr>
          </w:p>
        </w:tc>
      </w:tr>
    </w:tbl>
    <w:p w14:paraId="49BC3B51" w14:textId="77777777" w:rsidR="001005B0" w:rsidRPr="00DF1634" w:rsidRDefault="001005B0" w:rsidP="00B46D58">
      <w:pPr>
        <w:widowControl w:val="0"/>
        <w:spacing w:after="160"/>
        <w:ind w:left="567" w:right="565"/>
        <w:jc w:val="center"/>
        <w:rPr>
          <w:rFonts w:ascii="GHEA Grapalat" w:hAnsi="GHEA Grapalat"/>
          <w:b/>
          <w:rPrChange w:id="5780" w:author="Hayk-PC" w:date="2024-12-11T02:31:00Z">
            <w:rPr>
              <w:rFonts w:ascii="GHEA Grapalat" w:hAnsi="GHEA Grapalat"/>
              <w:b/>
            </w:rPr>
          </w:rPrChange>
        </w:rPr>
      </w:pPr>
    </w:p>
    <w:p w14:paraId="553C79AD" w14:textId="77777777" w:rsidR="001005B0" w:rsidRPr="00DF1634" w:rsidRDefault="001005B0" w:rsidP="00B46D58">
      <w:pPr>
        <w:widowControl w:val="0"/>
        <w:spacing w:after="160"/>
        <w:ind w:left="567" w:right="565"/>
        <w:jc w:val="center"/>
        <w:rPr>
          <w:rFonts w:ascii="GHEA Grapalat" w:hAnsi="GHEA Grapalat"/>
          <w:b/>
          <w:rPrChange w:id="5781" w:author="Hayk-PC" w:date="2024-12-11T02:31:00Z">
            <w:rPr>
              <w:rFonts w:ascii="GHEA Grapalat" w:hAnsi="GHEA Grapalat"/>
              <w:b/>
            </w:rPr>
          </w:rPrChange>
        </w:rPr>
      </w:pPr>
    </w:p>
    <w:p w14:paraId="0C14C73B" w14:textId="77777777" w:rsidR="001005B0" w:rsidRPr="00DF1634" w:rsidRDefault="001005B0" w:rsidP="00B46D58">
      <w:pPr>
        <w:widowControl w:val="0"/>
        <w:spacing w:after="160"/>
        <w:ind w:left="567" w:right="565"/>
        <w:jc w:val="center"/>
        <w:rPr>
          <w:rFonts w:ascii="GHEA Grapalat" w:hAnsi="GHEA Grapalat"/>
          <w:b/>
          <w:rPrChange w:id="5782" w:author="Hayk-PC" w:date="2024-12-11T02:31:00Z">
            <w:rPr>
              <w:rFonts w:ascii="GHEA Grapalat" w:hAnsi="GHEA Grapalat"/>
              <w:b/>
            </w:rPr>
          </w:rPrChange>
        </w:rPr>
      </w:pPr>
    </w:p>
    <w:p w14:paraId="142BCCB2" w14:textId="77777777" w:rsidR="001005B0" w:rsidRPr="00DF1634" w:rsidRDefault="001005B0" w:rsidP="00B46D58">
      <w:pPr>
        <w:widowControl w:val="0"/>
        <w:spacing w:after="160"/>
        <w:ind w:left="567" w:right="565"/>
        <w:jc w:val="center"/>
        <w:rPr>
          <w:rFonts w:ascii="GHEA Grapalat" w:hAnsi="GHEA Grapalat"/>
          <w:b/>
          <w:rPrChange w:id="5783" w:author="Hayk-PC" w:date="2024-12-11T02:31:00Z">
            <w:rPr>
              <w:rFonts w:ascii="GHEA Grapalat" w:hAnsi="GHEA Grapalat"/>
              <w:b/>
            </w:rPr>
          </w:rPrChange>
        </w:rPr>
      </w:pPr>
    </w:p>
    <w:p w14:paraId="6F588D39" w14:textId="77777777" w:rsidR="001005B0" w:rsidRPr="00DF1634" w:rsidRDefault="001005B0" w:rsidP="00B46D58">
      <w:pPr>
        <w:widowControl w:val="0"/>
        <w:spacing w:after="160"/>
        <w:ind w:left="567" w:right="565"/>
        <w:jc w:val="center"/>
        <w:rPr>
          <w:rFonts w:ascii="GHEA Grapalat" w:hAnsi="GHEA Grapalat"/>
          <w:b/>
          <w:rPrChange w:id="5784" w:author="Hayk-PC" w:date="2024-12-11T02:31:00Z">
            <w:rPr>
              <w:rFonts w:ascii="GHEA Grapalat" w:hAnsi="GHEA Grapalat"/>
              <w:b/>
            </w:rPr>
          </w:rPrChange>
        </w:rPr>
      </w:pPr>
    </w:p>
    <w:p w14:paraId="332EA544" w14:textId="77777777" w:rsidR="001005B0" w:rsidRPr="00DF1634" w:rsidRDefault="001005B0" w:rsidP="00B46D58">
      <w:pPr>
        <w:widowControl w:val="0"/>
        <w:spacing w:after="160"/>
        <w:ind w:left="567" w:right="565"/>
        <w:jc w:val="center"/>
        <w:rPr>
          <w:rFonts w:ascii="GHEA Grapalat" w:hAnsi="GHEA Grapalat"/>
          <w:b/>
          <w:rPrChange w:id="5785" w:author="Hayk-PC" w:date="2024-12-11T02:31:00Z">
            <w:rPr>
              <w:rFonts w:ascii="GHEA Grapalat" w:hAnsi="GHEA Grapalat"/>
              <w:b/>
            </w:rPr>
          </w:rPrChange>
        </w:rPr>
      </w:pPr>
    </w:p>
    <w:p w14:paraId="1F86E85D" w14:textId="77777777" w:rsidR="001005B0" w:rsidRPr="00DF1634" w:rsidRDefault="001005B0" w:rsidP="00B46D58">
      <w:pPr>
        <w:widowControl w:val="0"/>
        <w:spacing w:after="160"/>
        <w:ind w:left="567" w:right="565"/>
        <w:jc w:val="center"/>
        <w:rPr>
          <w:rFonts w:ascii="GHEA Grapalat" w:hAnsi="GHEA Grapalat"/>
          <w:b/>
          <w:rPrChange w:id="5786" w:author="Hayk-PC" w:date="2024-12-11T02:31:00Z">
            <w:rPr>
              <w:rFonts w:ascii="GHEA Grapalat" w:hAnsi="GHEA Grapalat"/>
              <w:b/>
            </w:rPr>
          </w:rPrChange>
        </w:rPr>
      </w:pPr>
    </w:p>
    <w:p w14:paraId="158CF647" w14:textId="77777777" w:rsidR="001005B0" w:rsidRPr="00DF1634" w:rsidRDefault="001005B0" w:rsidP="00B46D58">
      <w:pPr>
        <w:widowControl w:val="0"/>
        <w:spacing w:after="160"/>
        <w:ind w:left="567" w:right="565"/>
        <w:jc w:val="center"/>
        <w:rPr>
          <w:rFonts w:ascii="GHEA Grapalat" w:hAnsi="GHEA Grapalat"/>
          <w:b/>
          <w:rPrChange w:id="5787" w:author="Hayk-PC" w:date="2024-12-11T02:31:00Z">
            <w:rPr>
              <w:rFonts w:ascii="GHEA Grapalat" w:hAnsi="GHEA Grapalat"/>
              <w:b/>
            </w:rPr>
          </w:rPrChange>
        </w:rPr>
      </w:pPr>
    </w:p>
    <w:p w14:paraId="5BD0C800" w14:textId="77777777" w:rsidR="001005B0" w:rsidRPr="00DF1634" w:rsidRDefault="001005B0" w:rsidP="00B46D58">
      <w:pPr>
        <w:widowControl w:val="0"/>
        <w:spacing w:after="160"/>
        <w:ind w:left="567" w:right="565"/>
        <w:jc w:val="center"/>
        <w:rPr>
          <w:rFonts w:ascii="GHEA Grapalat" w:hAnsi="GHEA Grapalat"/>
          <w:b/>
          <w:rPrChange w:id="5788" w:author="Hayk-PC" w:date="2024-12-11T02:31:00Z">
            <w:rPr>
              <w:rFonts w:ascii="GHEA Grapalat" w:hAnsi="GHEA Grapalat"/>
              <w:b/>
            </w:rPr>
          </w:rPrChange>
        </w:rPr>
      </w:pPr>
    </w:p>
    <w:p w14:paraId="73958967" w14:textId="77777777" w:rsidR="001005B0" w:rsidRPr="00DF1634" w:rsidRDefault="001005B0" w:rsidP="00B46D58">
      <w:pPr>
        <w:widowControl w:val="0"/>
        <w:spacing w:after="160"/>
        <w:ind w:left="567" w:right="565"/>
        <w:jc w:val="center"/>
        <w:rPr>
          <w:rFonts w:ascii="GHEA Grapalat" w:hAnsi="GHEA Grapalat"/>
          <w:b/>
          <w:rPrChange w:id="5789" w:author="Hayk-PC" w:date="2024-12-11T02:31:00Z">
            <w:rPr>
              <w:rFonts w:ascii="GHEA Grapalat" w:hAnsi="GHEA Grapalat"/>
              <w:b/>
            </w:rPr>
          </w:rPrChange>
        </w:rPr>
      </w:pPr>
    </w:p>
    <w:p w14:paraId="4AC539B7" w14:textId="77777777" w:rsidR="001005B0" w:rsidRPr="00DF1634" w:rsidRDefault="001005B0" w:rsidP="00B46D58">
      <w:pPr>
        <w:widowControl w:val="0"/>
        <w:spacing w:after="160"/>
        <w:ind w:left="567" w:right="565"/>
        <w:jc w:val="center"/>
        <w:rPr>
          <w:rFonts w:ascii="GHEA Grapalat" w:hAnsi="GHEA Grapalat"/>
          <w:b/>
          <w:rPrChange w:id="5790" w:author="Hayk-PC" w:date="2024-12-11T02:31:00Z">
            <w:rPr>
              <w:rFonts w:ascii="GHEA Grapalat" w:hAnsi="GHEA Grapalat"/>
              <w:b/>
            </w:rPr>
          </w:rPrChange>
        </w:rPr>
      </w:pPr>
    </w:p>
    <w:p w14:paraId="0B4400B8" w14:textId="77777777" w:rsidR="001005B0" w:rsidRPr="00DF1634" w:rsidRDefault="001005B0" w:rsidP="00B46D58">
      <w:pPr>
        <w:widowControl w:val="0"/>
        <w:spacing w:after="160"/>
        <w:ind w:left="567" w:right="565"/>
        <w:jc w:val="center"/>
        <w:rPr>
          <w:rFonts w:ascii="GHEA Grapalat" w:hAnsi="GHEA Grapalat"/>
          <w:b/>
          <w:rPrChange w:id="5791" w:author="Hayk-PC" w:date="2024-12-11T02:31:00Z">
            <w:rPr>
              <w:rFonts w:ascii="GHEA Grapalat" w:hAnsi="GHEA Grapalat"/>
              <w:b/>
            </w:rPr>
          </w:rPrChange>
        </w:rPr>
      </w:pPr>
    </w:p>
    <w:p w14:paraId="4ADC4126" w14:textId="77777777" w:rsidR="001005B0" w:rsidRPr="00DF1634" w:rsidRDefault="001005B0" w:rsidP="00B46D58">
      <w:pPr>
        <w:widowControl w:val="0"/>
        <w:spacing w:after="160"/>
        <w:ind w:left="567" w:right="565"/>
        <w:jc w:val="center"/>
        <w:rPr>
          <w:rFonts w:ascii="GHEA Grapalat" w:hAnsi="GHEA Grapalat"/>
          <w:b/>
          <w:rPrChange w:id="5792" w:author="Hayk-PC" w:date="2024-12-11T02:31:00Z">
            <w:rPr>
              <w:rFonts w:ascii="GHEA Grapalat" w:hAnsi="GHEA Grapalat"/>
              <w:b/>
            </w:rPr>
          </w:rPrChange>
        </w:rPr>
      </w:pPr>
    </w:p>
    <w:p w14:paraId="7EBC3262" w14:textId="77777777" w:rsidR="001005B0" w:rsidRPr="00DF1634" w:rsidRDefault="001005B0" w:rsidP="00B46D58">
      <w:pPr>
        <w:widowControl w:val="0"/>
        <w:spacing w:after="160"/>
        <w:ind w:left="567" w:right="565"/>
        <w:jc w:val="center"/>
        <w:rPr>
          <w:rFonts w:ascii="GHEA Grapalat" w:hAnsi="GHEA Grapalat"/>
          <w:b/>
          <w:rPrChange w:id="5793" w:author="Hayk-PC" w:date="2024-12-11T02:31:00Z">
            <w:rPr>
              <w:rFonts w:ascii="GHEA Grapalat" w:hAnsi="GHEA Grapalat"/>
              <w:b/>
            </w:rPr>
          </w:rPrChange>
        </w:rPr>
      </w:pPr>
    </w:p>
    <w:p w14:paraId="14E5C2CE" w14:textId="77777777" w:rsidR="001005B0" w:rsidRPr="00DF1634" w:rsidRDefault="001005B0" w:rsidP="00B46D58">
      <w:pPr>
        <w:widowControl w:val="0"/>
        <w:spacing w:after="160"/>
        <w:ind w:left="567" w:right="565"/>
        <w:jc w:val="center"/>
        <w:rPr>
          <w:rFonts w:ascii="GHEA Grapalat" w:hAnsi="GHEA Grapalat"/>
          <w:b/>
          <w:rPrChange w:id="5794" w:author="Hayk-PC" w:date="2024-12-11T02:31:00Z">
            <w:rPr>
              <w:rFonts w:ascii="GHEA Grapalat" w:hAnsi="GHEA Grapalat"/>
              <w:b/>
            </w:rPr>
          </w:rPrChange>
        </w:rPr>
      </w:pPr>
    </w:p>
    <w:p w14:paraId="4D6F0D36" w14:textId="77777777" w:rsidR="001005B0" w:rsidRPr="00DF1634" w:rsidRDefault="001005B0" w:rsidP="00B46D58">
      <w:pPr>
        <w:widowControl w:val="0"/>
        <w:spacing w:after="160"/>
        <w:ind w:left="567" w:right="565"/>
        <w:jc w:val="center"/>
        <w:rPr>
          <w:rFonts w:ascii="GHEA Grapalat" w:hAnsi="GHEA Grapalat"/>
          <w:b/>
          <w:rPrChange w:id="5795" w:author="Hayk-PC" w:date="2024-12-11T02:31:00Z">
            <w:rPr>
              <w:rFonts w:ascii="GHEA Grapalat" w:hAnsi="GHEA Grapalat"/>
              <w:b/>
            </w:rPr>
          </w:rPrChange>
        </w:rPr>
      </w:pPr>
    </w:p>
    <w:p w14:paraId="385AA92F" w14:textId="77777777" w:rsidR="001005B0" w:rsidRPr="00DF1634" w:rsidRDefault="001005B0" w:rsidP="00B46D58">
      <w:pPr>
        <w:widowControl w:val="0"/>
        <w:spacing w:after="160"/>
        <w:ind w:left="567" w:right="565"/>
        <w:jc w:val="center"/>
        <w:rPr>
          <w:rFonts w:ascii="GHEA Grapalat" w:hAnsi="GHEA Grapalat"/>
          <w:b/>
          <w:rPrChange w:id="5796" w:author="Hayk-PC" w:date="2024-12-11T02:31:00Z">
            <w:rPr>
              <w:rFonts w:ascii="GHEA Grapalat" w:hAnsi="GHEA Grapalat"/>
              <w:b/>
            </w:rPr>
          </w:rPrChange>
        </w:rPr>
      </w:pPr>
    </w:p>
    <w:p w14:paraId="09193E61" w14:textId="2B168294" w:rsidR="00235549" w:rsidRPr="00DF1634" w:rsidDel="008848AA" w:rsidRDefault="00235549" w:rsidP="00235549">
      <w:pPr>
        <w:widowControl w:val="0"/>
        <w:spacing w:after="160"/>
        <w:ind w:firstLine="567"/>
        <w:jc w:val="right"/>
        <w:rPr>
          <w:del w:id="5797" w:author="Hayk-PC" w:date="2024-12-11T02:06:00Z"/>
          <w:rFonts w:ascii="GHEA Grapalat" w:hAnsi="GHEA Grapalat" w:cs="Arial"/>
          <w:b/>
          <w:rPrChange w:id="5798" w:author="Hayk-PC" w:date="2024-12-11T02:31:00Z">
            <w:rPr>
              <w:del w:id="5799" w:author="Hayk-PC" w:date="2024-12-11T02:06:00Z"/>
              <w:rFonts w:ascii="GHEA Grapalat" w:hAnsi="GHEA Grapalat" w:cs="Arial"/>
              <w:b/>
            </w:rPr>
          </w:rPrChange>
        </w:rPr>
      </w:pPr>
      <w:del w:id="5800" w:author="Hayk-PC" w:date="2024-12-11T02:06:00Z">
        <w:r w:rsidRPr="00DF1634" w:rsidDel="008848AA">
          <w:rPr>
            <w:rFonts w:ascii="GHEA Grapalat" w:hAnsi="GHEA Grapalat"/>
            <w:b/>
            <w:rPrChange w:id="5801" w:author="Hayk-PC" w:date="2024-12-11T02:31:00Z">
              <w:rPr>
                <w:rFonts w:ascii="GHEA Grapalat" w:hAnsi="GHEA Grapalat"/>
                <w:b/>
              </w:rPr>
            </w:rPrChange>
          </w:rPr>
          <w:lastRenderedPageBreak/>
          <w:delText>Приложение № 5</w:delText>
        </w:r>
      </w:del>
    </w:p>
    <w:p w14:paraId="287ABB99" w14:textId="3E5D3D22" w:rsidR="00235549" w:rsidRPr="00DF1634" w:rsidDel="008848AA" w:rsidRDefault="00235549" w:rsidP="00235549">
      <w:pPr>
        <w:pStyle w:val="BodyTextIndent3"/>
        <w:widowControl w:val="0"/>
        <w:spacing w:after="160" w:line="240" w:lineRule="auto"/>
        <w:jc w:val="right"/>
        <w:rPr>
          <w:del w:id="5802" w:author="Hayk-PC" w:date="2024-12-11T02:06:00Z"/>
          <w:rFonts w:ascii="GHEA Grapalat" w:hAnsi="GHEA Grapalat" w:cs="Arial"/>
          <w:b/>
          <w:sz w:val="24"/>
          <w:szCs w:val="24"/>
          <w:rPrChange w:id="5803" w:author="Hayk-PC" w:date="2024-12-11T02:31:00Z">
            <w:rPr>
              <w:del w:id="5804" w:author="Hayk-PC" w:date="2024-12-11T02:06:00Z"/>
              <w:rFonts w:ascii="GHEA Grapalat" w:hAnsi="GHEA Grapalat" w:cs="Arial"/>
              <w:b/>
              <w:sz w:val="24"/>
              <w:szCs w:val="24"/>
            </w:rPr>
          </w:rPrChange>
        </w:rPr>
      </w:pPr>
      <w:del w:id="5805" w:author="Hayk-PC" w:date="2024-12-11T02:06:00Z">
        <w:r w:rsidRPr="00DF1634" w:rsidDel="008848AA">
          <w:rPr>
            <w:rFonts w:ascii="GHEA Grapalat" w:hAnsi="GHEA Grapalat"/>
            <w:b/>
            <w:sz w:val="24"/>
            <w:szCs w:val="24"/>
            <w:rPrChange w:id="5806" w:author="Hayk-PC" w:date="2024-12-11T02:31:00Z">
              <w:rPr>
                <w:rFonts w:ascii="GHEA Grapalat" w:hAnsi="GHEA Grapalat"/>
                <w:b/>
                <w:sz w:val="24"/>
                <w:szCs w:val="24"/>
              </w:rPr>
            </w:rPrChange>
          </w:rPr>
          <w:delText>к Приглашению на открытый конкурс</w:delText>
        </w:r>
      </w:del>
      <w:ins w:id="5807" w:author="Hayk Koshetsyan" w:date="2024-12-10T17:02:00Z">
        <w:del w:id="5808" w:author="Hayk-PC" w:date="2024-12-11T02:06:00Z">
          <w:r w:rsidR="00CA3B24" w:rsidRPr="00DF1634" w:rsidDel="008848AA">
            <w:rPr>
              <w:rFonts w:ascii="GHEA Grapalat" w:hAnsi="GHEA Grapalat"/>
              <w:b/>
              <w:sz w:val="24"/>
              <w:szCs w:val="24"/>
              <w:rPrChange w:id="5809" w:author="Hayk-PC" w:date="2024-12-11T02:31:00Z">
                <w:rPr>
                  <w:rFonts w:ascii="GHEA Grapalat" w:hAnsi="GHEA Grapalat"/>
                  <w:b/>
                  <w:sz w:val="24"/>
                  <w:szCs w:val="24"/>
                </w:rPr>
              </w:rPrChange>
            </w:rPr>
            <w:delText xml:space="preserve">ЗАПРОС КОТИРОВОК </w:delText>
          </w:r>
        </w:del>
      </w:ins>
      <w:del w:id="5810" w:author="Hayk-PC" w:date="2024-12-11T02:06:00Z">
        <w:r w:rsidRPr="00DF1634" w:rsidDel="008848AA">
          <w:rPr>
            <w:rFonts w:ascii="GHEA Grapalat" w:hAnsi="GHEA Grapalat" w:cs="Arial"/>
            <w:b/>
            <w:sz w:val="24"/>
            <w:szCs w:val="24"/>
            <w:rPrChange w:id="5811" w:author="Hayk-PC" w:date="2024-12-11T02:31:00Z">
              <w:rPr>
                <w:rFonts w:ascii="GHEA Grapalat" w:hAnsi="GHEA Grapalat" w:cs="Arial"/>
                <w:b/>
                <w:sz w:val="24"/>
                <w:szCs w:val="24"/>
              </w:rPr>
            </w:rPrChange>
          </w:rPr>
          <w:br/>
        </w:r>
        <w:r w:rsidRPr="00DF1634" w:rsidDel="008848AA">
          <w:rPr>
            <w:rFonts w:ascii="GHEA Grapalat" w:hAnsi="GHEA Grapalat"/>
            <w:b/>
            <w:sz w:val="24"/>
            <w:szCs w:val="24"/>
            <w:rPrChange w:id="5812" w:author="Hayk-PC" w:date="2024-12-11T02:31:00Z">
              <w:rPr>
                <w:rFonts w:ascii="GHEA Grapalat" w:hAnsi="GHEA Grapalat"/>
                <w:b/>
                <w:sz w:val="24"/>
                <w:szCs w:val="24"/>
              </w:rPr>
            </w:rPrChange>
          </w:rPr>
          <w:delText>под кодом "---BMAPDzB</w:delText>
        </w:r>
      </w:del>
      <w:ins w:id="5813" w:author="Hayk Koshetsyan" w:date="2024-12-10T16:54:00Z">
        <w:del w:id="5814" w:author="Hayk-PC" w:date="2024-12-11T02:06:00Z">
          <w:r w:rsidR="0014596D" w:rsidRPr="00DF1634" w:rsidDel="008848AA">
            <w:rPr>
              <w:rFonts w:ascii="GHEA Grapalat" w:hAnsi="GHEA Grapalat"/>
              <w:b/>
              <w:sz w:val="24"/>
              <w:szCs w:val="24"/>
              <w:rPrChange w:id="5815" w:author="Hayk-PC" w:date="2024-12-11T02:31:00Z">
                <w:rPr>
                  <w:rFonts w:ascii="GHEA Grapalat" w:hAnsi="GHEA Grapalat"/>
                  <w:b/>
                  <w:sz w:val="24"/>
                  <w:szCs w:val="24"/>
                </w:rPr>
              </w:rPrChange>
            </w:rPr>
            <w:delText>IAIM-GHAPDzB-24/1</w:delText>
          </w:r>
        </w:del>
      </w:ins>
      <w:del w:id="5816" w:author="Hayk-PC" w:date="2024-12-11T02:06:00Z">
        <w:r w:rsidRPr="00DF1634" w:rsidDel="008848AA">
          <w:rPr>
            <w:rFonts w:ascii="GHEA Grapalat" w:hAnsi="GHEA Grapalat"/>
            <w:b/>
            <w:sz w:val="24"/>
            <w:szCs w:val="24"/>
            <w:rPrChange w:id="5817" w:author="Hayk-PC" w:date="2024-12-11T02:31:00Z">
              <w:rPr>
                <w:rFonts w:ascii="GHEA Grapalat" w:hAnsi="GHEA Grapalat"/>
                <w:b/>
                <w:sz w:val="24"/>
                <w:szCs w:val="24"/>
              </w:rPr>
            </w:rPrChange>
          </w:rPr>
          <w:delText>---/---"</w:delText>
        </w:r>
        <w:r w:rsidRPr="00DF1634" w:rsidDel="008848AA">
          <w:rPr>
            <w:rStyle w:val="FootnoteReference"/>
            <w:rFonts w:ascii="GHEA Grapalat" w:hAnsi="GHEA Grapalat"/>
            <w:b/>
            <w:sz w:val="24"/>
            <w:szCs w:val="24"/>
            <w:rPrChange w:id="5818" w:author="Hayk-PC" w:date="2024-12-11T02:31:00Z">
              <w:rPr>
                <w:rStyle w:val="FootnoteReference"/>
                <w:rFonts w:ascii="GHEA Grapalat" w:hAnsi="GHEA Grapalat"/>
                <w:b/>
                <w:sz w:val="24"/>
                <w:szCs w:val="24"/>
              </w:rPr>
            </w:rPrChange>
          </w:rPr>
          <w:footnoteReference w:customMarkFollows="1" w:id="26"/>
          <w:delText>*</w:delText>
        </w:r>
      </w:del>
    </w:p>
    <w:p w14:paraId="077BA471" w14:textId="19FF1EF1" w:rsidR="001005B0" w:rsidRPr="00DF1634" w:rsidDel="008848AA" w:rsidRDefault="001005B0" w:rsidP="00B46D58">
      <w:pPr>
        <w:widowControl w:val="0"/>
        <w:spacing w:after="160"/>
        <w:ind w:left="567" w:right="565"/>
        <w:jc w:val="center"/>
        <w:rPr>
          <w:del w:id="5821" w:author="Hayk-PC" w:date="2024-12-11T02:06:00Z"/>
          <w:rFonts w:ascii="GHEA Grapalat" w:hAnsi="GHEA Grapalat"/>
          <w:b/>
          <w:rPrChange w:id="5822" w:author="Hayk-PC" w:date="2024-12-11T02:31:00Z">
            <w:rPr>
              <w:del w:id="5823" w:author="Hayk-PC" w:date="2024-12-11T02:06:00Z"/>
              <w:rFonts w:ascii="GHEA Grapalat" w:hAnsi="GHEA Grapalat"/>
              <w:b/>
            </w:rPr>
          </w:rPrChange>
        </w:rPr>
      </w:pPr>
    </w:p>
    <w:p w14:paraId="2D603DF2" w14:textId="5F972905" w:rsidR="0075061D" w:rsidRPr="00DF1634" w:rsidDel="008848AA" w:rsidRDefault="0075061D" w:rsidP="0075061D">
      <w:pPr>
        <w:pStyle w:val="BodyTextIndent3"/>
        <w:widowControl w:val="0"/>
        <w:spacing w:after="160" w:line="240" w:lineRule="auto"/>
        <w:jc w:val="center"/>
        <w:rPr>
          <w:del w:id="5824" w:author="Hayk-PC" w:date="2024-12-11T02:06:00Z"/>
          <w:rFonts w:ascii="GHEA Grapalat" w:hAnsi="GHEA Grapalat"/>
          <w:sz w:val="24"/>
          <w:szCs w:val="24"/>
          <w:lang w:val="hy-AM"/>
          <w:rPrChange w:id="5825" w:author="Hayk-PC" w:date="2024-12-11T02:31:00Z">
            <w:rPr>
              <w:del w:id="5826" w:author="Hayk-PC" w:date="2024-12-11T02:06:00Z"/>
              <w:rFonts w:ascii="GHEA Grapalat" w:hAnsi="GHEA Grapalat"/>
              <w:sz w:val="24"/>
              <w:szCs w:val="24"/>
              <w:lang w:val="hy-AM"/>
            </w:rPr>
          </w:rPrChange>
        </w:rPr>
      </w:pPr>
      <w:del w:id="5827" w:author="Hayk-PC" w:date="2024-12-11T02:06:00Z">
        <w:r w:rsidRPr="00DF1634" w:rsidDel="008848AA">
          <w:rPr>
            <w:rFonts w:ascii="GHEA Grapalat" w:hAnsi="GHEA Grapalat"/>
            <w:sz w:val="24"/>
            <w:szCs w:val="24"/>
            <w:rPrChange w:id="5828" w:author="Hayk-PC" w:date="2024-12-11T02:31:00Z">
              <w:rPr>
                <w:rFonts w:ascii="GHEA Grapalat" w:hAnsi="GHEA Grapalat"/>
                <w:sz w:val="24"/>
                <w:szCs w:val="24"/>
              </w:rPr>
            </w:rPrChange>
          </w:rPr>
          <w:delText xml:space="preserve">ГАРАНТИЯ </w:delText>
        </w:r>
        <w:r w:rsidRPr="00DF1634" w:rsidDel="008848AA">
          <w:rPr>
            <w:rFonts w:ascii="GHEA Grapalat" w:hAnsi="GHEA Grapalat"/>
            <w:sz w:val="24"/>
            <w:szCs w:val="24"/>
            <w:lang w:val="en-US"/>
            <w:rPrChange w:id="5829" w:author="Hayk-PC" w:date="2024-12-11T02:31:00Z">
              <w:rPr>
                <w:rFonts w:ascii="GHEA Grapalat" w:hAnsi="GHEA Grapalat"/>
                <w:sz w:val="24"/>
                <w:szCs w:val="24"/>
                <w:lang w:val="en-US"/>
              </w:rPr>
            </w:rPrChange>
          </w:rPr>
          <w:delText>N</w:delText>
        </w:r>
        <w:r w:rsidRPr="00DF1634" w:rsidDel="008848AA">
          <w:rPr>
            <w:rFonts w:ascii="GHEA Grapalat" w:hAnsi="GHEA Grapalat"/>
            <w:sz w:val="24"/>
            <w:szCs w:val="24"/>
            <w:lang w:val="hy-AM"/>
            <w:rPrChange w:id="5830" w:author="Hayk-PC" w:date="2024-12-11T02:31:00Z">
              <w:rPr>
                <w:rFonts w:ascii="GHEA Grapalat" w:hAnsi="GHEA Grapalat"/>
                <w:sz w:val="24"/>
                <w:szCs w:val="24"/>
                <w:lang w:val="hy-AM"/>
              </w:rPr>
            </w:rPrChange>
          </w:rPr>
          <w:delText>________</w:delText>
        </w:r>
      </w:del>
    </w:p>
    <w:p w14:paraId="60353DE9" w14:textId="35A917B3" w:rsidR="0075061D" w:rsidRPr="00DF1634" w:rsidDel="008848AA" w:rsidRDefault="0075061D" w:rsidP="0075061D">
      <w:pPr>
        <w:widowControl w:val="0"/>
        <w:spacing w:after="160"/>
        <w:ind w:left="567" w:right="565"/>
        <w:jc w:val="center"/>
        <w:rPr>
          <w:del w:id="5831" w:author="Hayk-PC" w:date="2024-12-11T02:06:00Z"/>
          <w:rFonts w:ascii="GHEA Grapalat" w:hAnsi="GHEA Grapalat"/>
          <w:b/>
          <w:rPrChange w:id="5832" w:author="Hayk-PC" w:date="2024-12-11T02:31:00Z">
            <w:rPr>
              <w:del w:id="5833" w:author="Hayk-PC" w:date="2024-12-11T02:06:00Z"/>
              <w:rFonts w:ascii="GHEA Grapalat" w:hAnsi="GHEA Grapalat"/>
              <w:b/>
            </w:rPr>
          </w:rPrChange>
        </w:rPr>
      </w:pPr>
      <w:del w:id="5834" w:author="Hayk-PC" w:date="2024-12-11T02:06:00Z">
        <w:r w:rsidRPr="00DF1634" w:rsidDel="008848AA">
          <w:rPr>
            <w:rFonts w:ascii="GHEA Grapalat" w:hAnsi="GHEA Grapalat"/>
            <w:b/>
            <w:rPrChange w:id="5835" w:author="Hayk-PC" w:date="2024-12-11T02:31:00Z">
              <w:rPr>
                <w:rFonts w:ascii="GHEA Grapalat" w:hAnsi="GHEA Grapalat"/>
                <w:b/>
              </w:rPr>
            </w:rPrChange>
          </w:rPr>
          <w:delText>(обеспечение договора)</w:delText>
        </w:r>
      </w:del>
    </w:p>
    <w:p w14:paraId="7594FB0B" w14:textId="32FEF8BB" w:rsidR="001005B0" w:rsidRPr="00DF1634" w:rsidDel="008848AA" w:rsidRDefault="001005B0" w:rsidP="00B46D58">
      <w:pPr>
        <w:widowControl w:val="0"/>
        <w:spacing w:after="160"/>
        <w:ind w:left="567" w:right="565"/>
        <w:jc w:val="center"/>
        <w:rPr>
          <w:del w:id="5836" w:author="Hayk-PC" w:date="2024-12-11T02:06:00Z"/>
          <w:rFonts w:ascii="GHEA Grapalat" w:hAnsi="GHEA Grapalat"/>
          <w:b/>
          <w:rPrChange w:id="5837" w:author="Hayk-PC" w:date="2024-12-11T02:31:00Z">
            <w:rPr>
              <w:del w:id="5838" w:author="Hayk-PC" w:date="2024-12-11T02:06:00Z"/>
              <w:rFonts w:ascii="GHEA Grapalat" w:hAnsi="GHEA Grapalat"/>
              <w:b/>
            </w:rPr>
          </w:rPrChange>
        </w:rPr>
      </w:pPr>
    </w:p>
    <w:p w14:paraId="6F6FC84F" w14:textId="1610B094" w:rsidR="005B3A59" w:rsidRPr="00DF1634" w:rsidDel="008848AA" w:rsidRDefault="005B3A59" w:rsidP="005B3A59">
      <w:pPr>
        <w:pStyle w:val="NormalWeb"/>
        <w:shd w:val="clear" w:color="auto" w:fill="FFFFFF"/>
        <w:spacing w:before="0" w:beforeAutospacing="0" w:after="0" w:afterAutospacing="0"/>
        <w:jc w:val="both"/>
        <w:rPr>
          <w:del w:id="5839" w:author="Hayk-PC" w:date="2024-12-11T02:06:00Z"/>
          <w:rStyle w:val="Strong"/>
          <w:rFonts w:ascii="GHEA Grapalat" w:hAnsi="GHEA Grapalat"/>
          <w:b w:val="0"/>
          <w:bCs w:val="0"/>
          <w:sz w:val="20"/>
          <w:szCs w:val="20"/>
          <w:lang w:val="hy-AM"/>
          <w:rPrChange w:id="5840" w:author="Hayk-PC" w:date="2024-12-11T02:31:00Z">
            <w:rPr>
              <w:del w:id="5841" w:author="Hayk-PC" w:date="2024-12-11T02:06:00Z"/>
              <w:rStyle w:val="Strong"/>
              <w:rFonts w:ascii="GHEA Grapalat" w:hAnsi="GHEA Grapalat"/>
              <w:b w:val="0"/>
              <w:bCs w:val="0"/>
              <w:sz w:val="20"/>
              <w:szCs w:val="20"/>
              <w:lang w:val="hy-AM"/>
            </w:rPr>
          </w:rPrChange>
        </w:rPr>
      </w:pPr>
      <w:del w:id="5842" w:author="Hayk-PC" w:date="2024-12-11T02:06:00Z">
        <w:r w:rsidRPr="00DF1634" w:rsidDel="008848AA">
          <w:rPr>
            <w:rFonts w:ascii="GHEA Grapalat" w:eastAsiaTheme="minorHAnsi" w:hAnsi="GHEA Grapalat" w:cstheme="minorBidi"/>
            <w:rPrChange w:id="5843" w:author="Hayk-PC" w:date="2024-12-11T02:31:00Z">
              <w:rPr>
                <w:rFonts w:ascii="GHEA Grapalat" w:eastAsiaTheme="minorHAnsi" w:hAnsi="GHEA Grapalat" w:cstheme="minorBidi"/>
              </w:rPr>
            </w:rPrChange>
          </w:rPr>
          <w:delTex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delText>
        </w:r>
        <w:r w:rsidRPr="00DF1634" w:rsidDel="008848AA">
          <w:rPr>
            <w:rFonts w:eastAsiaTheme="minorHAnsi" w:cstheme="minorBidi"/>
            <w:rPrChange w:id="5844" w:author="Hayk-PC" w:date="2024-12-11T02:31:00Z">
              <w:rPr>
                <w:rFonts w:eastAsiaTheme="minorHAnsi" w:cstheme="minorBidi"/>
              </w:rPr>
            </w:rPrChange>
          </w:rPr>
          <w:delText>N</w:delText>
        </w:r>
        <w:r w:rsidRPr="00DF1634" w:rsidDel="008848AA">
          <w:rPr>
            <w:rFonts w:eastAsiaTheme="minorHAnsi" w:cstheme="minorBidi"/>
            <w:lang w:val="hy-AM"/>
            <w:rPrChange w:id="5845" w:author="Hayk-PC" w:date="2024-12-11T02:31:00Z">
              <w:rPr>
                <w:rFonts w:eastAsiaTheme="minorHAnsi" w:cstheme="minorBidi"/>
                <w:lang w:val="hy-AM"/>
              </w:rPr>
            </w:rPrChange>
          </w:rPr>
          <w:delText xml:space="preserve">  </w:delText>
        </w:r>
        <w:r w:rsidRPr="00DF1634" w:rsidDel="008848AA">
          <w:rPr>
            <w:rStyle w:val="Strong"/>
            <w:rFonts w:ascii="GHEA Grapalat" w:hAnsi="GHEA Grapalat"/>
            <w:sz w:val="20"/>
            <w:szCs w:val="20"/>
            <w:u w:val="single"/>
            <w:lang w:val="hy-AM"/>
            <w:rPrChange w:id="5846" w:author="Hayk-PC" w:date="2024-12-11T02:31:00Z">
              <w:rPr>
                <w:rStyle w:val="Strong"/>
                <w:rFonts w:ascii="GHEA Grapalat" w:hAnsi="GHEA Grapalat"/>
                <w:sz w:val="20"/>
                <w:szCs w:val="20"/>
                <w:u w:val="single"/>
                <w:lang w:val="hy-AM"/>
              </w:rPr>
            </w:rPrChange>
          </w:rPr>
          <w:tab/>
        </w:r>
        <w:r w:rsidRPr="00DF1634" w:rsidDel="008848AA">
          <w:rPr>
            <w:rStyle w:val="Strong"/>
            <w:rFonts w:ascii="GHEA Grapalat" w:hAnsi="GHEA Grapalat"/>
            <w:sz w:val="20"/>
            <w:szCs w:val="20"/>
            <w:u w:val="single"/>
            <w:lang w:val="hy-AM"/>
            <w:rPrChange w:id="5847" w:author="Hayk-PC" w:date="2024-12-11T02:31:00Z">
              <w:rPr>
                <w:rStyle w:val="Strong"/>
                <w:rFonts w:ascii="GHEA Grapalat" w:hAnsi="GHEA Grapalat"/>
                <w:sz w:val="20"/>
                <w:szCs w:val="20"/>
                <w:u w:val="single"/>
                <w:lang w:val="hy-AM"/>
              </w:rPr>
            </w:rPrChange>
          </w:rPr>
          <w:tab/>
        </w:r>
        <w:r w:rsidRPr="00DF1634" w:rsidDel="008848AA">
          <w:rPr>
            <w:rStyle w:val="Strong"/>
            <w:rFonts w:ascii="GHEA Grapalat" w:hAnsi="GHEA Grapalat"/>
            <w:sz w:val="20"/>
            <w:szCs w:val="20"/>
            <w:u w:val="single"/>
            <w:lang w:val="hy-AM"/>
            <w:rPrChange w:id="5848" w:author="Hayk-PC" w:date="2024-12-11T02:31:00Z">
              <w:rPr>
                <w:rStyle w:val="Strong"/>
                <w:rFonts w:ascii="GHEA Grapalat" w:hAnsi="GHEA Grapalat"/>
                <w:sz w:val="20"/>
                <w:szCs w:val="20"/>
                <w:u w:val="single"/>
                <w:lang w:val="hy-AM"/>
              </w:rPr>
            </w:rPrChange>
          </w:rPr>
          <w:tab/>
        </w:r>
        <w:r w:rsidRPr="00DF1634" w:rsidDel="008848AA">
          <w:rPr>
            <w:rStyle w:val="Strong"/>
            <w:rFonts w:ascii="GHEA Grapalat" w:hAnsi="GHEA Grapalat"/>
            <w:sz w:val="20"/>
            <w:szCs w:val="20"/>
            <w:u w:val="single"/>
            <w:lang w:val="hy-AM"/>
            <w:rPrChange w:id="5849" w:author="Hayk-PC" w:date="2024-12-11T02:31:00Z">
              <w:rPr>
                <w:rStyle w:val="Strong"/>
                <w:rFonts w:ascii="GHEA Grapalat" w:hAnsi="GHEA Grapalat"/>
                <w:sz w:val="20"/>
                <w:szCs w:val="20"/>
                <w:u w:val="single"/>
                <w:lang w:val="hy-AM"/>
              </w:rPr>
            </w:rPrChange>
          </w:rPr>
          <w:tab/>
        </w:r>
        <w:r w:rsidRPr="00DF1634" w:rsidDel="008848AA">
          <w:rPr>
            <w:rStyle w:val="Strong"/>
            <w:rFonts w:ascii="GHEA Grapalat" w:hAnsi="GHEA Grapalat"/>
            <w:sz w:val="20"/>
            <w:szCs w:val="20"/>
            <w:u w:val="single"/>
            <w:lang w:val="hy-AM"/>
            <w:rPrChange w:id="5850" w:author="Hayk-PC" w:date="2024-12-11T02:31:00Z">
              <w:rPr>
                <w:rStyle w:val="Strong"/>
                <w:rFonts w:ascii="GHEA Grapalat" w:hAnsi="GHEA Grapalat"/>
                <w:sz w:val="20"/>
                <w:szCs w:val="20"/>
                <w:u w:val="single"/>
                <w:lang w:val="hy-AM"/>
              </w:rPr>
            </w:rPrChange>
          </w:rPr>
          <w:tab/>
        </w:r>
        <w:r w:rsidRPr="00DF1634" w:rsidDel="008848AA">
          <w:rPr>
            <w:rStyle w:val="Strong"/>
            <w:rFonts w:ascii="GHEA Grapalat" w:hAnsi="GHEA Grapalat"/>
            <w:sz w:val="20"/>
            <w:szCs w:val="20"/>
            <w:u w:val="single"/>
            <w:lang w:val="hy-AM"/>
            <w:rPrChange w:id="5851" w:author="Hayk-PC" w:date="2024-12-11T02:31:00Z">
              <w:rPr>
                <w:rStyle w:val="Strong"/>
                <w:rFonts w:ascii="GHEA Grapalat" w:hAnsi="GHEA Grapalat"/>
                <w:sz w:val="20"/>
                <w:szCs w:val="20"/>
                <w:u w:val="single"/>
                <w:lang w:val="hy-AM"/>
              </w:rPr>
            </w:rPrChange>
          </w:rPr>
          <w:tab/>
        </w:r>
        <w:r w:rsidRPr="00DF1634" w:rsidDel="008848AA">
          <w:rPr>
            <w:rStyle w:val="Strong"/>
            <w:rFonts w:ascii="GHEA Grapalat" w:hAnsi="GHEA Grapalat"/>
            <w:sz w:val="20"/>
            <w:szCs w:val="20"/>
            <w:rPrChange w:id="5852" w:author="Hayk-PC" w:date="2024-12-11T02:31:00Z">
              <w:rPr>
                <w:rStyle w:val="Strong"/>
                <w:rFonts w:ascii="GHEA Grapalat" w:hAnsi="GHEA Grapalat"/>
                <w:sz w:val="20"/>
                <w:szCs w:val="20"/>
              </w:rPr>
            </w:rPrChange>
          </w:rPr>
          <w:delText xml:space="preserve">   </w:delText>
        </w:r>
        <w:r w:rsidRPr="00DF1634" w:rsidDel="008848AA">
          <w:rPr>
            <w:rFonts w:ascii="GHEA Grapalat" w:eastAsiaTheme="minorHAnsi" w:hAnsi="GHEA Grapalat" w:cstheme="minorBidi"/>
            <w:rPrChange w:id="5853" w:author="Hayk-PC" w:date="2024-12-11T02:31:00Z">
              <w:rPr>
                <w:rFonts w:ascii="GHEA Grapalat" w:eastAsiaTheme="minorHAnsi" w:hAnsi="GHEA Grapalat" w:cstheme="minorBidi"/>
              </w:rPr>
            </w:rPrChange>
          </w:rPr>
          <w:delText>заключаемым</w:delText>
        </w:r>
        <w:r w:rsidRPr="00DF1634" w:rsidDel="008848AA">
          <w:rPr>
            <w:rStyle w:val="Strong"/>
            <w:rFonts w:ascii="GHEA Grapalat" w:hAnsi="GHEA Grapalat"/>
            <w:sz w:val="22"/>
            <w:szCs w:val="22"/>
            <w:rPrChange w:id="5854" w:author="Hayk-PC" w:date="2024-12-11T02:31:00Z">
              <w:rPr>
                <w:rStyle w:val="Strong"/>
                <w:rFonts w:ascii="GHEA Grapalat" w:hAnsi="GHEA Grapalat"/>
                <w:sz w:val="22"/>
                <w:szCs w:val="22"/>
              </w:rPr>
            </w:rPrChange>
          </w:rPr>
          <w:delText xml:space="preserve">  </w:delText>
        </w:r>
        <w:r w:rsidRPr="00DF1634" w:rsidDel="008848AA">
          <w:rPr>
            <w:rFonts w:ascii="GHEA Grapalat" w:eastAsiaTheme="minorHAnsi" w:hAnsi="GHEA Grapalat" w:cstheme="minorBidi"/>
            <w:bCs/>
            <w:rPrChange w:id="5855" w:author="Hayk-PC" w:date="2024-12-11T02:31:00Z">
              <w:rPr>
                <w:rFonts w:ascii="GHEA Grapalat" w:eastAsiaTheme="minorHAnsi" w:hAnsi="GHEA Grapalat" w:cstheme="minorBidi"/>
                <w:bCs/>
              </w:rPr>
            </w:rPrChange>
          </w:rPr>
          <w:delText>между</w:delText>
        </w:r>
      </w:del>
    </w:p>
    <w:p w14:paraId="2E646D85" w14:textId="06187407" w:rsidR="005B3A59" w:rsidRPr="00DF1634" w:rsidDel="008848AA" w:rsidRDefault="005B3A59" w:rsidP="005B3A59">
      <w:pPr>
        <w:pStyle w:val="NormalWeb"/>
        <w:shd w:val="clear" w:color="auto" w:fill="FFFFFF"/>
        <w:spacing w:before="0" w:beforeAutospacing="0" w:after="0" w:afterAutospacing="0"/>
        <w:jc w:val="both"/>
        <w:rPr>
          <w:del w:id="5856" w:author="Hayk-PC" w:date="2024-12-11T02:06:00Z"/>
          <w:rStyle w:val="Strong"/>
          <w:rFonts w:ascii="GHEA Grapalat" w:hAnsi="GHEA Grapalat"/>
          <w:b w:val="0"/>
          <w:bCs w:val="0"/>
          <w:sz w:val="20"/>
          <w:szCs w:val="20"/>
          <w:rPrChange w:id="5857" w:author="Hayk-PC" w:date="2024-12-11T02:31:00Z">
            <w:rPr>
              <w:del w:id="5858" w:author="Hayk-PC" w:date="2024-12-11T02:06:00Z"/>
              <w:rStyle w:val="Strong"/>
              <w:rFonts w:ascii="GHEA Grapalat" w:hAnsi="GHEA Grapalat"/>
              <w:b w:val="0"/>
              <w:bCs w:val="0"/>
              <w:sz w:val="20"/>
              <w:szCs w:val="20"/>
            </w:rPr>
          </w:rPrChange>
        </w:rPr>
      </w:pPr>
      <w:del w:id="5859" w:author="Hayk-PC" w:date="2024-12-11T02:06:00Z">
        <w:r w:rsidRPr="00DF1634" w:rsidDel="008848AA">
          <w:rPr>
            <w:rStyle w:val="Strong"/>
            <w:rFonts w:ascii="GHEA Grapalat" w:hAnsi="GHEA Grapalat"/>
            <w:sz w:val="20"/>
            <w:szCs w:val="20"/>
            <w:lang w:val="hy-AM"/>
            <w:rPrChange w:id="5860" w:author="Hayk-PC" w:date="2024-12-11T02:31:00Z">
              <w:rPr>
                <w:rStyle w:val="Strong"/>
                <w:rFonts w:ascii="GHEA Grapalat" w:hAnsi="GHEA Grapalat"/>
                <w:sz w:val="20"/>
                <w:szCs w:val="20"/>
                <w:lang w:val="hy-AM"/>
              </w:rPr>
            </w:rPrChange>
          </w:rPr>
          <w:tab/>
        </w:r>
        <w:r w:rsidRPr="00DF1634" w:rsidDel="008848AA">
          <w:rPr>
            <w:rStyle w:val="Strong"/>
            <w:rFonts w:ascii="GHEA Grapalat" w:hAnsi="GHEA Grapalat"/>
            <w:sz w:val="20"/>
            <w:szCs w:val="20"/>
            <w:lang w:val="hy-AM"/>
            <w:rPrChange w:id="5861" w:author="Hayk-PC" w:date="2024-12-11T02:31:00Z">
              <w:rPr>
                <w:rStyle w:val="Strong"/>
                <w:rFonts w:ascii="GHEA Grapalat" w:hAnsi="GHEA Grapalat"/>
                <w:sz w:val="20"/>
                <w:szCs w:val="20"/>
                <w:lang w:val="hy-AM"/>
              </w:rPr>
            </w:rPrChange>
          </w:rPr>
          <w:tab/>
        </w:r>
        <w:r w:rsidRPr="00DF1634" w:rsidDel="008848AA">
          <w:rPr>
            <w:rStyle w:val="Strong"/>
            <w:rFonts w:ascii="GHEA Grapalat" w:hAnsi="GHEA Grapalat"/>
            <w:b w:val="0"/>
            <w:sz w:val="20"/>
            <w:szCs w:val="20"/>
            <w:rPrChange w:id="5862" w:author="Hayk-PC" w:date="2024-12-11T02:31:00Z">
              <w:rPr>
                <w:rStyle w:val="Strong"/>
                <w:rFonts w:ascii="GHEA Grapalat" w:hAnsi="GHEA Grapalat"/>
                <w:b w:val="0"/>
                <w:sz w:val="20"/>
                <w:szCs w:val="20"/>
              </w:rPr>
            </w:rPrChange>
          </w:rPr>
          <w:delText xml:space="preserve">      номер заключаемого договора</w:delText>
        </w:r>
        <w:r w:rsidRPr="00DF1634" w:rsidDel="008848AA">
          <w:rPr>
            <w:rStyle w:val="Strong"/>
            <w:rFonts w:ascii="GHEA Grapalat" w:hAnsi="GHEA Grapalat"/>
            <w:b w:val="0"/>
            <w:sz w:val="20"/>
            <w:szCs w:val="20"/>
            <w:lang w:val="hy-AM"/>
            <w:rPrChange w:id="5863" w:author="Hayk-PC" w:date="2024-12-11T02:31:00Z">
              <w:rPr>
                <w:rStyle w:val="Strong"/>
                <w:rFonts w:ascii="GHEA Grapalat" w:hAnsi="GHEA Grapalat"/>
                <w:b w:val="0"/>
                <w:sz w:val="20"/>
                <w:szCs w:val="20"/>
                <w:lang w:val="hy-AM"/>
              </w:rPr>
            </w:rPrChange>
          </w:rPr>
          <w:tab/>
        </w:r>
        <w:r w:rsidRPr="00DF1634" w:rsidDel="008848AA">
          <w:rPr>
            <w:rStyle w:val="Strong"/>
            <w:rFonts w:ascii="GHEA Grapalat" w:hAnsi="GHEA Grapalat"/>
            <w:b w:val="0"/>
            <w:sz w:val="20"/>
            <w:szCs w:val="20"/>
            <w:lang w:val="hy-AM"/>
            <w:rPrChange w:id="5864" w:author="Hayk-PC" w:date="2024-12-11T02:31:00Z">
              <w:rPr>
                <w:rStyle w:val="Strong"/>
                <w:rFonts w:ascii="GHEA Grapalat" w:hAnsi="GHEA Grapalat"/>
                <w:b w:val="0"/>
                <w:sz w:val="20"/>
                <w:szCs w:val="20"/>
                <w:lang w:val="hy-AM"/>
              </w:rPr>
            </w:rPrChange>
          </w:rPr>
          <w:tab/>
        </w:r>
        <w:r w:rsidRPr="00DF1634" w:rsidDel="008848AA">
          <w:rPr>
            <w:rStyle w:val="Strong"/>
            <w:rFonts w:ascii="GHEA Grapalat" w:hAnsi="GHEA Grapalat"/>
            <w:b w:val="0"/>
            <w:sz w:val="20"/>
            <w:szCs w:val="20"/>
            <w:lang w:val="hy-AM"/>
            <w:rPrChange w:id="5865" w:author="Hayk-PC" w:date="2024-12-11T02:31:00Z">
              <w:rPr>
                <w:rStyle w:val="Strong"/>
                <w:rFonts w:ascii="GHEA Grapalat" w:hAnsi="GHEA Grapalat"/>
                <w:b w:val="0"/>
                <w:sz w:val="20"/>
                <w:szCs w:val="20"/>
                <w:lang w:val="hy-AM"/>
              </w:rPr>
            </w:rPrChange>
          </w:rPr>
          <w:tab/>
        </w:r>
      </w:del>
    </w:p>
    <w:p w14:paraId="5DCA53AB" w14:textId="423550B0" w:rsidR="005B3A59" w:rsidRPr="00DF1634" w:rsidDel="008848AA" w:rsidRDefault="005B3A59" w:rsidP="005B3A59">
      <w:pPr>
        <w:pStyle w:val="NormalWeb"/>
        <w:shd w:val="clear" w:color="auto" w:fill="FFFFFF"/>
        <w:spacing w:before="0" w:beforeAutospacing="0" w:after="0" w:afterAutospacing="0"/>
        <w:ind w:left="-142"/>
        <w:rPr>
          <w:del w:id="5866" w:author="Hayk-PC" w:date="2024-12-11T02:06:00Z"/>
          <w:rStyle w:val="Strong"/>
          <w:rFonts w:ascii="GHEA Grapalat" w:hAnsi="GHEA Grapalat"/>
          <w:b w:val="0"/>
          <w:bCs w:val="0"/>
          <w:sz w:val="20"/>
          <w:szCs w:val="20"/>
          <w:lang w:val="hy-AM"/>
          <w:rPrChange w:id="5867" w:author="Hayk-PC" w:date="2024-12-11T02:31:00Z">
            <w:rPr>
              <w:del w:id="5868" w:author="Hayk-PC" w:date="2024-12-11T02:06:00Z"/>
              <w:rStyle w:val="Strong"/>
              <w:rFonts w:ascii="GHEA Grapalat" w:hAnsi="GHEA Grapalat"/>
              <w:b w:val="0"/>
              <w:bCs w:val="0"/>
              <w:sz w:val="20"/>
              <w:szCs w:val="20"/>
              <w:lang w:val="hy-AM"/>
            </w:rPr>
          </w:rPrChange>
        </w:rPr>
      </w:pPr>
      <w:del w:id="5869" w:author="Hayk-PC" w:date="2024-12-11T02:06:00Z">
        <w:r w:rsidRPr="00DF1634" w:rsidDel="008848AA">
          <w:rPr>
            <w:rFonts w:ascii="GHEA Grapalat" w:hAnsi="GHEA Grapalat"/>
            <w:sz w:val="20"/>
            <w:szCs w:val="20"/>
            <w:u w:val="single"/>
            <w:lang w:val="hy-AM"/>
            <w:rPrChange w:id="5870" w:author="Hayk-PC" w:date="2024-12-11T02:31:00Z">
              <w:rPr>
                <w:rFonts w:ascii="GHEA Grapalat" w:hAnsi="GHEA Grapalat"/>
                <w:sz w:val="20"/>
                <w:szCs w:val="20"/>
                <w:u w:val="single"/>
                <w:lang w:val="hy-AM"/>
              </w:rPr>
            </w:rPrChange>
          </w:rPr>
          <w:tab/>
        </w:r>
        <w:r w:rsidRPr="00DF1634" w:rsidDel="008848AA">
          <w:rPr>
            <w:rFonts w:ascii="GHEA Grapalat" w:hAnsi="GHEA Grapalat"/>
            <w:sz w:val="20"/>
            <w:szCs w:val="20"/>
            <w:u w:val="single"/>
            <w:lang w:val="hy-AM"/>
            <w:rPrChange w:id="5871" w:author="Hayk-PC" w:date="2024-12-11T02:31:00Z">
              <w:rPr>
                <w:rFonts w:ascii="GHEA Grapalat" w:hAnsi="GHEA Grapalat"/>
                <w:sz w:val="20"/>
                <w:szCs w:val="20"/>
                <w:u w:val="single"/>
                <w:lang w:val="hy-AM"/>
              </w:rPr>
            </w:rPrChange>
          </w:rPr>
          <w:tab/>
        </w:r>
        <w:r w:rsidRPr="00DF1634" w:rsidDel="008848AA">
          <w:rPr>
            <w:rFonts w:ascii="GHEA Grapalat" w:hAnsi="GHEA Grapalat"/>
            <w:sz w:val="20"/>
            <w:szCs w:val="20"/>
            <w:u w:val="single"/>
            <w:lang w:val="hy-AM"/>
            <w:rPrChange w:id="5872" w:author="Hayk-PC" w:date="2024-12-11T02:31:00Z">
              <w:rPr>
                <w:rFonts w:ascii="GHEA Grapalat" w:hAnsi="GHEA Grapalat"/>
                <w:sz w:val="20"/>
                <w:szCs w:val="20"/>
                <w:u w:val="single"/>
                <w:lang w:val="hy-AM"/>
              </w:rPr>
            </w:rPrChange>
          </w:rPr>
          <w:tab/>
        </w:r>
        <w:r w:rsidR="00875F09" w:rsidRPr="00DF1634" w:rsidDel="008848AA">
          <w:rPr>
            <w:rFonts w:ascii="GHEA Grapalat" w:hAnsi="GHEA Grapalat"/>
            <w:sz w:val="20"/>
            <w:szCs w:val="20"/>
            <w:u w:val="single"/>
            <w:rPrChange w:id="5873" w:author="Hayk-PC" w:date="2024-12-11T02:31:00Z">
              <w:rPr>
                <w:rFonts w:ascii="GHEA Grapalat" w:hAnsi="GHEA Grapalat"/>
                <w:sz w:val="20"/>
                <w:szCs w:val="20"/>
                <w:u w:val="single"/>
              </w:rPr>
            </w:rPrChange>
          </w:rPr>
          <w:delText>_____</w:delText>
        </w:r>
        <w:r w:rsidRPr="00DF1634" w:rsidDel="008848AA">
          <w:rPr>
            <w:rFonts w:ascii="GHEA Grapalat" w:hAnsi="GHEA Grapalat"/>
            <w:sz w:val="20"/>
            <w:szCs w:val="20"/>
            <w:lang w:val="hy-AM"/>
            <w:rPrChange w:id="5874" w:author="Hayk-PC" w:date="2024-12-11T02:31:00Z">
              <w:rPr>
                <w:rFonts w:ascii="GHEA Grapalat" w:hAnsi="GHEA Grapalat"/>
                <w:sz w:val="20"/>
                <w:szCs w:val="20"/>
                <w:lang w:val="hy-AM"/>
              </w:rPr>
            </w:rPrChange>
          </w:rPr>
          <w:delText xml:space="preserve"> </w:delText>
        </w:r>
        <w:r w:rsidRPr="00DF1634" w:rsidDel="008848AA">
          <w:rPr>
            <w:rFonts w:ascii="GHEA Grapalat" w:eastAsiaTheme="minorHAnsi" w:hAnsi="GHEA Grapalat" w:cstheme="minorBidi"/>
            <w:rPrChange w:id="5875" w:author="Hayk-PC" w:date="2024-12-11T02:31:00Z">
              <w:rPr>
                <w:rFonts w:ascii="GHEA Grapalat" w:eastAsiaTheme="minorHAnsi" w:hAnsi="GHEA Grapalat" w:cstheme="minorBidi"/>
              </w:rPr>
            </w:rPrChange>
          </w:rPr>
          <w:delText xml:space="preserve">   (далее-бенефициар) и</w:delText>
        </w:r>
        <w:r w:rsidRPr="00DF1634" w:rsidDel="008848AA">
          <w:rPr>
            <w:rStyle w:val="Strong"/>
            <w:rFonts w:ascii="GHEA Grapalat" w:hAnsi="GHEA Grapalat"/>
            <w:b w:val="0"/>
            <w:sz w:val="20"/>
            <w:szCs w:val="20"/>
            <w:rPrChange w:id="5876" w:author="Hayk-PC" w:date="2024-12-11T02:31:00Z">
              <w:rPr>
                <w:rStyle w:val="Strong"/>
                <w:rFonts w:ascii="GHEA Grapalat" w:hAnsi="GHEA Grapalat"/>
                <w:b w:val="0"/>
                <w:sz w:val="20"/>
                <w:szCs w:val="20"/>
              </w:rPr>
            </w:rPrChange>
          </w:rPr>
          <w:delText xml:space="preserve">   </w:delText>
        </w:r>
        <w:r w:rsidRPr="00DF1634" w:rsidDel="008848AA">
          <w:rPr>
            <w:rStyle w:val="Strong"/>
            <w:rFonts w:ascii="GHEA Grapalat" w:hAnsi="GHEA Grapalat"/>
            <w:b w:val="0"/>
            <w:sz w:val="20"/>
            <w:szCs w:val="20"/>
            <w:u w:val="single"/>
            <w:lang w:val="hy-AM"/>
            <w:rPrChange w:id="5877" w:author="Hayk-PC" w:date="2024-12-11T02:31:00Z">
              <w:rPr>
                <w:rStyle w:val="Strong"/>
                <w:rFonts w:ascii="GHEA Grapalat" w:hAnsi="GHEA Grapalat"/>
                <w:b w:val="0"/>
                <w:sz w:val="20"/>
                <w:szCs w:val="20"/>
                <w:u w:val="single"/>
                <w:lang w:val="hy-AM"/>
              </w:rPr>
            </w:rPrChange>
          </w:rPr>
          <w:tab/>
        </w:r>
        <w:r w:rsidRPr="00DF1634" w:rsidDel="008848AA">
          <w:rPr>
            <w:rStyle w:val="Strong"/>
            <w:rFonts w:ascii="GHEA Grapalat" w:hAnsi="GHEA Grapalat"/>
            <w:b w:val="0"/>
            <w:sz w:val="20"/>
            <w:szCs w:val="20"/>
            <w:u w:val="single"/>
            <w:lang w:val="hy-AM"/>
            <w:rPrChange w:id="5878" w:author="Hayk-PC" w:date="2024-12-11T02:31:00Z">
              <w:rPr>
                <w:rStyle w:val="Strong"/>
                <w:rFonts w:ascii="GHEA Grapalat" w:hAnsi="GHEA Grapalat"/>
                <w:b w:val="0"/>
                <w:sz w:val="20"/>
                <w:szCs w:val="20"/>
                <w:u w:val="single"/>
                <w:lang w:val="hy-AM"/>
              </w:rPr>
            </w:rPrChange>
          </w:rPr>
          <w:tab/>
        </w:r>
        <w:r w:rsidRPr="00DF1634" w:rsidDel="008848AA">
          <w:rPr>
            <w:rStyle w:val="Strong"/>
            <w:rFonts w:ascii="GHEA Grapalat" w:hAnsi="GHEA Grapalat"/>
            <w:b w:val="0"/>
            <w:sz w:val="20"/>
            <w:szCs w:val="20"/>
            <w:u w:val="single"/>
            <w:lang w:val="hy-AM"/>
            <w:rPrChange w:id="5879" w:author="Hayk-PC" w:date="2024-12-11T02:31:00Z">
              <w:rPr>
                <w:rStyle w:val="Strong"/>
                <w:rFonts w:ascii="GHEA Grapalat" w:hAnsi="GHEA Grapalat"/>
                <w:b w:val="0"/>
                <w:sz w:val="20"/>
                <w:szCs w:val="20"/>
                <w:u w:val="single"/>
                <w:lang w:val="hy-AM"/>
              </w:rPr>
            </w:rPrChange>
          </w:rPr>
          <w:tab/>
        </w:r>
        <w:r w:rsidRPr="00DF1634" w:rsidDel="008848AA">
          <w:rPr>
            <w:rStyle w:val="Strong"/>
            <w:rFonts w:ascii="GHEA Grapalat" w:hAnsi="GHEA Grapalat"/>
            <w:b w:val="0"/>
            <w:sz w:val="20"/>
            <w:szCs w:val="20"/>
            <w:u w:val="single"/>
            <w:lang w:val="hy-AM"/>
            <w:rPrChange w:id="5880" w:author="Hayk-PC" w:date="2024-12-11T02:31:00Z">
              <w:rPr>
                <w:rStyle w:val="Strong"/>
                <w:rFonts w:ascii="GHEA Grapalat" w:hAnsi="GHEA Grapalat"/>
                <w:b w:val="0"/>
                <w:sz w:val="20"/>
                <w:szCs w:val="20"/>
                <w:u w:val="single"/>
                <w:lang w:val="hy-AM"/>
              </w:rPr>
            </w:rPrChange>
          </w:rPr>
          <w:tab/>
        </w:r>
        <w:r w:rsidRPr="00DF1634" w:rsidDel="008848AA">
          <w:rPr>
            <w:rStyle w:val="Strong"/>
            <w:rFonts w:ascii="GHEA Grapalat" w:hAnsi="GHEA Grapalat"/>
            <w:b w:val="0"/>
            <w:sz w:val="20"/>
            <w:szCs w:val="20"/>
            <w:u w:val="single"/>
            <w:lang w:val="hy-AM"/>
            <w:rPrChange w:id="5881" w:author="Hayk-PC" w:date="2024-12-11T02:31:00Z">
              <w:rPr>
                <w:rStyle w:val="Strong"/>
                <w:rFonts w:ascii="GHEA Grapalat" w:hAnsi="GHEA Grapalat"/>
                <w:b w:val="0"/>
                <w:sz w:val="20"/>
                <w:szCs w:val="20"/>
                <w:u w:val="single"/>
                <w:lang w:val="hy-AM"/>
              </w:rPr>
            </w:rPrChange>
          </w:rPr>
          <w:tab/>
        </w:r>
        <w:r w:rsidR="00875F09" w:rsidRPr="00DF1634" w:rsidDel="008848AA">
          <w:rPr>
            <w:rStyle w:val="Strong"/>
            <w:rFonts w:ascii="GHEA Grapalat" w:hAnsi="GHEA Grapalat"/>
            <w:b w:val="0"/>
            <w:sz w:val="20"/>
            <w:szCs w:val="20"/>
            <w:u w:val="single"/>
            <w:rPrChange w:id="5882" w:author="Hayk-PC" w:date="2024-12-11T02:31:00Z">
              <w:rPr>
                <w:rStyle w:val="Strong"/>
                <w:rFonts w:ascii="GHEA Grapalat" w:hAnsi="GHEA Grapalat"/>
                <w:b w:val="0"/>
                <w:sz w:val="20"/>
                <w:szCs w:val="20"/>
                <w:u w:val="single"/>
              </w:rPr>
            </w:rPrChange>
          </w:rPr>
          <w:delText>____</w:delText>
        </w:r>
        <w:r w:rsidRPr="00DF1634" w:rsidDel="008848AA">
          <w:rPr>
            <w:rFonts w:eastAsiaTheme="minorHAnsi" w:cstheme="minorBidi"/>
            <w:rPrChange w:id="5883" w:author="Hayk-PC" w:date="2024-12-11T02:31:00Z">
              <w:rPr>
                <w:rFonts w:eastAsiaTheme="minorHAnsi" w:cstheme="minorBidi"/>
              </w:rPr>
            </w:rPrChange>
          </w:rPr>
          <w:delText xml:space="preserve">    </w:delText>
        </w:r>
      </w:del>
    </w:p>
    <w:p w14:paraId="35F8A47C" w14:textId="5C60B1EB" w:rsidR="005B3A59" w:rsidRPr="00DF1634" w:rsidDel="008848AA" w:rsidRDefault="005B3A59" w:rsidP="005B3A59">
      <w:pPr>
        <w:pStyle w:val="NormalWeb"/>
        <w:shd w:val="clear" w:color="auto" w:fill="FFFFFF"/>
        <w:spacing w:before="0" w:beforeAutospacing="0" w:after="0" w:afterAutospacing="0"/>
        <w:ind w:left="-142"/>
        <w:rPr>
          <w:del w:id="5884" w:author="Hayk-PC" w:date="2024-12-11T02:06:00Z"/>
          <w:rStyle w:val="Strong"/>
          <w:rFonts w:ascii="GHEA Grapalat" w:hAnsi="GHEA Grapalat"/>
          <w:b w:val="0"/>
          <w:sz w:val="18"/>
          <w:szCs w:val="18"/>
          <w:rPrChange w:id="5885" w:author="Hayk-PC" w:date="2024-12-11T02:31:00Z">
            <w:rPr>
              <w:del w:id="5886" w:author="Hayk-PC" w:date="2024-12-11T02:06:00Z"/>
              <w:rStyle w:val="Strong"/>
              <w:rFonts w:ascii="GHEA Grapalat" w:hAnsi="GHEA Grapalat"/>
              <w:b w:val="0"/>
              <w:sz w:val="18"/>
              <w:szCs w:val="18"/>
            </w:rPr>
          </w:rPrChange>
        </w:rPr>
      </w:pPr>
      <w:del w:id="5887" w:author="Hayk-PC" w:date="2024-12-11T02:06:00Z">
        <w:r w:rsidRPr="00DF1634" w:rsidDel="008848AA">
          <w:rPr>
            <w:rStyle w:val="Strong"/>
            <w:rFonts w:ascii="GHEA Grapalat" w:hAnsi="GHEA Grapalat"/>
            <w:b w:val="0"/>
            <w:sz w:val="18"/>
            <w:szCs w:val="18"/>
            <w:rPrChange w:id="5888" w:author="Hayk-PC" w:date="2024-12-11T02:31:00Z">
              <w:rPr>
                <w:rStyle w:val="Strong"/>
                <w:rFonts w:ascii="GHEA Grapalat" w:hAnsi="GHEA Grapalat"/>
                <w:b w:val="0"/>
                <w:sz w:val="18"/>
                <w:szCs w:val="18"/>
              </w:rPr>
            </w:rPrChange>
          </w:rPr>
          <w:delText>наименование заказчика</w:delText>
        </w:r>
        <w:r w:rsidRPr="00DF1634" w:rsidDel="008848AA">
          <w:rPr>
            <w:rStyle w:val="Strong"/>
            <w:rFonts w:ascii="GHEA Grapalat" w:hAnsi="GHEA Grapalat"/>
            <w:b w:val="0"/>
            <w:sz w:val="20"/>
            <w:szCs w:val="20"/>
            <w:rPrChange w:id="5889" w:author="Hayk-PC" w:date="2024-12-11T02:31:00Z">
              <w:rPr>
                <w:rStyle w:val="Strong"/>
                <w:rFonts w:ascii="GHEA Grapalat" w:hAnsi="GHEA Grapalat"/>
                <w:b w:val="0"/>
                <w:sz w:val="20"/>
                <w:szCs w:val="20"/>
              </w:rPr>
            </w:rPrChange>
          </w:rPr>
          <w:delText xml:space="preserve">                                    </w:delText>
        </w:r>
        <w:r w:rsidR="00875F09" w:rsidRPr="00DF1634" w:rsidDel="008848AA">
          <w:rPr>
            <w:rStyle w:val="Strong"/>
            <w:rFonts w:ascii="GHEA Grapalat" w:hAnsi="GHEA Grapalat"/>
            <w:b w:val="0"/>
            <w:sz w:val="20"/>
            <w:szCs w:val="20"/>
            <w:rPrChange w:id="5890" w:author="Hayk-PC" w:date="2024-12-11T02:31:00Z">
              <w:rPr>
                <w:rStyle w:val="Strong"/>
                <w:rFonts w:ascii="GHEA Grapalat" w:hAnsi="GHEA Grapalat"/>
                <w:b w:val="0"/>
                <w:sz w:val="20"/>
                <w:szCs w:val="20"/>
              </w:rPr>
            </w:rPrChange>
          </w:rPr>
          <w:delText xml:space="preserve">        </w:delText>
        </w:r>
        <w:r w:rsidRPr="00DF1634" w:rsidDel="008848AA">
          <w:rPr>
            <w:rStyle w:val="Strong"/>
            <w:rFonts w:ascii="GHEA Grapalat" w:hAnsi="GHEA Grapalat"/>
            <w:b w:val="0"/>
            <w:sz w:val="20"/>
            <w:szCs w:val="20"/>
            <w:rPrChange w:id="5891" w:author="Hayk-PC" w:date="2024-12-11T02:31:00Z">
              <w:rPr>
                <w:rStyle w:val="Strong"/>
                <w:rFonts w:ascii="GHEA Grapalat" w:hAnsi="GHEA Grapalat"/>
                <w:b w:val="0"/>
                <w:sz w:val="20"/>
                <w:szCs w:val="20"/>
              </w:rPr>
            </w:rPrChange>
          </w:rPr>
          <w:delText>наименование отобранного участника</w:delText>
        </w:r>
      </w:del>
    </w:p>
    <w:p w14:paraId="1ECAE8F7" w14:textId="7EA4EA36" w:rsidR="005B3A59" w:rsidRPr="00DF1634" w:rsidDel="008848AA" w:rsidRDefault="005B3A59" w:rsidP="005B3A59">
      <w:pPr>
        <w:pStyle w:val="NormalWeb"/>
        <w:shd w:val="clear" w:color="auto" w:fill="FFFFFF"/>
        <w:spacing w:before="0" w:beforeAutospacing="0" w:after="0" w:afterAutospacing="0"/>
        <w:ind w:left="-142"/>
        <w:rPr>
          <w:del w:id="5892" w:author="Hayk-PC" w:date="2024-12-11T02:06:00Z"/>
          <w:rFonts w:cs="Sylfaen"/>
          <w:vertAlign w:val="superscript"/>
          <w:lang w:val="hy-AM"/>
          <w:rPrChange w:id="5893" w:author="Hayk-PC" w:date="2024-12-11T02:31:00Z">
            <w:rPr>
              <w:del w:id="5894" w:author="Hayk-PC" w:date="2024-12-11T02:06:00Z"/>
              <w:rFonts w:cs="Sylfaen"/>
              <w:vertAlign w:val="superscript"/>
              <w:lang w:val="hy-AM"/>
            </w:rPr>
          </w:rPrChange>
        </w:rPr>
      </w:pPr>
      <w:del w:id="5895" w:author="Hayk-PC" w:date="2024-12-11T02:06:00Z">
        <w:r w:rsidRPr="00DF1634" w:rsidDel="008848AA">
          <w:rPr>
            <w:rStyle w:val="Strong"/>
            <w:rFonts w:ascii="GHEA Grapalat" w:hAnsi="GHEA Grapalat"/>
            <w:b w:val="0"/>
            <w:sz w:val="20"/>
            <w:szCs w:val="20"/>
            <w:rPrChange w:id="5896" w:author="Hayk-PC" w:date="2024-12-11T02:31:00Z">
              <w:rPr>
                <w:rStyle w:val="Strong"/>
                <w:rFonts w:ascii="GHEA Grapalat" w:hAnsi="GHEA Grapalat"/>
                <w:b w:val="0"/>
                <w:sz w:val="20"/>
                <w:szCs w:val="20"/>
              </w:rPr>
            </w:rPrChange>
          </w:rPr>
          <w:delText xml:space="preserve">                                                                </w:delText>
        </w:r>
        <w:r w:rsidRPr="00DF1634" w:rsidDel="008848AA">
          <w:rPr>
            <w:rStyle w:val="Strong"/>
            <w:rFonts w:ascii="GHEA Grapalat" w:hAnsi="GHEA Grapalat"/>
            <w:b w:val="0"/>
            <w:sz w:val="20"/>
            <w:szCs w:val="20"/>
            <w:lang w:val="hy-AM"/>
            <w:rPrChange w:id="5897" w:author="Hayk-PC" w:date="2024-12-11T02:31:00Z">
              <w:rPr>
                <w:rStyle w:val="Strong"/>
                <w:rFonts w:ascii="GHEA Grapalat" w:hAnsi="GHEA Grapalat"/>
                <w:b w:val="0"/>
                <w:sz w:val="20"/>
                <w:szCs w:val="20"/>
                <w:lang w:val="hy-AM"/>
              </w:rPr>
            </w:rPrChange>
          </w:rPr>
          <w:tab/>
        </w:r>
      </w:del>
    </w:p>
    <w:p w14:paraId="6957FCE2" w14:textId="66C59A66" w:rsidR="005B3A59" w:rsidRPr="00DF1634" w:rsidDel="008848AA" w:rsidRDefault="00875F09" w:rsidP="005B3A59">
      <w:pPr>
        <w:pStyle w:val="NormalWeb"/>
        <w:shd w:val="clear" w:color="auto" w:fill="FFFFFF"/>
        <w:spacing w:before="0" w:beforeAutospacing="0" w:after="0" w:afterAutospacing="0"/>
        <w:jc w:val="both"/>
        <w:rPr>
          <w:del w:id="5898" w:author="Hayk-PC" w:date="2024-12-11T02:06:00Z"/>
          <w:rFonts w:ascii="GHEA Grapalat" w:hAnsi="GHEA Grapalat"/>
          <w:sz w:val="20"/>
          <w:szCs w:val="20"/>
          <w:lang w:val="hy-AM"/>
          <w:rPrChange w:id="5899" w:author="Hayk-PC" w:date="2024-12-11T02:31:00Z">
            <w:rPr>
              <w:del w:id="5900" w:author="Hayk-PC" w:date="2024-12-11T02:06:00Z"/>
              <w:rFonts w:ascii="GHEA Grapalat" w:hAnsi="GHEA Grapalat"/>
              <w:sz w:val="20"/>
              <w:szCs w:val="20"/>
              <w:lang w:val="hy-AM"/>
            </w:rPr>
          </w:rPrChange>
        </w:rPr>
      </w:pPr>
      <w:del w:id="5901" w:author="Hayk-PC" w:date="2024-12-11T02:06:00Z">
        <w:r w:rsidRPr="00DF1634" w:rsidDel="008848AA">
          <w:rPr>
            <w:rFonts w:eastAsiaTheme="minorHAnsi" w:cstheme="minorBidi"/>
            <w:rPrChange w:id="5902" w:author="Hayk-PC" w:date="2024-12-11T02:31:00Z">
              <w:rPr>
                <w:rFonts w:eastAsiaTheme="minorHAnsi" w:cstheme="minorBidi"/>
              </w:rPr>
            </w:rPrChange>
          </w:rPr>
          <w:delText>(</w:delText>
        </w:r>
        <w:r w:rsidRPr="00DF1634" w:rsidDel="008848AA">
          <w:rPr>
            <w:rFonts w:ascii="GHEA Grapalat" w:eastAsiaTheme="minorHAnsi" w:hAnsi="GHEA Grapalat" w:cstheme="minorBidi"/>
            <w:rPrChange w:id="5903" w:author="Hayk-PC" w:date="2024-12-11T02:31:00Z">
              <w:rPr>
                <w:rFonts w:ascii="GHEA Grapalat" w:eastAsiaTheme="minorHAnsi" w:hAnsi="GHEA Grapalat" w:cstheme="minorBidi"/>
              </w:rPr>
            </w:rPrChange>
          </w:rPr>
          <w:delText>далее-принципал).</w:delText>
        </w:r>
      </w:del>
    </w:p>
    <w:p w14:paraId="6F8D49EF" w14:textId="537B9CD8" w:rsidR="005B3A59" w:rsidRPr="00DF1634" w:rsidDel="008848AA" w:rsidRDefault="005B3A59" w:rsidP="005B3A59">
      <w:pPr>
        <w:pStyle w:val="NormalWeb"/>
        <w:shd w:val="clear" w:color="auto" w:fill="FFFFFF"/>
        <w:spacing w:before="0" w:beforeAutospacing="0" w:after="0" w:afterAutospacing="0"/>
        <w:ind w:firstLine="375"/>
        <w:jc w:val="both"/>
        <w:rPr>
          <w:del w:id="5904" w:author="Hayk-PC" w:date="2024-12-11T02:06:00Z"/>
          <w:rFonts w:ascii="GHEA Grapalat" w:eastAsiaTheme="minorHAnsi" w:hAnsi="GHEA Grapalat" w:cstheme="minorBidi"/>
          <w:rPrChange w:id="5905" w:author="Hayk-PC" w:date="2024-12-11T02:31:00Z">
            <w:rPr>
              <w:del w:id="5906" w:author="Hayk-PC" w:date="2024-12-11T02:06:00Z"/>
              <w:rFonts w:ascii="GHEA Grapalat" w:eastAsiaTheme="minorHAnsi" w:hAnsi="GHEA Grapalat" w:cstheme="minorBidi"/>
            </w:rPr>
          </w:rPrChange>
        </w:rPr>
      </w:pPr>
      <w:del w:id="5907" w:author="Hayk-PC" w:date="2024-12-11T02:06:00Z">
        <w:r w:rsidRPr="00DF1634" w:rsidDel="008848AA">
          <w:rPr>
            <w:rStyle w:val="Strong"/>
            <w:rFonts w:ascii="GHEA Grapalat" w:hAnsi="GHEA Grapalat"/>
            <w:sz w:val="20"/>
            <w:szCs w:val="20"/>
            <w:lang w:val="hy-AM"/>
            <w:rPrChange w:id="5908" w:author="Hayk-PC" w:date="2024-12-11T02:31:00Z">
              <w:rPr>
                <w:rStyle w:val="Strong"/>
                <w:rFonts w:ascii="GHEA Grapalat" w:hAnsi="GHEA Grapalat"/>
                <w:sz w:val="20"/>
                <w:szCs w:val="20"/>
                <w:lang w:val="hy-AM"/>
              </w:rPr>
            </w:rPrChange>
          </w:rPr>
          <w:tab/>
        </w:r>
        <w:r w:rsidRPr="00DF1634" w:rsidDel="008848AA">
          <w:rPr>
            <w:rStyle w:val="Strong"/>
            <w:rFonts w:ascii="GHEA Grapalat" w:hAnsi="GHEA Grapalat"/>
            <w:sz w:val="20"/>
            <w:szCs w:val="20"/>
            <w:lang w:val="hy-AM"/>
            <w:rPrChange w:id="5909" w:author="Hayk-PC" w:date="2024-12-11T02:31:00Z">
              <w:rPr>
                <w:rStyle w:val="Strong"/>
                <w:rFonts w:ascii="GHEA Grapalat" w:hAnsi="GHEA Grapalat"/>
                <w:sz w:val="20"/>
                <w:szCs w:val="20"/>
                <w:lang w:val="hy-AM"/>
              </w:rPr>
            </w:rPrChange>
          </w:rPr>
          <w:tab/>
        </w:r>
        <w:r w:rsidRPr="00DF1634" w:rsidDel="008848AA">
          <w:rPr>
            <w:rFonts w:eastAsiaTheme="minorHAnsi" w:cstheme="minorBidi"/>
            <w:rPrChange w:id="5910" w:author="Hayk-PC" w:date="2024-12-11T02:31:00Z">
              <w:rPr>
                <w:rFonts w:eastAsiaTheme="minorHAnsi" w:cstheme="minorBidi"/>
              </w:rPr>
            </w:rPrChange>
          </w:rPr>
          <w:delText xml:space="preserve"> </w:delText>
        </w:r>
      </w:del>
    </w:p>
    <w:p w14:paraId="1A5A3BE1" w14:textId="7ED481A9" w:rsidR="005B3A59" w:rsidRPr="00DF1634" w:rsidDel="008848AA" w:rsidRDefault="005B3A59" w:rsidP="005B3A59">
      <w:pPr>
        <w:pStyle w:val="NormalWeb"/>
        <w:shd w:val="clear" w:color="auto" w:fill="FFFFFF"/>
        <w:spacing w:before="0" w:beforeAutospacing="0" w:after="0" w:afterAutospacing="0"/>
        <w:jc w:val="both"/>
        <w:rPr>
          <w:del w:id="5911" w:author="Hayk-PC" w:date="2024-12-11T02:06:00Z"/>
          <w:rFonts w:ascii="GHEA Grapalat" w:eastAsiaTheme="minorHAnsi" w:hAnsi="GHEA Grapalat" w:cstheme="minorBidi"/>
          <w:lang w:val="hy-AM"/>
          <w:rPrChange w:id="5912" w:author="Hayk-PC" w:date="2024-12-11T02:31:00Z">
            <w:rPr>
              <w:del w:id="5913" w:author="Hayk-PC" w:date="2024-12-11T02:06:00Z"/>
              <w:rFonts w:ascii="GHEA Grapalat" w:eastAsiaTheme="minorHAnsi" w:hAnsi="GHEA Grapalat" w:cstheme="minorBidi"/>
              <w:lang w:val="hy-AM"/>
            </w:rPr>
          </w:rPrChange>
        </w:rPr>
      </w:pPr>
      <w:del w:id="5914" w:author="Hayk-PC" w:date="2024-12-11T02:06:00Z">
        <w:r w:rsidRPr="00DF1634" w:rsidDel="008848AA">
          <w:rPr>
            <w:rFonts w:ascii="GHEA Grapalat" w:eastAsiaTheme="minorHAnsi" w:hAnsi="GHEA Grapalat" w:cstheme="minorBidi"/>
            <w:rPrChange w:id="5915" w:author="Hayk-PC" w:date="2024-12-11T02:31:00Z">
              <w:rPr>
                <w:rFonts w:ascii="GHEA Grapalat" w:eastAsiaTheme="minorHAnsi" w:hAnsi="GHEA Grapalat" w:cstheme="minorBidi"/>
              </w:rPr>
            </w:rPrChange>
          </w:rPr>
          <w:delText xml:space="preserve">  2.  По гарантии </w:delText>
        </w:r>
        <w:r w:rsidRPr="00DF1634" w:rsidDel="008848AA">
          <w:rPr>
            <w:rFonts w:ascii="GHEA Grapalat" w:eastAsiaTheme="minorHAnsi" w:hAnsi="GHEA Grapalat" w:cstheme="minorBidi"/>
            <w:lang w:val="hy-AM"/>
            <w:rPrChange w:id="5916" w:author="Hayk-PC" w:date="2024-12-11T02:31:00Z">
              <w:rPr>
                <w:rFonts w:ascii="GHEA Grapalat" w:eastAsiaTheme="minorHAnsi" w:hAnsi="GHEA Grapalat" w:cstheme="minorBidi"/>
                <w:lang w:val="hy-AM"/>
              </w:rPr>
            </w:rPrChange>
          </w:rPr>
          <w:delText xml:space="preserve">---------------------------------------------------------------------------- </w:delText>
        </w:r>
      </w:del>
    </w:p>
    <w:p w14:paraId="12B7E981" w14:textId="22E1A827" w:rsidR="005B3A59" w:rsidRPr="00DF1634" w:rsidDel="008848AA" w:rsidRDefault="005B3A59" w:rsidP="005B3A59">
      <w:pPr>
        <w:pStyle w:val="NormalWeb"/>
        <w:shd w:val="clear" w:color="auto" w:fill="FFFFFF"/>
        <w:spacing w:before="0" w:beforeAutospacing="0" w:after="0" w:afterAutospacing="0"/>
        <w:jc w:val="both"/>
        <w:rPr>
          <w:del w:id="5917" w:author="Hayk-PC" w:date="2024-12-11T02:06:00Z"/>
          <w:rFonts w:ascii="GHEA Grapalat" w:eastAsiaTheme="minorHAnsi" w:hAnsi="GHEA Grapalat" w:cstheme="minorBidi"/>
          <w:sz w:val="18"/>
          <w:szCs w:val="18"/>
          <w:lang w:val="hy-AM"/>
          <w:rPrChange w:id="5918" w:author="Hayk-PC" w:date="2024-12-11T02:31:00Z">
            <w:rPr>
              <w:del w:id="5919" w:author="Hayk-PC" w:date="2024-12-11T02:06:00Z"/>
              <w:rFonts w:ascii="GHEA Grapalat" w:eastAsiaTheme="minorHAnsi" w:hAnsi="GHEA Grapalat" w:cstheme="minorBidi"/>
              <w:sz w:val="18"/>
              <w:szCs w:val="18"/>
              <w:lang w:val="hy-AM"/>
            </w:rPr>
          </w:rPrChange>
        </w:rPr>
      </w:pPr>
      <w:del w:id="5920" w:author="Hayk-PC" w:date="2024-12-11T02:06:00Z">
        <w:r w:rsidRPr="00DF1634" w:rsidDel="008848AA">
          <w:rPr>
            <w:rFonts w:ascii="GHEA Grapalat" w:eastAsiaTheme="minorHAnsi" w:hAnsi="GHEA Grapalat" w:cstheme="minorBidi"/>
            <w:sz w:val="18"/>
            <w:szCs w:val="18"/>
            <w:rPrChange w:id="5921" w:author="Hayk-PC" w:date="2024-12-11T02:31:00Z">
              <w:rPr>
                <w:rFonts w:ascii="GHEA Grapalat" w:eastAsiaTheme="minorHAnsi" w:hAnsi="GHEA Grapalat" w:cstheme="minorBidi"/>
                <w:sz w:val="18"/>
                <w:szCs w:val="18"/>
              </w:rPr>
            </w:rPrChange>
          </w:rPr>
          <w:delText xml:space="preserve">                                                           наименование банка выдающего гарантию</w:delText>
        </w:r>
      </w:del>
    </w:p>
    <w:p w14:paraId="3485A745" w14:textId="45FCAD6B" w:rsidR="005B3A59" w:rsidRPr="00DF1634" w:rsidDel="008848AA" w:rsidRDefault="005B3A59" w:rsidP="005B3A59">
      <w:pPr>
        <w:pStyle w:val="NormalWeb"/>
        <w:shd w:val="clear" w:color="auto" w:fill="FFFFFF"/>
        <w:spacing w:before="0" w:beforeAutospacing="0" w:after="0" w:afterAutospacing="0"/>
        <w:jc w:val="both"/>
        <w:rPr>
          <w:del w:id="5922" w:author="Hayk-PC" w:date="2024-12-11T02:06:00Z"/>
          <w:rFonts w:ascii="GHEA Grapalat" w:eastAsiaTheme="minorHAnsi" w:hAnsi="GHEA Grapalat" w:cstheme="minorBidi"/>
          <w:rPrChange w:id="5923" w:author="Hayk-PC" w:date="2024-12-11T02:31:00Z">
            <w:rPr>
              <w:del w:id="5924" w:author="Hayk-PC" w:date="2024-12-11T02:06:00Z"/>
              <w:rFonts w:ascii="GHEA Grapalat" w:eastAsiaTheme="minorHAnsi" w:hAnsi="GHEA Grapalat" w:cstheme="minorBidi"/>
            </w:rPr>
          </w:rPrChange>
        </w:rPr>
      </w:pPr>
    </w:p>
    <w:p w14:paraId="066EDEC2" w14:textId="4E0EB87E" w:rsidR="00286CDB" w:rsidRPr="00DF1634" w:rsidDel="008848AA" w:rsidRDefault="005B3A59" w:rsidP="005B3A59">
      <w:pPr>
        <w:pStyle w:val="NormalWeb"/>
        <w:shd w:val="clear" w:color="auto" w:fill="FFFFFF"/>
        <w:spacing w:before="0" w:beforeAutospacing="0" w:after="0" w:afterAutospacing="0"/>
        <w:jc w:val="both"/>
        <w:rPr>
          <w:del w:id="5925" w:author="Hayk-PC" w:date="2024-12-11T02:06:00Z"/>
          <w:rFonts w:ascii="GHEA Grapalat" w:eastAsiaTheme="minorHAnsi" w:hAnsi="GHEA Grapalat" w:cstheme="minorBidi"/>
          <w:rPrChange w:id="5926" w:author="Hayk-PC" w:date="2024-12-11T02:31:00Z">
            <w:rPr>
              <w:del w:id="5927" w:author="Hayk-PC" w:date="2024-12-11T02:06:00Z"/>
              <w:rFonts w:ascii="GHEA Grapalat" w:eastAsiaTheme="minorHAnsi" w:hAnsi="GHEA Grapalat" w:cstheme="minorBidi"/>
            </w:rPr>
          </w:rPrChange>
        </w:rPr>
      </w:pPr>
      <w:del w:id="5928" w:author="Hayk-PC" w:date="2024-12-11T02:06:00Z">
        <w:r w:rsidRPr="00DF1634" w:rsidDel="008848AA">
          <w:rPr>
            <w:rFonts w:ascii="GHEA Grapalat" w:eastAsiaTheme="minorHAnsi" w:hAnsi="GHEA Grapalat" w:cstheme="minorBidi"/>
            <w:rPrChange w:id="5929" w:author="Hayk-PC" w:date="2024-12-11T02:31:00Z">
              <w:rPr>
                <w:rFonts w:ascii="GHEA Grapalat" w:eastAsiaTheme="minorHAnsi" w:hAnsi="GHEA Grapalat" w:cstheme="minorBidi"/>
              </w:rPr>
            </w:rPrChange>
          </w:rPr>
          <w:delTex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delText>
        </w:r>
        <w:r w:rsidR="00286CDB" w:rsidRPr="00DF1634" w:rsidDel="008848AA">
          <w:rPr>
            <w:rFonts w:ascii="GHEA Grapalat" w:eastAsiaTheme="minorHAnsi" w:hAnsi="GHEA Grapalat" w:cstheme="minorBidi"/>
            <w:rPrChange w:id="5930" w:author="Hayk-PC" w:date="2024-12-11T02:31:00Z">
              <w:rPr>
                <w:rFonts w:ascii="GHEA Grapalat" w:eastAsiaTheme="minorHAnsi" w:hAnsi="GHEA Grapalat" w:cstheme="minorBidi"/>
              </w:rPr>
            </w:rPrChange>
          </w:rPr>
          <w:delText>-------------</w:delText>
        </w:r>
        <w:r w:rsidRPr="00DF1634" w:rsidDel="008848AA">
          <w:rPr>
            <w:rFonts w:ascii="GHEA Grapalat" w:eastAsiaTheme="minorHAnsi" w:hAnsi="GHEA Grapalat" w:cstheme="minorBidi"/>
            <w:rPrChange w:id="5931" w:author="Hayk-PC" w:date="2024-12-11T02:31:00Z">
              <w:rPr>
                <w:rFonts w:ascii="GHEA Grapalat" w:eastAsiaTheme="minorHAnsi" w:hAnsi="GHEA Grapalat" w:cstheme="minorBidi"/>
              </w:rPr>
            </w:rPrChange>
          </w:rPr>
          <w:delText xml:space="preserve"> </w:delText>
        </w:r>
      </w:del>
    </w:p>
    <w:p w14:paraId="66646009" w14:textId="1AA8A1A6" w:rsidR="00286CDB" w:rsidRPr="00DF1634" w:rsidDel="008848AA" w:rsidRDefault="00286CDB" w:rsidP="00286CDB">
      <w:pPr>
        <w:pStyle w:val="NormalWeb"/>
        <w:shd w:val="clear" w:color="auto" w:fill="FFFFFF"/>
        <w:spacing w:before="0" w:beforeAutospacing="0" w:after="0" w:afterAutospacing="0"/>
        <w:jc w:val="center"/>
        <w:rPr>
          <w:del w:id="5932" w:author="Hayk-PC" w:date="2024-12-11T02:06:00Z"/>
          <w:rFonts w:ascii="GHEA Grapalat" w:eastAsiaTheme="minorHAnsi" w:hAnsi="GHEA Grapalat" w:cstheme="minorBidi"/>
          <w:rPrChange w:id="5933" w:author="Hayk-PC" w:date="2024-12-11T02:31:00Z">
            <w:rPr>
              <w:del w:id="5934" w:author="Hayk-PC" w:date="2024-12-11T02:06:00Z"/>
              <w:rFonts w:ascii="GHEA Grapalat" w:eastAsiaTheme="minorHAnsi" w:hAnsi="GHEA Grapalat" w:cstheme="minorBidi"/>
            </w:rPr>
          </w:rPrChange>
        </w:rPr>
      </w:pPr>
      <w:del w:id="5935" w:author="Hayk-PC" w:date="2024-12-11T02:06:00Z">
        <w:r w:rsidRPr="00DF1634" w:rsidDel="008848AA">
          <w:rPr>
            <w:rFonts w:ascii="GHEA Grapalat" w:eastAsiaTheme="minorHAnsi" w:hAnsi="GHEA Grapalat" w:cstheme="minorBidi"/>
            <w:sz w:val="18"/>
            <w:szCs w:val="18"/>
            <w:rPrChange w:id="5936" w:author="Hayk-PC" w:date="2024-12-11T02:31:00Z">
              <w:rPr>
                <w:rFonts w:ascii="GHEA Grapalat" w:eastAsiaTheme="minorHAnsi" w:hAnsi="GHEA Grapalat" w:cstheme="minorBidi"/>
                <w:sz w:val="18"/>
                <w:szCs w:val="18"/>
              </w:rPr>
            </w:rPrChange>
          </w:rPr>
          <w:delText xml:space="preserve">                                                       сумма в цифрах и прописью</w:delText>
        </w:r>
      </w:del>
    </w:p>
    <w:p w14:paraId="33C535E0" w14:textId="432C5E57" w:rsidR="005B3A59" w:rsidRPr="00DF1634" w:rsidDel="008848AA" w:rsidRDefault="005B3A59" w:rsidP="005B3A59">
      <w:pPr>
        <w:pStyle w:val="NormalWeb"/>
        <w:shd w:val="clear" w:color="auto" w:fill="FFFFFF"/>
        <w:spacing w:before="0" w:beforeAutospacing="0" w:after="0" w:afterAutospacing="0"/>
        <w:jc w:val="both"/>
        <w:rPr>
          <w:del w:id="5937" w:author="Hayk-PC" w:date="2024-12-11T02:06:00Z"/>
          <w:rFonts w:ascii="GHEA Grapalat" w:eastAsiaTheme="minorHAnsi" w:hAnsi="GHEA Grapalat" w:cstheme="minorBidi"/>
          <w:sz w:val="18"/>
          <w:szCs w:val="18"/>
          <w:rPrChange w:id="5938" w:author="Hayk-PC" w:date="2024-12-11T02:31:00Z">
            <w:rPr>
              <w:del w:id="5939" w:author="Hayk-PC" w:date="2024-12-11T02:06:00Z"/>
              <w:rFonts w:ascii="GHEA Grapalat" w:eastAsiaTheme="minorHAnsi" w:hAnsi="GHEA Grapalat" w:cstheme="minorBidi"/>
              <w:sz w:val="18"/>
              <w:szCs w:val="18"/>
            </w:rPr>
          </w:rPrChange>
        </w:rPr>
      </w:pPr>
      <w:del w:id="5940" w:author="Hayk-PC" w:date="2024-12-11T02:06:00Z">
        <w:r w:rsidRPr="00DF1634" w:rsidDel="008848AA">
          <w:rPr>
            <w:rFonts w:ascii="GHEA Grapalat" w:eastAsiaTheme="minorHAnsi" w:hAnsi="GHEA Grapalat" w:cstheme="minorBidi"/>
            <w:rPrChange w:id="5941" w:author="Hayk-PC" w:date="2024-12-11T02:31:00Z">
              <w:rPr>
                <w:rFonts w:ascii="GHEA Grapalat" w:eastAsiaTheme="minorHAnsi" w:hAnsi="GHEA Grapalat" w:cstheme="minorBidi"/>
              </w:rPr>
            </w:rPrChange>
          </w:rPr>
          <w:delText xml:space="preserve">                         </w:delText>
        </w:r>
      </w:del>
    </w:p>
    <w:p w14:paraId="2FB0AED6" w14:textId="2151A535" w:rsidR="005B3A59" w:rsidRPr="00DF1634" w:rsidDel="008848AA" w:rsidRDefault="002D4EEB" w:rsidP="005B3A59">
      <w:pPr>
        <w:pStyle w:val="NormalWeb"/>
        <w:shd w:val="clear" w:color="auto" w:fill="FFFFFF"/>
        <w:spacing w:before="0" w:beforeAutospacing="0" w:after="0" w:afterAutospacing="0"/>
        <w:jc w:val="both"/>
        <w:rPr>
          <w:del w:id="5942" w:author="Hayk-PC" w:date="2024-12-11T02:06:00Z"/>
          <w:rFonts w:ascii="GHEA Grapalat" w:eastAsiaTheme="minorHAnsi" w:hAnsi="GHEA Grapalat" w:cstheme="minorBidi"/>
          <w:rPrChange w:id="5943" w:author="Hayk-PC" w:date="2024-12-11T02:31:00Z">
            <w:rPr>
              <w:del w:id="5944" w:author="Hayk-PC" w:date="2024-12-11T02:06:00Z"/>
              <w:rFonts w:ascii="GHEA Grapalat" w:eastAsiaTheme="minorHAnsi" w:hAnsi="GHEA Grapalat" w:cstheme="minorBidi"/>
            </w:rPr>
          </w:rPrChange>
        </w:rPr>
      </w:pPr>
      <w:del w:id="5945" w:author="Hayk-PC" w:date="2024-12-11T02:06:00Z">
        <w:r w:rsidRPr="00DF1634" w:rsidDel="008848AA">
          <w:rPr>
            <w:rFonts w:ascii="GHEA Grapalat" w:eastAsiaTheme="minorHAnsi" w:hAnsi="GHEA Grapalat" w:cstheme="minorBidi"/>
            <w:rPrChange w:id="5946" w:author="Hayk-PC" w:date="2024-12-11T02:31:00Z">
              <w:rPr>
                <w:rFonts w:ascii="GHEA Grapalat" w:eastAsiaTheme="minorHAnsi" w:hAnsi="GHEA Grapalat" w:cstheme="minorBidi"/>
              </w:rPr>
            </w:rPrChange>
          </w:rPr>
          <w:delText xml:space="preserve">(далее-сумма гарантии) в течение </w:delText>
        </w:r>
        <w:r w:rsidR="00B64C74" w:rsidRPr="00DF1634" w:rsidDel="008848AA">
          <w:rPr>
            <w:rFonts w:ascii="GHEA Grapalat" w:eastAsiaTheme="minorHAnsi" w:hAnsi="GHEA Grapalat" w:cstheme="minorBidi"/>
            <w:rPrChange w:id="5947" w:author="Hayk-PC" w:date="2024-12-11T02:31:00Z">
              <w:rPr>
                <w:rFonts w:ascii="GHEA Grapalat" w:eastAsiaTheme="minorHAnsi" w:hAnsi="GHEA Grapalat" w:cstheme="minorBidi"/>
              </w:rPr>
            </w:rPrChange>
          </w:rPr>
          <w:delText xml:space="preserve">пяти </w:delText>
        </w:r>
        <w:r w:rsidR="005B3A59" w:rsidRPr="00DF1634" w:rsidDel="008848AA">
          <w:rPr>
            <w:rFonts w:ascii="GHEA Grapalat" w:eastAsiaTheme="minorHAnsi" w:hAnsi="GHEA Grapalat" w:cstheme="minorBidi"/>
            <w:rPrChange w:id="5948" w:author="Hayk-PC" w:date="2024-12-11T02:31:00Z">
              <w:rPr>
                <w:rFonts w:ascii="GHEA Grapalat" w:eastAsiaTheme="minorHAnsi" w:hAnsi="GHEA Grapalat" w:cstheme="minorBidi"/>
              </w:rPr>
            </w:rPrChange>
          </w:rPr>
          <w:delText>рабочих дней после получения требования. Выплата производится посредством перечисления на расчетный счет____________________ бенефициара.</w:delText>
        </w:r>
      </w:del>
    </w:p>
    <w:p w14:paraId="28302721" w14:textId="29E9C1C1" w:rsidR="005B3A59" w:rsidRPr="00DF1634" w:rsidDel="008848AA" w:rsidRDefault="005B3A59" w:rsidP="005B3A59">
      <w:pPr>
        <w:pStyle w:val="NormalWeb"/>
        <w:shd w:val="clear" w:color="auto" w:fill="FFFFFF"/>
        <w:spacing w:before="0" w:beforeAutospacing="0" w:after="0" w:afterAutospacing="0"/>
        <w:jc w:val="both"/>
        <w:rPr>
          <w:del w:id="5949" w:author="Hayk-PC" w:date="2024-12-11T02:06:00Z"/>
          <w:rFonts w:ascii="GHEA Grapalat" w:eastAsiaTheme="minorHAnsi" w:hAnsi="GHEA Grapalat" w:cstheme="minorBidi"/>
          <w:sz w:val="18"/>
          <w:szCs w:val="18"/>
          <w:rPrChange w:id="5950" w:author="Hayk-PC" w:date="2024-12-11T02:31:00Z">
            <w:rPr>
              <w:del w:id="5951" w:author="Hayk-PC" w:date="2024-12-11T02:06:00Z"/>
              <w:rFonts w:ascii="GHEA Grapalat" w:eastAsiaTheme="minorHAnsi" w:hAnsi="GHEA Grapalat" w:cstheme="minorBidi"/>
              <w:sz w:val="18"/>
              <w:szCs w:val="18"/>
            </w:rPr>
          </w:rPrChange>
        </w:rPr>
      </w:pPr>
      <w:del w:id="5952" w:author="Hayk-PC" w:date="2024-12-11T02:06:00Z">
        <w:r w:rsidRPr="00DF1634" w:rsidDel="008848AA">
          <w:rPr>
            <w:rFonts w:ascii="GHEA Grapalat" w:eastAsiaTheme="minorHAnsi" w:hAnsi="GHEA Grapalat" w:cstheme="minorBidi"/>
            <w:rPrChange w:id="5953" w:author="Hayk-PC" w:date="2024-12-11T02:31:00Z">
              <w:rPr>
                <w:rFonts w:ascii="GHEA Grapalat" w:eastAsiaTheme="minorHAnsi" w:hAnsi="GHEA Grapalat" w:cstheme="minorBidi"/>
              </w:rPr>
            </w:rPrChange>
          </w:rPr>
          <w:delText xml:space="preserve">             </w:delText>
        </w:r>
        <w:r w:rsidRPr="00DF1634" w:rsidDel="008848AA">
          <w:rPr>
            <w:rFonts w:ascii="GHEA Grapalat" w:eastAsiaTheme="minorHAnsi" w:hAnsi="GHEA Grapalat" w:cstheme="minorBidi"/>
            <w:sz w:val="18"/>
            <w:szCs w:val="18"/>
            <w:rPrChange w:id="5954" w:author="Hayk-PC" w:date="2024-12-11T02:31:00Z">
              <w:rPr>
                <w:rFonts w:ascii="GHEA Grapalat" w:eastAsiaTheme="minorHAnsi" w:hAnsi="GHEA Grapalat" w:cstheme="minorBidi"/>
                <w:sz w:val="18"/>
                <w:szCs w:val="18"/>
              </w:rPr>
            </w:rPrChange>
          </w:rPr>
          <w:delText>расчетный счет</w:delText>
        </w:r>
      </w:del>
    </w:p>
    <w:p w14:paraId="5A59D93B" w14:textId="6833F955" w:rsidR="005B3A59" w:rsidRPr="00DF1634" w:rsidDel="008848AA" w:rsidRDefault="005B3A59" w:rsidP="005B3A59">
      <w:pPr>
        <w:pStyle w:val="NormalWeb"/>
        <w:shd w:val="clear" w:color="auto" w:fill="FFFFFF"/>
        <w:spacing w:before="0" w:beforeAutospacing="0" w:after="0" w:afterAutospacing="0"/>
        <w:ind w:firstLine="375"/>
        <w:jc w:val="both"/>
        <w:rPr>
          <w:del w:id="5955" w:author="Hayk-PC" w:date="2024-12-11T02:06:00Z"/>
          <w:rStyle w:val="Strong"/>
          <w:rFonts w:ascii="GHEA Grapalat" w:hAnsi="GHEA Grapalat"/>
          <w:b w:val="0"/>
          <w:bCs w:val="0"/>
          <w:sz w:val="20"/>
          <w:szCs w:val="20"/>
          <w:rPrChange w:id="5956" w:author="Hayk-PC" w:date="2024-12-11T02:31:00Z">
            <w:rPr>
              <w:del w:id="5957" w:author="Hayk-PC" w:date="2024-12-11T02:06:00Z"/>
              <w:rStyle w:val="Strong"/>
              <w:rFonts w:ascii="GHEA Grapalat" w:hAnsi="GHEA Grapalat"/>
              <w:b w:val="0"/>
              <w:bCs w:val="0"/>
              <w:sz w:val="20"/>
              <w:szCs w:val="20"/>
            </w:rPr>
          </w:rPrChange>
        </w:rPr>
      </w:pPr>
      <w:del w:id="5958" w:author="Hayk-PC" w:date="2024-12-11T02:06:00Z">
        <w:r w:rsidRPr="00DF1634" w:rsidDel="008848AA">
          <w:rPr>
            <w:rStyle w:val="Strong"/>
            <w:rFonts w:ascii="GHEA Grapalat" w:hAnsi="GHEA Grapalat"/>
            <w:sz w:val="20"/>
            <w:szCs w:val="20"/>
            <w:rPrChange w:id="5959" w:author="Hayk-PC" w:date="2024-12-11T02:31:00Z">
              <w:rPr>
                <w:rStyle w:val="Strong"/>
                <w:rFonts w:ascii="GHEA Grapalat" w:hAnsi="GHEA Grapalat"/>
                <w:sz w:val="20"/>
                <w:szCs w:val="20"/>
              </w:rPr>
            </w:rPrChange>
          </w:rPr>
          <w:delText xml:space="preserve">3. </w:delText>
        </w:r>
        <w:r w:rsidRPr="00DF1634" w:rsidDel="008848AA">
          <w:rPr>
            <w:rFonts w:ascii="GHEA Grapalat" w:eastAsiaTheme="minorHAnsi" w:hAnsi="GHEA Grapalat" w:cstheme="minorBidi"/>
            <w:rPrChange w:id="5960" w:author="Hayk-PC" w:date="2024-12-11T02:31:00Z">
              <w:rPr>
                <w:rFonts w:ascii="GHEA Grapalat" w:eastAsiaTheme="minorHAnsi" w:hAnsi="GHEA Grapalat" w:cstheme="minorBidi"/>
              </w:rPr>
            </w:rPrChange>
          </w:rPr>
          <w:delText>Настоящая гарантия является безотзывной.</w:delText>
        </w:r>
      </w:del>
    </w:p>
    <w:p w14:paraId="43EF87C5" w14:textId="2CF118E8" w:rsidR="005B3A59" w:rsidRPr="00DF1634" w:rsidDel="008848AA" w:rsidRDefault="005B3A59" w:rsidP="005B3A59">
      <w:pPr>
        <w:pStyle w:val="NormalWeb"/>
        <w:shd w:val="clear" w:color="auto" w:fill="FFFFFF"/>
        <w:spacing w:before="0" w:beforeAutospacing="0" w:after="0" w:afterAutospacing="0"/>
        <w:ind w:firstLine="375"/>
        <w:jc w:val="both"/>
        <w:rPr>
          <w:del w:id="5961" w:author="Hayk-PC" w:date="2024-12-11T02:06:00Z"/>
          <w:rStyle w:val="Strong"/>
          <w:rFonts w:ascii="GHEA Grapalat" w:hAnsi="GHEA Grapalat"/>
          <w:b w:val="0"/>
          <w:bCs w:val="0"/>
          <w:sz w:val="20"/>
          <w:szCs w:val="20"/>
          <w:rPrChange w:id="5962" w:author="Hayk-PC" w:date="2024-12-11T02:31:00Z">
            <w:rPr>
              <w:del w:id="5963" w:author="Hayk-PC" w:date="2024-12-11T02:06:00Z"/>
              <w:rStyle w:val="Strong"/>
              <w:rFonts w:ascii="GHEA Grapalat" w:hAnsi="GHEA Grapalat"/>
              <w:b w:val="0"/>
              <w:bCs w:val="0"/>
              <w:sz w:val="20"/>
              <w:szCs w:val="20"/>
            </w:rPr>
          </w:rPrChange>
        </w:rPr>
      </w:pPr>
    </w:p>
    <w:p w14:paraId="57387A84" w14:textId="152959E2" w:rsidR="005B3A59" w:rsidRPr="00DF1634" w:rsidDel="008848AA" w:rsidRDefault="005B3A59" w:rsidP="005B3A59">
      <w:pPr>
        <w:pStyle w:val="NormalWeb"/>
        <w:shd w:val="clear" w:color="auto" w:fill="FFFFFF"/>
        <w:spacing w:before="0" w:beforeAutospacing="0" w:after="0" w:afterAutospacing="0"/>
        <w:ind w:firstLine="375"/>
        <w:jc w:val="both"/>
        <w:rPr>
          <w:del w:id="5964" w:author="Hayk-PC" w:date="2024-12-11T02:06:00Z"/>
          <w:rFonts w:ascii="GHEA Grapalat" w:eastAsiaTheme="minorHAnsi" w:hAnsi="GHEA Grapalat" w:cstheme="minorBidi"/>
          <w:rPrChange w:id="5965" w:author="Hayk-PC" w:date="2024-12-11T02:31:00Z">
            <w:rPr>
              <w:del w:id="5966" w:author="Hayk-PC" w:date="2024-12-11T02:06:00Z"/>
              <w:rFonts w:ascii="GHEA Grapalat" w:eastAsiaTheme="minorHAnsi" w:hAnsi="GHEA Grapalat" w:cstheme="minorBidi"/>
            </w:rPr>
          </w:rPrChange>
        </w:rPr>
      </w:pPr>
      <w:del w:id="5967" w:author="Hayk-PC" w:date="2024-12-11T02:06:00Z">
        <w:r w:rsidRPr="00DF1634" w:rsidDel="008848AA">
          <w:rPr>
            <w:rFonts w:ascii="GHEA Grapalat" w:eastAsiaTheme="minorHAnsi" w:hAnsi="GHEA Grapalat" w:cstheme="minorBidi"/>
            <w:rPrChange w:id="5968" w:author="Hayk-PC" w:date="2024-12-11T02:31:00Z">
              <w:rPr>
                <w:rFonts w:ascii="GHEA Grapalat" w:eastAsiaTheme="minorHAnsi" w:hAnsi="GHEA Grapalat" w:cstheme="minorBidi"/>
              </w:rPr>
            </w:rPrChange>
          </w:rPr>
          <w:delTex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delText>
        </w:r>
      </w:del>
    </w:p>
    <w:p w14:paraId="2CC0EDA6" w14:textId="1DA9EB7E" w:rsidR="00A944D6" w:rsidRPr="00DF1634" w:rsidDel="008848AA" w:rsidRDefault="00A944D6" w:rsidP="00A944D6">
      <w:pPr>
        <w:pStyle w:val="NormalWeb"/>
        <w:shd w:val="clear" w:color="auto" w:fill="FFFFFF"/>
        <w:ind w:firstLine="374"/>
        <w:contextualSpacing/>
        <w:jc w:val="both"/>
        <w:rPr>
          <w:del w:id="5969" w:author="Hayk-PC" w:date="2024-12-11T02:06:00Z"/>
          <w:rFonts w:ascii="GHEA Grapalat" w:eastAsiaTheme="minorHAnsi" w:hAnsi="GHEA Grapalat" w:cstheme="minorBidi"/>
          <w:rPrChange w:id="5970" w:author="Hayk-PC" w:date="2024-12-11T02:31:00Z">
            <w:rPr>
              <w:del w:id="5971" w:author="Hayk-PC" w:date="2024-12-11T02:06:00Z"/>
              <w:rFonts w:ascii="GHEA Grapalat" w:eastAsiaTheme="minorHAnsi" w:hAnsi="GHEA Grapalat" w:cstheme="minorBidi"/>
            </w:rPr>
          </w:rPrChange>
        </w:rPr>
      </w:pPr>
      <w:del w:id="5972" w:author="Hayk-PC" w:date="2024-12-11T02:06:00Z">
        <w:r w:rsidRPr="00DF1634" w:rsidDel="008848AA">
          <w:rPr>
            <w:rFonts w:ascii="GHEA Grapalat" w:eastAsiaTheme="minorHAnsi" w:hAnsi="GHEA Grapalat" w:cstheme="minorBidi"/>
            <w:rPrChange w:id="5973" w:author="Hayk-PC" w:date="2024-12-11T02:31:00Z">
              <w:rPr>
                <w:rFonts w:ascii="GHEA Grapalat" w:eastAsiaTheme="minorHAnsi" w:hAnsi="GHEA Grapalat" w:cstheme="minorBidi"/>
              </w:rPr>
            </w:rPrChange>
          </w:rPr>
          <w:delText xml:space="preserve">5. Гарантия действует </w:delText>
        </w:r>
        <w:r w:rsidR="00286D44" w:rsidRPr="00DF1634" w:rsidDel="008848AA">
          <w:rPr>
            <w:rFonts w:ascii="GHEA Grapalat" w:eastAsiaTheme="minorHAnsi" w:hAnsi="GHEA Grapalat" w:cstheme="minorBidi"/>
            <w:rPrChange w:id="5974" w:author="Hayk-PC" w:date="2024-12-11T02:31:00Z">
              <w:rPr>
                <w:rFonts w:ascii="GHEA Grapalat" w:eastAsiaTheme="minorHAnsi" w:hAnsi="GHEA Grapalat" w:cstheme="minorBidi"/>
              </w:rPr>
            </w:rPrChange>
          </w:rPr>
          <w:delText xml:space="preserve">с момента выпуска и в силе </w:delText>
        </w:r>
        <w:r w:rsidRPr="00DF1634" w:rsidDel="008848AA">
          <w:rPr>
            <w:rFonts w:ascii="GHEA Grapalat" w:eastAsiaTheme="minorHAnsi" w:hAnsi="GHEA Grapalat" w:cstheme="minorBidi"/>
            <w:rPrChange w:id="5975" w:author="Hayk-PC" w:date="2024-12-11T02:31:00Z">
              <w:rPr>
                <w:rFonts w:ascii="GHEA Grapalat" w:eastAsiaTheme="minorHAnsi" w:hAnsi="GHEA Grapalat" w:cstheme="minorBidi"/>
              </w:rPr>
            </w:rPrChange>
          </w:rPr>
          <w:delText xml:space="preserve">со дня вступления в силу договора N________________________ заключаемого  между  бенефициаром и    </w:delText>
        </w:r>
      </w:del>
    </w:p>
    <w:p w14:paraId="0069CF07" w14:textId="45C07163" w:rsidR="00A944D6" w:rsidRPr="00DF1634" w:rsidDel="008848AA" w:rsidRDefault="00286D44" w:rsidP="00A944D6">
      <w:pPr>
        <w:pStyle w:val="NormalWeb"/>
        <w:shd w:val="clear" w:color="auto" w:fill="FFFFFF"/>
        <w:ind w:firstLine="374"/>
        <w:contextualSpacing/>
        <w:jc w:val="both"/>
        <w:rPr>
          <w:del w:id="5976" w:author="Hayk-PC" w:date="2024-12-11T02:06:00Z"/>
          <w:rFonts w:ascii="GHEA Grapalat" w:eastAsiaTheme="minorHAnsi" w:hAnsi="GHEA Grapalat" w:cstheme="minorBidi"/>
          <w:rPrChange w:id="5977" w:author="Hayk-PC" w:date="2024-12-11T02:31:00Z">
            <w:rPr>
              <w:del w:id="5978" w:author="Hayk-PC" w:date="2024-12-11T02:06:00Z"/>
              <w:rFonts w:ascii="GHEA Grapalat" w:eastAsiaTheme="minorHAnsi" w:hAnsi="GHEA Grapalat" w:cstheme="minorBidi"/>
            </w:rPr>
          </w:rPrChange>
        </w:rPr>
      </w:pPr>
      <w:del w:id="5979" w:author="Hayk-PC" w:date="2024-12-11T02:06:00Z">
        <w:r w:rsidRPr="00DF1634" w:rsidDel="008848AA">
          <w:rPr>
            <w:rFonts w:ascii="GHEA Grapalat" w:eastAsiaTheme="minorHAnsi" w:hAnsi="GHEA Grapalat" w:cstheme="minorBidi"/>
            <w:sz w:val="18"/>
            <w:szCs w:val="18"/>
            <w:rPrChange w:id="5980" w:author="Hayk-PC" w:date="2024-12-11T02:31:00Z">
              <w:rPr>
                <w:rFonts w:ascii="GHEA Grapalat" w:eastAsiaTheme="minorHAnsi" w:hAnsi="GHEA Grapalat" w:cstheme="minorBidi"/>
                <w:sz w:val="18"/>
                <w:szCs w:val="18"/>
              </w:rPr>
            </w:rPrChange>
          </w:rPr>
          <w:delText xml:space="preserve">                  </w:delText>
        </w:r>
        <w:r w:rsidR="00A944D6" w:rsidRPr="00DF1634" w:rsidDel="008848AA">
          <w:rPr>
            <w:rFonts w:ascii="GHEA Grapalat" w:eastAsiaTheme="minorHAnsi" w:hAnsi="GHEA Grapalat" w:cstheme="minorBidi"/>
            <w:sz w:val="18"/>
            <w:szCs w:val="18"/>
            <w:rPrChange w:id="5981" w:author="Hayk-PC" w:date="2024-12-11T02:31:00Z">
              <w:rPr>
                <w:rFonts w:ascii="GHEA Grapalat" w:eastAsiaTheme="minorHAnsi" w:hAnsi="GHEA Grapalat" w:cstheme="minorBidi"/>
                <w:sz w:val="18"/>
                <w:szCs w:val="18"/>
              </w:rPr>
            </w:rPrChange>
          </w:rPr>
          <w:delText>номер заключаемого договара</w:delText>
        </w:r>
      </w:del>
    </w:p>
    <w:p w14:paraId="7637EB39" w14:textId="02CAC8F2" w:rsidR="00A944D6" w:rsidRPr="00DF1634" w:rsidDel="008848AA" w:rsidRDefault="00A944D6" w:rsidP="00A944D6">
      <w:pPr>
        <w:pStyle w:val="NormalWeb"/>
        <w:shd w:val="clear" w:color="auto" w:fill="FFFFFF"/>
        <w:ind w:firstLine="374"/>
        <w:contextualSpacing/>
        <w:jc w:val="both"/>
        <w:rPr>
          <w:del w:id="5982" w:author="Hayk-PC" w:date="2024-12-11T02:06:00Z"/>
          <w:rFonts w:ascii="GHEA Grapalat" w:eastAsiaTheme="minorHAnsi" w:hAnsi="GHEA Grapalat" w:cstheme="minorBidi"/>
          <w:rPrChange w:id="5983" w:author="Hayk-PC" w:date="2024-12-11T02:31:00Z">
            <w:rPr>
              <w:del w:id="5984" w:author="Hayk-PC" w:date="2024-12-11T02:06:00Z"/>
              <w:rFonts w:ascii="GHEA Grapalat" w:eastAsiaTheme="minorHAnsi" w:hAnsi="GHEA Grapalat" w:cstheme="minorBidi"/>
            </w:rPr>
          </w:rPrChange>
        </w:rPr>
      </w:pPr>
    </w:p>
    <w:p w14:paraId="5A47E5F0" w14:textId="01C1FD3B" w:rsidR="00A944D6" w:rsidRPr="00DF1634" w:rsidDel="008848AA" w:rsidRDefault="00286D44" w:rsidP="00A944D6">
      <w:pPr>
        <w:pStyle w:val="NormalWeb"/>
        <w:shd w:val="clear" w:color="auto" w:fill="FFFFFF"/>
        <w:contextualSpacing/>
        <w:jc w:val="both"/>
        <w:rPr>
          <w:del w:id="5985" w:author="Hayk-PC" w:date="2024-12-11T02:06:00Z"/>
          <w:rFonts w:ascii="GHEA Grapalat" w:eastAsiaTheme="minorHAnsi" w:hAnsi="GHEA Grapalat" w:cstheme="minorBidi"/>
          <w:lang w:val="hy-AM"/>
          <w:rPrChange w:id="5986" w:author="Hayk-PC" w:date="2024-12-11T02:31:00Z">
            <w:rPr>
              <w:del w:id="5987" w:author="Hayk-PC" w:date="2024-12-11T02:06:00Z"/>
              <w:rFonts w:ascii="GHEA Grapalat" w:eastAsiaTheme="minorHAnsi" w:hAnsi="GHEA Grapalat" w:cstheme="minorBidi"/>
              <w:lang w:val="hy-AM"/>
            </w:rPr>
          </w:rPrChange>
        </w:rPr>
      </w:pPr>
      <w:del w:id="5988" w:author="Hayk-PC" w:date="2024-12-11T02:06:00Z">
        <w:r w:rsidRPr="00DF1634" w:rsidDel="008848AA">
          <w:rPr>
            <w:rFonts w:ascii="GHEA Grapalat" w:eastAsiaTheme="minorHAnsi" w:hAnsi="GHEA Grapalat" w:cstheme="minorBidi"/>
            <w:rPrChange w:id="5989" w:author="Hayk-PC" w:date="2024-12-11T02:31:00Z">
              <w:rPr>
                <w:rFonts w:ascii="GHEA Grapalat" w:eastAsiaTheme="minorHAnsi" w:hAnsi="GHEA Grapalat" w:cstheme="minorBidi"/>
              </w:rPr>
            </w:rPrChange>
          </w:rPr>
          <w:delText xml:space="preserve">принципалом   </w:delText>
        </w:r>
        <w:r w:rsidR="00A944D6" w:rsidRPr="00DF1634" w:rsidDel="008848AA">
          <w:rPr>
            <w:rFonts w:ascii="GHEA Grapalat" w:eastAsiaTheme="minorHAnsi" w:hAnsi="GHEA Grapalat" w:cstheme="minorBidi"/>
            <w:rPrChange w:id="5990" w:author="Hayk-PC" w:date="2024-12-11T02:31:00Z">
              <w:rPr>
                <w:rFonts w:ascii="GHEA Grapalat" w:eastAsiaTheme="minorHAnsi" w:hAnsi="GHEA Grapalat" w:cstheme="minorBidi"/>
              </w:rPr>
            </w:rPrChange>
          </w:rPr>
          <w:delText xml:space="preserve">и  действует </w:delText>
        </w:r>
        <w:r w:rsidR="00A944D6" w:rsidRPr="00DF1634" w:rsidDel="008848AA">
          <w:rPr>
            <w:rFonts w:ascii="GHEA Grapalat" w:eastAsiaTheme="minorHAnsi" w:hAnsi="GHEA Grapalat" w:cstheme="minorBidi"/>
            <w:lang w:val="hy-AM"/>
            <w:rPrChange w:id="5991" w:author="Hayk-PC" w:date="2024-12-11T02:31:00Z">
              <w:rPr>
                <w:rFonts w:ascii="GHEA Grapalat" w:eastAsiaTheme="minorHAnsi" w:hAnsi="GHEA Grapalat" w:cstheme="minorBidi"/>
                <w:lang w:val="hy-AM"/>
              </w:rPr>
            </w:rPrChange>
          </w:rPr>
          <w:delText xml:space="preserve"> </w:delText>
        </w:r>
        <w:r w:rsidR="00A944D6" w:rsidRPr="00DF1634" w:rsidDel="008848AA">
          <w:rPr>
            <w:rFonts w:ascii="GHEA Grapalat" w:eastAsiaTheme="minorHAnsi" w:hAnsi="GHEA Grapalat" w:cstheme="minorBidi"/>
            <w:rPrChange w:id="5992" w:author="Hayk-PC" w:date="2024-12-11T02:31:00Z">
              <w:rPr>
                <w:rFonts w:ascii="GHEA Grapalat" w:eastAsiaTheme="minorHAnsi" w:hAnsi="GHEA Grapalat" w:cstheme="minorBidi"/>
              </w:rPr>
            </w:rPrChange>
          </w:rPr>
          <w:delText>в</w:delText>
        </w:r>
        <w:r w:rsidR="00A944D6" w:rsidRPr="00DF1634" w:rsidDel="008848AA">
          <w:rPr>
            <w:rFonts w:ascii="GHEA Grapalat" w:hAnsi="GHEA Grapalat"/>
            <w:rPrChange w:id="5993" w:author="Hayk-PC" w:date="2024-12-11T02:31:00Z">
              <w:rPr>
                <w:rFonts w:ascii="GHEA Grapalat" w:hAnsi="GHEA Grapalat"/>
              </w:rPr>
            </w:rPrChange>
          </w:rPr>
          <w:delText>ключительно</w:delText>
        </w:r>
        <w:r w:rsidR="00A944D6" w:rsidRPr="00DF1634" w:rsidDel="008848AA">
          <w:rPr>
            <w:rFonts w:ascii="GHEA Grapalat" w:eastAsiaTheme="minorHAnsi" w:hAnsi="GHEA Grapalat" w:cstheme="minorBidi"/>
            <w:rPrChange w:id="5994" w:author="Hayk-PC" w:date="2024-12-11T02:31:00Z">
              <w:rPr>
                <w:rFonts w:ascii="GHEA Grapalat" w:eastAsiaTheme="minorHAnsi" w:hAnsi="GHEA Grapalat" w:cstheme="minorBidi"/>
              </w:rPr>
            </w:rPrChange>
          </w:rPr>
          <w:delText xml:space="preserve"> </w:delText>
        </w:r>
        <w:r w:rsidR="00A944D6" w:rsidRPr="00DF1634" w:rsidDel="008848AA">
          <w:rPr>
            <w:rFonts w:ascii="GHEA Grapalat" w:eastAsiaTheme="minorHAnsi" w:hAnsi="GHEA Grapalat" w:cstheme="minorBidi"/>
            <w:lang w:val="hy-AM"/>
            <w:rPrChange w:id="5995" w:author="Hayk-PC" w:date="2024-12-11T02:31:00Z">
              <w:rPr>
                <w:rFonts w:ascii="GHEA Grapalat" w:eastAsiaTheme="minorHAnsi" w:hAnsi="GHEA Grapalat" w:cstheme="minorBidi"/>
                <w:lang w:val="hy-AM"/>
              </w:rPr>
            </w:rPrChange>
          </w:rPr>
          <w:delText xml:space="preserve"> </w:delText>
        </w:r>
        <w:r w:rsidR="00A944D6" w:rsidRPr="00DF1634" w:rsidDel="008848AA">
          <w:rPr>
            <w:rFonts w:ascii="GHEA Grapalat" w:eastAsiaTheme="minorHAnsi" w:hAnsi="GHEA Grapalat" w:cstheme="minorBidi"/>
            <w:rPrChange w:id="5996" w:author="Hayk-PC" w:date="2024-12-11T02:31:00Z">
              <w:rPr>
                <w:rFonts w:ascii="GHEA Grapalat" w:eastAsiaTheme="minorHAnsi" w:hAnsi="GHEA Grapalat" w:cstheme="minorBidi"/>
              </w:rPr>
            </w:rPrChange>
          </w:rPr>
          <w:delText xml:space="preserve">до </w:delText>
        </w:r>
        <w:r w:rsidR="00A944D6" w:rsidRPr="00DF1634" w:rsidDel="008848AA">
          <w:rPr>
            <w:rFonts w:ascii="GHEA Grapalat" w:eastAsiaTheme="minorHAnsi" w:hAnsi="GHEA Grapalat" w:cstheme="minorBidi"/>
            <w:lang w:val="hy-AM"/>
            <w:rPrChange w:id="5997" w:author="Hayk-PC" w:date="2024-12-11T02:31:00Z">
              <w:rPr>
                <w:rFonts w:ascii="GHEA Grapalat" w:eastAsiaTheme="minorHAnsi" w:hAnsi="GHEA Grapalat" w:cstheme="minorBidi"/>
                <w:lang w:val="hy-AM"/>
              </w:rPr>
            </w:rPrChange>
          </w:rPr>
          <w:delText xml:space="preserve"> </w:delText>
        </w:r>
        <w:r w:rsidR="00A944D6" w:rsidRPr="00DF1634" w:rsidDel="008848AA">
          <w:rPr>
            <w:rFonts w:ascii="GHEA Grapalat" w:eastAsiaTheme="minorHAnsi" w:hAnsi="GHEA Grapalat" w:cstheme="minorBidi"/>
            <w:rPrChange w:id="5998" w:author="Hayk-PC" w:date="2024-12-11T02:31:00Z">
              <w:rPr>
                <w:rFonts w:ascii="GHEA Grapalat" w:eastAsiaTheme="minorHAnsi" w:hAnsi="GHEA Grapalat" w:cstheme="minorBidi"/>
              </w:rPr>
            </w:rPrChange>
          </w:rPr>
          <w:delText xml:space="preserve">девяностого </w:delText>
        </w:r>
        <w:r w:rsidR="00A944D6" w:rsidRPr="00DF1634" w:rsidDel="008848AA">
          <w:rPr>
            <w:rFonts w:ascii="GHEA Grapalat" w:eastAsiaTheme="minorHAnsi" w:hAnsi="GHEA Grapalat" w:cstheme="minorBidi"/>
            <w:lang w:val="hy-AM"/>
            <w:rPrChange w:id="5999" w:author="Hayk-PC" w:date="2024-12-11T02:31:00Z">
              <w:rPr>
                <w:rFonts w:ascii="GHEA Grapalat" w:eastAsiaTheme="minorHAnsi" w:hAnsi="GHEA Grapalat" w:cstheme="minorBidi"/>
                <w:lang w:val="hy-AM"/>
              </w:rPr>
            </w:rPrChange>
          </w:rPr>
          <w:delText xml:space="preserve"> </w:delText>
        </w:r>
        <w:r w:rsidR="00A944D6" w:rsidRPr="00DF1634" w:rsidDel="008848AA">
          <w:rPr>
            <w:rFonts w:ascii="GHEA Grapalat" w:eastAsiaTheme="minorHAnsi" w:hAnsi="GHEA Grapalat" w:cstheme="minorBidi"/>
            <w:rPrChange w:id="6000" w:author="Hayk-PC" w:date="2024-12-11T02:31:00Z">
              <w:rPr>
                <w:rFonts w:ascii="GHEA Grapalat" w:eastAsiaTheme="minorHAnsi" w:hAnsi="GHEA Grapalat" w:cstheme="minorBidi"/>
              </w:rPr>
            </w:rPrChange>
          </w:rPr>
          <w:delText xml:space="preserve">рабочего </w:delText>
        </w:r>
        <w:r w:rsidR="00A944D6" w:rsidRPr="00DF1634" w:rsidDel="008848AA">
          <w:rPr>
            <w:rFonts w:ascii="GHEA Grapalat" w:eastAsiaTheme="minorHAnsi" w:hAnsi="GHEA Grapalat" w:cstheme="minorBidi"/>
            <w:lang w:val="hy-AM"/>
            <w:rPrChange w:id="6001" w:author="Hayk-PC" w:date="2024-12-11T02:31:00Z">
              <w:rPr>
                <w:rFonts w:ascii="GHEA Grapalat" w:eastAsiaTheme="minorHAnsi" w:hAnsi="GHEA Grapalat" w:cstheme="minorBidi"/>
                <w:lang w:val="hy-AM"/>
              </w:rPr>
            </w:rPrChange>
          </w:rPr>
          <w:delText xml:space="preserve"> </w:delText>
        </w:r>
        <w:r w:rsidR="00A944D6" w:rsidRPr="00DF1634" w:rsidDel="008848AA">
          <w:rPr>
            <w:rFonts w:ascii="GHEA Grapalat" w:eastAsiaTheme="minorHAnsi" w:hAnsi="GHEA Grapalat" w:cstheme="minorBidi"/>
            <w:rPrChange w:id="6002" w:author="Hayk-PC" w:date="2024-12-11T02:31:00Z">
              <w:rPr>
                <w:rFonts w:ascii="GHEA Grapalat" w:eastAsiaTheme="minorHAnsi" w:hAnsi="GHEA Grapalat" w:cstheme="minorBidi"/>
              </w:rPr>
            </w:rPrChange>
          </w:rPr>
          <w:delText>дня</w:delText>
        </w:r>
        <w:r w:rsidR="00A944D6" w:rsidRPr="00DF1634" w:rsidDel="008848AA">
          <w:rPr>
            <w:rFonts w:ascii="GHEA Grapalat" w:eastAsiaTheme="minorHAnsi" w:hAnsi="GHEA Grapalat" w:cstheme="minorBidi"/>
            <w:lang w:val="hy-AM"/>
            <w:rPrChange w:id="6003" w:author="Hayk-PC" w:date="2024-12-11T02:31:00Z">
              <w:rPr>
                <w:rFonts w:ascii="GHEA Grapalat" w:eastAsiaTheme="minorHAnsi" w:hAnsi="GHEA Grapalat" w:cstheme="minorBidi"/>
                <w:lang w:val="hy-AM"/>
              </w:rPr>
            </w:rPrChange>
          </w:rPr>
          <w:delText xml:space="preserve">   </w:delText>
        </w:r>
        <w:r w:rsidR="00A944D6" w:rsidRPr="00DF1634" w:rsidDel="008848AA">
          <w:rPr>
            <w:rFonts w:ascii="GHEA Grapalat" w:eastAsiaTheme="minorHAnsi" w:hAnsi="GHEA Grapalat" w:cstheme="minorBidi"/>
            <w:rPrChange w:id="6004" w:author="Hayk-PC" w:date="2024-12-11T02:31:00Z">
              <w:rPr>
                <w:rFonts w:ascii="GHEA Grapalat" w:eastAsiaTheme="minorHAnsi" w:hAnsi="GHEA Grapalat" w:cstheme="minorBidi"/>
              </w:rPr>
            </w:rPrChange>
          </w:rPr>
          <w:delText xml:space="preserve">следующего за днем </w:delText>
        </w:r>
      </w:del>
    </w:p>
    <w:p w14:paraId="134D168F" w14:textId="0A1C6035" w:rsidR="00A944D6" w:rsidRPr="00DF1634" w:rsidDel="008848AA" w:rsidRDefault="00A944D6" w:rsidP="00A944D6">
      <w:pPr>
        <w:pStyle w:val="NormalWeb"/>
        <w:shd w:val="clear" w:color="auto" w:fill="FFFFFF"/>
        <w:contextualSpacing/>
        <w:jc w:val="both"/>
        <w:rPr>
          <w:del w:id="6005" w:author="Hayk-PC" w:date="2024-12-11T02:06:00Z"/>
          <w:rFonts w:ascii="GHEA Grapalat" w:eastAsiaTheme="minorHAnsi" w:hAnsi="GHEA Grapalat" w:cstheme="minorBidi"/>
          <w:sz w:val="18"/>
          <w:szCs w:val="18"/>
          <w:lang w:val="hy-AM"/>
          <w:rPrChange w:id="6006" w:author="Hayk-PC" w:date="2024-12-11T02:31:00Z">
            <w:rPr>
              <w:del w:id="6007" w:author="Hayk-PC" w:date="2024-12-11T02:06:00Z"/>
              <w:rFonts w:ascii="GHEA Grapalat" w:eastAsiaTheme="minorHAnsi" w:hAnsi="GHEA Grapalat" w:cstheme="minorBidi"/>
              <w:sz w:val="18"/>
              <w:szCs w:val="18"/>
              <w:lang w:val="hy-AM"/>
            </w:rPr>
          </w:rPrChange>
        </w:rPr>
      </w:pPr>
    </w:p>
    <w:p w14:paraId="0F6734C8" w14:textId="55101381" w:rsidR="00A944D6" w:rsidRPr="00DF1634" w:rsidDel="008848AA" w:rsidRDefault="00A944D6" w:rsidP="00A944D6">
      <w:pPr>
        <w:pStyle w:val="NormalWeb"/>
        <w:shd w:val="clear" w:color="auto" w:fill="FFFFFF"/>
        <w:contextualSpacing/>
        <w:jc w:val="center"/>
        <w:rPr>
          <w:del w:id="6008" w:author="Hayk-PC" w:date="2024-12-11T02:06:00Z"/>
          <w:rFonts w:eastAsiaTheme="minorHAnsi" w:cstheme="minorBidi"/>
          <w:rPrChange w:id="6009" w:author="Hayk-PC" w:date="2024-12-11T02:31:00Z">
            <w:rPr>
              <w:del w:id="6010" w:author="Hayk-PC" w:date="2024-12-11T02:06:00Z"/>
              <w:rFonts w:eastAsiaTheme="minorHAnsi" w:cstheme="minorBidi"/>
            </w:rPr>
          </w:rPrChange>
        </w:rPr>
      </w:pPr>
      <w:del w:id="6011" w:author="Hayk-PC" w:date="2024-12-11T02:06:00Z">
        <w:r w:rsidRPr="00DF1634" w:rsidDel="008848AA">
          <w:rPr>
            <w:rFonts w:ascii="GHEA Grapalat" w:eastAsiaTheme="minorHAnsi" w:hAnsi="GHEA Grapalat" w:cstheme="minorBidi"/>
            <w:lang w:val="hy-AM"/>
            <w:rPrChange w:id="6012" w:author="Hayk-PC" w:date="2024-12-11T02:31:00Z">
              <w:rPr>
                <w:rFonts w:ascii="GHEA Grapalat" w:eastAsiaTheme="minorHAnsi" w:hAnsi="GHEA Grapalat" w:cstheme="minorBidi"/>
                <w:lang w:val="hy-AM"/>
              </w:rPr>
            </w:rPrChange>
          </w:rPr>
          <w:delText>--------------------------------------------------------</w:delText>
        </w:r>
        <w:r w:rsidRPr="00DF1634" w:rsidDel="008848AA">
          <w:rPr>
            <w:rFonts w:ascii="GHEA Grapalat" w:eastAsiaTheme="minorHAnsi" w:hAnsi="GHEA Grapalat" w:cstheme="minorBidi"/>
            <w:rPrChange w:id="6013" w:author="Hayk-PC" w:date="2024-12-11T02:31:00Z">
              <w:rPr>
                <w:rFonts w:ascii="GHEA Grapalat" w:eastAsiaTheme="minorHAnsi" w:hAnsi="GHEA Grapalat" w:cstheme="minorBidi"/>
              </w:rPr>
            </w:rPrChange>
          </w:rPr>
          <w:delText>------------------</w:delText>
        </w:r>
        <w:r w:rsidRPr="00DF1634" w:rsidDel="008848AA">
          <w:rPr>
            <w:rFonts w:ascii="GHEA Grapalat" w:eastAsiaTheme="minorHAnsi" w:hAnsi="GHEA Grapalat" w:cstheme="minorBidi"/>
            <w:lang w:val="hy-AM"/>
            <w:rPrChange w:id="6014" w:author="Hayk-PC" w:date="2024-12-11T02:31:00Z">
              <w:rPr>
                <w:rFonts w:ascii="GHEA Grapalat" w:eastAsiaTheme="minorHAnsi" w:hAnsi="GHEA Grapalat" w:cstheme="minorBidi"/>
                <w:lang w:val="hy-AM"/>
              </w:rPr>
            </w:rPrChange>
          </w:rPr>
          <w:delText>----------------------</w:delText>
        </w:r>
        <w:r w:rsidRPr="00DF1634" w:rsidDel="008848AA">
          <w:rPr>
            <w:rFonts w:eastAsiaTheme="minorHAnsi" w:cstheme="minorBidi"/>
            <w:rPrChange w:id="6015" w:author="Hayk-PC" w:date="2024-12-11T02:31:00Z">
              <w:rPr>
                <w:rFonts w:eastAsiaTheme="minorHAnsi" w:cstheme="minorBidi"/>
              </w:rPr>
            </w:rPrChange>
          </w:rPr>
          <w:delText xml:space="preserve"> </w:delText>
        </w:r>
        <w:r w:rsidRPr="00DF1634" w:rsidDel="008848AA">
          <w:rPr>
            <w:rFonts w:eastAsiaTheme="minorHAnsi" w:cstheme="minorBidi"/>
            <w:lang w:val="hy-AM"/>
            <w:rPrChange w:id="6016" w:author="Hayk-PC" w:date="2024-12-11T02:31:00Z">
              <w:rPr>
                <w:rFonts w:eastAsiaTheme="minorHAnsi" w:cstheme="minorBidi"/>
                <w:lang w:val="hy-AM"/>
              </w:rPr>
            </w:rPrChange>
          </w:rPr>
          <w:delText>.</w:delText>
        </w:r>
        <w:r w:rsidRPr="00DF1634" w:rsidDel="008848AA">
          <w:rPr>
            <w:rFonts w:eastAsiaTheme="minorHAnsi" w:cstheme="minorBidi"/>
            <w:rPrChange w:id="6017" w:author="Hayk-PC" w:date="2024-12-11T02:31:00Z">
              <w:rPr>
                <w:rFonts w:eastAsiaTheme="minorHAnsi" w:cstheme="minorBidi"/>
              </w:rPr>
            </w:rPrChange>
          </w:rPr>
          <w:delText xml:space="preserve">           </w:delText>
        </w:r>
        <w:r w:rsidRPr="00DF1634" w:rsidDel="008848AA">
          <w:rPr>
            <w:rFonts w:ascii="GHEA Grapalat" w:hAnsi="GHEA Grapalat"/>
            <w:sz w:val="16"/>
            <w:szCs w:val="16"/>
            <w:rPrChange w:id="6018" w:author="Hayk-PC" w:date="2024-12-11T02:31:00Z">
              <w:rPr>
                <w:rFonts w:ascii="GHEA Grapalat" w:hAnsi="GHEA Grapalat"/>
                <w:sz w:val="16"/>
                <w:szCs w:val="16"/>
              </w:rPr>
            </w:rPrChange>
          </w:rPr>
          <w:delText>крайний  срок</w:delText>
        </w:r>
        <w:r w:rsidRPr="00DF1634" w:rsidDel="008848AA">
          <w:rPr>
            <w:rFonts w:ascii="GHEA Grapalat" w:eastAsiaTheme="minorHAnsi" w:hAnsi="GHEA Grapalat" w:cstheme="minorBidi"/>
            <w:sz w:val="16"/>
            <w:szCs w:val="16"/>
            <w:rPrChange w:id="6019" w:author="Hayk-PC" w:date="2024-12-11T02:31:00Z">
              <w:rPr>
                <w:rFonts w:ascii="GHEA Grapalat" w:eastAsiaTheme="minorHAnsi" w:hAnsi="GHEA Grapalat" w:cstheme="minorBidi"/>
                <w:sz w:val="16"/>
                <w:szCs w:val="16"/>
              </w:rPr>
            </w:rPrChange>
          </w:rPr>
          <w:delText xml:space="preserve"> поставки товаров</w:delText>
        </w:r>
        <w:r w:rsidRPr="00DF1634" w:rsidDel="008848AA">
          <w:rPr>
            <w:rFonts w:ascii="GHEA Grapalat" w:hAnsi="GHEA Grapalat"/>
            <w:sz w:val="16"/>
            <w:szCs w:val="16"/>
            <w:rPrChange w:id="6020" w:author="Hayk-PC" w:date="2024-12-11T02:31:00Z">
              <w:rPr>
                <w:rFonts w:ascii="GHEA Grapalat" w:hAnsi="GHEA Grapalat"/>
                <w:sz w:val="16"/>
                <w:szCs w:val="16"/>
              </w:rPr>
            </w:rPrChange>
          </w:rPr>
          <w:delText>, предусмотренный заключаемым договором, включая гарантийный срок</w:delText>
        </w:r>
      </w:del>
    </w:p>
    <w:p w14:paraId="0560A56A" w14:textId="75A81C43" w:rsidR="00C055E0" w:rsidRPr="00DF1634" w:rsidDel="008848AA" w:rsidRDefault="00A944D6" w:rsidP="00A944D6">
      <w:pPr>
        <w:pStyle w:val="NormalWeb"/>
        <w:shd w:val="clear" w:color="auto" w:fill="FFFFFF"/>
        <w:contextualSpacing/>
        <w:jc w:val="both"/>
        <w:rPr>
          <w:del w:id="6021" w:author="Hayk-PC" w:date="2024-12-11T02:06:00Z"/>
          <w:rFonts w:ascii="GHEA Grapalat" w:eastAsiaTheme="minorHAnsi" w:hAnsi="GHEA Grapalat" w:cstheme="minorBidi"/>
          <w:rPrChange w:id="6022" w:author="Hayk-PC" w:date="2024-12-11T02:31:00Z">
            <w:rPr>
              <w:del w:id="6023" w:author="Hayk-PC" w:date="2024-12-11T02:06:00Z"/>
              <w:rFonts w:ascii="GHEA Grapalat" w:eastAsiaTheme="minorHAnsi" w:hAnsi="GHEA Grapalat" w:cstheme="minorBidi"/>
            </w:rPr>
          </w:rPrChange>
        </w:rPr>
      </w:pPr>
      <w:del w:id="6024" w:author="Hayk-PC" w:date="2024-12-11T02:06:00Z">
        <w:r w:rsidRPr="00DF1634" w:rsidDel="008848AA">
          <w:rPr>
            <w:rFonts w:ascii="GHEA Grapalat" w:eastAsiaTheme="minorHAnsi" w:hAnsi="GHEA Grapalat" w:cstheme="minorBidi"/>
            <w:rPrChange w:id="6025" w:author="Hayk-PC" w:date="2024-12-11T02:31:00Z">
              <w:rPr>
                <w:rFonts w:ascii="GHEA Grapalat" w:eastAsiaTheme="minorHAnsi" w:hAnsi="GHEA Grapalat" w:cstheme="minorBidi"/>
              </w:rPr>
            </w:rPrChange>
          </w:rPr>
          <w:delText>В день предоставления гарантии лицо, выдающее гарантию, с официального адреса</w:delText>
        </w:r>
        <w:r w:rsidRPr="00DF1634" w:rsidDel="008848AA">
          <w:rPr>
            <w:rFonts w:ascii="GHEA Grapalat" w:eastAsiaTheme="minorHAnsi" w:hAnsi="GHEA Grapalat" w:cstheme="minorBidi"/>
            <w:lang w:val="hy-AM"/>
            <w:rPrChange w:id="6026" w:author="Hayk-PC" w:date="2024-12-11T02:31:00Z">
              <w:rPr>
                <w:rFonts w:ascii="GHEA Grapalat" w:eastAsiaTheme="minorHAnsi" w:hAnsi="GHEA Grapalat" w:cstheme="minorBidi"/>
                <w:lang w:val="hy-AM"/>
              </w:rPr>
            </w:rPrChange>
          </w:rPr>
          <w:delText xml:space="preserve"> </w:delText>
        </w:r>
        <w:r w:rsidRPr="00DF1634" w:rsidDel="008848AA">
          <w:rPr>
            <w:rFonts w:ascii="GHEA Grapalat" w:eastAsiaTheme="minorHAnsi" w:hAnsi="GHEA Grapalat" w:cstheme="minorBidi"/>
            <w:rPrChange w:id="6027" w:author="Hayk-PC" w:date="2024-12-11T02:31:00Z">
              <w:rPr>
                <w:rFonts w:ascii="GHEA Grapalat" w:eastAsiaTheme="minorHAnsi" w:hAnsi="GHEA Grapalat" w:cstheme="minorBidi"/>
              </w:rPr>
            </w:rPrChange>
          </w:rPr>
          <w:delTex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delText>
        </w:r>
        <w:r w:rsidR="00C055E0" w:rsidRPr="00DF1634" w:rsidDel="008848AA">
          <w:rPr>
            <w:rFonts w:ascii="GHEA Grapalat" w:eastAsiaTheme="minorHAnsi" w:hAnsi="GHEA Grapalat" w:cstheme="minorBidi"/>
            <w:rPrChange w:id="6028" w:author="Hayk-PC" w:date="2024-12-11T02:31:00Z">
              <w:rPr>
                <w:rFonts w:ascii="GHEA Grapalat" w:eastAsiaTheme="minorHAnsi" w:hAnsi="GHEA Grapalat" w:cstheme="minorBidi"/>
              </w:rPr>
            </w:rPrChange>
          </w:rPr>
          <w:delText>-----------------------------------------------------------------</w:delText>
        </w:r>
      </w:del>
    </w:p>
    <w:p w14:paraId="67B6954B" w14:textId="3FF3E0D4" w:rsidR="00C055E0" w:rsidRPr="00DF1634" w:rsidDel="008848AA" w:rsidRDefault="00C055E0" w:rsidP="00A944D6">
      <w:pPr>
        <w:pStyle w:val="NormalWeb"/>
        <w:shd w:val="clear" w:color="auto" w:fill="FFFFFF"/>
        <w:contextualSpacing/>
        <w:jc w:val="both"/>
        <w:rPr>
          <w:del w:id="6029" w:author="Hayk-PC" w:date="2024-12-11T02:06:00Z"/>
          <w:rFonts w:ascii="GHEA Grapalat" w:eastAsiaTheme="minorHAnsi" w:hAnsi="GHEA Grapalat" w:cstheme="minorBidi"/>
          <w:rPrChange w:id="6030" w:author="Hayk-PC" w:date="2024-12-11T02:31:00Z">
            <w:rPr>
              <w:del w:id="6031" w:author="Hayk-PC" w:date="2024-12-11T02:06:00Z"/>
              <w:rFonts w:ascii="GHEA Grapalat" w:eastAsiaTheme="minorHAnsi" w:hAnsi="GHEA Grapalat" w:cstheme="minorBidi"/>
            </w:rPr>
          </w:rPrChange>
        </w:rPr>
      </w:pPr>
      <w:del w:id="6032" w:author="Hayk-PC" w:date="2024-12-11T02:06:00Z">
        <w:r w:rsidRPr="00DF1634" w:rsidDel="008848AA">
          <w:rPr>
            <w:rStyle w:val="Strong"/>
            <w:b w:val="0"/>
            <w:bCs w:val="0"/>
            <w:sz w:val="20"/>
            <w:szCs w:val="20"/>
            <w:rPrChange w:id="6033" w:author="Hayk-PC" w:date="2024-12-11T02:31:00Z">
              <w:rPr>
                <w:rStyle w:val="Strong"/>
                <w:b w:val="0"/>
                <w:bCs w:val="0"/>
                <w:sz w:val="20"/>
                <w:szCs w:val="20"/>
              </w:rPr>
            </w:rPrChange>
          </w:rPr>
          <w:delText xml:space="preserve">                                                                                                 адрес эл. почты секретаря</w:delText>
        </w:r>
      </w:del>
    </w:p>
    <w:p w14:paraId="628A4A84" w14:textId="45031A8C" w:rsidR="00A944D6" w:rsidRPr="00DF1634" w:rsidDel="008848AA" w:rsidRDefault="00A944D6" w:rsidP="00A944D6">
      <w:pPr>
        <w:pStyle w:val="NormalWeb"/>
        <w:shd w:val="clear" w:color="auto" w:fill="FFFFFF"/>
        <w:contextualSpacing/>
        <w:jc w:val="both"/>
        <w:rPr>
          <w:del w:id="6034" w:author="Hayk-PC" w:date="2024-12-11T02:06:00Z"/>
          <w:rFonts w:ascii="GHEA Grapalat" w:eastAsiaTheme="minorHAnsi" w:hAnsi="GHEA Grapalat" w:cstheme="minorBidi"/>
          <w:rPrChange w:id="6035" w:author="Hayk-PC" w:date="2024-12-11T02:31:00Z">
            <w:rPr>
              <w:del w:id="6036" w:author="Hayk-PC" w:date="2024-12-11T02:06:00Z"/>
              <w:rFonts w:ascii="GHEA Grapalat" w:eastAsiaTheme="minorHAnsi" w:hAnsi="GHEA Grapalat" w:cstheme="minorBidi"/>
            </w:rPr>
          </w:rPrChange>
        </w:rPr>
      </w:pPr>
      <w:del w:id="6037" w:author="Hayk-PC" w:date="2024-12-11T02:06:00Z">
        <w:r w:rsidRPr="00DF1634" w:rsidDel="008848AA">
          <w:rPr>
            <w:rFonts w:ascii="GHEA Grapalat" w:eastAsiaTheme="minorHAnsi" w:hAnsi="GHEA Grapalat" w:cstheme="minorBidi"/>
            <w:rPrChange w:id="6038" w:author="Hayk-PC" w:date="2024-12-11T02:31:00Z">
              <w:rPr>
                <w:rFonts w:ascii="GHEA Grapalat" w:eastAsiaTheme="minorHAnsi" w:hAnsi="GHEA Grapalat" w:cstheme="minorBidi"/>
              </w:rPr>
            </w:rPrChange>
          </w:rPr>
          <w:delText xml:space="preserve">указанный в приглашении к процедуре закупкок, организованной с целью заключения договора упомянутого в пункте 1 настоящей гарантии. </w:delText>
        </w:r>
      </w:del>
    </w:p>
    <w:p w14:paraId="6E5995D9" w14:textId="5B4615CD" w:rsidR="005B3A59" w:rsidRPr="00DF1634" w:rsidDel="008848AA" w:rsidRDefault="005B3A59" w:rsidP="00EE62ED">
      <w:pPr>
        <w:pStyle w:val="NormalWeb"/>
        <w:shd w:val="clear" w:color="auto" w:fill="FFFFFF"/>
        <w:contextualSpacing/>
        <w:jc w:val="both"/>
        <w:rPr>
          <w:del w:id="6039" w:author="Hayk-PC" w:date="2024-12-11T02:06:00Z"/>
          <w:rFonts w:ascii="GHEA Grapalat" w:eastAsiaTheme="minorHAnsi" w:hAnsi="GHEA Grapalat" w:cstheme="minorBidi"/>
          <w:sz w:val="18"/>
          <w:szCs w:val="18"/>
          <w:rPrChange w:id="6040" w:author="Hayk-PC" w:date="2024-12-11T02:31:00Z">
            <w:rPr>
              <w:del w:id="6041" w:author="Hayk-PC" w:date="2024-12-11T02:06:00Z"/>
              <w:rFonts w:ascii="GHEA Grapalat" w:eastAsiaTheme="minorHAnsi" w:hAnsi="GHEA Grapalat" w:cstheme="minorBidi"/>
              <w:sz w:val="18"/>
              <w:szCs w:val="18"/>
            </w:rPr>
          </w:rPrChange>
        </w:rPr>
      </w:pPr>
      <w:del w:id="6042" w:author="Hayk-PC" w:date="2024-12-11T02:06:00Z">
        <w:r w:rsidRPr="00DF1634" w:rsidDel="008848AA">
          <w:rPr>
            <w:rFonts w:ascii="GHEA Grapalat" w:eastAsiaTheme="minorHAnsi" w:hAnsi="GHEA Grapalat" w:cstheme="minorBidi"/>
            <w:rPrChange w:id="6043" w:author="Hayk-PC" w:date="2024-12-11T02:31:00Z">
              <w:rPr>
                <w:rFonts w:ascii="GHEA Grapalat" w:eastAsiaTheme="minorHAnsi" w:hAnsi="GHEA Grapalat" w:cstheme="minorBidi"/>
              </w:rPr>
            </w:rPrChange>
          </w:rPr>
          <w:delText xml:space="preserve"> </w:delText>
        </w:r>
      </w:del>
    </w:p>
    <w:p w14:paraId="7DD6953F" w14:textId="0761F03C" w:rsidR="005B3A59" w:rsidRPr="00DF1634" w:rsidDel="008848AA" w:rsidRDefault="005B3A59" w:rsidP="005B3A59">
      <w:pPr>
        <w:pStyle w:val="NormalWeb"/>
        <w:shd w:val="clear" w:color="auto" w:fill="FFFFFF"/>
        <w:spacing w:before="0" w:beforeAutospacing="0" w:after="0" w:afterAutospacing="0"/>
        <w:ind w:firstLine="375"/>
        <w:jc w:val="both"/>
        <w:rPr>
          <w:del w:id="6044" w:author="Hayk-PC" w:date="2024-12-11T02:06:00Z"/>
          <w:rFonts w:ascii="GHEA Grapalat" w:eastAsiaTheme="minorHAnsi" w:hAnsi="GHEA Grapalat" w:cstheme="minorBidi"/>
          <w:rPrChange w:id="6045" w:author="Hayk-PC" w:date="2024-12-11T02:31:00Z">
            <w:rPr>
              <w:del w:id="6046" w:author="Hayk-PC" w:date="2024-12-11T02:06:00Z"/>
              <w:rFonts w:ascii="GHEA Grapalat" w:eastAsiaTheme="minorHAnsi" w:hAnsi="GHEA Grapalat" w:cstheme="minorBidi"/>
            </w:rPr>
          </w:rPrChange>
        </w:rPr>
      </w:pPr>
      <w:del w:id="6047" w:author="Hayk-PC" w:date="2024-12-11T02:06:00Z">
        <w:r w:rsidRPr="00DF1634" w:rsidDel="008848AA">
          <w:rPr>
            <w:rFonts w:ascii="GHEA Grapalat" w:eastAsiaTheme="minorHAnsi" w:hAnsi="GHEA Grapalat" w:cstheme="minorBidi"/>
            <w:rPrChange w:id="6048" w:author="Hayk-PC" w:date="2024-12-11T02:31:00Z">
              <w:rPr>
                <w:rFonts w:ascii="GHEA Grapalat" w:eastAsiaTheme="minorHAnsi" w:hAnsi="GHEA Grapalat" w:cstheme="minorBidi"/>
              </w:rPr>
            </w:rPrChange>
          </w:rPr>
          <w:delText>6. Бенефициар предъявляет требование лицу, выдающему гарантию, в письменной форме. К требованию прилагаются следующие документы:</w:delText>
        </w:r>
      </w:del>
    </w:p>
    <w:p w14:paraId="2C2895FD" w14:textId="5349DAFA" w:rsidR="00D273E6" w:rsidRPr="00DF1634" w:rsidDel="008848AA" w:rsidRDefault="00D273E6" w:rsidP="005B3A59">
      <w:pPr>
        <w:pStyle w:val="NormalWeb"/>
        <w:shd w:val="clear" w:color="auto" w:fill="FFFFFF"/>
        <w:spacing w:before="0" w:beforeAutospacing="0" w:after="0" w:afterAutospacing="0"/>
        <w:ind w:firstLine="375"/>
        <w:jc w:val="both"/>
        <w:rPr>
          <w:del w:id="6049" w:author="Hayk-PC" w:date="2024-12-11T02:06:00Z"/>
          <w:rFonts w:ascii="GHEA Grapalat" w:eastAsiaTheme="minorHAnsi" w:hAnsi="GHEA Grapalat" w:cstheme="minorBidi"/>
          <w:rPrChange w:id="6050" w:author="Hayk-PC" w:date="2024-12-11T02:31:00Z">
            <w:rPr>
              <w:del w:id="6051" w:author="Hayk-PC" w:date="2024-12-11T02:06:00Z"/>
              <w:rFonts w:ascii="GHEA Grapalat" w:eastAsiaTheme="minorHAnsi" w:hAnsi="GHEA Grapalat" w:cstheme="minorBidi"/>
            </w:rPr>
          </w:rPrChange>
        </w:rPr>
      </w:pPr>
    </w:p>
    <w:p w14:paraId="2C0EC761" w14:textId="5C36F6AB" w:rsidR="005B3A59" w:rsidRPr="00DF1634" w:rsidDel="008848AA" w:rsidRDefault="005B3A59" w:rsidP="005B3A59">
      <w:pPr>
        <w:pStyle w:val="NormalWeb"/>
        <w:shd w:val="clear" w:color="auto" w:fill="FFFFFF"/>
        <w:ind w:firstLine="374"/>
        <w:contextualSpacing/>
        <w:jc w:val="both"/>
        <w:rPr>
          <w:del w:id="6052" w:author="Hayk-PC" w:date="2024-12-11T02:06:00Z"/>
          <w:rFonts w:ascii="GHEA Grapalat" w:eastAsiaTheme="minorHAnsi" w:hAnsi="GHEA Grapalat" w:cstheme="minorBidi"/>
          <w:rPrChange w:id="6053" w:author="Hayk-PC" w:date="2024-12-11T02:31:00Z">
            <w:rPr>
              <w:del w:id="6054" w:author="Hayk-PC" w:date="2024-12-11T02:06:00Z"/>
              <w:rFonts w:ascii="GHEA Grapalat" w:eastAsiaTheme="minorHAnsi" w:hAnsi="GHEA Grapalat" w:cstheme="minorBidi"/>
            </w:rPr>
          </w:rPrChange>
        </w:rPr>
      </w:pPr>
      <w:del w:id="6055" w:author="Hayk-PC" w:date="2024-12-11T02:06:00Z">
        <w:r w:rsidRPr="00DF1634" w:rsidDel="008848AA">
          <w:rPr>
            <w:rFonts w:ascii="GHEA Grapalat" w:eastAsiaTheme="minorHAnsi" w:hAnsi="GHEA Grapalat" w:cstheme="minorBidi"/>
            <w:rPrChange w:id="6056" w:author="Hayk-PC" w:date="2024-12-11T02:31:00Z">
              <w:rPr>
                <w:rFonts w:ascii="GHEA Grapalat" w:eastAsiaTheme="minorHAnsi" w:hAnsi="GHEA Grapalat" w:cstheme="minorBidi"/>
              </w:rPr>
            </w:rPrChange>
          </w:rPr>
          <w:delText>1) копии заключенного договора N</w:delText>
        </w:r>
        <w:r w:rsidRPr="00DF1634" w:rsidDel="008848AA">
          <w:rPr>
            <w:rFonts w:ascii="GHEA Grapalat" w:eastAsiaTheme="minorHAnsi" w:hAnsi="GHEA Grapalat" w:cstheme="minorBidi"/>
            <w:lang w:val="hy-AM"/>
            <w:rPrChange w:id="6057" w:author="Hayk-PC" w:date="2024-12-11T02:31:00Z">
              <w:rPr>
                <w:rFonts w:ascii="GHEA Grapalat" w:eastAsiaTheme="minorHAnsi" w:hAnsi="GHEA Grapalat" w:cstheme="minorBidi"/>
                <w:lang w:val="hy-AM"/>
              </w:rPr>
            </w:rPrChange>
          </w:rPr>
          <w:delText xml:space="preserve"> </w:delText>
        </w:r>
        <w:r w:rsidRPr="00DF1634" w:rsidDel="008848AA">
          <w:rPr>
            <w:rFonts w:ascii="GHEA Grapalat" w:eastAsiaTheme="minorHAnsi" w:hAnsi="GHEA Grapalat" w:cstheme="minorBidi"/>
            <w:rPrChange w:id="6058" w:author="Hayk-PC" w:date="2024-12-11T02:31:00Z">
              <w:rPr>
                <w:rFonts w:ascii="GHEA Grapalat" w:eastAsiaTheme="minorHAnsi" w:hAnsi="GHEA Grapalat" w:cstheme="minorBidi"/>
              </w:rPr>
            </w:rPrChange>
          </w:rPr>
          <w:delText xml:space="preserve">_____________________, включая </w:delText>
        </w:r>
      </w:del>
    </w:p>
    <w:p w14:paraId="4E039E1E" w14:textId="2B55CBEC" w:rsidR="005B3A59" w:rsidRPr="00DF1634" w:rsidDel="008848AA" w:rsidRDefault="005B3A59" w:rsidP="005B3A59">
      <w:pPr>
        <w:pStyle w:val="NormalWeb"/>
        <w:shd w:val="clear" w:color="auto" w:fill="FFFFFF"/>
        <w:contextualSpacing/>
        <w:jc w:val="both"/>
        <w:rPr>
          <w:del w:id="6059" w:author="Hayk-PC" w:date="2024-12-11T02:06:00Z"/>
          <w:rFonts w:ascii="GHEA Grapalat" w:eastAsiaTheme="minorHAnsi" w:hAnsi="GHEA Grapalat" w:cstheme="minorBidi"/>
          <w:sz w:val="18"/>
          <w:szCs w:val="18"/>
          <w:rPrChange w:id="6060" w:author="Hayk-PC" w:date="2024-12-11T02:31:00Z">
            <w:rPr>
              <w:del w:id="6061" w:author="Hayk-PC" w:date="2024-12-11T02:06:00Z"/>
              <w:rFonts w:ascii="GHEA Grapalat" w:eastAsiaTheme="minorHAnsi" w:hAnsi="GHEA Grapalat" w:cstheme="minorBidi"/>
              <w:sz w:val="18"/>
              <w:szCs w:val="18"/>
            </w:rPr>
          </w:rPrChange>
        </w:rPr>
      </w:pPr>
      <w:del w:id="6062" w:author="Hayk-PC" w:date="2024-12-11T02:06:00Z">
        <w:r w:rsidRPr="00DF1634" w:rsidDel="008848AA">
          <w:rPr>
            <w:rFonts w:eastAsiaTheme="minorHAnsi" w:cstheme="minorBidi"/>
            <w:rPrChange w:id="6063" w:author="Hayk-PC" w:date="2024-12-11T02:31:00Z">
              <w:rPr>
                <w:rFonts w:eastAsiaTheme="minorHAnsi" w:cstheme="minorBidi"/>
              </w:rPr>
            </w:rPrChange>
          </w:rPr>
          <w:delText xml:space="preserve">                                                               </w:delText>
        </w:r>
        <w:r w:rsidR="00D273E6" w:rsidRPr="00DF1634" w:rsidDel="008848AA">
          <w:rPr>
            <w:rFonts w:eastAsiaTheme="minorHAnsi" w:cstheme="minorBidi"/>
            <w:rPrChange w:id="6064" w:author="Hayk-PC" w:date="2024-12-11T02:31:00Z">
              <w:rPr>
                <w:rFonts w:eastAsiaTheme="minorHAnsi" w:cstheme="minorBidi"/>
              </w:rPr>
            </w:rPrChange>
          </w:rPr>
          <w:delText xml:space="preserve">          </w:delText>
        </w:r>
        <w:r w:rsidRPr="00DF1634" w:rsidDel="008848AA">
          <w:rPr>
            <w:rFonts w:ascii="GHEA Grapalat" w:eastAsiaTheme="minorHAnsi" w:hAnsi="GHEA Grapalat" w:cstheme="minorBidi"/>
            <w:sz w:val="18"/>
            <w:szCs w:val="18"/>
            <w:rPrChange w:id="6065" w:author="Hayk-PC" w:date="2024-12-11T02:31:00Z">
              <w:rPr>
                <w:rFonts w:ascii="GHEA Grapalat" w:eastAsiaTheme="minorHAnsi" w:hAnsi="GHEA Grapalat" w:cstheme="minorBidi"/>
                <w:sz w:val="18"/>
                <w:szCs w:val="18"/>
              </w:rPr>
            </w:rPrChange>
          </w:rPr>
          <w:delText>номер заключаемого договара</w:delText>
        </w:r>
      </w:del>
    </w:p>
    <w:p w14:paraId="7BD5C27B" w14:textId="74CA458E" w:rsidR="005B3A59" w:rsidRPr="00DF1634" w:rsidDel="008848AA" w:rsidRDefault="005B3A59" w:rsidP="005B3A59">
      <w:pPr>
        <w:pStyle w:val="NormalWeb"/>
        <w:shd w:val="clear" w:color="auto" w:fill="FFFFFF"/>
        <w:spacing w:before="0" w:beforeAutospacing="0" w:after="0" w:afterAutospacing="0"/>
        <w:ind w:firstLine="375"/>
        <w:jc w:val="both"/>
        <w:rPr>
          <w:del w:id="6066" w:author="Hayk-PC" w:date="2024-12-11T02:06:00Z"/>
          <w:rFonts w:ascii="GHEA Grapalat" w:eastAsiaTheme="minorHAnsi" w:hAnsi="GHEA Grapalat" w:cstheme="minorBidi"/>
          <w:rPrChange w:id="6067" w:author="Hayk-PC" w:date="2024-12-11T02:31:00Z">
            <w:rPr>
              <w:del w:id="6068" w:author="Hayk-PC" w:date="2024-12-11T02:06:00Z"/>
              <w:rFonts w:ascii="GHEA Grapalat" w:eastAsiaTheme="minorHAnsi" w:hAnsi="GHEA Grapalat" w:cstheme="minorBidi"/>
            </w:rPr>
          </w:rPrChange>
        </w:rPr>
      </w:pPr>
      <w:del w:id="6069" w:author="Hayk-PC" w:date="2024-12-11T02:06:00Z">
        <w:r w:rsidRPr="00DF1634" w:rsidDel="008848AA">
          <w:rPr>
            <w:rFonts w:ascii="GHEA Grapalat" w:eastAsiaTheme="minorHAnsi" w:hAnsi="GHEA Grapalat" w:cstheme="minorBidi"/>
            <w:rPrChange w:id="6070" w:author="Hayk-PC" w:date="2024-12-11T02:31:00Z">
              <w:rPr>
                <w:rFonts w:ascii="GHEA Grapalat" w:eastAsiaTheme="minorHAnsi" w:hAnsi="GHEA Grapalat" w:cstheme="minorBidi"/>
              </w:rPr>
            </w:rPrChange>
          </w:rPr>
          <w:delText>копии внесенных  в него изменений, дополнительных соглашений,</w:delText>
        </w:r>
      </w:del>
    </w:p>
    <w:p w14:paraId="5292E3DD" w14:textId="0EDB598A" w:rsidR="005B3A59" w:rsidRPr="00DF1634" w:rsidDel="008848AA" w:rsidRDefault="005B3A59" w:rsidP="005B3A59">
      <w:pPr>
        <w:pStyle w:val="NormalWeb"/>
        <w:shd w:val="clear" w:color="auto" w:fill="FFFFFF"/>
        <w:spacing w:before="0" w:beforeAutospacing="0" w:after="0" w:afterAutospacing="0"/>
        <w:ind w:firstLine="375"/>
        <w:jc w:val="both"/>
        <w:rPr>
          <w:del w:id="6071" w:author="Hayk-PC" w:date="2024-12-11T02:06:00Z"/>
          <w:rFonts w:ascii="GHEA Grapalat" w:eastAsiaTheme="minorHAnsi" w:hAnsi="GHEA Grapalat" w:cstheme="minorBidi"/>
          <w:rPrChange w:id="6072" w:author="Hayk-PC" w:date="2024-12-11T02:31:00Z">
            <w:rPr>
              <w:del w:id="6073" w:author="Hayk-PC" w:date="2024-12-11T02:06:00Z"/>
              <w:rFonts w:ascii="GHEA Grapalat" w:eastAsiaTheme="minorHAnsi" w:hAnsi="GHEA Grapalat" w:cstheme="minorBidi"/>
            </w:rPr>
          </w:rPrChange>
        </w:rPr>
      </w:pPr>
    </w:p>
    <w:p w14:paraId="683C86CD" w14:textId="6EC75A53" w:rsidR="005B3A59" w:rsidRPr="00DF1634" w:rsidDel="008848AA" w:rsidRDefault="005B3A59" w:rsidP="005B3A59">
      <w:pPr>
        <w:pStyle w:val="NormalWeb"/>
        <w:shd w:val="clear" w:color="auto" w:fill="FFFFFF"/>
        <w:spacing w:before="0" w:beforeAutospacing="0" w:after="0" w:afterAutospacing="0"/>
        <w:ind w:firstLine="375"/>
        <w:jc w:val="both"/>
        <w:rPr>
          <w:del w:id="6074" w:author="Hayk-PC" w:date="2024-12-11T02:06:00Z"/>
          <w:rFonts w:ascii="GHEA Grapalat" w:eastAsiaTheme="minorHAnsi" w:hAnsi="GHEA Grapalat" w:cstheme="minorBidi"/>
          <w:rPrChange w:id="6075" w:author="Hayk-PC" w:date="2024-12-11T02:31:00Z">
            <w:rPr>
              <w:del w:id="6076" w:author="Hayk-PC" w:date="2024-12-11T02:06:00Z"/>
              <w:rFonts w:ascii="GHEA Grapalat" w:eastAsiaTheme="minorHAnsi" w:hAnsi="GHEA Grapalat" w:cstheme="minorBidi"/>
            </w:rPr>
          </w:rPrChange>
        </w:rPr>
      </w:pPr>
      <w:del w:id="6077" w:author="Hayk-PC" w:date="2024-12-11T02:06:00Z">
        <w:r w:rsidRPr="00DF1634" w:rsidDel="008848AA">
          <w:rPr>
            <w:rFonts w:ascii="GHEA Grapalat" w:eastAsiaTheme="minorHAnsi" w:hAnsi="GHEA Grapalat" w:cstheme="minorBidi"/>
            <w:rPrChange w:id="6078" w:author="Hayk-PC" w:date="2024-12-11T02:31:00Z">
              <w:rPr>
                <w:rFonts w:ascii="GHEA Grapalat" w:eastAsiaTheme="minorHAnsi" w:hAnsi="GHEA Grapalat" w:cstheme="minorBidi"/>
              </w:rPr>
            </w:rPrChange>
          </w:rPr>
          <w:delText xml:space="preserve">2) уведомление об одностороннем расторжении контракта бенефициаром опубликованное в бюллетене действующем по адресу </w:delText>
        </w:r>
        <w:r w:rsidR="00C82F2F" w:rsidRPr="00DF1634" w:rsidDel="008848AA">
          <w:rPr>
            <w:rPrChange w:id="6079" w:author="Hayk-PC" w:date="2024-12-11T02:31:00Z">
              <w:rPr/>
            </w:rPrChange>
          </w:rPr>
          <w:fldChar w:fldCharType="begin"/>
        </w:r>
        <w:r w:rsidR="00C82F2F" w:rsidRPr="00DF1634" w:rsidDel="008848AA">
          <w:rPr>
            <w:rPrChange w:id="6080" w:author="Hayk-PC" w:date="2024-12-11T02:31:00Z">
              <w:rPr/>
            </w:rPrChange>
          </w:rPr>
          <w:delInstrText xml:space="preserve"> HYPERLINK "http://www.procurement.am" </w:delInstrText>
        </w:r>
        <w:r w:rsidR="00C82F2F" w:rsidRPr="00DF1634" w:rsidDel="008848AA">
          <w:rPr>
            <w:rPrChange w:id="6081" w:author="Hayk-PC" w:date="2024-12-11T02:31:00Z">
              <w:rPr/>
            </w:rPrChange>
          </w:rPr>
          <w:fldChar w:fldCharType="separate"/>
        </w:r>
        <w:r w:rsidRPr="00DF1634" w:rsidDel="008848AA">
          <w:rPr>
            <w:rStyle w:val="Hyperlink"/>
            <w:rFonts w:ascii="GHEA Grapalat" w:hAnsi="GHEA Grapalat"/>
            <w:color w:val="auto"/>
            <w:sz w:val="20"/>
            <w:szCs w:val="20"/>
            <w:lang w:val="hy-AM"/>
            <w:rPrChange w:id="6082" w:author="Hayk-PC" w:date="2024-12-11T02:31:00Z">
              <w:rPr>
                <w:rStyle w:val="Hyperlink"/>
                <w:rFonts w:ascii="GHEA Grapalat" w:hAnsi="GHEA Grapalat"/>
                <w:color w:val="auto"/>
                <w:sz w:val="20"/>
                <w:szCs w:val="20"/>
                <w:lang w:val="hy-AM"/>
              </w:rPr>
            </w:rPrChange>
          </w:rPr>
          <w:delText>www.procurement.am</w:delText>
        </w:r>
        <w:r w:rsidR="00C82F2F" w:rsidRPr="00DF1634" w:rsidDel="008848AA">
          <w:rPr>
            <w:rStyle w:val="Hyperlink"/>
            <w:rFonts w:ascii="GHEA Grapalat" w:hAnsi="GHEA Grapalat"/>
            <w:color w:val="auto"/>
            <w:sz w:val="20"/>
            <w:szCs w:val="20"/>
            <w:lang w:val="hy-AM"/>
            <w:rPrChange w:id="6083" w:author="Hayk-PC" w:date="2024-12-11T02:31:00Z">
              <w:rPr>
                <w:rStyle w:val="Hyperlink"/>
                <w:rFonts w:ascii="GHEA Grapalat" w:hAnsi="GHEA Grapalat"/>
                <w:color w:val="auto"/>
                <w:sz w:val="20"/>
                <w:szCs w:val="20"/>
                <w:lang w:val="hy-AM"/>
              </w:rPr>
            </w:rPrChange>
          </w:rPr>
          <w:fldChar w:fldCharType="end"/>
        </w:r>
        <w:r w:rsidRPr="00DF1634" w:rsidDel="008848AA">
          <w:rPr>
            <w:rFonts w:ascii="GHEA Grapalat" w:eastAsiaTheme="minorHAnsi" w:hAnsi="GHEA Grapalat" w:cstheme="minorBidi"/>
            <w:rPrChange w:id="6084" w:author="Hayk-PC" w:date="2024-12-11T02:31:00Z">
              <w:rPr>
                <w:rFonts w:ascii="GHEA Grapalat" w:eastAsiaTheme="minorHAnsi" w:hAnsi="GHEA Grapalat" w:cstheme="minorBidi"/>
              </w:rPr>
            </w:rPrChange>
          </w:rPr>
          <w:delText xml:space="preserve"> .</w:delText>
        </w:r>
      </w:del>
    </w:p>
    <w:p w14:paraId="750C476D" w14:textId="70E10368" w:rsidR="005B3A59" w:rsidRPr="00DF1634" w:rsidDel="008848AA" w:rsidRDefault="005B3A59" w:rsidP="005B3A59">
      <w:pPr>
        <w:pStyle w:val="NormalWeb"/>
        <w:shd w:val="clear" w:color="auto" w:fill="FFFFFF"/>
        <w:spacing w:before="0" w:beforeAutospacing="0" w:after="0" w:afterAutospacing="0"/>
        <w:ind w:firstLine="375"/>
        <w:jc w:val="both"/>
        <w:rPr>
          <w:del w:id="6085" w:author="Hayk-PC" w:date="2024-12-11T02:06:00Z"/>
          <w:rFonts w:ascii="GHEA Grapalat" w:eastAsiaTheme="minorHAnsi" w:hAnsi="GHEA Grapalat" w:cstheme="minorBidi"/>
          <w:rPrChange w:id="6086" w:author="Hayk-PC" w:date="2024-12-11T02:31:00Z">
            <w:rPr>
              <w:del w:id="6087" w:author="Hayk-PC" w:date="2024-12-11T02:06:00Z"/>
              <w:rFonts w:ascii="GHEA Grapalat" w:eastAsiaTheme="minorHAnsi" w:hAnsi="GHEA Grapalat" w:cstheme="minorBidi"/>
            </w:rPr>
          </w:rPrChange>
        </w:rPr>
      </w:pPr>
    </w:p>
    <w:p w14:paraId="731D2272" w14:textId="4064ACF5" w:rsidR="005B3A59" w:rsidRPr="00DF1634" w:rsidDel="008848AA" w:rsidRDefault="005B3A59" w:rsidP="005B3A59">
      <w:pPr>
        <w:pStyle w:val="NormalWeb"/>
        <w:shd w:val="clear" w:color="auto" w:fill="FFFFFF"/>
        <w:spacing w:before="0" w:beforeAutospacing="0" w:after="0" w:afterAutospacing="0"/>
        <w:ind w:firstLine="375"/>
        <w:jc w:val="both"/>
        <w:rPr>
          <w:del w:id="6088" w:author="Hayk-PC" w:date="2024-12-11T02:06:00Z"/>
          <w:rFonts w:ascii="GHEA Grapalat" w:eastAsiaTheme="minorHAnsi" w:hAnsi="GHEA Grapalat" w:cstheme="minorBidi"/>
          <w:rPrChange w:id="6089" w:author="Hayk-PC" w:date="2024-12-11T02:31:00Z">
            <w:rPr>
              <w:del w:id="6090" w:author="Hayk-PC" w:date="2024-12-11T02:06:00Z"/>
              <w:rFonts w:ascii="GHEA Grapalat" w:eastAsiaTheme="minorHAnsi" w:hAnsi="GHEA Grapalat" w:cstheme="minorBidi"/>
            </w:rPr>
          </w:rPrChange>
        </w:rPr>
      </w:pPr>
      <w:del w:id="6091" w:author="Hayk-PC" w:date="2024-12-11T02:06:00Z">
        <w:r w:rsidRPr="00DF1634" w:rsidDel="008848AA">
          <w:rPr>
            <w:rFonts w:ascii="GHEA Grapalat" w:eastAsiaTheme="minorHAnsi" w:hAnsi="GHEA Grapalat" w:cstheme="minorBidi"/>
            <w:rPrChange w:id="6092" w:author="Hayk-PC" w:date="2024-12-11T02:31:00Z">
              <w:rPr>
                <w:rFonts w:ascii="GHEA Grapalat" w:eastAsiaTheme="minorHAnsi" w:hAnsi="GHEA Grapalat" w:cstheme="minorBidi"/>
              </w:rPr>
            </w:rPrChange>
          </w:rPr>
          <w:delText>7.</w:delText>
        </w:r>
        <w:r w:rsidRPr="00DF1634" w:rsidDel="008848AA">
          <w:rPr>
            <w:rPrChange w:id="6093" w:author="Hayk-PC" w:date="2024-12-11T02:31:00Z">
              <w:rPr/>
            </w:rPrChange>
          </w:rPr>
          <w:delText xml:space="preserve"> </w:delText>
        </w:r>
        <w:r w:rsidRPr="00DF1634" w:rsidDel="008848AA">
          <w:rPr>
            <w:rFonts w:ascii="GHEA Grapalat" w:eastAsiaTheme="minorHAnsi" w:hAnsi="GHEA Grapalat" w:cstheme="minorBidi"/>
            <w:rPrChange w:id="6094" w:author="Hayk-PC" w:date="2024-12-11T02:31:00Z">
              <w:rPr>
                <w:rFonts w:ascii="GHEA Grapalat" w:eastAsiaTheme="minorHAnsi" w:hAnsi="GHEA Grapalat" w:cstheme="minorBidi"/>
              </w:rPr>
            </w:rPrChange>
          </w:rPr>
          <w:delTex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delText>
        </w:r>
      </w:del>
    </w:p>
    <w:p w14:paraId="3FBF6760" w14:textId="714C0C3E" w:rsidR="005B3A59" w:rsidRPr="00DF1634" w:rsidDel="008848AA" w:rsidRDefault="005B3A59" w:rsidP="005B3A59">
      <w:pPr>
        <w:pStyle w:val="NormalWeb"/>
        <w:shd w:val="clear" w:color="auto" w:fill="FFFFFF"/>
        <w:spacing w:before="0" w:beforeAutospacing="0" w:after="0" w:afterAutospacing="0"/>
        <w:ind w:firstLine="375"/>
        <w:jc w:val="both"/>
        <w:rPr>
          <w:del w:id="6095" w:author="Hayk-PC" w:date="2024-12-11T02:06:00Z"/>
          <w:rFonts w:ascii="GHEA Grapalat" w:eastAsiaTheme="minorHAnsi" w:hAnsi="GHEA Grapalat" w:cstheme="minorBidi"/>
          <w:rPrChange w:id="6096" w:author="Hayk-PC" w:date="2024-12-11T02:31:00Z">
            <w:rPr>
              <w:del w:id="6097" w:author="Hayk-PC" w:date="2024-12-11T02:06:00Z"/>
              <w:rFonts w:ascii="GHEA Grapalat" w:eastAsiaTheme="minorHAnsi" w:hAnsi="GHEA Grapalat" w:cstheme="minorBidi"/>
            </w:rPr>
          </w:rPrChange>
        </w:rPr>
      </w:pPr>
    </w:p>
    <w:p w14:paraId="2CEDA05F" w14:textId="271BCBDF" w:rsidR="005B3A59" w:rsidRPr="00DF1634" w:rsidDel="008848AA" w:rsidRDefault="005B3A59" w:rsidP="005B3A59">
      <w:pPr>
        <w:pStyle w:val="NormalWeb"/>
        <w:shd w:val="clear" w:color="auto" w:fill="FFFFFF"/>
        <w:spacing w:before="0" w:beforeAutospacing="0" w:after="0" w:afterAutospacing="0"/>
        <w:ind w:firstLine="375"/>
        <w:jc w:val="both"/>
        <w:rPr>
          <w:del w:id="6098" w:author="Hayk-PC" w:date="2024-12-11T02:06:00Z"/>
          <w:rFonts w:ascii="GHEA Grapalat" w:eastAsiaTheme="minorHAnsi" w:hAnsi="GHEA Grapalat" w:cstheme="minorBidi"/>
          <w:rPrChange w:id="6099" w:author="Hayk-PC" w:date="2024-12-11T02:31:00Z">
            <w:rPr>
              <w:del w:id="6100" w:author="Hayk-PC" w:date="2024-12-11T02:06:00Z"/>
              <w:rFonts w:ascii="GHEA Grapalat" w:eastAsiaTheme="minorHAnsi" w:hAnsi="GHEA Grapalat" w:cstheme="minorBidi"/>
            </w:rPr>
          </w:rPrChange>
        </w:rPr>
      </w:pPr>
      <w:del w:id="6101" w:author="Hayk-PC" w:date="2024-12-11T02:06:00Z">
        <w:r w:rsidRPr="00DF1634" w:rsidDel="008848AA">
          <w:rPr>
            <w:rFonts w:ascii="GHEA Grapalat" w:eastAsiaTheme="minorHAnsi" w:hAnsi="GHEA Grapalat" w:cstheme="minorBidi"/>
            <w:rPrChange w:id="6102" w:author="Hayk-PC" w:date="2024-12-11T02:31:00Z">
              <w:rPr>
                <w:rFonts w:ascii="GHEA Grapalat" w:eastAsiaTheme="minorHAnsi" w:hAnsi="GHEA Grapalat" w:cstheme="minorBidi"/>
              </w:rPr>
            </w:rPrChange>
          </w:rPr>
          <w:delText>8.</w:delText>
        </w:r>
        <w:r w:rsidRPr="00DF1634" w:rsidDel="008848AA">
          <w:rPr>
            <w:rPrChange w:id="6103" w:author="Hayk-PC" w:date="2024-12-11T02:31:00Z">
              <w:rPr/>
            </w:rPrChange>
          </w:rPr>
          <w:delText xml:space="preserve"> </w:delText>
        </w:r>
        <w:r w:rsidRPr="00DF1634" w:rsidDel="008848AA">
          <w:rPr>
            <w:rFonts w:ascii="GHEA Grapalat" w:eastAsiaTheme="minorHAnsi" w:hAnsi="GHEA Grapalat" w:cstheme="minorBidi"/>
            <w:rPrChange w:id="6104" w:author="Hayk-PC" w:date="2024-12-11T02:31:00Z">
              <w:rPr>
                <w:rFonts w:ascii="GHEA Grapalat" w:eastAsiaTheme="minorHAnsi" w:hAnsi="GHEA Grapalat" w:cstheme="minorBidi"/>
              </w:rPr>
            </w:rPrChange>
          </w:rPr>
          <w:delText>Лицо, выдающее гарантию, отклоняет требование бенефициара, если:</w:delText>
        </w:r>
      </w:del>
    </w:p>
    <w:p w14:paraId="332E35D4" w14:textId="078376D8" w:rsidR="005B3A59" w:rsidRPr="00DF1634" w:rsidDel="008848AA" w:rsidRDefault="005B3A59" w:rsidP="005B3A59">
      <w:pPr>
        <w:pStyle w:val="NormalWeb"/>
        <w:shd w:val="clear" w:color="auto" w:fill="FFFFFF"/>
        <w:spacing w:before="0" w:beforeAutospacing="0" w:after="0" w:afterAutospacing="0"/>
        <w:ind w:firstLine="375"/>
        <w:jc w:val="both"/>
        <w:rPr>
          <w:del w:id="6105" w:author="Hayk-PC" w:date="2024-12-11T02:06:00Z"/>
          <w:rFonts w:ascii="GHEA Grapalat" w:eastAsiaTheme="minorHAnsi" w:hAnsi="GHEA Grapalat" w:cstheme="minorBidi"/>
          <w:rPrChange w:id="6106" w:author="Hayk-PC" w:date="2024-12-11T02:31:00Z">
            <w:rPr>
              <w:del w:id="6107" w:author="Hayk-PC" w:date="2024-12-11T02:06:00Z"/>
              <w:rFonts w:ascii="GHEA Grapalat" w:eastAsiaTheme="minorHAnsi" w:hAnsi="GHEA Grapalat" w:cstheme="minorBidi"/>
            </w:rPr>
          </w:rPrChange>
        </w:rPr>
      </w:pPr>
      <w:del w:id="6108" w:author="Hayk-PC" w:date="2024-12-11T02:06:00Z">
        <w:r w:rsidRPr="00DF1634" w:rsidDel="008848AA">
          <w:rPr>
            <w:rFonts w:ascii="GHEA Grapalat" w:eastAsiaTheme="minorHAnsi" w:hAnsi="GHEA Grapalat" w:cstheme="minorBidi"/>
            <w:rPrChange w:id="6109" w:author="Hayk-PC" w:date="2024-12-11T02:31:00Z">
              <w:rPr>
                <w:rFonts w:ascii="GHEA Grapalat" w:eastAsiaTheme="minorHAnsi" w:hAnsi="GHEA Grapalat" w:cstheme="minorBidi"/>
              </w:rPr>
            </w:rPrChange>
          </w:rPr>
          <w:delText>1) требование или прилагаемые документы не соответствуют условиям настоящей гарантии,</w:delText>
        </w:r>
      </w:del>
    </w:p>
    <w:p w14:paraId="0ED3CD47" w14:textId="07B0EB2F" w:rsidR="005B3A59" w:rsidRPr="00DF1634" w:rsidDel="008848AA" w:rsidRDefault="005B3A59" w:rsidP="005B3A59">
      <w:pPr>
        <w:pStyle w:val="NormalWeb"/>
        <w:shd w:val="clear" w:color="auto" w:fill="FFFFFF"/>
        <w:spacing w:before="0" w:beforeAutospacing="0" w:after="0" w:afterAutospacing="0"/>
        <w:ind w:firstLine="375"/>
        <w:rPr>
          <w:del w:id="6110" w:author="Hayk-PC" w:date="2024-12-11T02:06:00Z"/>
          <w:rFonts w:ascii="GHEA Grapalat" w:eastAsiaTheme="minorHAnsi" w:hAnsi="GHEA Grapalat" w:cstheme="minorBidi"/>
          <w:rPrChange w:id="6111" w:author="Hayk-PC" w:date="2024-12-11T02:31:00Z">
            <w:rPr>
              <w:del w:id="6112" w:author="Hayk-PC" w:date="2024-12-11T02:06:00Z"/>
              <w:rFonts w:ascii="GHEA Grapalat" w:eastAsiaTheme="minorHAnsi" w:hAnsi="GHEA Grapalat" w:cstheme="minorBidi"/>
            </w:rPr>
          </w:rPrChange>
        </w:rPr>
      </w:pPr>
      <w:del w:id="6113" w:author="Hayk-PC" w:date="2024-12-11T02:06:00Z">
        <w:r w:rsidRPr="00DF1634" w:rsidDel="008848AA">
          <w:rPr>
            <w:rFonts w:ascii="GHEA Grapalat" w:eastAsiaTheme="minorHAnsi" w:hAnsi="GHEA Grapalat" w:cstheme="minorBidi"/>
            <w:rPrChange w:id="6114" w:author="Hayk-PC" w:date="2024-12-11T02:31:00Z">
              <w:rPr>
                <w:rFonts w:ascii="GHEA Grapalat" w:eastAsiaTheme="minorHAnsi" w:hAnsi="GHEA Grapalat" w:cstheme="minorBidi"/>
              </w:rPr>
            </w:rPrChange>
          </w:rPr>
          <w:delText>2) требование представлено по истечении срока, установленного гарантией.</w:delText>
        </w:r>
      </w:del>
    </w:p>
    <w:p w14:paraId="6E76C64D" w14:textId="293B1C5A" w:rsidR="005B3A59" w:rsidRPr="00DF1634" w:rsidDel="008848AA" w:rsidRDefault="005B3A59" w:rsidP="005B3A59">
      <w:pPr>
        <w:pStyle w:val="NormalWeb"/>
        <w:shd w:val="clear" w:color="auto" w:fill="FFFFFF"/>
        <w:spacing w:before="0" w:beforeAutospacing="0" w:after="0" w:afterAutospacing="0"/>
        <w:ind w:firstLine="375"/>
        <w:rPr>
          <w:del w:id="6115" w:author="Hayk-PC" w:date="2024-12-11T02:06:00Z"/>
          <w:rFonts w:ascii="GHEA Grapalat" w:eastAsiaTheme="minorHAnsi" w:hAnsi="GHEA Grapalat" w:cstheme="minorBidi"/>
          <w:rPrChange w:id="6116" w:author="Hayk-PC" w:date="2024-12-11T02:31:00Z">
            <w:rPr>
              <w:del w:id="6117" w:author="Hayk-PC" w:date="2024-12-11T02:06:00Z"/>
              <w:rFonts w:ascii="GHEA Grapalat" w:eastAsiaTheme="minorHAnsi" w:hAnsi="GHEA Grapalat" w:cstheme="minorBidi"/>
            </w:rPr>
          </w:rPrChange>
        </w:rPr>
      </w:pPr>
    </w:p>
    <w:p w14:paraId="5DA269F0" w14:textId="42DC3B55" w:rsidR="005B3A59" w:rsidRPr="00DF1634" w:rsidDel="008848AA" w:rsidRDefault="005B3A59" w:rsidP="005B3A59">
      <w:pPr>
        <w:pStyle w:val="NormalWeb"/>
        <w:shd w:val="clear" w:color="auto" w:fill="FFFFFF"/>
        <w:spacing w:before="0" w:beforeAutospacing="0" w:after="0" w:afterAutospacing="0"/>
        <w:ind w:firstLine="375"/>
        <w:rPr>
          <w:del w:id="6118" w:author="Hayk-PC" w:date="2024-12-11T02:06:00Z"/>
          <w:rFonts w:ascii="GHEA Grapalat" w:eastAsiaTheme="minorHAnsi" w:hAnsi="GHEA Grapalat" w:cstheme="minorBidi"/>
          <w:rPrChange w:id="6119" w:author="Hayk-PC" w:date="2024-12-11T02:31:00Z">
            <w:rPr>
              <w:del w:id="6120" w:author="Hayk-PC" w:date="2024-12-11T02:06:00Z"/>
              <w:rFonts w:ascii="GHEA Grapalat" w:eastAsiaTheme="minorHAnsi" w:hAnsi="GHEA Grapalat" w:cstheme="minorBidi"/>
            </w:rPr>
          </w:rPrChange>
        </w:rPr>
      </w:pPr>
      <w:del w:id="6121" w:author="Hayk-PC" w:date="2024-12-11T02:06:00Z">
        <w:r w:rsidRPr="00DF1634" w:rsidDel="008848AA">
          <w:rPr>
            <w:rFonts w:ascii="GHEA Grapalat" w:eastAsiaTheme="minorHAnsi" w:hAnsi="GHEA Grapalat" w:cstheme="minorBidi"/>
            <w:rPrChange w:id="6122" w:author="Hayk-PC" w:date="2024-12-11T02:31:00Z">
              <w:rPr>
                <w:rFonts w:ascii="GHEA Grapalat" w:eastAsiaTheme="minorHAnsi" w:hAnsi="GHEA Grapalat" w:cstheme="minorBidi"/>
              </w:rPr>
            </w:rPrChange>
          </w:rPr>
          <w:delTex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delText>
        </w:r>
      </w:del>
    </w:p>
    <w:p w14:paraId="3AC700AB" w14:textId="3F90788B" w:rsidR="005B3A59" w:rsidRPr="00DF1634" w:rsidDel="008848AA" w:rsidRDefault="005B3A59" w:rsidP="005B3A59">
      <w:pPr>
        <w:pStyle w:val="NormalWeb"/>
        <w:shd w:val="clear" w:color="auto" w:fill="FFFFFF"/>
        <w:spacing w:before="0" w:beforeAutospacing="0" w:after="0" w:afterAutospacing="0"/>
        <w:ind w:firstLine="375"/>
        <w:rPr>
          <w:del w:id="6123" w:author="Hayk-PC" w:date="2024-12-11T02:06:00Z"/>
          <w:rFonts w:ascii="GHEA Grapalat" w:eastAsiaTheme="minorHAnsi" w:hAnsi="GHEA Grapalat" w:cstheme="minorBidi"/>
          <w:rPrChange w:id="6124" w:author="Hayk-PC" w:date="2024-12-11T02:31:00Z">
            <w:rPr>
              <w:del w:id="6125" w:author="Hayk-PC" w:date="2024-12-11T02:06:00Z"/>
              <w:rFonts w:ascii="GHEA Grapalat" w:eastAsiaTheme="minorHAnsi" w:hAnsi="GHEA Grapalat" w:cstheme="minorBidi"/>
            </w:rPr>
          </w:rPrChange>
        </w:rPr>
      </w:pPr>
      <w:del w:id="6126" w:author="Hayk-PC" w:date="2024-12-11T02:06:00Z">
        <w:r w:rsidRPr="00DF1634" w:rsidDel="008848AA">
          <w:rPr>
            <w:rFonts w:ascii="GHEA Grapalat" w:eastAsiaTheme="minorHAnsi" w:hAnsi="GHEA Grapalat" w:cstheme="minorBidi"/>
            <w:rPrChange w:id="6127" w:author="Hayk-PC" w:date="2024-12-11T02:31:00Z">
              <w:rPr>
                <w:rFonts w:ascii="GHEA Grapalat" w:eastAsiaTheme="minorHAnsi" w:hAnsi="GHEA Grapalat" w:cstheme="minorBidi"/>
              </w:rPr>
            </w:rPrChange>
          </w:rPr>
          <w:delText xml:space="preserve"> 10. К настоящей гарантии применяются соответствующие положения Гражданского кодекса Республики Армения</w:delText>
        </w:r>
      </w:del>
    </w:p>
    <w:p w14:paraId="7F7169D9" w14:textId="105DF557" w:rsidR="005B3A59" w:rsidRPr="00DF1634" w:rsidDel="008848AA" w:rsidRDefault="005B3A59" w:rsidP="005B3A59">
      <w:pPr>
        <w:pStyle w:val="NormalWeb"/>
        <w:shd w:val="clear" w:color="auto" w:fill="FFFFFF"/>
        <w:spacing w:before="0" w:beforeAutospacing="0" w:after="0" w:afterAutospacing="0"/>
        <w:ind w:firstLine="375"/>
        <w:jc w:val="both"/>
        <w:rPr>
          <w:del w:id="6128" w:author="Hayk-PC" w:date="2024-12-11T02:06:00Z"/>
          <w:rFonts w:ascii="GHEA Grapalat" w:eastAsiaTheme="minorHAnsi" w:hAnsi="GHEA Grapalat" w:cstheme="minorBidi"/>
          <w:rPrChange w:id="6129" w:author="Hayk-PC" w:date="2024-12-11T02:31:00Z">
            <w:rPr>
              <w:del w:id="6130" w:author="Hayk-PC" w:date="2024-12-11T02:06:00Z"/>
              <w:rFonts w:ascii="GHEA Grapalat" w:eastAsiaTheme="minorHAnsi" w:hAnsi="GHEA Grapalat" w:cstheme="minorBidi"/>
            </w:rPr>
          </w:rPrChange>
        </w:rPr>
      </w:pPr>
      <w:del w:id="6131" w:author="Hayk-PC" w:date="2024-12-11T02:06:00Z">
        <w:r w:rsidRPr="00DF1634" w:rsidDel="008848AA">
          <w:rPr>
            <w:rFonts w:ascii="GHEA Grapalat" w:eastAsiaTheme="minorHAnsi" w:hAnsi="GHEA Grapalat" w:cstheme="minorBidi"/>
            <w:rPrChange w:id="6132" w:author="Hayk-PC" w:date="2024-12-11T02:31:00Z">
              <w:rPr>
                <w:rFonts w:ascii="GHEA Grapalat" w:eastAsiaTheme="minorHAnsi" w:hAnsi="GHEA Grapalat" w:cstheme="minorBidi"/>
              </w:rPr>
            </w:rPrChange>
          </w:rPr>
          <w:delText xml:space="preserve"> 11. Споры, возникающие в связи с настоящей гарантией, подлежат разрешению в порядке, установленном законодательством Республики Армения.</w:delText>
        </w:r>
      </w:del>
    </w:p>
    <w:p w14:paraId="3CF69FD8" w14:textId="7F99B2EA" w:rsidR="005B3A59" w:rsidRPr="00DF1634" w:rsidDel="008848AA" w:rsidRDefault="005B3A59" w:rsidP="005B3A59">
      <w:pPr>
        <w:pStyle w:val="NormalWeb"/>
        <w:shd w:val="clear" w:color="auto" w:fill="FFFFFF"/>
        <w:spacing w:before="0" w:beforeAutospacing="0" w:after="0" w:afterAutospacing="0"/>
        <w:ind w:firstLine="375"/>
        <w:jc w:val="both"/>
        <w:rPr>
          <w:del w:id="6133" w:author="Hayk-PC" w:date="2024-12-11T02:06:00Z"/>
          <w:rFonts w:ascii="GHEA Grapalat" w:eastAsiaTheme="minorHAnsi" w:hAnsi="GHEA Grapalat" w:cstheme="minorBidi"/>
          <w:rPrChange w:id="6134" w:author="Hayk-PC" w:date="2024-12-11T02:31:00Z">
            <w:rPr>
              <w:del w:id="6135" w:author="Hayk-PC" w:date="2024-12-11T02:06:00Z"/>
              <w:rFonts w:ascii="GHEA Grapalat" w:eastAsiaTheme="minorHAnsi" w:hAnsi="GHEA Grapalat" w:cstheme="minorBidi"/>
            </w:rPr>
          </w:rPrChange>
        </w:rPr>
      </w:pPr>
    </w:p>
    <w:p w14:paraId="5C5EFE9A" w14:textId="4671B092" w:rsidR="005B3A59" w:rsidRPr="00DF1634" w:rsidDel="008848AA" w:rsidRDefault="005B3A59" w:rsidP="005B3A59">
      <w:pPr>
        <w:pStyle w:val="NormalWeb"/>
        <w:shd w:val="clear" w:color="auto" w:fill="FFFFFF"/>
        <w:spacing w:before="0" w:beforeAutospacing="0" w:after="0" w:afterAutospacing="0"/>
        <w:ind w:firstLine="375"/>
        <w:jc w:val="both"/>
        <w:rPr>
          <w:del w:id="6136" w:author="Hayk-PC" w:date="2024-12-11T02:06:00Z"/>
          <w:rFonts w:ascii="GHEA Grapalat" w:hAnsi="GHEA Grapalat"/>
          <w:sz w:val="20"/>
          <w:szCs w:val="20"/>
          <w:rPrChange w:id="6137" w:author="Hayk-PC" w:date="2024-12-11T02:31:00Z">
            <w:rPr>
              <w:del w:id="6138" w:author="Hayk-PC" w:date="2024-12-11T02:06:00Z"/>
              <w:rFonts w:ascii="GHEA Grapalat" w:hAnsi="GHEA Grapalat"/>
              <w:sz w:val="20"/>
              <w:szCs w:val="20"/>
            </w:rPr>
          </w:rPrChange>
        </w:rPr>
      </w:pPr>
    </w:p>
    <w:p w14:paraId="435A51AE" w14:textId="6CBDA8A6" w:rsidR="005B3A59" w:rsidRPr="00DF1634" w:rsidDel="008848AA" w:rsidRDefault="005B3A59" w:rsidP="005B3A59">
      <w:pPr>
        <w:pStyle w:val="NormalWeb"/>
        <w:shd w:val="clear" w:color="auto" w:fill="FFFFFF"/>
        <w:spacing w:before="0" w:beforeAutospacing="0" w:after="0" w:afterAutospacing="0"/>
        <w:ind w:firstLine="375"/>
        <w:jc w:val="both"/>
        <w:rPr>
          <w:del w:id="6139" w:author="Hayk-PC" w:date="2024-12-11T02:06:00Z"/>
          <w:rFonts w:ascii="GHEA Grapalat" w:hAnsi="GHEA Grapalat"/>
          <w:sz w:val="20"/>
          <w:szCs w:val="20"/>
          <w:u w:val="single"/>
          <w:lang w:val="hy-AM"/>
          <w:rPrChange w:id="6140" w:author="Hayk-PC" w:date="2024-12-11T02:31:00Z">
            <w:rPr>
              <w:del w:id="6141" w:author="Hayk-PC" w:date="2024-12-11T02:06:00Z"/>
              <w:rFonts w:ascii="GHEA Grapalat" w:hAnsi="GHEA Grapalat"/>
              <w:sz w:val="20"/>
              <w:szCs w:val="20"/>
              <w:u w:val="single"/>
              <w:lang w:val="hy-AM"/>
            </w:rPr>
          </w:rPrChange>
        </w:rPr>
      </w:pPr>
      <w:del w:id="6142" w:author="Hayk-PC" w:date="2024-12-11T02:06:00Z">
        <w:r w:rsidRPr="00DF1634" w:rsidDel="008848AA">
          <w:rPr>
            <w:rFonts w:ascii="GHEA Grapalat" w:hAnsi="GHEA Grapalat"/>
            <w:sz w:val="20"/>
            <w:szCs w:val="20"/>
            <w:lang w:val="hy-AM"/>
            <w:rPrChange w:id="6143" w:author="Hayk-PC" w:date="2024-12-11T02:31:00Z">
              <w:rPr>
                <w:rFonts w:ascii="GHEA Grapalat" w:hAnsi="GHEA Grapalat"/>
                <w:sz w:val="20"/>
                <w:szCs w:val="20"/>
                <w:lang w:val="hy-AM"/>
              </w:rPr>
            </w:rPrChange>
          </w:rPr>
          <w:delText>Руководитель исполнительного органа</w:delText>
        </w:r>
        <w:r w:rsidRPr="00DF1634" w:rsidDel="008848AA">
          <w:rPr>
            <w:rFonts w:ascii="GHEA Grapalat" w:hAnsi="GHEA Grapalat"/>
            <w:sz w:val="20"/>
            <w:szCs w:val="20"/>
            <w:u w:val="single"/>
            <w:lang w:val="hy-AM"/>
            <w:rPrChange w:id="6144" w:author="Hayk-PC" w:date="2024-12-11T02:31:00Z">
              <w:rPr>
                <w:rFonts w:ascii="GHEA Grapalat" w:hAnsi="GHEA Grapalat"/>
                <w:sz w:val="20"/>
                <w:szCs w:val="20"/>
                <w:u w:val="single"/>
                <w:lang w:val="hy-AM"/>
              </w:rPr>
            </w:rPrChange>
          </w:rPr>
          <w:tab/>
        </w:r>
        <w:r w:rsidRPr="00DF1634" w:rsidDel="008848AA">
          <w:rPr>
            <w:rFonts w:ascii="GHEA Grapalat" w:hAnsi="GHEA Grapalat"/>
            <w:sz w:val="20"/>
            <w:szCs w:val="20"/>
            <w:u w:val="single"/>
            <w:lang w:val="hy-AM"/>
            <w:rPrChange w:id="6145" w:author="Hayk-PC" w:date="2024-12-11T02:31:00Z">
              <w:rPr>
                <w:rFonts w:ascii="GHEA Grapalat" w:hAnsi="GHEA Grapalat"/>
                <w:sz w:val="20"/>
                <w:szCs w:val="20"/>
                <w:u w:val="single"/>
                <w:lang w:val="hy-AM"/>
              </w:rPr>
            </w:rPrChange>
          </w:rPr>
          <w:tab/>
        </w:r>
        <w:r w:rsidRPr="00DF1634" w:rsidDel="008848AA">
          <w:rPr>
            <w:rFonts w:ascii="GHEA Grapalat" w:hAnsi="GHEA Grapalat"/>
            <w:sz w:val="20"/>
            <w:szCs w:val="20"/>
            <w:u w:val="single"/>
            <w:lang w:val="hy-AM"/>
            <w:rPrChange w:id="6146" w:author="Hayk-PC" w:date="2024-12-11T02:31:00Z">
              <w:rPr>
                <w:rFonts w:ascii="GHEA Grapalat" w:hAnsi="GHEA Grapalat"/>
                <w:sz w:val="20"/>
                <w:szCs w:val="20"/>
                <w:u w:val="single"/>
                <w:lang w:val="hy-AM"/>
              </w:rPr>
            </w:rPrChange>
          </w:rPr>
          <w:tab/>
        </w:r>
        <w:r w:rsidRPr="00DF1634" w:rsidDel="008848AA">
          <w:rPr>
            <w:rFonts w:ascii="GHEA Grapalat" w:hAnsi="GHEA Grapalat"/>
            <w:sz w:val="20"/>
            <w:szCs w:val="20"/>
            <w:u w:val="single"/>
            <w:lang w:val="hy-AM"/>
            <w:rPrChange w:id="6147" w:author="Hayk-PC" w:date="2024-12-11T02:31:00Z">
              <w:rPr>
                <w:rFonts w:ascii="GHEA Grapalat" w:hAnsi="GHEA Grapalat"/>
                <w:sz w:val="20"/>
                <w:szCs w:val="20"/>
                <w:u w:val="single"/>
                <w:lang w:val="hy-AM"/>
              </w:rPr>
            </w:rPrChange>
          </w:rPr>
          <w:tab/>
        </w:r>
        <w:r w:rsidRPr="00DF1634" w:rsidDel="008848AA">
          <w:rPr>
            <w:rFonts w:ascii="GHEA Grapalat" w:hAnsi="GHEA Grapalat"/>
            <w:sz w:val="20"/>
            <w:szCs w:val="20"/>
            <w:u w:val="single"/>
            <w:lang w:val="hy-AM"/>
            <w:rPrChange w:id="6148" w:author="Hayk-PC" w:date="2024-12-11T02:31:00Z">
              <w:rPr>
                <w:rFonts w:ascii="GHEA Grapalat" w:hAnsi="GHEA Grapalat"/>
                <w:sz w:val="20"/>
                <w:szCs w:val="20"/>
                <w:u w:val="single"/>
                <w:lang w:val="hy-AM"/>
              </w:rPr>
            </w:rPrChange>
          </w:rPr>
          <w:tab/>
        </w:r>
        <w:r w:rsidRPr="00DF1634" w:rsidDel="008848AA">
          <w:rPr>
            <w:rFonts w:ascii="GHEA Grapalat" w:hAnsi="GHEA Grapalat"/>
            <w:sz w:val="20"/>
            <w:szCs w:val="20"/>
            <w:u w:val="single"/>
            <w:lang w:val="hy-AM"/>
            <w:rPrChange w:id="6149" w:author="Hayk-PC" w:date="2024-12-11T02:31:00Z">
              <w:rPr>
                <w:rFonts w:ascii="GHEA Grapalat" w:hAnsi="GHEA Grapalat"/>
                <w:sz w:val="20"/>
                <w:szCs w:val="20"/>
                <w:u w:val="single"/>
                <w:lang w:val="hy-AM"/>
              </w:rPr>
            </w:rPrChange>
          </w:rPr>
          <w:tab/>
        </w:r>
      </w:del>
    </w:p>
    <w:p w14:paraId="7AFC6416" w14:textId="42FBEBE1" w:rsidR="005B3A59" w:rsidRPr="00DF1634" w:rsidDel="008848AA" w:rsidRDefault="005B3A59" w:rsidP="005B3A59">
      <w:pPr>
        <w:pStyle w:val="NormalWeb"/>
        <w:shd w:val="clear" w:color="auto" w:fill="FFFFFF"/>
        <w:spacing w:before="0" w:beforeAutospacing="0" w:after="0" w:afterAutospacing="0"/>
        <w:ind w:firstLine="375"/>
        <w:jc w:val="both"/>
        <w:rPr>
          <w:del w:id="6150" w:author="Hayk-PC" w:date="2024-12-11T02:06:00Z"/>
          <w:rFonts w:ascii="GHEA Grapalat" w:hAnsi="GHEA Grapalat"/>
          <w:sz w:val="20"/>
          <w:szCs w:val="20"/>
          <w:lang w:val="hy-AM"/>
          <w:rPrChange w:id="6151" w:author="Hayk-PC" w:date="2024-12-11T02:31:00Z">
            <w:rPr>
              <w:del w:id="6152" w:author="Hayk-PC" w:date="2024-12-11T02:06:00Z"/>
              <w:rFonts w:ascii="GHEA Grapalat" w:hAnsi="GHEA Grapalat"/>
              <w:sz w:val="20"/>
              <w:szCs w:val="20"/>
              <w:lang w:val="hy-AM"/>
            </w:rPr>
          </w:rPrChange>
        </w:rPr>
      </w:pPr>
    </w:p>
    <w:p w14:paraId="3F98A511" w14:textId="5594EF14" w:rsidR="005B3A59" w:rsidRPr="00DF1634" w:rsidDel="008848AA" w:rsidRDefault="005B3A59" w:rsidP="005B3A59">
      <w:pPr>
        <w:pStyle w:val="NormalWeb"/>
        <w:shd w:val="clear" w:color="auto" w:fill="FFFFFF"/>
        <w:spacing w:before="0" w:beforeAutospacing="0" w:after="0" w:afterAutospacing="0"/>
        <w:ind w:firstLine="375"/>
        <w:jc w:val="both"/>
        <w:rPr>
          <w:del w:id="6153" w:author="Hayk-PC" w:date="2024-12-11T02:06:00Z"/>
          <w:rFonts w:ascii="GHEA Grapalat" w:hAnsi="GHEA Grapalat"/>
          <w:sz w:val="20"/>
          <w:szCs w:val="20"/>
          <w:lang w:val="hy-AM"/>
          <w:rPrChange w:id="6154" w:author="Hayk-PC" w:date="2024-12-11T02:31:00Z">
            <w:rPr>
              <w:del w:id="6155" w:author="Hayk-PC" w:date="2024-12-11T02:06:00Z"/>
              <w:rFonts w:ascii="GHEA Grapalat" w:hAnsi="GHEA Grapalat"/>
              <w:sz w:val="20"/>
              <w:szCs w:val="20"/>
              <w:lang w:val="hy-AM"/>
            </w:rPr>
          </w:rPrChange>
        </w:rPr>
      </w:pPr>
    </w:p>
    <w:p w14:paraId="5E01476E" w14:textId="424E6F44" w:rsidR="005B3A59" w:rsidRPr="00DF1634" w:rsidDel="008848AA" w:rsidRDefault="005B3A59" w:rsidP="005B3A59">
      <w:pPr>
        <w:pStyle w:val="NormalWeb"/>
        <w:shd w:val="clear" w:color="auto" w:fill="FFFFFF"/>
        <w:spacing w:before="0" w:beforeAutospacing="0" w:after="0" w:afterAutospacing="0"/>
        <w:ind w:firstLine="375"/>
        <w:jc w:val="both"/>
        <w:rPr>
          <w:del w:id="6156" w:author="Hayk-PC" w:date="2024-12-11T02:06:00Z"/>
          <w:rFonts w:ascii="GHEA Grapalat" w:hAnsi="GHEA Grapalat"/>
          <w:sz w:val="20"/>
          <w:szCs w:val="20"/>
          <w:lang w:val="hy-AM"/>
          <w:rPrChange w:id="6157" w:author="Hayk-PC" w:date="2024-12-11T02:31:00Z">
            <w:rPr>
              <w:del w:id="6158" w:author="Hayk-PC" w:date="2024-12-11T02:06:00Z"/>
              <w:rFonts w:ascii="GHEA Grapalat" w:hAnsi="GHEA Grapalat"/>
              <w:sz w:val="20"/>
              <w:szCs w:val="20"/>
              <w:lang w:val="hy-AM"/>
            </w:rPr>
          </w:rPrChange>
        </w:rPr>
      </w:pPr>
      <w:del w:id="6159" w:author="Hayk-PC" w:date="2024-12-11T02:06:00Z">
        <w:r w:rsidRPr="00DF1634" w:rsidDel="008848AA">
          <w:rPr>
            <w:rFonts w:ascii="GHEA Grapalat" w:hAnsi="GHEA Grapalat"/>
            <w:sz w:val="20"/>
            <w:szCs w:val="20"/>
            <w:u w:val="single"/>
            <w:lang w:val="hy-AM"/>
            <w:rPrChange w:id="6160" w:author="Hayk-PC" w:date="2024-12-11T02:31:00Z">
              <w:rPr>
                <w:rFonts w:ascii="GHEA Grapalat" w:hAnsi="GHEA Grapalat"/>
                <w:sz w:val="20"/>
                <w:szCs w:val="20"/>
                <w:u w:val="single"/>
                <w:lang w:val="hy-AM"/>
              </w:rPr>
            </w:rPrChange>
          </w:rPr>
          <w:tab/>
        </w:r>
        <w:r w:rsidRPr="00DF1634" w:rsidDel="008848AA">
          <w:rPr>
            <w:rFonts w:ascii="GHEA Grapalat" w:hAnsi="GHEA Grapalat"/>
            <w:sz w:val="20"/>
            <w:szCs w:val="20"/>
            <w:u w:val="single"/>
            <w:lang w:val="hy-AM"/>
            <w:rPrChange w:id="6161" w:author="Hayk-PC" w:date="2024-12-11T02:31:00Z">
              <w:rPr>
                <w:rFonts w:ascii="GHEA Grapalat" w:hAnsi="GHEA Grapalat"/>
                <w:sz w:val="20"/>
                <w:szCs w:val="20"/>
                <w:u w:val="single"/>
                <w:lang w:val="hy-AM"/>
              </w:rPr>
            </w:rPrChange>
          </w:rPr>
          <w:tab/>
        </w:r>
        <w:r w:rsidRPr="00DF1634" w:rsidDel="008848AA">
          <w:rPr>
            <w:rFonts w:ascii="GHEA Grapalat" w:hAnsi="GHEA Grapalat"/>
            <w:sz w:val="20"/>
            <w:szCs w:val="20"/>
            <w:u w:val="single"/>
            <w:lang w:val="hy-AM"/>
            <w:rPrChange w:id="6162" w:author="Hayk-PC" w:date="2024-12-11T02:31:00Z">
              <w:rPr>
                <w:rFonts w:ascii="GHEA Grapalat" w:hAnsi="GHEA Grapalat"/>
                <w:sz w:val="20"/>
                <w:szCs w:val="20"/>
                <w:u w:val="single"/>
                <w:lang w:val="hy-AM"/>
              </w:rPr>
            </w:rPrChange>
          </w:rPr>
          <w:tab/>
        </w:r>
        <w:r w:rsidRPr="00DF1634" w:rsidDel="008848AA">
          <w:rPr>
            <w:rFonts w:ascii="GHEA Grapalat" w:hAnsi="GHEA Grapalat"/>
            <w:sz w:val="20"/>
            <w:szCs w:val="20"/>
            <w:u w:val="single"/>
            <w:lang w:val="hy-AM"/>
            <w:rPrChange w:id="6163" w:author="Hayk-PC" w:date="2024-12-11T02:31:00Z">
              <w:rPr>
                <w:rFonts w:ascii="GHEA Grapalat" w:hAnsi="GHEA Grapalat"/>
                <w:sz w:val="20"/>
                <w:szCs w:val="20"/>
                <w:u w:val="single"/>
                <w:lang w:val="hy-AM"/>
              </w:rPr>
            </w:rPrChange>
          </w:rPr>
          <w:tab/>
        </w:r>
        <w:r w:rsidRPr="00DF1634" w:rsidDel="008848AA">
          <w:rPr>
            <w:rFonts w:ascii="GHEA Grapalat" w:hAnsi="GHEA Grapalat"/>
            <w:sz w:val="20"/>
            <w:szCs w:val="20"/>
            <w:u w:val="single"/>
            <w:lang w:val="hy-AM"/>
            <w:rPrChange w:id="6164" w:author="Hayk-PC" w:date="2024-12-11T02:31:00Z">
              <w:rPr>
                <w:rFonts w:ascii="GHEA Grapalat" w:hAnsi="GHEA Grapalat"/>
                <w:sz w:val="20"/>
                <w:szCs w:val="20"/>
                <w:u w:val="single"/>
                <w:lang w:val="hy-AM"/>
              </w:rPr>
            </w:rPrChange>
          </w:rPr>
          <w:tab/>
        </w:r>
        <w:r w:rsidRPr="00DF1634" w:rsidDel="008848AA">
          <w:rPr>
            <w:rFonts w:ascii="GHEA Grapalat" w:hAnsi="GHEA Grapalat"/>
            <w:sz w:val="20"/>
            <w:szCs w:val="20"/>
            <w:u w:val="single"/>
            <w:lang w:val="hy-AM"/>
            <w:rPrChange w:id="6165" w:author="Hayk-PC" w:date="2024-12-11T02:31:00Z">
              <w:rPr>
                <w:rFonts w:ascii="GHEA Grapalat" w:hAnsi="GHEA Grapalat"/>
                <w:sz w:val="20"/>
                <w:szCs w:val="20"/>
                <w:u w:val="single"/>
                <w:lang w:val="hy-AM"/>
              </w:rPr>
            </w:rPrChange>
          </w:rPr>
          <w:tab/>
        </w:r>
        <w:r w:rsidRPr="00DF1634" w:rsidDel="008848AA">
          <w:rPr>
            <w:rFonts w:ascii="GHEA Grapalat" w:hAnsi="GHEA Grapalat"/>
            <w:sz w:val="20"/>
            <w:szCs w:val="20"/>
            <w:u w:val="single"/>
            <w:lang w:val="hy-AM"/>
            <w:rPrChange w:id="6166" w:author="Hayk-PC" w:date="2024-12-11T02:31:00Z">
              <w:rPr>
                <w:rFonts w:ascii="GHEA Grapalat" w:hAnsi="GHEA Grapalat"/>
                <w:sz w:val="20"/>
                <w:szCs w:val="20"/>
                <w:u w:val="single"/>
                <w:lang w:val="hy-AM"/>
              </w:rPr>
            </w:rPrChange>
          </w:rPr>
          <w:tab/>
        </w:r>
        <w:r w:rsidRPr="00DF1634" w:rsidDel="008848AA">
          <w:rPr>
            <w:rFonts w:ascii="GHEA Grapalat" w:hAnsi="GHEA Grapalat"/>
            <w:sz w:val="20"/>
            <w:szCs w:val="20"/>
            <w:u w:val="single"/>
            <w:lang w:val="hy-AM"/>
            <w:rPrChange w:id="6167" w:author="Hayk-PC" w:date="2024-12-11T02:31:00Z">
              <w:rPr>
                <w:rFonts w:ascii="GHEA Grapalat" w:hAnsi="GHEA Grapalat"/>
                <w:sz w:val="20"/>
                <w:szCs w:val="20"/>
                <w:u w:val="single"/>
                <w:lang w:val="hy-AM"/>
              </w:rPr>
            </w:rPrChange>
          </w:rPr>
          <w:tab/>
        </w:r>
        <w:r w:rsidRPr="00DF1634" w:rsidDel="008848AA">
          <w:rPr>
            <w:rFonts w:ascii="GHEA Grapalat" w:hAnsi="GHEA Grapalat"/>
            <w:sz w:val="20"/>
            <w:szCs w:val="20"/>
            <w:u w:val="single"/>
            <w:lang w:val="hy-AM"/>
            <w:rPrChange w:id="6168" w:author="Hayk-PC" w:date="2024-12-11T02:31:00Z">
              <w:rPr>
                <w:rFonts w:ascii="GHEA Grapalat" w:hAnsi="GHEA Grapalat"/>
                <w:sz w:val="20"/>
                <w:szCs w:val="20"/>
                <w:u w:val="single"/>
                <w:lang w:val="hy-AM"/>
              </w:rPr>
            </w:rPrChange>
          </w:rPr>
          <w:tab/>
        </w:r>
      </w:del>
    </w:p>
    <w:p w14:paraId="721E2106" w14:textId="698623E4" w:rsidR="005B3A59" w:rsidRPr="00DF1634" w:rsidDel="008848AA" w:rsidRDefault="005B3A59" w:rsidP="005B3A59">
      <w:pPr>
        <w:pStyle w:val="NormalWeb"/>
        <w:shd w:val="clear" w:color="auto" w:fill="FFFFFF"/>
        <w:spacing w:before="0" w:beforeAutospacing="0" w:after="0" w:afterAutospacing="0"/>
        <w:rPr>
          <w:del w:id="6169" w:author="Hayk-PC" w:date="2024-12-11T02:06:00Z"/>
          <w:rFonts w:ascii="GHEA Grapalat" w:hAnsi="GHEA Grapalat" w:cs="Sylfaen"/>
          <w:vertAlign w:val="superscript"/>
          <w:rPrChange w:id="6170" w:author="Hayk-PC" w:date="2024-12-11T02:31:00Z">
            <w:rPr>
              <w:del w:id="6171" w:author="Hayk-PC" w:date="2024-12-11T02:06:00Z"/>
              <w:rFonts w:ascii="GHEA Grapalat" w:hAnsi="GHEA Grapalat" w:cs="Sylfaen"/>
              <w:vertAlign w:val="superscript"/>
            </w:rPr>
          </w:rPrChange>
        </w:rPr>
      </w:pPr>
      <w:del w:id="6172" w:author="Hayk-PC" w:date="2024-12-11T02:06:00Z">
        <w:r w:rsidRPr="00DF1634" w:rsidDel="008848AA">
          <w:rPr>
            <w:rFonts w:ascii="GHEA Grapalat" w:hAnsi="GHEA Grapalat" w:cs="Sylfaen"/>
            <w:vertAlign w:val="superscript"/>
            <w:lang w:val="hy-AM"/>
            <w:rPrChange w:id="6173" w:author="Hayk-PC" w:date="2024-12-11T02:31:00Z">
              <w:rPr>
                <w:rFonts w:ascii="GHEA Grapalat" w:hAnsi="GHEA Grapalat" w:cs="Sylfaen"/>
                <w:vertAlign w:val="superscript"/>
                <w:lang w:val="hy-AM"/>
              </w:rPr>
            </w:rPrChange>
          </w:rPr>
          <w:delText xml:space="preserve">                                                        </w:delText>
        </w:r>
        <w:r w:rsidRPr="00DF1634" w:rsidDel="008848AA">
          <w:rPr>
            <w:rFonts w:ascii="GHEA Grapalat" w:hAnsi="GHEA Grapalat" w:cs="Sylfaen"/>
            <w:vertAlign w:val="superscript"/>
            <w:rPrChange w:id="6174" w:author="Hayk-PC" w:date="2024-12-11T02:31:00Z">
              <w:rPr>
                <w:rFonts w:ascii="GHEA Grapalat" w:hAnsi="GHEA Grapalat" w:cs="Sylfaen"/>
                <w:vertAlign w:val="superscript"/>
              </w:rPr>
            </w:rPrChange>
          </w:rPr>
          <w:delText>число, месяц, год</w:delText>
        </w:r>
      </w:del>
    </w:p>
    <w:p w14:paraId="08E5C9C3" w14:textId="5A1BC39C" w:rsidR="005B3A59" w:rsidRPr="00DF1634" w:rsidDel="008848AA" w:rsidRDefault="005B3A59" w:rsidP="005B3A59">
      <w:pPr>
        <w:pStyle w:val="NormalWeb"/>
        <w:shd w:val="clear" w:color="auto" w:fill="FFFFFF"/>
        <w:spacing w:before="0" w:beforeAutospacing="0" w:after="0" w:afterAutospacing="0"/>
        <w:ind w:firstLine="375"/>
        <w:jc w:val="both"/>
        <w:rPr>
          <w:del w:id="6175" w:author="Hayk-PC" w:date="2024-12-11T02:06:00Z"/>
          <w:rFonts w:ascii="GHEA Grapalat" w:eastAsiaTheme="minorHAnsi" w:hAnsi="GHEA Grapalat" w:cstheme="minorBidi"/>
          <w:lang w:val="hy-AM"/>
          <w:rPrChange w:id="6176" w:author="Hayk-PC" w:date="2024-12-11T02:31:00Z">
            <w:rPr>
              <w:del w:id="6177" w:author="Hayk-PC" w:date="2024-12-11T02:06:00Z"/>
              <w:rFonts w:ascii="GHEA Grapalat" w:eastAsiaTheme="minorHAnsi" w:hAnsi="GHEA Grapalat" w:cstheme="minorBidi"/>
              <w:lang w:val="hy-AM"/>
            </w:rPr>
          </w:rPrChange>
        </w:rPr>
      </w:pPr>
    </w:p>
    <w:p w14:paraId="7279E493" w14:textId="762C1315" w:rsidR="005B3A59" w:rsidRPr="00DF1634" w:rsidDel="008848AA" w:rsidRDefault="005B3A59" w:rsidP="005B3A59">
      <w:pPr>
        <w:pStyle w:val="NormalWeb"/>
        <w:shd w:val="clear" w:color="auto" w:fill="FFFFFF"/>
        <w:spacing w:before="0" w:beforeAutospacing="0" w:after="0" w:afterAutospacing="0"/>
        <w:ind w:firstLine="375"/>
        <w:jc w:val="both"/>
        <w:rPr>
          <w:del w:id="6178" w:author="Hayk-PC" w:date="2024-12-11T02:06:00Z"/>
          <w:rFonts w:ascii="GHEA Grapalat" w:eastAsiaTheme="minorHAnsi" w:hAnsi="GHEA Grapalat" w:cstheme="minorBidi"/>
          <w:rPrChange w:id="6179" w:author="Hayk-PC" w:date="2024-12-11T02:31:00Z">
            <w:rPr>
              <w:del w:id="6180" w:author="Hayk-PC" w:date="2024-12-11T02:06:00Z"/>
              <w:rFonts w:ascii="GHEA Grapalat" w:eastAsiaTheme="minorHAnsi" w:hAnsi="GHEA Grapalat" w:cstheme="minorBidi"/>
            </w:rPr>
          </w:rPrChange>
        </w:rPr>
      </w:pPr>
    </w:p>
    <w:p w14:paraId="4942D815" w14:textId="13E4FD8D" w:rsidR="005B3A59" w:rsidRPr="00DF1634" w:rsidDel="008848AA" w:rsidRDefault="005B3A59" w:rsidP="005B3A59">
      <w:pPr>
        <w:pStyle w:val="NormalWeb"/>
        <w:shd w:val="clear" w:color="auto" w:fill="FFFFFF"/>
        <w:spacing w:before="0" w:beforeAutospacing="0" w:after="0" w:afterAutospacing="0"/>
        <w:ind w:firstLine="375"/>
        <w:jc w:val="both"/>
        <w:rPr>
          <w:del w:id="6181" w:author="Hayk-PC" w:date="2024-12-11T02:06:00Z"/>
          <w:rFonts w:ascii="GHEA Grapalat" w:eastAsiaTheme="minorHAnsi" w:hAnsi="GHEA Grapalat" w:cstheme="minorBidi"/>
          <w:rPrChange w:id="6182" w:author="Hayk-PC" w:date="2024-12-11T02:31:00Z">
            <w:rPr>
              <w:del w:id="6183" w:author="Hayk-PC" w:date="2024-12-11T02:06:00Z"/>
              <w:rFonts w:ascii="GHEA Grapalat" w:eastAsiaTheme="minorHAnsi" w:hAnsi="GHEA Grapalat" w:cstheme="minorBidi"/>
            </w:rPr>
          </w:rPrChange>
        </w:rPr>
      </w:pPr>
    </w:p>
    <w:p w14:paraId="24688110" w14:textId="52DFB382" w:rsidR="005B3A59" w:rsidRPr="00DF1634" w:rsidDel="008848AA" w:rsidRDefault="005B3A59" w:rsidP="005B3A59">
      <w:pPr>
        <w:pStyle w:val="NormalWeb"/>
        <w:shd w:val="clear" w:color="auto" w:fill="FFFFFF"/>
        <w:spacing w:before="0" w:beforeAutospacing="0" w:after="0" w:afterAutospacing="0"/>
        <w:ind w:firstLine="375"/>
        <w:rPr>
          <w:del w:id="6184" w:author="Hayk-PC" w:date="2024-12-11T02:06:00Z"/>
          <w:rFonts w:eastAsiaTheme="minorHAnsi" w:cstheme="minorBidi"/>
          <w:rPrChange w:id="6185" w:author="Hayk-PC" w:date="2024-12-11T02:31:00Z">
            <w:rPr>
              <w:del w:id="6186" w:author="Hayk-PC" w:date="2024-12-11T02:06:00Z"/>
              <w:rFonts w:eastAsiaTheme="minorHAnsi" w:cstheme="minorBidi"/>
            </w:rPr>
          </w:rPrChange>
        </w:rPr>
      </w:pPr>
    </w:p>
    <w:p w14:paraId="582BF7B6" w14:textId="6AF65F49" w:rsidR="005B3A59" w:rsidRPr="00DF1634" w:rsidDel="008848AA" w:rsidRDefault="005B3A59" w:rsidP="005B3A59">
      <w:pPr>
        <w:pStyle w:val="NormalWeb"/>
        <w:shd w:val="clear" w:color="auto" w:fill="FFFFFF"/>
        <w:spacing w:before="0" w:beforeAutospacing="0" w:after="0" w:afterAutospacing="0"/>
        <w:ind w:firstLine="375"/>
        <w:rPr>
          <w:del w:id="6187" w:author="Hayk-PC" w:date="2024-12-11T02:06:00Z"/>
          <w:rStyle w:val="Strong"/>
          <w:rFonts w:ascii="GHEA Grapalat" w:hAnsi="GHEA Grapalat"/>
          <w:b w:val="0"/>
          <w:bCs w:val="0"/>
          <w:sz w:val="20"/>
          <w:szCs w:val="20"/>
          <w:rPrChange w:id="6188" w:author="Hayk-PC" w:date="2024-12-11T02:31:00Z">
            <w:rPr>
              <w:del w:id="6189" w:author="Hayk-PC" w:date="2024-12-11T02:06:00Z"/>
              <w:rStyle w:val="Strong"/>
              <w:rFonts w:ascii="GHEA Grapalat" w:hAnsi="GHEA Grapalat"/>
              <w:b w:val="0"/>
              <w:bCs w:val="0"/>
              <w:sz w:val="20"/>
              <w:szCs w:val="20"/>
            </w:rPr>
          </w:rPrChange>
        </w:rPr>
      </w:pPr>
    </w:p>
    <w:p w14:paraId="29CAE419" w14:textId="08B2644A" w:rsidR="001005B0" w:rsidRPr="00DF1634" w:rsidDel="008848AA" w:rsidRDefault="001005B0" w:rsidP="005B3A59">
      <w:pPr>
        <w:widowControl w:val="0"/>
        <w:spacing w:after="160"/>
        <w:ind w:left="567" w:right="565"/>
        <w:jc w:val="both"/>
        <w:rPr>
          <w:del w:id="6190" w:author="Hayk-PC" w:date="2024-12-11T02:06:00Z"/>
          <w:rFonts w:ascii="GHEA Grapalat" w:hAnsi="GHEA Grapalat"/>
          <w:rPrChange w:id="6191" w:author="Hayk-PC" w:date="2024-12-11T02:31:00Z">
            <w:rPr>
              <w:del w:id="6192" w:author="Hayk-PC" w:date="2024-12-11T02:06:00Z"/>
              <w:rFonts w:ascii="GHEA Grapalat" w:hAnsi="GHEA Grapalat"/>
            </w:rPr>
          </w:rPrChange>
        </w:rPr>
      </w:pPr>
    </w:p>
    <w:p w14:paraId="679D6AE5" w14:textId="3EBE2C98" w:rsidR="001005B0" w:rsidRPr="00DF1634" w:rsidDel="008848AA" w:rsidRDefault="001005B0" w:rsidP="00B46D58">
      <w:pPr>
        <w:widowControl w:val="0"/>
        <w:spacing w:after="160"/>
        <w:ind w:left="567" w:right="565"/>
        <w:jc w:val="center"/>
        <w:rPr>
          <w:del w:id="6193" w:author="Hayk-PC" w:date="2024-12-11T02:06:00Z"/>
          <w:rFonts w:ascii="GHEA Grapalat" w:hAnsi="GHEA Grapalat"/>
          <w:b/>
          <w:rPrChange w:id="6194" w:author="Hayk-PC" w:date="2024-12-11T02:31:00Z">
            <w:rPr>
              <w:del w:id="6195" w:author="Hayk-PC" w:date="2024-12-11T02:06:00Z"/>
              <w:rFonts w:ascii="GHEA Grapalat" w:hAnsi="GHEA Grapalat"/>
              <w:b/>
            </w:rPr>
          </w:rPrChange>
        </w:rPr>
      </w:pPr>
    </w:p>
    <w:p w14:paraId="1D1ACEE7" w14:textId="20C1A886" w:rsidR="001005B0" w:rsidRPr="00DF1634" w:rsidDel="008848AA" w:rsidRDefault="001005B0" w:rsidP="00B46D58">
      <w:pPr>
        <w:widowControl w:val="0"/>
        <w:spacing w:after="160"/>
        <w:ind w:left="567" w:right="565"/>
        <w:jc w:val="center"/>
        <w:rPr>
          <w:del w:id="6196" w:author="Hayk-PC" w:date="2024-12-11T02:06:00Z"/>
          <w:rFonts w:ascii="GHEA Grapalat" w:hAnsi="GHEA Grapalat"/>
          <w:b/>
          <w:rPrChange w:id="6197" w:author="Hayk-PC" w:date="2024-12-11T02:31:00Z">
            <w:rPr>
              <w:del w:id="6198" w:author="Hayk-PC" w:date="2024-12-11T02:06:00Z"/>
              <w:rFonts w:ascii="GHEA Grapalat" w:hAnsi="GHEA Grapalat"/>
              <w:b/>
            </w:rPr>
          </w:rPrChange>
        </w:rPr>
      </w:pPr>
    </w:p>
    <w:p w14:paraId="28802320" w14:textId="406AE656" w:rsidR="001005B0" w:rsidRPr="00DF1634" w:rsidDel="008848AA" w:rsidRDefault="001005B0" w:rsidP="00B46D58">
      <w:pPr>
        <w:widowControl w:val="0"/>
        <w:spacing w:after="160"/>
        <w:ind w:left="567" w:right="565"/>
        <w:jc w:val="center"/>
        <w:rPr>
          <w:del w:id="6199" w:author="Hayk-PC" w:date="2024-12-11T02:06:00Z"/>
          <w:rFonts w:ascii="GHEA Grapalat" w:hAnsi="GHEA Grapalat"/>
          <w:b/>
          <w:rPrChange w:id="6200" w:author="Hayk-PC" w:date="2024-12-11T02:31:00Z">
            <w:rPr>
              <w:del w:id="6201" w:author="Hayk-PC" w:date="2024-12-11T02:06:00Z"/>
              <w:rFonts w:ascii="GHEA Grapalat" w:hAnsi="GHEA Grapalat"/>
              <w:b/>
            </w:rPr>
          </w:rPrChange>
        </w:rPr>
      </w:pPr>
    </w:p>
    <w:p w14:paraId="56D046BC" w14:textId="601339EC" w:rsidR="001005B0" w:rsidRPr="00DF1634" w:rsidDel="008848AA" w:rsidRDefault="001005B0" w:rsidP="00B46D58">
      <w:pPr>
        <w:widowControl w:val="0"/>
        <w:spacing w:after="160"/>
        <w:ind w:left="567" w:right="565"/>
        <w:jc w:val="center"/>
        <w:rPr>
          <w:del w:id="6202" w:author="Hayk-PC" w:date="2024-12-11T02:06:00Z"/>
          <w:rFonts w:ascii="GHEA Grapalat" w:hAnsi="GHEA Grapalat"/>
          <w:b/>
          <w:rPrChange w:id="6203" w:author="Hayk-PC" w:date="2024-12-11T02:31:00Z">
            <w:rPr>
              <w:del w:id="6204" w:author="Hayk-PC" w:date="2024-12-11T02:06:00Z"/>
              <w:rFonts w:ascii="GHEA Grapalat" w:hAnsi="GHEA Grapalat"/>
              <w:b/>
            </w:rPr>
          </w:rPrChange>
        </w:rPr>
      </w:pPr>
    </w:p>
    <w:p w14:paraId="0F367869" w14:textId="4C174866" w:rsidR="00FC10BB" w:rsidRPr="00DF1634" w:rsidDel="008848AA" w:rsidRDefault="00FC10BB">
      <w:pPr>
        <w:rPr>
          <w:del w:id="6205" w:author="Hayk-PC" w:date="2024-12-11T02:06:00Z"/>
          <w:rFonts w:ascii="GHEA Grapalat" w:hAnsi="GHEA Grapalat"/>
          <w:i/>
          <w:rPrChange w:id="6206" w:author="Hayk-PC" w:date="2024-12-11T02:31:00Z">
            <w:rPr>
              <w:del w:id="6207" w:author="Hayk-PC" w:date="2024-12-11T02:06:00Z"/>
              <w:rFonts w:ascii="GHEA Grapalat" w:hAnsi="GHEA Grapalat"/>
              <w:i/>
            </w:rPr>
          </w:rPrChange>
        </w:rPr>
      </w:pPr>
      <w:del w:id="6208" w:author="Hayk-PC" w:date="2024-12-11T02:06:00Z">
        <w:r w:rsidRPr="00DF1634" w:rsidDel="008848AA">
          <w:rPr>
            <w:rFonts w:ascii="GHEA Grapalat" w:hAnsi="GHEA Grapalat"/>
            <w:i/>
            <w:rPrChange w:id="6209" w:author="Hayk-PC" w:date="2024-12-11T02:31:00Z">
              <w:rPr>
                <w:rFonts w:ascii="GHEA Grapalat" w:hAnsi="GHEA Grapalat"/>
                <w:i/>
              </w:rPr>
            </w:rPrChange>
          </w:rPr>
          <w:br w:type="page"/>
        </w:r>
      </w:del>
    </w:p>
    <w:p w14:paraId="37B60D04" w14:textId="77777777" w:rsidR="000A214C" w:rsidRPr="00DF1634" w:rsidRDefault="000A214C" w:rsidP="000A214C">
      <w:pPr>
        <w:widowControl w:val="0"/>
        <w:spacing w:after="160"/>
        <w:jc w:val="right"/>
        <w:rPr>
          <w:rFonts w:ascii="GHEA Grapalat" w:hAnsi="GHEA Grapalat" w:cs="GHEA Grapalat"/>
          <w:i/>
          <w:rPrChange w:id="6210" w:author="Hayk-PC" w:date="2024-12-11T02:31:00Z">
            <w:rPr>
              <w:rFonts w:ascii="GHEA Grapalat" w:hAnsi="GHEA Grapalat" w:cs="GHEA Grapalat"/>
              <w:i/>
            </w:rPr>
          </w:rPrChange>
        </w:rPr>
      </w:pPr>
      <w:r w:rsidRPr="00DF1634">
        <w:rPr>
          <w:rFonts w:ascii="GHEA Grapalat" w:hAnsi="GHEA Grapalat"/>
          <w:i/>
          <w:rPrChange w:id="6211" w:author="Hayk-PC" w:date="2024-12-11T02:31:00Z">
            <w:rPr>
              <w:rFonts w:ascii="GHEA Grapalat" w:hAnsi="GHEA Grapalat"/>
              <w:i/>
            </w:rPr>
          </w:rPrChange>
        </w:rPr>
        <w:t>Приложение № 5.1</w:t>
      </w:r>
    </w:p>
    <w:p w14:paraId="5E1E271F" w14:textId="016B3138" w:rsidR="000A214C" w:rsidRPr="00DF1634" w:rsidRDefault="000A214C" w:rsidP="000A214C">
      <w:pPr>
        <w:widowControl w:val="0"/>
        <w:spacing w:after="160"/>
        <w:jc w:val="right"/>
        <w:rPr>
          <w:rFonts w:ascii="GHEA Grapalat" w:hAnsi="GHEA Grapalat" w:cs="GHEA Grapalat"/>
          <w:i/>
          <w:rPrChange w:id="6212" w:author="Hayk-PC" w:date="2024-12-11T02:31:00Z">
            <w:rPr>
              <w:rFonts w:ascii="GHEA Grapalat" w:hAnsi="GHEA Grapalat" w:cs="GHEA Grapalat"/>
              <w:i/>
            </w:rPr>
          </w:rPrChange>
        </w:rPr>
      </w:pPr>
      <w:r w:rsidRPr="00DF1634">
        <w:rPr>
          <w:rFonts w:ascii="GHEA Grapalat" w:hAnsi="GHEA Grapalat"/>
          <w:i/>
          <w:rPrChange w:id="6213" w:author="Hayk-PC" w:date="2024-12-11T02:31:00Z">
            <w:rPr>
              <w:rFonts w:ascii="GHEA Grapalat" w:hAnsi="GHEA Grapalat"/>
              <w:i/>
            </w:rPr>
          </w:rPrChange>
        </w:rPr>
        <w:t xml:space="preserve">к Приглашению на </w:t>
      </w:r>
      <w:del w:id="6214" w:author="Hayk Koshetsyan" w:date="2024-12-10T17:01:00Z">
        <w:r w:rsidR="008B1233" w:rsidRPr="00DF1634" w:rsidDel="00CA3B24">
          <w:rPr>
            <w:rFonts w:ascii="GHEA Grapalat" w:hAnsi="GHEA Grapalat"/>
            <w:i/>
            <w:rPrChange w:id="6215" w:author="Hayk-PC" w:date="2024-12-11T02:31:00Z">
              <w:rPr>
                <w:rFonts w:ascii="GHEA Grapalat" w:hAnsi="GHEA Grapalat"/>
                <w:i/>
              </w:rPr>
            </w:rPrChange>
          </w:rPr>
          <w:delText>открытый конкурс</w:delText>
        </w:r>
      </w:del>
      <w:ins w:id="6216" w:author="Hayk Koshetsyan" w:date="2024-12-10T17:02:00Z">
        <w:r w:rsidR="00CA3B24" w:rsidRPr="00DF1634">
          <w:rPr>
            <w:rFonts w:ascii="GHEA Grapalat" w:hAnsi="GHEA Grapalat"/>
            <w:i/>
            <w:rPrChange w:id="6217" w:author="Hayk-PC" w:date="2024-12-11T02:31:00Z">
              <w:rPr>
                <w:rFonts w:ascii="GHEA Grapalat" w:hAnsi="GHEA Grapalat"/>
                <w:i/>
              </w:rPr>
            </w:rPrChange>
          </w:rPr>
          <w:t xml:space="preserve">ЗАПРОС КОТИРОВОК </w:t>
        </w:r>
      </w:ins>
      <w:r w:rsidRPr="00DF1634">
        <w:rPr>
          <w:rFonts w:ascii="GHEA Grapalat" w:hAnsi="GHEA Grapalat"/>
          <w:i/>
          <w:rPrChange w:id="6218" w:author="Hayk-PC" w:date="2024-12-11T02:31:00Z">
            <w:rPr>
              <w:rFonts w:ascii="GHEA Grapalat" w:hAnsi="GHEA Grapalat"/>
              <w:i/>
            </w:rPr>
          </w:rPrChange>
        </w:rPr>
        <w:br/>
        <w:t>под кодом "---</w:t>
      </w:r>
      <w:del w:id="6219" w:author="Hayk Koshetsyan" w:date="2024-12-10T16:54:00Z">
        <w:r w:rsidRPr="00DF1634" w:rsidDel="0014596D">
          <w:rPr>
            <w:rFonts w:ascii="GHEA Grapalat" w:hAnsi="GHEA Grapalat"/>
            <w:i/>
            <w:rPrChange w:id="6220" w:author="Hayk-PC" w:date="2024-12-11T02:31:00Z">
              <w:rPr>
                <w:rFonts w:ascii="GHEA Grapalat" w:hAnsi="GHEA Grapalat"/>
                <w:i/>
              </w:rPr>
            </w:rPrChange>
          </w:rPr>
          <w:delText>BMAPDzB</w:delText>
        </w:r>
      </w:del>
      <w:ins w:id="6221" w:author="Hayk Koshetsyan" w:date="2024-12-10T16:54:00Z">
        <w:r w:rsidR="0014596D" w:rsidRPr="00DF1634">
          <w:rPr>
            <w:rFonts w:ascii="GHEA Grapalat" w:hAnsi="GHEA Grapalat"/>
            <w:i/>
            <w:rPrChange w:id="6222" w:author="Hayk-PC" w:date="2024-12-11T02:31:00Z">
              <w:rPr>
                <w:rFonts w:ascii="GHEA Grapalat" w:hAnsi="GHEA Grapalat"/>
                <w:i/>
              </w:rPr>
            </w:rPrChange>
          </w:rPr>
          <w:t>IAIM-GHAPDzB-24/1</w:t>
        </w:r>
      </w:ins>
      <w:r w:rsidRPr="00DF1634">
        <w:rPr>
          <w:rFonts w:ascii="GHEA Grapalat" w:hAnsi="GHEA Grapalat"/>
          <w:i/>
          <w:rPrChange w:id="6223" w:author="Hayk-PC" w:date="2024-12-11T02:31:00Z">
            <w:rPr>
              <w:rFonts w:ascii="GHEA Grapalat" w:hAnsi="GHEA Grapalat"/>
              <w:i/>
            </w:rPr>
          </w:rPrChange>
        </w:rPr>
        <w:t>---/---"</w:t>
      </w:r>
      <w:r w:rsidRPr="00DF1634">
        <w:rPr>
          <w:rStyle w:val="FootnoteReference"/>
          <w:rFonts w:ascii="GHEA Grapalat" w:hAnsi="GHEA Grapalat"/>
          <w:i/>
          <w:rPrChange w:id="6224" w:author="Hayk-PC" w:date="2024-12-11T02:31:00Z">
            <w:rPr>
              <w:rStyle w:val="FootnoteReference"/>
              <w:rFonts w:ascii="GHEA Grapalat" w:hAnsi="GHEA Grapalat"/>
              <w:i/>
            </w:rPr>
          </w:rPrChange>
        </w:rPr>
        <w:footnoteReference w:customMarkFollows="1" w:id="27"/>
        <w:t>*</w:t>
      </w:r>
    </w:p>
    <w:p w14:paraId="45CFB3D7" w14:textId="77777777" w:rsidR="00AF4211" w:rsidRPr="00DF1634" w:rsidRDefault="00AF4211" w:rsidP="000A214C">
      <w:pPr>
        <w:widowControl w:val="0"/>
        <w:spacing w:after="160"/>
        <w:jc w:val="center"/>
        <w:rPr>
          <w:rFonts w:ascii="GHEA Grapalat" w:hAnsi="GHEA Grapalat"/>
          <w:b/>
          <w:rPrChange w:id="6225" w:author="Hayk-PC" w:date="2024-12-11T02:31:00Z">
            <w:rPr>
              <w:rFonts w:ascii="GHEA Grapalat" w:hAnsi="GHEA Grapalat"/>
              <w:b/>
            </w:rPr>
          </w:rPrChange>
        </w:rPr>
      </w:pPr>
    </w:p>
    <w:p w14:paraId="4C33284E" w14:textId="77777777" w:rsidR="000A214C" w:rsidRPr="00DF1634" w:rsidRDefault="000A214C" w:rsidP="000A214C">
      <w:pPr>
        <w:widowControl w:val="0"/>
        <w:spacing w:after="160"/>
        <w:jc w:val="center"/>
        <w:rPr>
          <w:rFonts w:ascii="GHEA Grapalat" w:hAnsi="GHEA Grapalat" w:cs="GHEA Grapalat"/>
          <w:b/>
          <w:rPrChange w:id="6226" w:author="Hayk-PC" w:date="2024-12-11T02:31:00Z">
            <w:rPr>
              <w:rFonts w:ascii="GHEA Grapalat" w:hAnsi="GHEA Grapalat" w:cs="GHEA Grapalat"/>
              <w:b/>
            </w:rPr>
          </w:rPrChange>
        </w:rPr>
      </w:pPr>
      <w:r w:rsidRPr="00DF1634">
        <w:rPr>
          <w:rFonts w:ascii="GHEA Grapalat" w:hAnsi="GHEA Grapalat"/>
          <w:b/>
          <w:rPrChange w:id="6227" w:author="Hayk-PC" w:date="2024-12-11T02:31:00Z">
            <w:rPr>
              <w:rFonts w:ascii="GHEA Grapalat" w:hAnsi="GHEA Grapalat"/>
              <w:b/>
            </w:rPr>
          </w:rPrChange>
        </w:rPr>
        <w:t xml:space="preserve">СОГЛАШЕНИЕ О НЕУСТОЙКЕ </w:t>
      </w:r>
    </w:p>
    <w:p w14:paraId="619E1313" w14:textId="77777777" w:rsidR="000A214C" w:rsidRPr="00DF1634" w:rsidRDefault="000A214C" w:rsidP="000A214C">
      <w:pPr>
        <w:widowControl w:val="0"/>
        <w:spacing w:after="160"/>
        <w:jc w:val="center"/>
        <w:rPr>
          <w:rFonts w:ascii="GHEA Grapalat" w:hAnsi="GHEA Grapalat" w:cs="GHEA Grapalat"/>
          <w:b/>
          <w:rPrChange w:id="6228" w:author="Hayk-PC" w:date="2024-12-11T02:31:00Z">
            <w:rPr>
              <w:rFonts w:ascii="GHEA Grapalat" w:hAnsi="GHEA Grapalat" w:cs="GHEA Grapalat"/>
              <w:b/>
            </w:rPr>
          </w:rPrChange>
        </w:rPr>
      </w:pPr>
      <w:r w:rsidRPr="00DF1634">
        <w:rPr>
          <w:rFonts w:ascii="GHEA Grapalat" w:hAnsi="GHEA Grapalat"/>
          <w:b/>
          <w:rPrChange w:id="6229" w:author="Hayk-PC" w:date="2024-12-11T02:31:00Z">
            <w:rPr>
              <w:rFonts w:ascii="GHEA Grapalat" w:hAnsi="GHEA Grapalat"/>
              <w:b/>
            </w:rPr>
          </w:rPrChange>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DF1634" w14:paraId="7B2180E9" w14:textId="77777777" w:rsidTr="00DE2AE3">
        <w:tc>
          <w:tcPr>
            <w:tcW w:w="4786" w:type="dxa"/>
          </w:tcPr>
          <w:p w14:paraId="084E9879" w14:textId="77777777" w:rsidR="000A214C" w:rsidRPr="00DF1634" w:rsidRDefault="000A214C" w:rsidP="00DE2AE3">
            <w:pPr>
              <w:widowControl w:val="0"/>
              <w:spacing w:after="160"/>
              <w:rPr>
                <w:rFonts w:ascii="GHEA Grapalat" w:hAnsi="GHEA Grapalat" w:cs="GHEA Grapalat"/>
                <w:b/>
                <w:lang w:val="en-US"/>
                <w:rPrChange w:id="6230" w:author="Hayk-PC" w:date="2024-12-11T02:31:00Z">
                  <w:rPr>
                    <w:rFonts w:ascii="GHEA Grapalat" w:hAnsi="GHEA Grapalat" w:cs="GHEA Grapalat"/>
                    <w:b/>
                    <w:lang w:val="en-US"/>
                  </w:rPr>
                </w:rPrChange>
              </w:rPr>
            </w:pPr>
            <w:r w:rsidRPr="00DF1634">
              <w:rPr>
                <w:rFonts w:ascii="GHEA Grapalat" w:hAnsi="GHEA Grapalat"/>
                <w:rPrChange w:id="6231" w:author="Hayk-PC" w:date="2024-12-11T02:31:00Z">
                  <w:rPr>
                    <w:rFonts w:ascii="GHEA Grapalat" w:hAnsi="GHEA Grapalat"/>
                  </w:rPr>
                </w:rPrChange>
              </w:rPr>
              <w:t>г. Ереван</w:t>
            </w:r>
          </w:p>
        </w:tc>
        <w:tc>
          <w:tcPr>
            <w:tcW w:w="4500" w:type="dxa"/>
          </w:tcPr>
          <w:p w14:paraId="4A3C01E5" w14:textId="77777777" w:rsidR="000A214C" w:rsidRPr="00DF1634" w:rsidRDefault="000A214C" w:rsidP="00DE2AE3">
            <w:pPr>
              <w:widowControl w:val="0"/>
              <w:spacing w:after="160"/>
              <w:jc w:val="right"/>
              <w:rPr>
                <w:rFonts w:ascii="GHEA Grapalat" w:hAnsi="GHEA Grapalat" w:cs="GHEA Grapalat"/>
                <w:b/>
                <w:rPrChange w:id="6232" w:author="Hayk-PC" w:date="2024-12-11T02:31:00Z">
                  <w:rPr>
                    <w:rFonts w:ascii="GHEA Grapalat" w:hAnsi="GHEA Grapalat" w:cs="GHEA Grapalat"/>
                    <w:b/>
                  </w:rPr>
                </w:rPrChange>
              </w:rPr>
            </w:pPr>
            <w:r w:rsidRPr="00DF1634">
              <w:rPr>
                <w:rFonts w:ascii="GHEA Grapalat" w:hAnsi="GHEA Grapalat"/>
                <w:rPrChange w:id="6233" w:author="Hayk-PC" w:date="2024-12-11T02:31:00Z">
                  <w:rPr>
                    <w:rFonts w:ascii="GHEA Grapalat" w:hAnsi="GHEA Grapalat"/>
                  </w:rPr>
                </w:rPrChange>
              </w:rPr>
              <w:t>"</w:t>
            </w:r>
            <w:r w:rsidRPr="00DF1634">
              <w:rPr>
                <w:rFonts w:ascii="GHEA Grapalat" w:hAnsi="GHEA Grapalat"/>
                <w:lang w:val="en-US"/>
                <w:rPrChange w:id="6234" w:author="Hayk-PC" w:date="2024-12-11T02:31:00Z">
                  <w:rPr>
                    <w:rFonts w:ascii="GHEA Grapalat" w:hAnsi="GHEA Grapalat"/>
                    <w:lang w:val="en-US"/>
                  </w:rPr>
                </w:rPrChange>
              </w:rPr>
              <w:tab/>
            </w:r>
            <w:r w:rsidRPr="00DF1634">
              <w:rPr>
                <w:rFonts w:ascii="GHEA Grapalat" w:hAnsi="GHEA Grapalat"/>
                <w:rPrChange w:id="6235" w:author="Hayk-PC" w:date="2024-12-11T02:31:00Z">
                  <w:rPr>
                    <w:rFonts w:ascii="GHEA Grapalat" w:hAnsi="GHEA Grapalat"/>
                  </w:rPr>
                </w:rPrChange>
              </w:rPr>
              <w:t xml:space="preserve">" </w:t>
            </w:r>
            <w:r w:rsidRPr="00DF1634">
              <w:rPr>
                <w:rFonts w:ascii="GHEA Grapalat" w:hAnsi="GHEA Grapalat"/>
                <w:lang w:val="en-US"/>
                <w:rPrChange w:id="6236" w:author="Hayk-PC" w:date="2024-12-11T02:31:00Z">
                  <w:rPr>
                    <w:rFonts w:ascii="GHEA Grapalat" w:hAnsi="GHEA Grapalat"/>
                    <w:lang w:val="en-US"/>
                  </w:rPr>
                </w:rPrChange>
              </w:rPr>
              <w:tab/>
            </w:r>
            <w:r w:rsidRPr="00DF1634">
              <w:rPr>
                <w:rFonts w:ascii="GHEA Grapalat" w:hAnsi="GHEA Grapalat"/>
                <w:rPrChange w:id="6237" w:author="Hayk-PC" w:date="2024-12-11T02:31:00Z">
                  <w:rPr>
                    <w:rFonts w:ascii="GHEA Grapalat" w:hAnsi="GHEA Grapalat"/>
                  </w:rPr>
                </w:rPrChange>
              </w:rPr>
              <w:t>20</w:t>
            </w:r>
            <w:r w:rsidRPr="00DF1634">
              <w:rPr>
                <w:rFonts w:ascii="GHEA Grapalat" w:hAnsi="GHEA Grapalat"/>
                <w:lang w:val="en-US"/>
                <w:rPrChange w:id="6238" w:author="Hayk-PC" w:date="2024-12-11T02:31:00Z">
                  <w:rPr>
                    <w:rFonts w:ascii="GHEA Grapalat" w:hAnsi="GHEA Grapalat"/>
                    <w:lang w:val="en-US"/>
                  </w:rPr>
                </w:rPrChange>
              </w:rPr>
              <w:tab/>
            </w:r>
            <w:r w:rsidRPr="00DF1634">
              <w:rPr>
                <w:rFonts w:ascii="GHEA Grapalat" w:hAnsi="GHEA Grapalat"/>
                <w:rPrChange w:id="6239" w:author="Hayk-PC" w:date="2024-12-11T02:31:00Z">
                  <w:rPr>
                    <w:rFonts w:ascii="GHEA Grapalat" w:hAnsi="GHEA Grapalat"/>
                  </w:rPr>
                </w:rPrChange>
              </w:rPr>
              <w:t>г.</w:t>
            </w:r>
            <w:r w:rsidRPr="00DF1634">
              <w:rPr>
                <w:rStyle w:val="FootnoteReference"/>
                <w:rFonts w:ascii="GHEA Grapalat" w:hAnsi="GHEA Grapalat"/>
                <w:rPrChange w:id="6240" w:author="Hayk-PC" w:date="2024-12-11T02:31:00Z">
                  <w:rPr>
                    <w:rStyle w:val="FootnoteReference"/>
                    <w:rFonts w:ascii="GHEA Grapalat" w:hAnsi="GHEA Grapalat"/>
                  </w:rPr>
                </w:rPrChange>
              </w:rPr>
              <w:footnoteReference w:customMarkFollows="1" w:id="28"/>
              <w:t>**</w:t>
            </w:r>
          </w:p>
        </w:tc>
      </w:tr>
    </w:tbl>
    <w:p w14:paraId="4F5B58DD" w14:textId="77777777" w:rsidR="000A214C" w:rsidRPr="00DF1634" w:rsidRDefault="000A214C" w:rsidP="000A214C">
      <w:pPr>
        <w:widowControl w:val="0"/>
        <w:spacing w:after="160"/>
        <w:rPr>
          <w:rFonts w:ascii="GHEA Grapalat" w:hAnsi="GHEA Grapalat" w:cs="GHEA Grapalat"/>
          <w:b/>
          <w:rPrChange w:id="6241" w:author="Hayk-PC" w:date="2024-12-11T02:31:00Z">
            <w:rPr>
              <w:rFonts w:ascii="GHEA Grapalat" w:hAnsi="GHEA Grapalat" w:cs="GHEA Grapalat"/>
              <w:b/>
            </w:rPr>
          </w:rPrChange>
        </w:rPr>
      </w:pPr>
    </w:p>
    <w:p w14:paraId="7E6CF79D" w14:textId="77777777" w:rsidR="000A214C" w:rsidRPr="00DF1634" w:rsidRDefault="000A214C" w:rsidP="000A214C">
      <w:pPr>
        <w:widowControl w:val="0"/>
        <w:jc w:val="both"/>
        <w:rPr>
          <w:rFonts w:ascii="GHEA Grapalat" w:hAnsi="GHEA Grapalat" w:cs="GHEA Grapalat"/>
          <w:u w:val="single"/>
          <w:vertAlign w:val="subscript"/>
          <w:rPrChange w:id="6242" w:author="Hayk-PC" w:date="2024-12-11T02:31:00Z">
            <w:rPr>
              <w:rFonts w:ascii="GHEA Grapalat" w:hAnsi="GHEA Grapalat" w:cs="GHEA Grapalat"/>
              <w:u w:val="single"/>
              <w:vertAlign w:val="subscript"/>
            </w:rPr>
          </w:rPrChange>
        </w:rPr>
      </w:pPr>
      <w:r w:rsidRPr="00DF1634">
        <w:rPr>
          <w:rFonts w:ascii="GHEA Grapalat" w:hAnsi="GHEA Grapalat"/>
          <w:rPrChange w:id="6243" w:author="Hayk-PC" w:date="2024-12-11T02:31:00Z">
            <w:rPr>
              <w:rFonts w:ascii="GHEA Grapalat" w:hAnsi="GHEA Grapalat"/>
            </w:rPr>
          </w:rPrChange>
        </w:rPr>
        <w:t>_______________________________________________, в лице директора Компании,</w:t>
      </w:r>
    </w:p>
    <w:p w14:paraId="3564405E" w14:textId="77777777" w:rsidR="000A214C" w:rsidRPr="00DF1634" w:rsidRDefault="000A214C" w:rsidP="000A214C">
      <w:pPr>
        <w:widowControl w:val="0"/>
        <w:spacing w:after="160"/>
        <w:ind w:left="1843"/>
        <w:jc w:val="both"/>
        <w:rPr>
          <w:rFonts w:ascii="GHEA Grapalat" w:hAnsi="GHEA Grapalat"/>
          <w:vertAlign w:val="superscript"/>
          <w:lang w:val="en-US"/>
          <w:rPrChange w:id="6244" w:author="Hayk-PC" w:date="2024-12-11T02:31:00Z">
            <w:rPr>
              <w:rFonts w:ascii="GHEA Grapalat" w:hAnsi="GHEA Grapalat"/>
              <w:vertAlign w:val="superscript"/>
              <w:lang w:val="en-US"/>
            </w:rPr>
          </w:rPrChange>
        </w:rPr>
      </w:pPr>
      <w:r w:rsidRPr="00DF1634">
        <w:rPr>
          <w:rFonts w:ascii="GHEA Grapalat" w:hAnsi="GHEA Grapalat"/>
          <w:vertAlign w:val="superscript"/>
          <w:rPrChange w:id="6245" w:author="Hayk-PC" w:date="2024-12-11T02:31:00Z">
            <w:rPr>
              <w:rFonts w:ascii="GHEA Grapalat" w:hAnsi="GHEA Grapalat"/>
              <w:vertAlign w:val="superscript"/>
            </w:rPr>
          </w:rPrChange>
        </w:rPr>
        <w:t>наименование Компании</w:t>
      </w:r>
    </w:p>
    <w:p w14:paraId="62061337" w14:textId="77777777" w:rsidR="000A214C" w:rsidRPr="00DF1634" w:rsidRDefault="000A214C" w:rsidP="000A214C">
      <w:pPr>
        <w:widowControl w:val="0"/>
        <w:jc w:val="both"/>
        <w:rPr>
          <w:rFonts w:ascii="GHEA Grapalat" w:hAnsi="GHEA Grapalat"/>
          <w:lang w:val="en-US"/>
          <w:rPrChange w:id="6246" w:author="Hayk-PC" w:date="2024-12-11T02:31:00Z">
            <w:rPr>
              <w:rFonts w:ascii="GHEA Grapalat" w:hAnsi="GHEA Grapalat"/>
              <w:lang w:val="en-US"/>
            </w:rPr>
          </w:rPrChange>
        </w:rPr>
      </w:pPr>
      <w:r w:rsidRPr="00DF1634">
        <w:rPr>
          <w:rFonts w:ascii="GHEA Grapalat" w:hAnsi="GHEA Grapalat"/>
          <w:lang w:val="en-US"/>
          <w:rPrChange w:id="6247" w:author="Hayk-PC" w:date="2024-12-11T02:31:00Z">
            <w:rPr>
              <w:rFonts w:ascii="GHEA Grapalat" w:hAnsi="GHEA Grapalat"/>
              <w:lang w:val="en-US"/>
            </w:rPr>
          </w:rPrChange>
        </w:rPr>
        <w:t>_________________________________________________________________________</w:t>
      </w:r>
    </w:p>
    <w:p w14:paraId="1E1C003F" w14:textId="77777777" w:rsidR="000A214C" w:rsidRPr="00DF1634" w:rsidRDefault="000A214C" w:rsidP="000A214C">
      <w:pPr>
        <w:widowControl w:val="0"/>
        <w:spacing w:after="160"/>
        <w:jc w:val="center"/>
        <w:rPr>
          <w:rFonts w:ascii="GHEA Grapalat" w:hAnsi="GHEA Grapalat"/>
          <w:vertAlign w:val="superscript"/>
          <w:rPrChange w:id="6248" w:author="Hayk-PC" w:date="2024-12-11T02:31:00Z">
            <w:rPr>
              <w:rFonts w:ascii="GHEA Grapalat" w:hAnsi="GHEA Grapalat"/>
              <w:vertAlign w:val="superscript"/>
            </w:rPr>
          </w:rPrChange>
        </w:rPr>
      </w:pPr>
      <w:r w:rsidRPr="00DF1634">
        <w:rPr>
          <w:rFonts w:ascii="GHEA Grapalat" w:hAnsi="GHEA Grapalat"/>
          <w:vertAlign w:val="superscript"/>
          <w:rPrChange w:id="6249" w:author="Hayk-PC" w:date="2024-12-11T02:31:00Z">
            <w:rPr>
              <w:rFonts w:ascii="GHEA Grapalat" w:hAnsi="GHEA Grapalat"/>
              <w:vertAlign w:val="superscript"/>
            </w:rPr>
          </w:rPrChange>
        </w:rPr>
        <w:t>имя, фамилия, паспортные данные директора компании</w:t>
      </w:r>
    </w:p>
    <w:p w14:paraId="33422D81" w14:textId="77777777" w:rsidR="000A214C" w:rsidRPr="00DF1634" w:rsidRDefault="000A214C" w:rsidP="000A214C">
      <w:pPr>
        <w:widowControl w:val="0"/>
        <w:spacing w:after="160"/>
        <w:jc w:val="both"/>
        <w:rPr>
          <w:rFonts w:ascii="GHEA Grapalat" w:hAnsi="GHEA Grapalat" w:cs="GHEA Grapalat"/>
          <w:rPrChange w:id="6250" w:author="Hayk-PC" w:date="2024-12-11T02:31:00Z">
            <w:rPr>
              <w:rFonts w:ascii="GHEA Grapalat" w:hAnsi="GHEA Grapalat" w:cs="GHEA Grapalat"/>
            </w:rPr>
          </w:rPrChange>
        </w:rPr>
      </w:pPr>
      <w:r w:rsidRPr="00DF1634">
        <w:rPr>
          <w:rFonts w:ascii="GHEA Grapalat" w:hAnsi="GHEA Grapalat"/>
          <w:rPrChange w:id="6251" w:author="Hayk-PC" w:date="2024-12-11T02:31:00Z">
            <w:rPr>
              <w:rFonts w:ascii="GHEA Grapalat" w:hAnsi="GHEA Grapalat"/>
            </w:rPr>
          </w:rPrChange>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0CD885AF" w14:textId="77777777" w:rsidR="000A214C" w:rsidRPr="00DF1634" w:rsidRDefault="000A214C" w:rsidP="000A214C">
      <w:pPr>
        <w:widowControl w:val="0"/>
        <w:spacing w:after="160"/>
        <w:jc w:val="center"/>
        <w:rPr>
          <w:rFonts w:ascii="GHEA Grapalat" w:hAnsi="GHEA Grapalat" w:cs="GHEA Grapalat"/>
          <w:b/>
          <w:bCs/>
          <w:rPrChange w:id="6252" w:author="Hayk-PC" w:date="2024-12-11T02:31:00Z">
            <w:rPr>
              <w:rFonts w:ascii="GHEA Grapalat" w:hAnsi="GHEA Grapalat" w:cs="GHEA Grapalat"/>
              <w:b/>
              <w:bCs/>
            </w:rPr>
          </w:rPrChange>
        </w:rPr>
      </w:pPr>
      <w:r w:rsidRPr="00DF1634">
        <w:rPr>
          <w:rFonts w:ascii="GHEA Grapalat" w:hAnsi="GHEA Grapalat"/>
          <w:b/>
          <w:rPrChange w:id="6253" w:author="Hayk-PC" w:date="2024-12-11T02:31:00Z">
            <w:rPr>
              <w:rFonts w:ascii="GHEA Grapalat" w:hAnsi="GHEA Grapalat"/>
              <w:b/>
            </w:rPr>
          </w:rPrChange>
        </w:rPr>
        <w:t>1. Предмет соглашения</w:t>
      </w:r>
    </w:p>
    <w:p w14:paraId="698D398D" w14:textId="77777777" w:rsidR="000A214C" w:rsidRPr="00DF1634" w:rsidRDefault="000A214C" w:rsidP="000A214C">
      <w:pPr>
        <w:widowControl w:val="0"/>
        <w:tabs>
          <w:tab w:val="left" w:pos="567"/>
        </w:tabs>
        <w:jc w:val="both"/>
        <w:rPr>
          <w:rFonts w:ascii="GHEA Grapalat" w:hAnsi="GHEA Grapalat" w:cs="GHEA Grapalat"/>
          <w:spacing w:val="-6"/>
          <w:rPrChange w:id="6254" w:author="Hayk-PC" w:date="2024-12-11T02:31:00Z">
            <w:rPr>
              <w:rFonts w:ascii="GHEA Grapalat" w:hAnsi="GHEA Grapalat" w:cs="GHEA Grapalat"/>
              <w:spacing w:val="-6"/>
            </w:rPr>
          </w:rPrChange>
        </w:rPr>
      </w:pPr>
      <w:r w:rsidRPr="00DF1634">
        <w:rPr>
          <w:rFonts w:ascii="GHEA Grapalat" w:hAnsi="GHEA Grapalat"/>
          <w:rPrChange w:id="6255" w:author="Hayk-PC" w:date="2024-12-11T02:31:00Z">
            <w:rPr>
              <w:rFonts w:ascii="GHEA Grapalat" w:hAnsi="GHEA Grapalat"/>
            </w:rPr>
          </w:rPrChange>
        </w:rPr>
        <w:t>1</w:t>
      </w:r>
      <w:r w:rsidRPr="00DF1634">
        <w:rPr>
          <w:rFonts w:ascii="GHEA Grapalat" w:hAnsi="GHEA Grapalat"/>
          <w:spacing w:val="-6"/>
          <w:rPrChange w:id="6256" w:author="Hayk-PC" w:date="2024-12-11T02:31:00Z">
            <w:rPr>
              <w:rFonts w:ascii="GHEA Grapalat" w:hAnsi="GHEA Grapalat"/>
              <w:spacing w:val="-6"/>
            </w:rPr>
          </w:rPrChange>
        </w:rPr>
        <w:t>.1.</w:t>
      </w:r>
      <w:r w:rsidRPr="00DF1634">
        <w:rPr>
          <w:rFonts w:ascii="GHEA Grapalat" w:hAnsi="GHEA Grapalat"/>
          <w:spacing w:val="-6"/>
          <w:rPrChange w:id="6257" w:author="Hayk-PC" w:date="2024-12-11T02:31:00Z">
            <w:rPr>
              <w:rFonts w:ascii="GHEA Grapalat" w:hAnsi="GHEA Grapalat"/>
              <w:spacing w:val="-6"/>
            </w:rPr>
          </w:rPrChange>
        </w:rPr>
        <w:tab/>
        <w:t xml:space="preserve">Компания участвует в организованной ___________________ *(далее — Заказчик) </w:t>
      </w:r>
    </w:p>
    <w:p w14:paraId="69E5D227" w14:textId="77777777" w:rsidR="000A214C" w:rsidRPr="00DF1634" w:rsidRDefault="000A214C" w:rsidP="000A214C">
      <w:pPr>
        <w:widowControl w:val="0"/>
        <w:tabs>
          <w:tab w:val="left" w:pos="284"/>
        </w:tabs>
        <w:spacing w:after="160"/>
        <w:ind w:left="5245"/>
        <w:jc w:val="both"/>
        <w:rPr>
          <w:rFonts w:ascii="GHEA Grapalat" w:hAnsi="GHEA Grapalat" w:cs="GHEA Grapalat"/>
          <w:rPrChange w:id="6258" w:author="Hayk-PC" w:date="2024-12-11T02:31:00Z">
            <w:rPr>
              <w:rFonts w:ascii="GHEA Grapalat" w:hAnsi="GHEA Grapalat" w:cs="GHEA Grapalat"/>
            </w:rPr>
          </w:rPrChange>
        </w:rPr>
      </w:pPr>
      <w:r w:rsidRPr="00DF1634">
        <w:rPr>
          <w:rFonts w:ascii="GHEA Grapalat" w:hAnsi="GHEA Grapalat"/>
          <w:vertAlign w:val="superscript"/>
          <w:rPrChange w:id="6259" w:author="Hayk-PC" w:date="2024-12-11T02:31:00Z">
            <w:rPr>
              <w:rFonts w:ascii="GHEA Grapalat" w:hAnsi="GHEA Grapalat"/>
              <w:vertAlign w:val="superscript"/>
            </w:rPr>
          </w:rPrChange>
        </w:rPr>
        <w:t>наименование заказчика</w:t>
      </w:r>
    </w:p>
    <w:p w14:paraId="30BC0CA4" w14:textId="77777777" w:rsidR="000A214C" w:rsidRPr="00DF1634" w:rsidRDefault="000A214C" w:rsidP="000A214C">
      <w:pPr>
        <w:widowControl w:val="0"/>
        <w:jc w:val="both"/>
        <w:rPr>
          <w:rFonts w:ascii="GHEA Grapalat" w:hAnsi="GHEA Grapalat" w:cs="GHEA Grapalat"/>
          <w:rPrChange w:id="6260" w:author="Hayk-PC" w:date="2024-12-11T02:31:00Z">
            <w:rPr>
              <w:rFonts w:ascii="GHEA Grapalat" w:hAnsi="GHEA Grapalat" w:cs="GHEA Grapalat"/>
            </w:rPr>
          </w:rPrChange>
        </w:rPr>
      </w:pPr>
      <w:r w:rsidRPr="00DF1634">
        <w:rPr>
          <w:rFonts w:ascii="GHEA Grapalat" w:hAnsi="GHEA Grapalat"/>
          <w:rPrChange w:id="6261" w:author="Hayk-PC" w:date="2024-12-11T02:31:00Z">
            <w:rPr>
              <w:rFonts w:ascii="GHEA Grapalat" w:hAnsi="GHEA Grapalat"/>
            </w:rPr>
          </w:rPrChange>
        </w:rPr>
        <w:t>процедуре закупок под кодом ____________________________________________ *.</w:t>
      </w:r>
    </w:p>
    <w:p w14:paraId="393DCDB0" w14:textId="77777777" w:rsidR="000A214C" w:rsidRPr="00DF1634" w:rsidRDefault="000A214C" w:rsidP="000A214C">
      <w:pPr>
        <w:widowControl w:val="0"/>
        <w:spacing w:after="160"/>
        <w:ind w:left="5245"/>
        <w:jc w:val="both"/>
        <w:rPr>
          <w:rFonts w:ascii="GHEA Grapalat" w:hAnsi="GHEA Grapalat" w:cs="GHEA Grapalat"/>
          <w:rPrChange w:id="6262" w:author="Hayk-PC" w:date="2024-12-11T02:31:00Z">
            <w:rPr>
              <w:rFonts w:ascii="GHEA Grapalat" w:hAnsi="GHEA Grapalat" w:cs="GHEA Grapalat"/>
            </w:rPr>
          </w:rPrChange>
        </w:rPr>
      </w:pPr>
      <w:r w:rsidRPr="00DF1634">
        <w:rPr>
          <w:rFonts w:ascii="GHEA Grapalat" w:hAnsi="GHEA Grapalat"/>
          <w:vertAlign w:val="superscript"/>
          <w:rPrChange w:id="6263" w:author="Hayk-PC" w:date="2024-12-11T02:31:00Z">
            <w:rPr>
              <w:rFonts w:ascii="GHEA Grapalat" w:hAnsi="GHEA Grapalat"/>
              <w:vertAlign w:val="superscript"/>
            </w:rPr>
          </w:rPrChange>
        </w:rPr>
        <w:t>код процедуры</w:t>
      </w:r>
    </w:p>
    <w:p w14:paraId="1308B82D" w14:textId="77777777" w:rsidR="000A214C" w:rsidRPr="00DF1634" w:rsidRDefault="000A214C" w:rsidP="000A214C">
      <w:pPr>
        <w:rPr>
          <w:rFonts w:ascii="GHEA Grapalat" w:hAnsi="GHEA Grapalat"/>
          <w:rPrChange w:id="6264" w:author="Hayk-PC" w:date="2024-12-11T02:31:00Z">
            <w:rPr>
              <w:rFonts w:ascii="GHEA Grapalat" w:hAnsi="GHEA Grapalat"/>
            </w:rPr>
          </w:rPrChange>
        </w:rPr>
      </w:pPr>
      <w:r w:rsidRPr="00DF1634">
        <w:rPr>
          <w:rFonts w:ascii="GHEA Grapalat" w:hAnsi="GHEA Grapalat"/>
          <w:rPrChange w:id="6265" w:author="Hayk-PC" w:date="2024-12-11T02:31:00Z">
            <w:rPr>
              <w:rFonts w:ascii="GHEA Grapalat" w:hAnsi="GHEA Grapalat"/>
            </w:rPr>
          </w:rPrChange>
        </w:rPr>
        <w:br w:type="page"/>
      </w:r>
    </w:p>
    <w:p w14:paraId="508E44A7" w14:textId="77777777" w:rsidR="000A214C" w:rsidRPr="00DF1634" w:rsidRDefault="000A214C" w:rsidP="000A214C">
      <w:pPr>
        <w:widowControl w:val="0"/>
        <w:tabs>
          <w:tab w:val="left" w:pos="1134"/>
        </w:tabs>
        <w:spacing w:after="160"/>
        <w:ind w:firstLine="567"/>
        <w:jc w:val="both"/>
        <w:rPr>
          <w:rFonts w:ascii="GHEA Grapalat" w:hAnsi="GHEA Grapalat" w:cs="GHEA Grapalat"/>
          <w:rPrChange w:id="6266" w:author="Hayk-PC" w:date="2024-12-11T02:31:00Z">
            <w:rPr>
              <w:rFonts w:ascii="GHEA Grapalat" w:hAnsi="GHEA Grapalat" w:cs="GHEA Grapalat"/>
            </w:rPr>
          </w:rPrChange>
        </w:rPr>
      </w:pPr>
      <w:r w:rsidRPr="00DF1634">
        <w:rPr>
          <w:rFonts w:ascii="GHEA Grapalat" w:hAnsi="GHEA Grapalat"/>
          <w:rPrChange w:id="6267" w:author="Hayk-PC" w:date="2024-12-11T02:31:00Z">
            <w:rPr>
              <w:rFonts w:ascii="GHEA Grapalat" w:hAnsi="GHEA Grapalat"/>
            </w:rPr>
          </w:rPrChange>
        </w:rPr>
        <w:lastRenderedPageBreak/>
        <w:t>1.2.</w:t>
      </w:r>
      <w:r w:rsidRPr="00DF1634">
        <w:rPr>
          <w:rFonts w:ascii="GHEA Grapalat" w:hAnsi="GHEA Grapalat"/>
          <w:rPrChange w:id="6268" w:author="Hayk-PC" w:date="2024-12-11T02:31:00Z">
            <w:rPr>
              <w:rFonts w:ascii="GHEA Grapalat" w:hAnsi="GHEA Grapalat"/>
            </w:rPr>
          </w:rPrChange>
        </w:rPr>
        <w:tab/>
        <w:t>В качестве обеспечения исполнения договора, заключаемого в</w:t>
      </w:r>
      <w:r w:rsidRPr="00DF1634">
        <w:rPr>
          <w:rFonts w:ascii="Courier New" w:hAnsi="Courier New" w:cs="Courier New"/>
          <w:lang w:val="en-US"/>
          <w:rPrChange w:id="6269" w:author="Hayk-PC" w:date="2024-12-11T02:31:00Z">
            <w:rPr>
              <w:rFonts w:ascii="Courier New" w:hAnsi="Courier New" w:cs="Courier New"/>
              <w:lang w:val="en-US"/>
            </w:rPr>
          </w:rPrChange>
        </w:rPr>
        <w:t> </w:t>
      </w:r>
      <w:r w:rsidRPr="00DF1634">
        <w:rPr>
          <w:rFonts w:ascii="GHEA Grapalat" w:hAnsi="GHEA Grapalat"/>
          <w:rPrChange w:id="6270" w:author="Hayk-PC" w:date="2024-12-11T02:31:00Z">
            <w:rPr>
              <w:rFonts w:ascii="GHEA Grapalat" w:hAnsi="GHEA Grapalat"/>
            </w:rPr>
          </w:rPrChange>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7CEC9E3F" w14:textId="77777777" w:rsidR="000A214C" w:rsidRPr="00DF1634" w:rsidRDefault="000A214C" w:rsidP="000A214C">
      <w:pPr>
        <w:widowControl w:val="0"/>
        <w:tabs>
          <w:tab w:val="left" w:pos="1134"/>
        </w:tabs>
        <w:spacing w:after="160"/>
        <w:ind w:firstLine="567"/>
        <w:jc w:val="both"/>
        <w:rPr>
          <w:rFonts w:ascii="GHEA Grapalat" w:hAnsi="GHEA Grapalat" w:cs="GHEA Grapalat"/>
          <w:rPrChange w:id="6271" w:author="Hayk-PC" w:date="2024-12-11T02:31:00Z">
            <w:rPr>
              <w:rFonts w:ascii="GHEA Grapalat" w:hAnsi="GHEA Grapalat" w:cs="GHEA Grapalat"/>
            </w:rPr>
          </w:rPrChange>
        </w:rPr>
      </w:pPr>
      <w:r w:rsidRPr="00DF1634">
        <w:rPr>
          <w:rFonts w:ascii="GHEA Grapalat" w:hAnsi="GHEA Grapalat"/>
          <w:rPrChange w:id="6272" w:author="Hayk-PC" w:date="2024-12-11T02:31:00Z">
            <w:rPr>
              <w:rFonts w:ascii="GHEA Grapalat" w:hAnsi="GHEA Grapalat"/>
            </w:rPr>
          </w:rPrChange>
        </w:rPr>
        <w:t>1.3.</w:t>
      </w:r>
      <w:r w:rsidRPr="00DF1634">
        <w:rPr>
          <w:rFonts w:ascii="GHEA Grapalat" w:hAnsi="GHEA Grapalat"/>
          <w:rPrChange w:id="6273" w:author="Hayk-PC" w:date="2024-12-11T02:31:00Z">
            <w:rPr>
              <w:rFonts w:ascii="GHEA Grapalat" w:hAnsi="GHEA Grapalat"/>
            </w:rPr>
          </w:rPrChange>
        </w:rPr>
        <w:tab/>
        <w:t>Подписав платежное требование (далее — Требование), прилагаемое к</w:t>
      </w:r>
      <w:r w:rsidRPr="00DF1634">
        <w:rPr>
          <w:lang w:val="en-US"/>
          <w:rPrChange w:id="6274" w:author="Hayk-PC" w:date="2024-12-11T02:31:00Z">
            <w:rPr>
              <w:lang w:val="en-US"/>
            </w:rPr>
          </w:rPrChange>
        </w:rPr>
        <w:t> </w:t>
      </w:r>
      <w:r w:rsidRPr="00DF1634">
        <w:rPr>
          <w:rFonts w:ascii="GHEA Grapalat" w:hAnsi="GHEA Grapalat"/>
          <w:rPrChange w:id="6275" w:author="Hayk-PC" w:date="2024-12-11T02:31:00Z">
            <w:rPr>
              <w:rFonts w:ascii="GHEA Grapalat" w:hAnsi="GHEA Grapalat"/>
            </w:rPr>
          </w:rPrChange>
        </w:rPr>
        <w:t xml:space="preserve">настоящему Соглашению о неустойке, Компания безотзывно соглашается, что: </w:t>
      </w:r>
    </w:p>
    <w:p w14:paraId="1C7FC017" w14:textId="77777777" w:rsidR="000A214C" w:rsidRPr="00DF1634" w:rsidRDefault="000A214C" w:rsidP="000A214C">
      <w:pPr>
        <w:widowControl w:val="0"/>
        <w:tabs>
          <w:tab w:val="left" w:pos="1134"/>
        </w:tabs>
        <w:spacing w:after="160"/>
        <w:ind w:firstLine="567"/>
        <w:jc w:val="both"/>
        <w:rPr>
          <w:rFonts w:ascii="GHEA Grapalat" w:hAnsi="GHEA Grapalat" w:cs="GHEA Grapalat"/>
          <w:rPrChange w:id="6276" w:author="Hayk-PC" w:date="2024-12-11T02:31:00Z">
            <w:rPr>
              <w:rFonts w:ascii="GHEA Grapalat" w:hAnsi="GHEA Grapalat" w:cs="GHEA Grapalat"/>
            </w:rPr>
          </w:rPrChange>
        </w:rPr>
      </w:pPr>
      <w:r w:rsidRPr="00DF1634">
        <w:rPr>
          <w:rFonts w:ascii="GHEA Grapalat" w:hAnsi="GHEA Grapalat"/>
          <w:rPrChange w:id="6277" w:author="Hayk-PC" w:date="2024-12-11T02:31:00Z">
            <w:rPr>
              <w:rFonts w:ascii="GHEA Grapalat" w:hAnsi="GHEA Grapalat"/>
            </w:rPr>
          </w:rPrChange>
        </w:rPr>
        <w:t>а)</w:t>
      </w:r>
      <w:r w:rsidRPr="00DF1634">
        <w:rPr>
          <w:rFonts w:ascii="GHEA Grapalat" w:hAnsi="GHEA Grapalat"/>
          <w:rPrChange w:id="6278" w:author="Hayk-PC" w:date="2024-12-11T02:31:00Z">
            <w:rPr>
              <w:rFonts w:ascii="GHEA Grapalat" w:hAnsi="GHEA Grapalat"/>
            </w:rPr>
          </w:rPrChange>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BF8E6BA" w14:textId="77777777" w:rsidR="000A214C" w:rsidRPr="00DF1634" w:rsidRDefault="000A214C" w:rsidP="000A214C">
      <w:pPr>
        <w:widowControl w:val="0"/>
        <w:tabs>
          <w:tab w:val="left" w:pos="1134"/>
        </w:tabs>
        <w:spacing w:after="160"/>
        <w:ind w:firstLine="567"/>
        <w:jc w:val="both"/>
        <w:rPr>
          <w:rFonts w:ascii="GHEA Grapalat" w:hAnsi="GHEA Grapalat" w:cs="GHEA Grapalat"/>
          <w:rPrChange w:id="6279" w:author="Hayk-PC" w:date="2024-12-11T02:31:00Z">
            <w:rPr>
              <w:rFonts w:ascii="GHEA Grapalat" w:hAnsi="GHEA Grapalat" w:cs="GHEA Grapalat"/>
            </w:rPr>
          </w:rPrChange>
        </w:rPr>
      </w:pPr>
      <w:r w:rsidRPr="00DF1634">
        <w:rPr>
          <w:rFonts w:ascii="GHEA Grapalat" w:hAnsi="GHEA Grapalat"/>
          <w:rPrChange w:id="6280" w:author="Hayk-PC" w:date="2024-12-11T02:31:00Z">
            <w:rPr>
              <w:rFonts w:ascii="GHEA Grapalat" w:hAnsi="GHEA Grapalat"/>
            </w:rPr>
          </w:rPrChange>
        </w:rPr>
        <w:t>б)</w:t>
      </w:r>
      <w:r w:rsidRPr="00DF1634">
        <w:rPr>
          <w:rFonts w:ascii="GHEA Grapalat" w:hAnsi="GHEA Grapalat"/>
          <w:rPrChange w:id="6281" w:author="Hayk-PC" w:date="2024-12-11T02:31:00Z">
            <w:rPr>
              <w:rFonts w:ascii="GHEA Grapalat" w:hAnsi="GHEA Grapalat"/>
            </w:rPr>
          </w:rPrChange>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46B86C80" w14:textId="77777777" w:rsidR="000A214C" w:rsidRPr="00DF1634" w:rsidRDefault="000A214C" w:rsidP="000A214C">
      <w:pPr>
        <w:widowControl w:val="0"/>
        <w:tabs>
          <w:tab w:val="left" w:pos="1134"/>
        </w:tabs>
        <w:spacing w:after="160"/>
        <w:ind w:firstLine="567"/>
        <w:jc w:val="both"/>
        <w:rPr>
          <w:rFonts w:ascii="GHEA Grapalat" w:hAnsi="GHEA Grapalat" w:cs="GHEA Grapalat"/>
          <w:rPrChange w:id="6282" w:author="Hayk-PC" w:date="2024-12-11T02:31:00Z">
            <w:rPr>
              <w:rFonts w:ascii="GHEA Grapalat" w:hAnsi="GHEA Grapalat" w:cs="GHEA Grapalat"/>
            </w:rPr>
          </w:rPrChange>
        </w:rPr>
      </w:pPr>
      <w:r w:rsidRPr="00DF1634">
        <w:rPr>
          <w:rFonts w:ascii="GHEA Grapalat" w:hAnsi="GHEA Grapalat"/>
          <w:rPrChange w:id="6283" w:author="Hayk-PC" w:date="2024-12-11T02:31:00Z">
            <w:rPr>
              <w:rFonts w:ascii="GHEA Grapalat" w:hAnsi="GHEA Grapalat"/>
            </w:rPr>
          </w:rPrChange>
        </w:rPr>
        <w:t>в)</w:t>
      </w:r>
      <w:r w:rsidRPr="00DF1634">
        <w:rPr>
          <w:rFonts w:ascii="GHEA Grapalat" w:hAnsi="GHEA Grapalat"/>
          <w:rPrChange w:id="6284" w:author="Hayk-PC" w:date="2024-12-11T02:31:00Z">
            <w:rPr>
              <w:rFonts w:ascii="GHEA Grapalat" w:hAnsi="GHEA Grapalat"/>
            </w:rPr>
          </w:rPrChange>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2C2738F4" w14:textId="77777777" w:rsidR="000A214C" w:rsidRPr="00DF1634" w:rsidRDefault="000A214C" w:rsidP="000A214C">
      <w:pPr>
        <w:widowControl w:val="0"/>
        <w:tabs>
          <w:tab w:val="left" w:pos="1134"/>
        </w:tabs>
        <w:spacing w:after="160"/>
        <w:ind w:firstLine="567"/>
        <w:jc w:val="both"/>
        <w:rPr>
          <w:rFonts w:ascii="GHEA Grapalat" w:hAnsi="GHEA Grapalat" w:cs="GHEA Grapalat"/>
          <w:rPrChange w:id="6285" w:author="Hayk-PC" w:date="2024-12-11T02:31:00Z">
            <w:rPr>
              <w:rFonts w:ascii="GHEA Grapalat" w:hAnsi="GHEA Grapalat" w:cs="GHEA Grapalat"/>
            </w:rPr>
          </w:rPrChange>
        </w:rPr>
      </w:pPr>
      <w:r w:rsidRPr="00DF1634">
        <w:rPr>
          <w:rFonts w:ascii="GHEA Grapalat" w:hAnsi="GHEA Grapalat"/>
          <w:rPrChange w:id="6286" w:author="Hayk-PC" w:date="2024-12-11T02:31:00Z">
            <w:rPr>
              <w:rFonts w:ascii="GHEA Grapalat" w:hAnsi="GHEA Grapalat"/>
            </w:rPr>
          </w:rPrChange>
        </w:rPr>
        <w:t>г)</w:t>
      </w:r>
      <w:r w:rsidRPr="00DF1634">
        <w:rPr>
          <w:rFonts w:ascii="GHEA Grapalat" w:hAnsi="GHEA Grapalat"/>
          <w:rPrChange w:id="6287" w:author="Hayk-PC" w:date="2024-12-11T02:31:00Z">
            <w:rPr>
              <w:rFonts w:ascii="GHEA Grapalat" w:hAnsi="GHEA Grapalat"/>
            </w:rPr>
          </w:rPrChange>
        </w:rPr>
        <w:tab/>
        <w:t>Компания подтверждает, что акцептовала Требование в полном размере суммы неустойки.</w:t>
      </w:r>
    </w:p>
    <w:p w14:paraId="77C0A2EF" w14:textId="77777777" w:rsidR="000A214C" w:rsidRPr="00DF1634" w:rsidRDefault="000A214C" w:rsidP="000A214C">
      <w:pPr>
        <w:widowControl w:val="0"/>
        <w:tabs>
          <w:tab w:val="left" w:pos="1134"/>
        </w:tabs>
        <w:spacing w:after="160"/>
        <w:ind w:firstLine="567"/>
        <w:jc w:val="both"/>
        <w:rPr>
          <w:rFonts w:ascii="GHEA Grapalat" w:hAnsi="GHEA Grapalat" w:cs="GHEA Grapalat"/>
          <w:rPrChange w:id="6288" w:author="Hayk-PC" w:date="2024-12-11T02:31:00Z">
            <w:rPr>
              <w:rFonts w:ascii="GHEA Grapalat" w:hAnsi="GHEA Grapalat" w:cs="GHEA Grapalat"/>
            </w:rPr>
          </w:rPrChange>
        </w:rPr>
      </w:pPr>
      <w:r w:rsidRPr="00DF1634">
        <w:rPr>
          <w:rFonts w:ascii="GHEA Grapalat" w:hAnsi="GHEA Grapalat"/>
          <w:rPrChange w:id="6289" w:author="Hayk-PC" w:date="2024-12-11T02:31:00Z">
            <w:rPr>
              <w:rFonts w:ascii="GHEA Grapalat" w:hAnsi="GHEA Grapalat"/>
            </w:rPr>
          </w:rPrChange>
        </w:rPr>
        <w:t>д)</w:t>
      </w:r>
      <w:r w:rsidRPr="00DF1634">
        <w:rPr>
          <w:rFonts w:ascii="GHEA Grapalat" w:hAnsi="GHEA Grapalat"/>
          <w:rPrChange w:id="6290" w:author="Hayk-PC" w:date="2024-12-11T02:31:00Z">
            <w:rPr>
              <w:rFonts w:ascii="GHEA Grapalat" w:hAnsi="GHEA Grapalat"/>
            </w:rPr>
          </w:rPrChange>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343790CD" w14:textId="77777777" w:rsidR="000A214C" w:rsidRPr="00DF1634" w:rsidRDefault="000A214C" w:rsidP="000A214C">
      <w:pPr>
        <w:widowControl w:val="0"/>
        <w:tabs>
          <w:tab w:val="left" w:pos="1134"/>
        </w:tabs>
        <w:spacing w:after="160"/>
        <w:ind w:firstLine="567"/>
        <w:jc w:val="both"/>
        <w:rPr>
          <w:rFonts w:ascii="GHEA Grapalat" w:hAnsi="GHEA Grapalat" w:cs="GHEA Grapalat"/>
          <w:rPrChange w:id="6291" w:author="Hayk-PC" w:date="2024-12-11T02:31:00Z">
            <w:rPr>
              <w:rFonts w:ascii="GHEA Grapalat" w:hAnsi="GHEA Grapalat" w:cs="GHEA Grapalat"/>
            </w:rPr>
          </w:rPrChange>
        </w:rPr>
      </w:pPr>
      <w:r w:rsidRPr="00DF1634">
        <w:rPr>
          <w:rFonts w:ascii="GHEA Grapalat" w:hAnsi="GHEA Grapalat"/>
          <w:rPrChange w:id="6292" w:author="Hayk-PC" w:date="2024-12-11T02:31:00Z">
            <w:rPr>
              <w:rFonts w:ascii="GHEA Grapalat" w:hAnsi="GHEA Grapalat"/>
            </w:rPr>
          </w:rPrChange>
        </w:rPr>
        <w:t>1.</w:t>
      </w:r>
      <w:r w:rsidR="00762921" w:rsidRPr="00DF1634">
        <w:rPr>
          <w:rFonts w:ascii="GHEA Grapalat" w:hAnsi="GHEA Grapalat"/>
          <w:rPrChange w:id="6293" w:author="Hayk-PC" w:date="2024-12-11T02:31:00Z">
            <w:rPr>
              <w:rFonts w:ascii="GHEA Grapalat" w:hAnsi="GHEA Grapalat"/>
            </w:rPr>
          </w:rPrChange>
        </w:rPr>
        <w:t>4</w:t>
      </w:r>
      <w:r w:rsidRPr="00DF1634">
        <w:rPr>
          <w:rFonts w:ascii="GHEA Grapalat" w:hAnsi="GHEA Grapalat"/>
          <w:rPrChange w:id="6294" w:author="Hayk-PC" w:date="2024-12-11T02:31:00Z">
            <w:rPr>
              <w:rFonts w:ascii="GHEA Grapalat" w:hAnsi="GHEA Grapalat"/>
            </w:rPr>
          </w:rPrChange>
        </w:rPr>
        <w:t>.</w:t>
      </w:r>
      <w:r w:rsidRPr="00DF1634">
        <w:rPr>
          <w:rFonts w:ascii="GHEA Grapalat" w:hAnsi="GHEA Grapalat"/>
          <w:rPrChange w:id="6295" w:author="Hayk-PC" w:date="2024-12-11T02:31:00Z">
            <w:rPr>
              <w:rFonts w:ascii="GHEA Grapalat" w:hAnsi="GHEA Grapalat"/>
            </w:rPr>
          </w:rPrChange>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DF1634">
        <w:rPr>
          <w:rFonts w:ascii="Courier New" w:hAnsi="Courier New" w:cs="Courier New"/>
          <w:lang w:val="en-US"/>
          <w:rPrChange w:id="6296" w:author="Hayk-PC" w:date="2024-12-11T02:31:00Z">
            <w:rPr>
              <w:rFonts w:ascii="Courier New" w:hAnsi="Courier New" w:cs="Courier New"/>
              <w:lang w:val="en-US"/>
            </w:rPr>
          </w:rPrChange>
        </w:rPr>
        <w:t> </w:t>
      </w:r>
      <w:r w:rsidRPr="00DF1634">
        <w:rPr>
          <w:rFonts w:ascii="GHEA Grapalat" w:hAnsi="GHEA Grapalat"/>
          <w:rPrChange w:id="6297" w:author="Hayk-PC" w:date="2024-12-11T02:31:00Z">
            <w:rPr>
              <w:rFonts w:ascii="GHEA Grapalat" w:hAnsi="GHEA Grapalat"/>
            </w:rPr>
          </w:rPrChange>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2BAEA8E" w14:textId="77777777" w:rsidR="000A214C" w:rsidRPr="00DF1634" w:rsidRDefault="000A214C" w:rsidP="000A214C">
      <w:pPr>
        <w:widowControl w:val="0"/>
        <w:tabs>
          <w:tab w:val="left" w:pos="1134"/>
        </w:tabs>
        <w:spacing w:after="160"/>
        <w:ind w:firstLine="567"/>
        <w:jc w:val="both"/>
        <w:rPr>
          <w:rFonts w:ascii="GHEA Grapalat" w:hAnsi="GHEA Grapalat" w:cs="GHEA Grapalat"/>
          <w:rPrChange w:id="6298" w:author="Hayk-PC" w:date="2024-12-11T02:31:00Z">
            <w:rPr>
              <w:rFonts w:ascii="GHEA Grapalat" w:hAnsi="GHEA Grapalat" w:cs="GHEA Grapalat"/>
            </w:rPr>
          </w:rPrChange>
        </w:rPr>
      </w:pPr>
      <w:r w:rsidRPr="00DF1634">
        <w:rPr>
          <w:rFonts w:ascii="GHEA Grapalat" w:hAnsi="GHEA Grapalat"/>
          <w:rPrChange w:id="6299" w:author="Hayk-PC" w:date="2024-12-11T02:31:00Z">
            <w:rPr>
              <w:rFonts w:ascii="GHEA Grapalat" w:hAnsi="GHEA Grapalat"/>
            </w:rPr>
          </w:rPrChange>
        </w:rPr>
        <w:t>1.</w:t>
      </w:r>
      <w:r w:rsidR="007A76F3" w:rsidRPr="00DF1634">
        <w:rPr>
          <w:rFonts w:ascii="GHEA Grapalat" w:hAnsi="GHEA Grapalat"/>
          <w:rPrChange w:id="6300" w:author="Hayk-PC" w:date="2024-12-11T02:31:00Z">
            <w:rPr>
              <w:rFonts w:ascii="GHEA Grapalat" w:hAnsi="GHEA Grapalat"/>
            </w:rPr>
          </w:rPrChange>
        </w:rPr>
        <w:t>5</w:t>
      </w:r>
      <w:r w:rsidRPr="00DF1634">
        <w:rPr>
          <w:rFonts w:ascii="GHEA Grapalat" w:hAnsi="GHEA Grapalat"/>
          <w:rPrChange w:id="6301" w:author="Hayk-PC" w:date="2024-12-11T02:31:00Z">
            <w:rPr>
              <w:rFonts w:ascii="GHEA Grapalat" w:hAnsi="GHEA Grapalat"/>
            </w:rPr>
          </w:rPrChange>
        </w:rPr>
        <w:t>.</w:t>
      </w:r>
      <w:r w:rsidRPr="00DF1634">
        <w:rPr>
          <w:rFonts w:ascii="GHEA Grapalat" w:hAnsi="GHEA Grapalat"/>
          <w:rPrChange w:id="6302" w:author="Hayk-PC" w:date="2024-12-11T02:31:00Z">
            <w:rPr>
              <w:rFonts w:ascii="GHEA Grapalat" w:hAnsi="GHEA Grapalat"/>
            </w:rPr>
          </w:rPrChange>
        </w:rPr>
        <w:tab/>
        <w:t>Заказчик может представить в Банк-плательщик иные дополнительные документы.</w:t>
      </w:r>
    </w:p>
    <w:p w14:paraId="67C51A82" w14:textId="77777777" w:rsidR="000A214C" w:rsidRPr="00DF1634" w:rsidRDefault="000A214C" w:rsidP="000A214C">
      <w:pPr>
        <w:widowControl w:val="0"/>
        <w:tabs>
          <w:tab w:val="left" w:pos="1134"/>
        </w:tabs>
        <w:spacing w:after="160"/>
        <w:ind w:firstLine="567"/>
        <w:jc w:val="both"/>
        <w:rPr>
          <w:rFonts w:ascii="GHEA Grapalat" w:hAnsi="GHEA Grapalat" w:cs="GHEA Grapalat"/>
          <w:rPrChange w:id="6303" w:author="Hayk-PC" w:date="2024-12-11T02:31:00Z">
            <w:rPr>
              <w:rFonts w:ascii="GHEA Grapalat" w:hAnsi="GHEA Grapalat" w:cs="GHEA Grapalat"/>
            </w:rPr>
          </w:rPrChange>
        </w:rPr>
      </w:pPr>
      <w:r w:rsidRPr="00DF1634">
        <w:rPr>
          <w:rFonts w:ascii="GHEA Grapalat" w:hAnsi="GHEA Grapalat"/>
          <w:rPrChange w:id="6304" w:author="Hayk-PC" w:date="2024-12-11T02:31:00Z">
            <w:rPr>
              <w:rFonts w:ascii="GHEA Grapalat" w:hAnsi="GHEA Grapalat"/>
            </w:rPr>
          </w:rPrChange>
        </w:rPr>
        <w:t>1.</w:t>
      </w:r>
      <w:r w:rsidR="007A76F3" w:rsidRPr="00DF1634">
        <w:rPr>
          <w:rFonts w:ascii="GHEA Grapalat" w:hAnsi="GHEA Grapalat"/>
          <w:rPrChange w:id="6305" w:author="Hayk-PC" w:date="2024-12-11T02:31:00Z">
            <w:rPr>
              <w:rFonts w:ascii="GHEA Grapalat" w:hAnsi="GHEA Grapalat"/>
            </w:rPr>
          </w:rPrChange>
        </w:rPr>
        <w:t>6</w:t>
      </w:r>
      <w:r w:rsidRPr="00DF1634">
        <w:rPr>
          <w:rFonts w:ascii="GHEA Grapalat" w:hAnsi="GHEA Grapalat"/>
          <w:rPrChange w:id="6306" w:author="Hayk-PC" w:date="2024-12-11T02:31:00Z">
            <w:rPr>
              <w:rFonts w:ascii="GHEA Grapalat" w:hAnsi="GHEA Grapalat"/>
            </w:rPr>
          </w:rPrChange>
        </w:rPr>
        <w:t>. Банк не несет какой-либо ответственности за риски (понесенные</w:t>
      </w:r>
      <w:r w:rsidRPr="00DF1634">
        <w:rPr>
          <w:rFonts w:ascii="Courier New" w:hAnsi="Courier New" w:cs="Courier New"/>
          <w:lang w:val="en-US"/>
          <w:rPrChange w:id="6307" w:author="Hayk-PC" w:date="2024-12-11T02:31:00Z">
            <w:rPr>
              <w:rFonts w:ascii="Courier New" w:hAnsi="Courier New" w:cs="Courier New"/>
              <w:lang w:val="en-US"/>
            </w:rPr>
          </w:rPrChange>
        </w:rPr>
        <w:t> </w:t>
      </w:r>
      <w:r w:rsidRPr="00DF1634">
        <w:rPr>
          <w:rFonts w:ascii="GHEA Grapalat" w:hAnsi="GHEA Grapalat"/>
          <w:rPrChange w:id="6308" w:author="Hayk-PC" w:date="2024-12-11T02:31:00Z">
            <w:rPr>
              <w:rFonts w:ascii="GHEA Grapalat" w:hAnsi="GHEA Grapalat"/>
            </w:rPr>
          </w:rPrChange>
        </w:rPr>
        <w:t>Компанией убытки) и негативные последствия, возникшие для Компании в результате уплаты Банком-плательщиком суммы, указанной в</w:t>
      </w:r>
      <w:r w:rsidRPr="00DF1634">
        <w:rPr>
          <w:rFonts w:ascii="Courier New" w:hAnsi="Courier New" w:cs="Courier New"/>
          <w:lang w:val="en-US"/>
          <w:rPrChange w:id="6309" w:author="Hayk-PC" w:date="2024-12-11T02:31:00Z">
            <w:rPr>
              <w:rFonts w:ascii="Courier New" w:hAnsi="Courier New" w:cs="Courier New"/>
              <w:lang w:val="en-US"/>
            </w:rPr>
          </w:rPrChange>
        </w:rPr>
        <w:t> </w:t>
      </w:r>
      <w:r w:rsidRPr="00DF1634">
        <w:rPr>
          <w:rFonts w:ascii="GHEA Grapalat" w:hAnsi="GHEA Grapalat"/>
          <w:rPrChange w:id="6310" w:author="Hayk-PC" w:date="2024-12-11T02:31:00Z">
            <w:rPr>
              <w:rFonts w:ascii="GHEA Grapalat" w:hAnsi="GHEA Grapalat"/>
            </w:rPr>
          </w:rPrChange>
        </w:rPr>
        <w:t>Требовании. Банк не обязан проверять факты нарушения Компанией условий договора.</w:t>
      </w:r>
    </w:p>
    <w:p w14:paraId="0F96CDAA" w14:textId="77777777" w:rsidR="000A214C" w:rsidRPr="00DF1634" w:rsidRDefault="000A214C" w:rsidP="000A214C">
      <w:pPr>
        <w:widowControl w:val="0"/>
        <w:tabs>
          <w:tab w:val="left" w:pos="1134"/>
        </w:tabs>
        <w:spacing w:after="160"/>
        <w:ind w:firstLine="567"/>
        <w:jc w:val="both"/>
        <w:rPr>
          <w:rFonts w:ascii="GHEA Grapalat" w:hAnsi="GHEA Grapalat" w:cs="GHEA Grapalat"/>
          <w:rPrChange w:id="6311" w:author="Hayk-PC" w:date="2024-12-11T02:31:00Z">
            <w:rPr>
              <w:rFonts w:ascii="GHEA Grapalat" w:hAnsi="GHEA Grapalat" w:cs="GHEA Grapalat"/>
            </w:rPr>
          </w:rPrChange>
        </w:rPr>
      </w:pPr>
      <w:r w:rsidRPr="00DF1634">
        <w:rPr>
          <w:rFonts w:ascii="GHEA Grapalat" w:hAnsi="GHEA Grapalat"/>
          <w:rPrChange w:id="6312" w:author="Hayk-PC" w:date="2024-12-11T02:31:00Z">
            <w:rPr>
              <w:rFonts w:ascii="GHEA Grapalat" w:hAnsi="GHEA Grapalat"/>
            </w:rPr>
          </w:rPrChange>
        </w:rPr>
        <w:t>1.</w:t>
      </w:r>
      <w:r w:rsidR="007669A4" w:rsidRPr="00DF1634">
        <w:rPr>
          <w:rFonts w:ascii="GHEA Grapalat" w:hAnsi="GHEA Grapalat"/>
          <w:rPrChange w:id="6313" w:author="Hayk-PC" w:date="2024-12-11T02:31:00Z">
            <w:rPr>
              <w:rFonts w:ascii="GHEA Grapalat" w:hAnsi="GHEA Grapalat"/>
            </w:rPr>
          </w:rPrChange>
        </w:rPr>
        <w:t>7</w:t>
      </w:r>
      <w:r w:rsidRPr="00DF1634">
        <w:rPr>
          <w:rFonts w:ascii="GHEA Grapalat" w:hAnsi="GHEA Grapalat"/>
          <w:rPrChange w:id="6314" w:author="Hayk-PC" w:date="2024-12-11T02:31:00Z">
            <w:rPr>
              <w:rFonts w:ascii="GHEA Grapalat" w:hAnsi="GHEA Grapalat"/>
            </w:rPr>
          </w:rPrChange>
        </w:rPr>
        <w:t>.</w:t>
      </w:r>
      <w:r w:rsidRPr="00DF1634">
        <w:rPr>
          <w:rFonts w:ascii="GHEA Grapalat" w:hAnsi="GHEA Grapalat"/>
          <w:rPrChange w:id="6315" w:author="Hayk-PC" w:date="2024-12-11T02:31:00Z">
            <w:rPr>
              <w:rFonts w:ascii="GHEA Grapalat" w:hAnsi="GHEA Grapalat"/>
            </w:rPr>
          </w:rPrChange>
        </w:rPr>
        <w:tab/>
        <w:t xml:space="preserve">В случае если имеющихся на счете Компании средств недостаточно, </w:t>
      </w:r>
      <w:r w:rsidRPr="00DF1634">
        <w:rPr>
          <w:rFonts w:ascii="GHEA Grapalat" w:hAnsi="GHEA Grapalat"/>
          <w:rPrChange w:id="6316" w:author="Hayk-PC" w:date="2024-12-11T02:31:00Z">
            <w:rPr>
              <w:rFonts w:ascii="GHEA Grapalat" w:hAnsi="GHEA Grapalat"/>
            </w:rPr>
          </w:rPrChange>
        </w:rPr>
        <w:lastRenderedPageBreak/>
        <w:t>Банк-плательщик в течение 2 (двух) рабочих дней после получения платежного требования должен в письменной форме уведомить Заказчика.</w:t>
      </w:r>
    </w:p>
    <w:p w14:paraId="275C9D78" w14:textId="77777777" w:rsidR="000A214C" w:rsidRPr="00DF1634" w:rsidRDefault="000A214C" w:rsidP="000A214C">
      <w:pPr>
        <w:widowControl w:val="0"/>
        <w:tabs>
          <w:tab w:val="left" w:pos="1134"/>
        </w:tabs>
        <w:spacing w:after="160"/>
        <w:ind w:firstLine="567"/>
        <w:jc w:val="both"/>
        <w:rPr>
          <w:rFonts w:ascii="GHEA Grapalat" w:hAnsi="GHEA Grapalat" w:cs="GHEA Grapalat"/>
          <w:rPrChange w:id="6317" w:author="Hayk-PC" w:date="2024-12-11T02:31:00Z">
            <w:rPr>
              <w:rFonts w:ascii="GHEA Grapalat" w:hAnsi="GHEA Grapalat" w:cs="GHEA Grapalat"/>
            </w:rPr>
          </w:rPrChange>
        </w:rPr>
      </w:pPr>
      <w:r w:rsidRPr="00DF1634">
        <w:rPr>
          <w:rFonts w:ascii="GHEA Grapalat" w:hAnsi="GHEA Grapalat"/>
          <w:rPrChange w:id="6318" w:author="Hayk-PC" w:date="2024-12-11T02:31:00Z">
            <w:rPr>
              <w:rFonts w:ascii="GHEA Grapalat" w:hAnsi="GHEA Grapalat"/>
            </w:rPr>
          </w:rPrChange>
        </w:rPr>
        <w:t>1.</w:t>
      </w:r>
      <w:r w:rsidR="00EF6AA2" w:rsidRPr="00DF1634">
        <w:rPr>
          <w:rFonts w:ascii="GHEA Grapalat" w:hAnsi="GHEA Grapalat"/>
          <w:rPrChange w:id="6319" w:author="Hayk-PC" w:date="2024-12-11T02:31:00Z">
            <w:rPr>
              <w:rFonts w:ascii="GHEA Grapalat" w:hAnsi="GHEA Grapalat"/>
            </w:rPr>
          </w:rPrChange>
        </w:rPr>
        <w:t>8</w:t>
      </w:r>
      <w:r w:rsidRPr="00DF1634">
        <w:rPr>
          <w:rFonts w:ascii="GHEA Grapalat" w:hAnsi="GHEA Grapalat"/>
          <w:rPrChange w:id="6320" w:author="Hayk-PC" w:date="2024-12-11T02:31:00Z">
            <w:rPr>
              <w:rFonts w:ascii="GHEA Grapalat" w:hAnsi="GHEA Grapalat"/>
            </w:rPr>
          </w:rPrChange>
        </w:rPr>
        <w:t>.</w:t>
      </w:r>
      <w:r w:rsidRPr="00DF1634">
        <w:rPr>
          <w:rFonts w:ascii="GHEA Grapalat" w:hAnsi="GHEA Grapalat"/>
          <w:rPrChange w:id="6321" w:author="Hayk-PC" w:date="2024-12-11T02:31:00Z">
            <w:rPr>
              <w:rFonts w:ascii="GHEA Grapalat" w:hAnsi="GHEA Grapalat"/>
            </w:rPr>
          </w:rPrChange>
        </w:rPr>
        <w:tab/>
        <w:t>В случае если в течение десяти рабочих дней после представления в</w:t>
      </w:r>
      <w:r w:rsidRPr="00DF1634">
        <w:rPr>
          <w:rFonts w:ascii="Courier New" w:hAnsi="Courier New" w:cs="Courier New"/>
          <w:lang w:val="en-US"/>
          <w:rPrChange w:id="6322" w:author="Hayk-PC" w:date="2024-12-11T02:31:00Z">
            <w:rPr>
              <w:rFonts w:ascii="Courier New" w:hAnsi="Courier New" w:cs="Courier New"/>
              <w:lang w:val="en-US"/>
            </w:rPr>
          </w:rPrChange>
        </w:rPr>
        <w:t> </w:t>
      </w:r>
      <w:r w:rsidRPr="00DF1634">
        <w:rPr>
          <w:rFonts w:ascii="GHEA Grapalat" w:hAnsi="GHEA Grapalat"/>
          <w:rPrChange w:id="6323" w:author="Hayk-PC" w:date="2024-12-11T02:31:00Z">
            <w:rPr>
              <w:rFonts w:ascii="GHEA Grapalat" w:hAnsi="GHEA Grapalat"/>
            </w:rPr>
          </w:rPrChange>
        </w:rPr>
        <w:t>Банк настоящего Соглашения и прилагаемого Требования по независящим от</w:t>
      </w:r>
      <w:r w:rsidRPr="00DF1634">
        <w:rPr>
          <w:rFonts w:ascii="Courier New" w:hAnsi="Courier New" w:cs="Courier New"/>
          <w:lang w:val="en-US"/>
          <w:rPrChange w:id="6324" w:author="Hayk-PC" w:date="2024-12-11T02:31:00Z">
            <w:rPr>
              <w:rFonts w:ascii="Courier New" w:hAnsi="Courier New" w:cs="Courier New"/>
              <w:lang w:val="en-US"/>
            </w:rPr>
          </w:rPrChange>
        </w:rPr>
        <w:t> </w:t>
      </w:r>
      <w:r w:rsidRPr="00DF1634">
        <w:rPr>
          <w:rFonts w:ascii="GHEA Grapalat" w:hAnsi="GHEA Grapalat"/>
          <w:rPrChange w:id="6325" w:author="Hayk-PC" w:date="2024-12-11T02:31:00Z">
            <w:rPr>
              <w:rFonts w:ascii="GHEA Grapalat" w:hAnsi="GHEA Grapalat"/>
            </w:rPr>
          </w:rPrChange>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DF1634">
        <w:rPr>
          <w:rFonts w:ascii="Courier New" w:hAnsi="Courier New" w:cs="Courier New"/>
          <w:lang w:val="en-US"/>
          <w:rPrChange w:id="6326" w:author="Hayk-PC" w:date="2024-12-11T02:31:00Z">
            <w:rPr>
              <w:rFonts w:ascii="Courier New" w:hAnsi="Courier New" w:cs="Courier New"/>
              <w:lang w:val="en-US"/>
            </w:rPr>
          </w:rPrChange>
        </w:rPr>
        <w:t> </w:t>
      </w:r>
      <w:r w:rsidRPr="00DF1634">
        <w:rPr>
          <w:rFonts w:ascii="GHEA Grapalat" w:hAnsi="GHEA Grapalat"/>
          <w:rPrChange w:id="6327" w:author="Hayk-PC" w:date="2024-12-11T02:31:00Z">
            <w:rPr>
              <w:rFonts w:ascii="GHEA Grapalat" w:hAnsi="GHEA Grapalat"/>
            </w:rPr>
          </w:rPrChange>
        </w:rPr>
        <w:t>неуплатой.</w:t>
      </w:r>
    </w:p>
    <w:p w14:paraId="2711CC9A" w14:textId="77777777" w:rsidR="000A214C" w:rsidRPr="00DF1634" w:rsidRDefault="000A214C" w:rsidP="000A214C">
      <w:pPr>
        <w:widowControl w:val="0"/>
        <w:spacing w:after="160"/>
        <w:jc w:val="center"/>
        <w:rPr>
          <w:rFonts w:ascii="GHEA Grapalat" w:hAnsi="GHEA Grapalat" w:cs="GHEA Grapalat"/>
          <w:b/>
          <w:bCs/>
          <w:rPrChange w:id="6328" w:author="Hayk-PC" w:date="2024-12-11T02:31:00Z">
            <w:rPr>
              <w:rFonts w:ascii="GHEA Grapalat" w:hAnsi="GHEA Grapalat" w:cs="GHEA Grapalat"/>
              <w:b/>
              <w:bCs/>
            </w:rPr>
          </w:rPrChange>
        </w:rPr>
      </w:pPr>
      <w:r w:rsidRPr="00DF1634">
        <w:rPr>
          <w:rFonts w:ascii="GHEA Grapalat" w:hAnsi="GHEA Grapalat"/>
          <w:b/>
          <w:rPrChange w:id="6329" w:author="Hayk-PC" w:date="2024-12-11T02:31:00Z">
            <w:rPr>
              <w:rFonts w:ascii="GHEA Grapalat" w:hAnsi="GHEA Grapalat"/>
              <w:b/>
            </w:rPr>
          </w:rPrChange>
        </w:rPr>
        <w:t>2. Иные условия</w:t>
      </w:r>
    </w:p>
    <w:p w14:paraId="70E2F8C6" w14:textId="77777777" w:rsidR="00FE75E6" w:rsidRPr="00DF1634" w:rsidRDefault="000A214C" w:rsidP="00FE75E6">
      <w:pPr>
        <w:widowControl w:val="0"/>
        <w:tabs>
          <w:tab w:val="left" w:pos="1134"/>
        </w:tabs>
        <w:spacing w:after="160"/>
        <w:ind w:firstLine="567"/>
        <w:jc w:val="both"/>
        <w:rPr>
          <w:rFonts w:ascii="GHEA Grapalat" w:hAnsi="GHEA Grapalat"/>
          <w:rPrChange w:id="6330" w:author="Hayk-PC" w:date="2024-12-11T02:31:00Z">
            <w:rPr>
              <w:rFonts w:ascii="GHEA Grapalat" w:hAnsi="GHEA Grapalat"/>
            </w:rPr>
          </w:rPrChange>
        </w:rPr>
      </w:pPr>
      <w:r w:rsidRPr="00DF1634">
        <w:rPr>
          <w:rFonts w:ascii="GHEA Grapalat" w:hAnsi="GHEA Grapalat"/>
          <w:rPrChange w:id="6331" w:author="Hayk-PC" w:date="2024-12-11T02:31:00Z">
            <w:rPr>
              <w:rFonts w:ascii="GHEA Grapalat" w:hAnsi="GHEA Grapalat"/>
            </w:rPr>
          </w:rPrChange>
        </w:rPr>
        <w:t>2.1.</w:t>
      </w:r>
      <w:r w:rsidRPr="00DF1634">
        <w:rPr>
          <w:rFonts w:ascii="GHEA Grapalat" w:hAnsi="GHEA Grapalat"/>
          <w:rPrChange w:id="6332" w:author="Hayk-PC" w:date="2024-12-11T02:31:00Z">
            <w:rPr>
              <w:rFonts w:ascii="GHEA Grapalat" w:hAnsi="GHEA Grapalat"/>
            </w:rPr>
          </w:rPrChange>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DF1634">
        <w:rPr>
          <w:rFonts w:ascii="GHEA Grapalat" w:hAnsi="GHEA Grapalat"/>
          <w:rPrChange w:id="6333" w:author="Hayk-PC" w:date="2024-12-11T02:31:00Z">
            <w:rPr>
              <w:rFonts w:ascii="GHEA Grapalat" w:hAnsi="GHEA Grapalat"/>
            </w:rPr>
          </w:rPrChange>
        </w:rPr>
        <w:t xml:space="preserve">двадцатого </w:t>
      </w:r>
      <w:r w:rsidRPr="00DF1634">
        <w:rPr>
          <w:rFonts w:ascii="GHEA Grapalat" w:hAnsi="GHEA Grapalat"/>
          <w:rPrChange w:id="6334" w:author="Hayk-PC" w:date="2024-12-11T02:31:00Z">
            <w:rPr>
              <w:rFonts w:ascii="GHEA Grapalat" w:hAnsi="GHEA Grapalat"/>
            </w:rPr>
          </w:rPrChange>
        </w:rPr>
        <w:t>рабочего дня, следующего</w:t>
      </w:r>
      <w:r w:rsidR="004300C2" w:rsidRPr="00DF1634">
        <w:rPr>
          <w:rFonts w:ascii="GHEA Grapalat" w:hAnsi="GHEA Grapalat"/>
          <w:rPrChange w:id="6335" w:author="Hayk-PC" w:date="2024-12-11T02:31:00Z">
            <w:rPr>
              <w:rFonts w:ascii="GHEA Grapalat" w:hAnsi="GHEA Grapalat"/>
            </w:rPr>
          </w:rPrChange>
        </w:rPr>
        <w:t xml:space="preserve"> за</w:t>
      </w:r>
      <w:r w:rsidRPr="00DF1634">
        <w:rPr>
          <w:rFonts w:ascii="GHEA Grapalat" w:hAnsi="GHEA Grapalat"/>
          <w:rPrChange w:id="6336" w:author="Hayk-PC" w:date="2024-12-11T02:31:00Z">
            <w:rPr>
              <w:rFonts w:ascii="GHEA Grapalat" w:hAnsi="GHEA Grapalat"/>
            </w:rPr>
          </w:rPrChange>
        </w:rPr>
        <w:t xml:space="preserve"> </w:t>
      </w:r>
      <w:r w:rsidR="00FE75E6" w:rsidRPr="00DF1634">
        <w:rPr>
          <w:rFonts w:ascii="GHEA Grapalat" w:hAnsi="GHEA Grapalat"/>
          <w:rPrChange w:id="6337" w:author="Hayk-PC" w:date="2024-12-11T02:31:00Z">
            <w:rPr>
              <w:rFonts w:ascii="GHEA Grapalat" w:hAnsi="GHEA Grapalat"/>
            </w:rPr>
          </w:rPrChange>
        </w:rPr>
        <w:t>последним днем полного выполнения взятых Компанией по заключаемому договору обязательств, включительно.</w:t>
      </w:r>
    </w:p>
    <w:p w14:paraId="4E6EB30C" w14:textId="77777777" w:rsidR="000A214C" w:rsidRPr="00DF1634" w:rsidRDefault="000A214C" w:rsidP="000A214C">
      <w:pPr>
        <w:widowControl w:val="0"/>
        <w:tabs>
          <w:tab w:val="left" w:pos="1134"/>
        </w:tabs>
        <w:spacing w:after="160"/>
        <w:ind w:firstLine="567"/>
        <w:jc w:val="both"/>
        <w:rPr>
          <w:rFonts w:ascii="GHEA Grapalat" w:hAnsi="GHEA Grapalat" w:cs="GHEA Grapalat"/>
          <w:rPrChange w:id="6338" w:author="Hayk-PC" w:date="2024-12-11T02:31:00Z">
            <w:rPr>
              <w:rFonts w:ascii="GHEA Grapalat" w:hAnsi="GHEA Grapalat" w:cs="GHEA Grapalat"/>
            </w:rPr>
          </w:rPrChange>
        </w:rPr>
      </w:pPr>
      <w:r w:rsidRPr="00DF1634">
        <w:rPr>
          <w:rFonts w:ascii="GHEA Grapalat" w:hAnsi="GHEA Grapalat"/>
          <w:rPrChange w:id="6339" w:author="Hayk-PC" w:date="2024-12-11T02:31:00Z">
            <w:rPr>
              <w:rFonts w:ascii="GHEA Grapalat" w:hAnsi="GHEA Grapalat"/>
            </w:rPr>
          </w:rPrChange>
        </w:rPr>
        <w:t>2.2.</w:t>
      </w:r>
      <w:r w:rsidRPr="00DF1634">
        <w:rPr>
          <w:rFonts w:ascii="GHEA Grapalat" w:hAnsi="GHEA Grapalat"/>
          <w:rPrChange w:id="6340" w:author="Hayk-PC" w:date="2024-12-11T02:31:00Z">
            <w:rPr>
              <w:rFonts w:ascii="GHEA Grapalat" w:hAnsi="GHEA Grapalat"/>
            </w:rPr>
          </w:rPrChange>
        </w:rPr>
        <w:tab/>
        <w:t xml:space="preserve">Представив настоящее Соглашение и прилагаемое Требование в Банк-плательщик: </w:t>
      </w:r>
    </w:p>
    <w:p w14:paraId="07D7BB97" w14:textId="77777777" w:rsidR="000A214C" w:rsidRPr="00DF1634" w:rsidRDefault="000A214C" w:rsidP="000A214C">
      <w:pPr>
        <w:widowControl w:val="0"/>
        <w:tabs>
          <w:tab w:val="left" w:pos="1134"/>
        </w:tabs>
        <w:spacing w:after="160"/>
        <w:ind w:firstLine="567"/>
        <w:jc w:val="both"/>
        <w:rPr>
          <w:rFonts w:ascii="GHEA Grapalat" w:hAnsi="GHEA Grapalat" w:cs="GHEA Grapalat"/>
          <w:rPrChange w:id="6341" w:author="Hayk-PC" w:date="2024-12-11T02:31:00Z">
            <w:rPr>
              <w:rFonts w:ascii="GHEA Grapalat" w:hAnsi="GHEA Grapalat" w:cs="GHEA Grapalat"/>
            </w:rPr>
          </w:rPrChange>
        </w:rPr>
      </w:pPr>
      <w:r w:rsidRPr="00DF1634">
        <w:rPr>
          <w:rFonts w:ascii="GHEA Grapalat" w:hAnsi="GHEA Grapalat"/>
          <w:rPrChange w:id="6342" w:author="Hayk-PC" w:date="2024-12-11T02:31:00Z">
            <w:rPr>
              <w:rFonts w:ascii="GHEA Grapalat" w:hAnsi="GHEA Grapalat"/>
            </w:rPr>
          </w:rPrChange>
        </w:rPr>
        <w:t>2.2.1.</w:t>
      </w:r>
      <w:r w:rsidRPr="00DF1634">
        <w:rPr>
          <w:rFonts w:ascii="GHEA Grapalat" w:hAnsi="GHEA Grapalat"/>
          <w:rPrChange w:id="6343" w:author="Hayk-PC" w:date="2024-12-11T02:31:00Z">
            <w:rPr>
              <w:rFonts w:ascii="GHEA Grapalat" w:hAnsi="GHEA Grapalat"/>
            </w:rPr>
          </w:rPrChange>
        </w:rPr>
        <w:tab/>
        <w:t>Заказчик подтверждает, что Компания допустила нарушение договорных обязательств, а</w:t>
      </w:r>
    </w:p>
    <w:p w14:paraId="7A44365E" w14:textId="77777777" w:rsidR="000A214C" w:rsidRPr="00DF1634" w:rsidDel="00A13215" w:rsidRDefault="000A214C" w:rsidP="000A214C">
      <w:pPr>
        <w:widowControl w:val="0"/>
        <w:tabs>
          <w:tab w:val="left" w:pos="1134"/>
        </w:tabs>
        <w:spacing w:after="160"/>
        <w:ind w:firstLine="567"/>
        <w:jc w:val="both"/>
        <w:rPr>
          <w:rFonts w:ascii="GHEA Grapalat" w:hAnsi="GHEA Grapalat" w:cs="GHEA Grapalat"/>
          <w:rPrChange w:id="6344" w:author="Hayk-PC" w:date="2024-12-11T02:31:00Z">
            <w:rPr>
              <w:rFonts w:ascii="GHEA Grapalat" w:hAnsi="GHEA Grapalat" w:cs="GHEA Grapalat"/>
            </w:rPr>
          </w:rPrChange>
        </w:rPr>
      </w:pPr>
      <w:r w:rsidRPr="00DF1634">
        <w:rPr>
          <w:rFonts w:ascii="GHEA Grapalat" w:hAnsi="GHEA Grapalat"/>
          <w:rPrChange w:id="6345" w:author="Hayk-PC" w:date="2024-12-11T02:31:00Z">
            <w:rPr>
              <w:rFonts w:ascii="GHEA Grapalat" w:hAnsi="GHEA Grapalat"/>
            </w:rPr>
          </w:rPrChange>
        </w:rPr>
        <w:t>2.2.2.</w:t>
      </w:r>
      <w:r w:rsidRPr="00DF1634">
        <w:rPr>
          <w:rFonts w:ascii="GHEA Grapalat" w:hAnsi="GHEA Grapalat"/>
          <w:rPrChange w:id="6346" w:author="Hayk-PC" w:date="2024-12-11T02:31:00Z">
            <w:rPr>
              <w:rFonts w:ascii="GHEA Grapalat" w:hAnsi="GHEA Grapalat"/>
            </w:rPr>
          </w:rPrChange>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5E69BED" w14:textId="77777777" w:rsidR="000A214C" w:rsidRPr="00DF1634" w:rsidRDefault="000A214C" w:rsidP="000A214C">
      <w:pPr>
        <w:widowControl w:val="0"/>
        <w:tabs>
          <w:tab w:val="left" w:pos="1134"/>
        </w:tabs>
        <w:spacing w:after="160"/>
        <w:ind w:firstLine="567"/>
        <w:jc w:val="both"/>
        <w:rPr>
          <w:rFonts w:ascii="GHEA Grapalat" w:hAnsi="GHEA Grapalat"/>
          <w:rPrChange w:id="6347" w:author="Hayk-PC" w:date="2024-12-11T02:31:00Z">
            <w:rPr>
              <w:rFonts w:ascii="GHEA Grapalat" w:hAnsi="GHEA Grapalat"/>
            </w:rPr>
          </w:rPrChange>
        </w:rPr>
      </w:pPr>
      <w:r w:rsidRPr="00DF1634">
        <w:rPr>
          <w:rFonts w:ascii="GHEA Grapalat" w:hAnsi="GHEA Grapalat"/>
          <w:rPrChange w:id="6348" w:author="Hayk-PC" w:date="2024-12-11T02:31:00Z">
            <w:rPr>
              <w:rFonts w:ascii="GHEA Grapalat" w:hAnsi="GHEA Grapalat"/>
            </w:rPr>
          </w:rPrChange>
        </w:rPr>
        <w:t>2.3.</w:t>
      </w:r>
      <w:r w:rsidRPr="00DF1634">
        <w:rPr>
          <w:rFonts w:ascii="GHEA Grapalat" w:hAnsi="GHEA Grapalat"/>
          <w:rPrChange w:id="6349" w:author="Hayk-PC" w:date="2024-12-11T02:31:00Z">
            <w:rPr>
              <w:rFonts w:ascii="GHEA Grapalat" w:hAnsi="GHEA Grapalat"/>
            </w:rPr>
          </w:rPrChange>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1AF89C9B" w14:textId="77777777" w:rsidR="000A214C" w:rsidRPr="00DF1634" w:rsidRDefault="000A214C" w:rsidP="000A214C">
      <w:pPr>
        <w:widowControl w:val="0"/>
        <w:spacing w:after="160"/>
        <w:ind w:firstLine="567"/>
        <w:jc w:val="center"/>
        <w:rPr>
          <w:rFonts w:ascii="GHEA Grapalat" w:hAnsi="GHEA Grapalat"/>
          <w:b/>
          <w:rPrChange w:id="6350" w:author="Hayk-PC" w:date="2024-12-11T02:31:00Z">
            <w:rPr>
              <w:rFonts w:ascii="GHEA Grapalat" w:hAnsi="GHEA Grapalat"/>
              <w:b/>
            </w:rPr>
          </w:rPrChange>
        </w:rPr>
      </w:pPr>
      <w:r w:rsidRPr="00DF1634">
        <w:rPr>
          <w:rFonts w:ascii="GHEA Grapalat" w:hAnsi="GHEA Grapalat"/>
          <w:b/>
          <w:rPrChange w:id="6351" w:author="Hayk-PC" w:date="2024-12-11T02:31:00Z">
            <w:rPr>
              <w:rFonts w:ascii="GHEA Grapalat" w:hAnsi="GHEA Grapalat"/>
              <w:b/>
            </w:rPr>
          </w:rPrChange>
        </w:rPr>
        <w:t>3. Адрес, банковские реквизиты Компании</w:t>
      </w:r>
    </w:p>
    <w:p w14:paraId="4E9CA10D" w14:textId="77777777" w:rsidR="000A214C" w:rsidRPr="00DF1634" w:rsidRDefault="000A214C" w:rsidP="000A214C">
      <w:pPr>
        <w:widowControl w:val="0"/>
        <w:jc w:val="both"/>
        <w:rPr>
          <w:rFonts w:ascii="GHEA Grapalat" w:hAnsi="GHEA Grapalat"/>
          <w:rPrChange w:id="6352" w:author="Hayk-PC" w:date="2024-12-11T02:31:00Z">
            <w:rPr>
              <w:rFonts w:ascii="GHEA Grapalat" w:hAnsi="GHEA Grapalat"/>
            </w:rPr>
          </w:rPrChange>
        </w:rPr>
      </w:pPr>
      <w:r w:rsidRPr="00DF1634">
        <w:rPr>
          <w:rFonts w:ascii="GHEA Grapalat" w:hAnsi="GHEA Grapalat"/>
          <w:rPrChange w:id="6353" w:author="Hayk-PC" w:date="2024-12-11T02:31:00Z">
            <w:rPr>
              <w:rFonts w:ascii="GHEA Grapalat" w:hAnsi="GHEA Grapalat"/>
            </w:rPr>
          </w:rPrChange>
        </w:rPr>
        <w:t>_______________________________________</w:t>
      </w:r>
    </w:p>
    <w:p w14:paraId="69DB5925" w14:textId="77777777" w:rsidR="000A214C" w:rsidRPr="00DF1634" w:rsidRDefault="000A214C" w:rsidP="000A214C">
      <w:pPr>
        <w:widowControl w:val="0"/>
        <w:spacing w:after="160"/>
        <w:ind w:right="4250"/>
        <w:jc w:val="center"/>
        <w:rPr>
          <w:rFonts w:ascii="GHEA Grapalat" w:hAnsi="GHEA Grapalat"/>
          <w:vertAlign w:val="superscript"/>
          <w:rPrChange w:id="6354" w:author="Hayk-PC" w:date="2024-12-11T02:31:00Z">
            <w:rPr>
              <w:rFonts w:ascii="GHEA Grapalat" w:hAnsi="GHEA Grapalat"/>
              <w:vertAlign w:val="superscript"/>
            </w:rPr>
          </w:rPrChange>
        </w:rPr>
      </w:pPr>
      <w:r w:rsidRPr="00DF1634">
        <w:rPr>
          <w:rFonts w:ascii="GHEA Grapalat" w:hAnsi="GHEA Grapalat"/>
          <w:vertAlign w:val="superscript"/>
          <w:rPrChange w:id="6355" w:author="Hayk-PC" w:date="2024-12-11T02:31:00Z">
            <w:rPr>
              <w:rFonts w:ascii="GHEA Grapalat" w:hAnsi="GHEA Grapalat"/>
              <w:vertAlign w:val="superscript"/>
            </w:rPr>
          </w:rPrChange>
        </w:rPr>
        <w:t>наименование компании</w:t>
      </w:r>
    </w:p>
    <w:p w14:paraId="1EF7D016" w14:textId="77777777" w:rsidR="000A214C" w:rsidRPr="00DF1634" w:rsidRDefault="000A214C" w:rsidP="000A214C">
      <w:pPr>
        <w:widowControl w:val="0"/>
        <w:jc w:val="both"/>
        <w:rPr>
          <w:rFonts w:ascii="GHEA Grapalat" w:hAnsi="GHEA Grapalat"/>
          <w:rPrChange w:id="6356" w:author="Hayk-PC" w:date="2024-12-11T02:31:00Z">
            <w:rPr>
              <w:rFonts w:ascii="GHEA Grapalat" w:hAnsi="GHEA Grapalat"/>
            </w:rPr>
          </w:rPrChange>
        </w:rPr>
      </w:pPr>
      <w:r w:rsidRPr="00DF1634">
        <w:rPr>
          <w:rFonts w:ascii="GHEA Grapalat" w:hAnsi="GHEA Grapalat"/>
          <w:rPrChange w:id="6357" w:author="Hayk-PC" w:date="2024-12-11T02:31:00Z">
            <w:rPr>
              <w:rFonts w:ascii="GHEA Grapalat" w:hAnsi="GHEA Grapalat"/>
            </w:rPr>
          </w:rPrChange>
        </w:rPr>
        <w:t>_______________________________________</w:t>
      </w:r>
    </w:p>
    <w:p w14:paraId="23F6A832" w14:textId="77777777" w:rsidR="000A214C" w:rsidRPr="00DF1634" w:rsidRDefault="000A214C" w:rsidP="000A214C">
      <w:pPr>
        <w:widowControl w:val="0"/>
        <w:spacing w:after="160"/>
        <w:ind w:right="4250"/>
        <w:jc w:val="center"/>
        <w:rPr>
          <w:rFonts w:ascii="GHEA Grapalat" w:hAnsi="GHEA Grapalat"/>
          <w:vertAlign w:val="superscript"/>
          <w:rPrChange w:id="6358" w:author="Hayk-PC" w:date="2024-12-11T02:31:00Z">
            <w:rPr>
              <w:rFonts w:ascii="GHEA Grapalat" w:hAnsi="GHEA Grapalat"/>
              <w:vertAlign w:val="superscript"/>
            </w:rPr>
          </w:rPrChange>
        </w:rPr>
      </w:pPr>
      <w:r w:rsidRPr="00DF1634">
        <w:rPr>
          <w:rFonts w:ascii="GHEA Grapalat" w:hAnsi="GHEA Grapalat"/>
          <w:vertAlign w:val="superscript"/>
          <w:rPrChange w:id="6359" w:author="Hayk-PC" w:date="2024-12-11T02:31:00Z">
            <w:rPr>
              <w:rFonts w:ascii="GHEA Grapalat" w:hAnsi="GHEA Grapalat"/>
              <w:vertAlign w:val="superscript"/>
            </w:rPr>
          </w:rPrChange>
        </w:rPr>
        <w:t>адрес компании</w:t>
      </w:r>
    </w:p>
    <w:p w14:paraId="489F5596" w14:textId="77777777" w:rsidR="000A214C" w:rsidRPr="00DF1634" w:rsidRDefault="000A214C" w:rsidP="000A214C">
      <w:pPr>
        <w:widowControl w:val="0"/>
        <w:jc w:val="both"/>
        <w:rPr>
          <w:rFonts w:ascii="GHEA Grapalat" w:hAnsi="GHEA Grapalat"/>
          <w:rPrChange w:id="6360" w:author="Hayk-PC" w:date="2024-12-11T02:31:00Z">
            <w:rPr>
              <w:rFonts w:ascii="GHEA Grapalat" w:hAnsi="GHEA Grapalat"/>
            </w:rPr>
          </w:rPrChange>
        </w:rPr>
      </w:pPr>
      <w:r w:rsidRPr="00DF1634">
        <w:rPr>
          <w:rFonts w:ascii="GHEA Grapalat" w:hAnsi="GHEA Grapalat"/>
          <w:rPrChange w:id="6361" w:author="Hayk-PC" w:date="2024-12-11T02:31:00Z">
            <w:rPr>
              <w:rFonts w:ascii="GHEA Grapalat" w:hAnsi="GHEA Grapalat"/>
            </w:rPr>
          </w:rPrChange>
        </w:rPr>
        <w:t>_______________________________________</w:t>
      </w:r>
    </w:p>
    <w:p w14:paraId="23A34A03" w14:textId="77777777" w:rsidR="000A214C" w:rsidRPr="00DF1634" w:rsidRDefault="000A214C" w:rsidP="000A214C">
      <w:pPr>
        <w:widowControl w:val="0"/>
        <w:spacing w:after="160"/>
        <w:ind w:right="4250"/>
        <w:jc w:val="center"/>
        <w:rPr>
          <w:rFonts w:ascii="GHEA Grapalat" w:hAnsi="GHEA Grapalat"/>
          <w:vertAlign w:val="superscript"/>
          <w:rPrChange w:id="6362" w:author="Hayk-PC" w:date="2024-12-11T02:31:00Z">
            <w:rPr>
              <w:rFonts w:ascii="GHEA Grapalat" w:hAnsi="GHEA Grapalat"/>
              <w:vertAlign w:val="superscript"/>
            </w:rPr>
          </w:rPrChange>
        </w:rPr>
      </w:pPr>
      <w:r w:rsidRPr="00DF1634">
        <w:rPr>
          <w:rFonts w:ascii="GHEA Grapalat" w:hAnsi="GHEA Grapalat"/>
          <w:vertAlign w:val="superscript"/>
          <w:rPrChange w:id="6363" w:author="Hayk-PC" w:date="2024-12-11T02:31:00Z">
            <w:rPr>
              <w:rFonts w:ascii="GHEA Grapalat" w:hAnsi="GHEA Grapalat"/>
              <w:vertAlign w:val="superscript"/>
            </w:rPr>
          </w:rPrChange>
        </w:rPr>
        <w:t>наименование обслуживающего компанию банка</w:t>
      </w:r>
    </w:p>
    <w:p w14:paraId="4A5B2BDB" w14:textId="77777777" w:rsidR="000A214C" w:rsidRPr="00DF1634" w:rsidRDefault="000A214C" w:rsidP="000A214C">
      <w:pPr>
        <w:widowControl w:val="0"/>
        <w:jc w:val="both"/>
        <w:rPr>
          <w:rFonts w:ascii="GHEA Grapalat" w:hAnsi="GHEA Grapalat"/>
          <w:rPrChange w:id="6364" w:author="Hayk-PC" w:date="2024-12-11T02:31:00Z">
            <w:rPr>
              <w:rFonts w:ascii="GHEA Grapalat" w:hAnsi="GHEA Grapalat"/>
            </w:rPr>
          </w:rPrChange>
        </w:rPr>
      </w:pPr>
      <w:r w:rsidRPr="00DF1634">
        <w:rPr>
          <w:rFonts w:ascii="GHEA Grapalat" w:hAnsi="GHEA Grapalat"/>
          <w:rPrChange w:id="6365" w:author="Hayk-PC" w:date="2024-12-11T02:31:00Z">
            <w:rPr>
              <w:rFonts w:ascii="GHEA Grapalat" w:hAnsi="GHEA Grapalat"/>
            </w:rPr>
          </w:rPrChange>
        </w:rPr>
        <w:t>_______________________________________</w:t>
      </w:r>
    </w:p>
    <w:p w14:paraId="26AE5770" w14:textId="77777777" w:rsidR="000A214C" w:rsidRPr="00DF1634" w:rsidRDefault="000A214C" w:rsidP="000A214C">
      <w:pPr>
        <w:widowControl w:val="0"/>
        <w:spacing w:after="160"/>
        <w:ind w:right="4250"/>
        <w:jc w:val="center"/>
        <w:rPr>
          <w:rFonts w:ascii="GHEA Grapalat" w:hAnsi="GHEA Grapalat"/>
          <w:vertAlign w:val="superscript"/>
          <w:rPrChange w:id="6366" w:author="Hayk-PC" w:date="2024-12-11T02:31:00Z">
            <w:rPr>
              <w:rFonts w:ascii="GHEA Grapalat" w:hAnsi="GHEA Grapalat"/>
              <w:vertAlign w:val="superscript"/>
            </w:rPr>
          </w:rPrChange>
        </w:rPr>
      </w:pPr>
      <w:r w:rsidRPr="00DF1634">
        <w:rPr>
          <w:rFonts w:ascii="GHEA Grapalat" w:hAnsi="GHEA Grapalat"/>
          <w:vertAlign w:val="superscript"/>
          <w:rPrChange w:id="6367" w:author="Hayk-PC" w:date="2024-12-11T02:31:00Z">
            <w:rPr>
              <w:rFonts w:ascii="GHEA Grapalat" w:hAnsi="GHEA Grapalat"/>
              <w:vertAlign w:val="superscript"/>
            </w:rPr>
          </w:rPrChange>
        </w:rPr>
        <w:t>номер банковского счета компании</w:t>
      </w:r>
    </w:p>
    <w:p w14:paraId="095D263A" w14:textId="77777777" w:rsidR="000A214C" w:rsidRPr="00DF1634" w:rsidRDefault="000A214C" w:rsidP="000A214C">
      <w:pPr>
        <w:widowControl w:val="0"/>
        <w:jc w:val="both"/>
        <w:rPr>
          <w:rFonts w:ascii="GHEA Grapalat" w:hAnsi="GHEA Grapalat"/>
          <w:rPrChange w:id="6368" w:author="Hayk-PC" w:date="2024-12-11T02:31:00Z">
            <w:rPr>
              <w:rFonts w:ascii="GHEA Grapalat" w:hAnsi="GHEA Grapalat"/>
            </w:rPr>
          </w:rPrChange>
        </w:rPr>
      </w:pPr>
      <w:r w:rsidRPr="00DF1634">
        <w:rPr>
          <w:rFonts w:ascii="GHEA Grapalat" w:hAnsi="GHEA Grapalat"/>
          <w:rPrChange w:id="6369" w:author="Hayk-PC" w:date="2024-12-11T02:31:00Z">
            <w:rPr>
              <w:rFonts w:ascii="GHEA Grapalat" w:hAnsi="GHEA Grapalat"/>
            </w:rPr>
          </w:rPrChange>
        </w:rPr>
        <w:t>_______________________________________</w:t>
      </w:r>
    </w:p>
    <w:p w14:paraId="55903DEF" w14:textId="77777777" w:rsidR="000A214C" w:rsidRPr="00DF1634" w:rsidRDefault="000A214C" w:rsidP="000A214C">
      <w:pPr>
        <w:widowControl w:val="0"/>
        <w:spacing w:after="160"/>
        <w:ind w:right="4250"/>
        <w:jc w:val="center"/>
        <w:rPr>
          <w:rFonts w:ascii="GHEA Grapalat" w:hAnsi="GHEA Grapalat"/>
          <w:vertAlign w:val="superscript"/>
          <w:rPrChange w:id="6370" w:author="Hayk-PC" w:date="2024-12-11T02:31:00Z">
            <w:rPr>
              <w:rFonts w:ascii="GHEA Grapalat" w:hAnsi="GHEA Grapalat"/>
              <w:vertAlign w:val="superscript"/>
            </w:rPr>
          </w:rPrChange>
        </w:rPr>
      </w:pPr>
      <w:r w:rsidRPr="00DF1634">
        <w:rPr>
          <w:rFonts w:ascii="GHEA Grapalat" w:hAnsi="GHEA Grapalat"/>
          <w:vertAlign w:val="superscript"/>
          <w:rPrChange w:id="6371" w:author="Hayk-PC" w:date="2024-12-11T02:31:00Z">
            <w:rPr>
              <w:rFonts w:ascii="GHEA Grapalat" w:hAnsi="GHEA Grapalat"/>
              <w:vertAlign w:val="superscript"/>
            </w:rPr>
          </w:rPrChange>
        </w:rPr>
        <w:t>учетный номер налогоплательщика компании</w:t>
      </w:r>
    </w:p>
    <w:p w14:paraId="19A4E2E0" w14:textId="77777777" w:rsidR="000A214C" w:rsidRPr="00DF1634" w:rsidRDefault="000A214C" w:rsidP="000A214C">
      <w:pPr>
        <w:widowControl w:val="0"/>
        <w:jc w:val="both"/>
        <w:rPr>
          <w:rFonts w:ascii="GHEA Grapalat" w:hAnsi="GHEA Grapalat"/>
          <w:rPrChange w:id="6372" w:author="Hayk-PC" w:date="2024-12-11T02:31:00Z">
            <w:rPr>
              <w:rFonts w:ascii="GHEA Grapalat" w:hAnsi="GHEA Grapalat"/>
            </w:rPr>
          </w:rPrChange>
        </w:rPr>
      </w:pPr>
      <w:r w:rsidRPr="00DF1634">
        <w:rPr>
          <w:rFonts w:ascii="GHEA Grapalat" w:hAnsi="GHEA Grapalat"/>
          <w:rPrChange w:id="6373" w:author="Hayk-PC" w:date="2024-12-11T02:31:00Z">
            <w:rPr>
              <w:rFonts w:ascii="GHEA Grapalat" w:hAnsi="GHEA Grapalat"/>
            </w:rPr>
          </w:rPrChange>
        </w:rPr>
        <w:t>_______________________________________</w:t>
      </w:r>
    </w:p>
    <w:p w14:paraId="65A0782D" w14:textId="77777777" w:rsidR="000A214C" w:rsidRPr="00DF1634" w:rsidRDefault="000A214C" w:rsidP="00632AC2">
      <w:pPr>
        <w:widowControl w:val="0"/>
        <w:spacing w:after="160"/>
        <w:ind w:right="4250"/>
        <w:jc w:val="center"/>
        <w:rPr>
          <w:rFonts w:ascii="GHEA Grapalat" w:hAnsi="GHEA Grapalat"/>
          <w:rPrChange w:id="6374" w:author="Hayk-PC" w:date="2024-12-11T02:31:00Z">
            <w:rPr>
              <w:rFonts w:ascii="GHEA Grapalat" w:hAnsi="GHEA Grapalat"/>
            </w:rPr>
          </w:rPrChange>
        </w:rPr>
      </w:pPr>
      <w:r w:rsidRPr="00DF1634">
        <w:rPr>
          <w:rFonts w:ascii="GHEA Grapalat" w:hAnsi="GHEA Grapalat"/>
          <w:vertAlign w:val="superscript"/>
          <w:rPrChange w:id="6375" w:author="Hayk-PC" w:date="2024-12-11T02:31:00Z">
            <w:rPr>
              <w:rFonts w:ascii="GHEA Grapalat" w:hAnsi="GHEA Grapalat"/>
              <w:vertAlign w:val="superscript"/>
            </w:rPr>
          </w:rPrChange>
        </w:rPr>
        <w:t>имя, фамилия и подпись директора компании</w:t>
      </w:r>
    </w:p>
    <w:p w14:paraId="582F3727" w14:textId="77777777" w:rsidR="000A214C" w:rsidRPr="00DF1634" w:rsidRDefault="00632AC2" w:rsidP="00632AC2">
      <w:pPr>
        <w:widowControl w:val="0"/>
        <w:spacing w:after="160"/>
        <w:rPr>
          <w:rFonts w:ascii="GHEA Grapalat" w:hAnsi="GHEA Grapalat"/>
          <w:rPrChange w:id="6376" w:author="Hayk-PC" w:date="2024-12-11T02:31:00Z">
            <w:rPr>
              <w:rFonts w:ascii="GHEA Grapalat" w:hAnsi="GHEA Grapalat"/>
            </w:rPr>
          </w:rPrChange>
        </w:rPr>
      </w:pPr>
      <w:r w:rsidRPr="00DF1634">
        <w:rPr>
          <w:rFonts w:ascii="GHEA Grapalat" w:hAnsi="GHEA Grapalat"/>
          <w:rPrChange w:id="6377" w:author="Hayk-PC" w:date="2024-12-11T02:31:00Z">
            <w:rPr>
              <w:rFonts w:ascii="GHEA Grapalat" w:hAnsi="GHEA Grapalat"/>
            </w:rPr>
          </w:rPrChange>
        </w:rPr>
        <w:t xml:space="preserve">День/месяц/год                                                                                    </w:t>
      </w:r>
      <w:r w:rsidR="000A214C" w:rsidRPr="00DF1634">
        <w:rPr>
          <w:rFonts w:ascii="GHEA Grapalat" w:hAnsi="GHEA Grapalat"/>
          <w:rPrChange w:id="6378" w:author="Hayk-PC" w:date="2024-12-11T02:31:00Z">
            <w:rPr>
              <w:rFonts w:ascii="GHEA Grapalat" w:hAnsi="GHEA Grapalat"/>
            </w:rPr>
          </w:rPrChange>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DF1634" w14:paraId="5CD94A64"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63C715" w14:textId="77777777" w:rsidR="00BE2572" w:rsidRPr="00DF1634" w:rsidRDefault="00BE2572" w:rsidP="00DE2AE3">
            <w:pPr>
              <w:widowControl w:val="0"/>
              <w:tabs>
                <w:tab w:val="left" w:pos="3402"/>
              </w:tabs>
              <w:spacing w:after="160"/>
              <w:ind w:left="360"/>
              <w:rPr>
                <w:rFonts w:ascii="GHEA Grapalat" w:hAnsi="GHEA Grapalat" w:cs="Sylfaen"/>
                <w:b/>
                <w:bCs/>
                <w:lang w:val="en-US"/>
                <w:rPrChange w:id="6379" w:author="Hayk-PC" w:date="2024-12-11T02:31:00Z">
                  <w:rPr>
                    <w:rFonts w:ascii="GHEA Grapalat" w:hAnsi="GHEA Grapalat" w:cs="Sylfaen"/>
                    <w:b/>
                    <w:bCs/>
                    <w:lang w:val="en-US"/>
                  </w:rPr>
                </w:rPrChange>
              </w:rPr>
            </w:pPr>
            <w:r w:rsidRPr="00DF1634">
              <w:rPr>
                <w:rFonts w:ascii="GHEA Grapalat" w:hAnsi="GHEA Grapalat"/>
                <w:b/>
                <w:lang w:val="en-US"/>
                <w:rPrChange w:id="6380" w:author="Hayk-PC" w:date="2024-12-11T02:31:00Z">
                  <w:rPr>
                    <w:rFonts w:ascii="GHEA Grapalat" w:hAnsi="GHEA Grapalat"/>
                    <w:b/>
                    <w:lang w:val="en-US"/>
                  </w:rPr>
                </w:rPrChange>
              </w:rPr>
              <w:lastRenderedPageBreak/>
              <w:t>1.</w:t>
            </w:r>
            <w:r w:rsidRPr="00DF1634">
              <w:rPr>
                <w:rFonts w:ascii="GHEA Grapalat" w:hAnsi="GHEA Grapalat"/>
                <w:b/>
                <w:lang w:val="en-US"/>
                <w:rPrChange w:id="6381" w:author="Hayk-PC" w:date="2024-12-11T02:31:00Z">
                  <w:rPr>
                    <w:rFonts w:ascii="GHEA Grapalat" w:hAnsi="GHEA Grapalat"/>
                    <w:b/>
                    <w:lang w:val="en-US"/>
                  </w:rPr>
                </w:rPrChange>
              </w:rPr>
              <w:tab/>
            </w:r>
            <w:r w:rsidRPr="00DF1634">
              <w:rPr>
                <w:rFonts w:ascii="GHEA Grapalat" w:hAnsi="GHEA Grapalat"/>
                <w:b/>
                <w:rPrChange w:id="6382" w:author="Hayk-PC" w:date="2024-12-11T02:31:00Z">
                  <w:rPr>
                    <w:rFonts w:ascii="GHEA Grapalat" w:hAnsi="GHEA Grapalat"/>
                    <w:b/>
                  </w:rPr>
                </w:rPrChange>
              </w:rPr>
              <w:t xml:space="preserve">ПЛАТЕЖНОЕ ТРЕБОВАНИЕ </w:t>
            </w:r>
            <w:r w:rsidRPr="00DF1634">
              <w:rPr>
                <w:rFonts w:ascii="GHEA Grapalat" w:hAnsi="GHEA Grapalat"/>
                <w:b/>
                <w:lang w:val="en-US"/>
                <w:rPrChange w:id="6383" w:author="Hayk-PC" w:date="2024-12-11T02:31:00Z">
                  <w:rPr>
                    <w:rFonts w:ascii="GHEA Grapalat" w:hAnsi="GHEA Grapalat"/>
                    <w:b/>
                    <w:lang w:val="en-US"/>
                  </w:rPr>
                </w:rPrChange>
              </w:rPr>
              <w:t>*</w:t>
            </w:r>
          </w:p>
        </w:tc>
      </w:tr>
      <w:tr w:rsidR="00B138F3" w:rsidRPr="00DF1634" w14:paraId="21AC3334"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07CF66" w14:textId="77777777" w:rsidR="00BE2572" w:rsidRPr="00DF1634" w:rsidRDefault="00BE2572" w:rsidP="00DE2AE3">
            <w:pPr>
              <w:widowControl w:val="0"/>
              <w:tabs>
                <w:tab w:val="left" w:pos="855"/>
              </w:tabs>
              <w:spacing w:after="160"/>
              <w:ind w:left="360"/>
              <w:rPr>
                <w:rFonts w:ascii="GHEA Grapalat" w:hAnsi="GHEA Grapalat" w:cs="Sylfaen"/>
                <w:rPrChange w:id="6384" w:author="Hayk-PC" w:date="2024-12-11T02:31:00Z">
                  <w:rPr>
                    <w:rFonts w:ascii="GHEA Grapalat" w:hAnsi="GHEA Grapalat" w:cs="Sylfaen"/>
                  </w:rPr>
                </w:rPrChange>
              </w:rPr>
            </w:pPr>
            <w:r w:rsidRPr="00DF1634">
              <w:rPr>
                <w:rFonts w:ascii="GHEA Grapalat" w:hAnsi="GHEA Grapalat"/>
                <w:rPrChange w:id="6385" w:author="Hayk-PC" w:date="2024-12-11T02:31:00Z">
                  <w:rPr>
                    <w:rFonts w:ascii="GHEA Grapalat" w:hAnsi="GHEA Grapalat"/>
                  </w:rPr>
                </w:rPrChange>
              </w:rPr>
              <w:t>2.</w:t>
            </w:r>
            <w:r w:rsidRPr="00DF1634">
              <w:rPr>
                <w:rFonts w:ascii="GHEA Grapalat" w:hAnsi="GHEA Grapalat"/>
                <w:rPrChange w:id="6386" w:author="Hayk-PC" w:date="2024-12-11T02:31:00Z">
                  <w:rPr>
                    <w:rFonts w:ascii="GHEA Grapalat" w:hAnsi="GHEA Grapalat"/>
                  </w:rPr>
                </w:rPrChange>
              </w:rPr>
              <w:tab/>
              <w:t xml:space="preserve">Номер </w:t>
            </w:r>
          </w:p>
        </w:tc>
      </w:tr>
      <w:tr w:rsidR="00B138F3" w:rsidRPr="00DF1634" w14:paraId="1F0F8B4D"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351FBD" w14:textId="77777777" w:rsidR="00BE2572" w:rsidRPr="00DF1634" w:rsidRDefault="00BE2572" w:rsidP="00DE2AE3">
            <w:pPr>
              <w:widowControl w:val="0"/>
              <w:tabs>
                <w:tab w:val="left" w:pos="3390"/>
              </w:tabs>
              <w:spacing w:after="160"/>
              <w:ind w:left="322"/>
              <w:rPr>
                <w:rFonts w:ascii="GHEA Grapalat" w:hAnsi="GHEA Grapalat" w:cs="Sylfaen"/>
                <w:rPrChange w:id="6387" w:author="Hayk-PC" w:date="2024-12-11T02:31:00Z">
                  <w:rPr>
                    <w:rFonts w:ascii="GHEA Grapalat" w:hAnsi="GHEA Grapalat" w:cs="Sylfaen"/>
                  </w:rPr>
                </w:rPrChange>
              </w:rPr>
            </w:pPr>
            <w:r w:rsidRPr="00DF1634">
              <w:rPr>
                <w:rFonts w:ascii="GHEA Grapalat" w:hAnsi="GHEA Grapalat"/>
                <w:rPrChange w:id="6388" w:author="Hayk-PC" w:date="2024-12-11T02:31:00Z">
                  <w:rPr>
                    <w:rFonts w:ascii="GHEA Grapalat" w:hAnsi="GHEA Grapalat"/>
                  </w:rPr>
                </w:rPrChange>
              </w:rPr>
              <w:t>3</w:t>
            </w:r>
            <w:r w:rsidRPr="00DF1634">
              <w:rPr>
                <w:rFonts w:ascii="GHEA Grapalat" w:hAnsi="GHEA Grapalat"/>
                <w:rPrChange w:id="6389" w:author="Hayk-PC" w:date="2024-12-11T02:31:00Z">
                  <w:rPr>
                    <w:rFonts w:ascii="GHEA Grapalat" w:hAnsi="GHEA Grapalat"/>
                  </w:rPr>
                </w:rPrChange>
              </w:rPr>
              <w:tab/>
              <w:t>Дата представления: "___" ___ 20___г.</w:t>
            </w:r>
          </w:p>
        </w:tc>
      </w:tr>
      <w:tr w:rsidR="00B138F3" w:rsidRPr="00DF1634" w14:paraId="1ED00DD0"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5FC331" w14:textId="77777777" w:rsidR="00BE2572" w:rsidRPr="00DF1634" w:rsidRDefault="00BE2572" w:rsidP="00DE2AE3">
            <w:pPr>
              <w:widowControl w:val="0"/>
              <w:tabs>
                <w:tab w:val="left" w:pos="855"/>
              </w:tabs>
              <w:spacing w:after="160"/>
              <w:ind w:left="360"/>
              <w:rPr>
                <w:rFonts w:ascii="GHEA Grapalat" w:hAnsi="GHEA Grapalat"/>
                <w:rPrChange w:id="6390" w:author="Hayk-PC" w:date="2024-12-11T02:31:00Z">
                  <w:rPr>
                    <w:rFonts w:ascii="GHEA Grapalat" w:hAnsi="GHEA Grapalat"/>
                  </w:rPr>
                </w:rPrChange>
              </w:rPr>
            </w:pPr>
            <w:r w:rsidRPr="00DF1634">
              <w:rPr>
                <w:rFonts w:ascii="GHEA Grapalat" w:hAnsi="GHEA Grapalat"/>
                <w:rPrChange w:id="6391" w:author="Hayk-PC" w:date="2024-12-11T02:31:00Z">
                  <w:rPr>
                    <w:rFonts w:ascii="GHEA Grapalat" w:hAnsi="GHEA Grapalat"/>
                  </w:rPr>
                </w:rPrChange>
              </w:rPr>
              <w:t>4.</w:t>
            </w:r>
            <w:r w:rsidRPr="00DF1634">
              <w:rPr>
                <w:rFonts w:ascii="GHEA Grapalat" w:hAnsi="GHEA Grapalat"/>
                <w:rPrChange w:id="6392" w:author="Hayk-PC" w:date="2024-12-11T02:31:00Z">
                  <w:rPr>
                    <w:rFonts w:ascii="GHEA Grapalat" w:hAnsi="GHEA Grapalat"/>
                  </w:rPr>
                </w:rPrChange>
              </w:rPr>
              <w:tab/>
              <w:t>Наименование, или имя, фамилия плательщика (Компания:</w:t>
            </w:r>
          </w:p>
        </w:tc>
      </w:tr>
      <w:tr w:rsidR="00B138F3" w:rsidRPr="00DF1634" w14:paraId="7CE2F418"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AEA454" w14:textId="77777777" w:rsidR="00BE2572" w:rsidRPr="00DF1634" w:rsidRDefault="00BE2572" w:rsidP="00DE2AE3">
            <w:pPr>
              <w:widowControl w:val="0"/>
              <w:tabs>
                <w:tab w:val="left" w:pos="855"/>
              </w:tabs>
              <w:spacing w:after="160"/>
              <w:ind w:left="360"/>
              <w:rPr>
                <w:rFonts w:ascii="GHEA Grapalat" w:hAnsi="GHEA Grapalat"/>
                <w:rPrChange w:id="6393" w:author="Hayk-PC" w:date="2024-12-11T02:31:00Z">
                  <w:rPr>
                    <w:rFonts w:ascii="GHEA Grapalat" w:hAnsi="GHEA Grapalat"/>
                  </w:rPr>
                </w:rPrChange>
              </w:rPr>
            </w:pPr>
            <w:r w:rsidRPr="00DF1634">
              <w:rPr>
                <w:rFonts w:ascii="GHEA Grapalat" w:hAnsi="GHEA Grapalat"/>
                <w:rPrChange w:id="6394" w:author="Hayk-PC" w:date="2024-12-11T02:31:00Z">
                  <w:rPr>
                    <w:rFonts w:ascii="GHEA Grapalat" w:hAnsi="GHEA Grapalat"/>
                  </w:rPr>
                </w:rPrChange>
              </w:rPr>
              <w:t>5.</w:t>
            </w:r>
            <w:r w:rsidRPr="00DF1634">
              <w:rPr>
                <w:rFonts w:ascii="GHEA Grapalat" w:hAnsi="GHEA Grapalat"/>
                <w:rPrChange w:id="6395" w:author="Hayk-PC" w:date="2024-12-11T02:31:00Z">
                  <w:rPr>
                    <w:rFonts w:ascii="GHEA Grapalat" w:hAnsi="GHEA Grapalat"/>
                  </w:rPr>
                </w:rPrChange>
              </w:rPr>
              <w:tab/>
              <w:t>Обслуживающая плательщика Финансовая организация (банк):</w:t>
            </w:r>
          </w:p>
        </w:tc>
      </w:tr>
      <w:tr w:rsidR="00B138F3" w:rsidRPr="00DF1634" w14:paraId="0B7F6521"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BB24CC" w14:textId="77777777" w:rsidR="00BE2572" w:rsidRPr="00DF1634" w:rsidRDefault="00BE2572" w:rsidP="00DE2AE3">
            <w:pPr>
              <w:widowControl w:val="0"/>
              <w:tabs>
                <w:tab w:val="left" w:pos="855"/>
              </w:tabs>
              <w:spacing w:after="160"/>
              <w:ind w:left="360"/>
              <w:rPr>
                <w:rFonts w:ascii="GHEA Grapalat" w:hAnsi="GHEA Grapalat"/>
                <w:rPrChange w:id="6396" w:author="Hayk-PC" w:date="2024-12-11T02:31:00Z">
                  <w:rPr>
                    <w:rFonts w:ascii="GHEA Grapalat" w:hAnsi="GHEA Grapalat"/>
                  </w:rPr>
                </w:rPrChange>
              </w:rPr>
            </w:pPr>
            <w:r w:rsidRPr="00DF1634">
              <w:rPr>
                <w:rFonts w:ascii="GHEA Grapalat" w:hAnsi="GHEA Grapalat"/>
                <w:rPrChange w:id="6397" w:author="Hayk-PC" w:date="2024-12-11T02:31:00Z">
                  <w:rPr>
                    <w:rFonts w:ascii="GHEA Grapalat" w:hAnsi="GHEA Grapalat"/>
                  </w:rPr>
                </w:rPrChange>
              </w:rPr>
              <w:t>6.</w:t>
            </w:r>
            <w:r w:rsidRPr="00DF1634">
              <w:rPr>
                <w:rFonts w:ascii="GHEA Grapalat" w:hAnsi="GHEA Grapalat"/>
                <w:rPrChange w:id="6398" w:author="Hayk-PC" w:date="2024-12-11T02:31:00Z">
                  <w:rPr>
                    <w:rFonts w:ascii="GHEA Grapalat" w:hAnsi="GHEA Grapalat"/>
                  </w:rPr>
                </w:rPrChange>
              </w:rPr>
              <w:tab/>
              <w:t>Номер счета плательщика:</w:t>
            </w:r>
          </w:p>
        </w:tc>
      </w:tr>
      <w:tr w:rsidR="00B138F3" w:rsidRPr="00DF1634" w14:paraId="7D3B54CE"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574D40" w14:textId="77777777" w:rsidR="00BE2572" w:rsidRPr="00DF1634" w:rsidRDefault="00BE2572" w:rsidP="00DE2AE3">
            <w:pPr>
              <w:widowControl w:val="0"/>
              <w:tabs>
                <w:tab w:val="left" w:pos="855"/>
              </w:tabs>
              <w:spacing w:after="160"/>
              <w:ind w:left="360"/>
              <w:rPr>
                <w:rFonts w:ascii="GHEA Grapalat" w:hAnsi="GHEA Grapalat"/>
                <w:rPrChange w:id="6399" w:author="Hayk-PC" w:date="2024-12-11T02:31:00Z">
                  <w:rPr>
                    <w:rFonts w:ascii="GHEA Grapalat" w:hAnsi="GHEA Grapalat"/>
                  </w:rPr>
                </w:rPrChange>
              </w:rPr>
            </w:pPr>
            <w:r w:rsidRPr="00DF1634">
              <w:rPr>
                <w:rFonts w:ascii="GHEA Grapalat" w:hAnsi="GHEA Grapalat"/>
                <w:rPrChange w:id="6400" w:author="Hayk-PC" w:date="2024-12-11T02:31:00Z">
                  <w:rPr>
                    <w:rFonts w:ascii="GHEA Grapalat" w:hAnsi="GHEA Grapalat"/>
                  </w:rPr>
                </w:rPrChange>
              </w:rPr>
              <w:t>7.</w:t>
            </w:r>
            <w:r w:rsidRPr="00DF1634">
              <w:rPr>
                <w:rFonts w:ascii="GHEA Grapalat" w:hAnsi="GHEA Grapalat"/>
                <w:rPrChange w:id="6401" w:author="Hayk-PC" w:date="2024-12-11T02:31:00Z">
                  <w:rPr>
                    <w:rFonts w:ascii="GHEA Grapalat" w:hAnsi="GHEA Grapalat"/>
                  </w:rPr>
                </w:rPrChange>
              </w:rPr>
              <w:tab/>
              <w:t>УНН плательщика:</w:t>
            </w:r>
          </w:p>
        </w:tc>
      </w:tr>
      <w:tr w:rsidR="00B138F3" w:rsidRPr="00DF1634" w14:paraId="4AD95B22"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316AC1" w14:textId="77777777" w:rsidR="00BE2572" w:rsidRPr="00DF1634" w:rsidRDefault="00BE2572" w:rsidP="00DE2AE3">
            <w:pPr>
              <w:widowControl w:val="0"/>
              <w:tabs>
                <w:tab w:val="left" w:pos="855"/>
              </w:tabs>
              <w:spacing w:after="160"/>
              <w:ind w:left="360"/>
              <w:rPr>
                <w:rFonts w:ascii="GHEA Grapalat" w:hAnsi="GHEA Grapalat"/>
                <w:rPrChange w:id="6402" w:author="Hayk-PC" w:date="2024-12-11T02:31:00Z">
                  <w:rPr>
                    <w:rFonts w:ascii="GHEA Grapalat" w:hAnsi="GHEA Grapalat"/>
                  </w:rPr>
                </w:rPrChange>
              </w:rPr>
            </w:pPr>
            <w:r w:rsidRPr="00DF1634">
              <w:rPr>
                <w:rFonts w:ascii="GHEA Grapalat" w:hAnsi="GHEA Grapalat"/>
                <w:rPrChange w:id="6403" w:author="Hayk-PC" w:date="2024-12-11T02:31:00Z">
                  <w:rPr>
                    <w:rFonts w:ascii="GHEA Grapalat" w:hAnsi="GHEA Grapalat"/>
                  </w:rPr>
                </w:rPrChange>
              </w:rPr>
              <w:t>8.</w:t>
            </w:r>
            <w:r w:rsidRPr="00DF1634">
              <w:rPr>
                <w:rFonts w:ascii="GHEA Grapalat" w:hAnsi="GHEA Grapalat"/>
                <w:rPrChange w:id="6404" w:author="Hayk-PC" w:date="2024-12-11T02:31:00Z">
                  <w:rPr>
                    <w:rFonts w:ascii="GHEA Grapalat" w:hAnsi="GHEA Grapalat"/>
                  </w:rPr>
                </w:rPrChange>
              </w:rPr>
              <w:tab/>
              <w:t>НЗОУ плательщика:</w:t>
            </w:r>
          </w:p>
        </w:tc>
      </w:tr>
      <w:tr w:rsidR="00B138F3" w:rsidRPr="00DF1634" w14:paraId="3E031376"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8A0C35" w14:textId="5F0F89ED" w:rsidR="00BE2572" w:rsidRPr="00DF1634" w:rsidRDefault="00BE2572" w:rsidP="00DE2AE3">
            <w:pPr>
              <w:widowControl w:val="0"/>
              <w:tabs>
                <w:tab w:val="left" w:pos="855"/>
              </w:tabs>
              <w:spacing w:after="160"/>
              <w:ind w:left="360"/>
              <w:rPr>
                <w:rFonts w:ascii="GHEA Grapalat" w:hAnsi="GHEA Grapalat"/>
                <w:rPrChange w:id="6405" w:author="Hayk-PC" w:date="2024-12-11T02:31:00Z">
                  <w:rPr>
                    <w:rFonts w:ascii="GHEA Grapalat" w:hAnsi="GHEA Grapalat"/>
                  </w:rPr>
                </w:rPrChange>
              </w:rPr>
            </w:pPr>
            <w:r w:rsidRPr="00DF1634">
              <w:rPr>
                <w:rFonts w:ascii="GHEA Grapalat" w:hAnsi="GHEA Grapalat"/>
                <w:rPrChange w:id="6406" w:author="Hayk-PC" w:date="2024-12-11T02:31:00Z">
                  <w:rPr>
                    <w:rFonts w:ascii="GHEA Grapalat" w:hAnsi="GHEA Grapalat"/>
                  </w:rPr>
                </w:rPrChange>
              </w:rPr>
              <w:t>9.</w:t>
            </w:r>
            <w:r w:rsidRPr="00DF1634">
              <w:rPr>
                <w:rFonts w:ascii="GHEA Grapalat" w:hAnsi="GHEA Grapalat"/>
                <w:rPrChange w:id="6407" w:author="Hayk-PC" w:date="2024-12-11T02:31:00Z">
                  <w:rPr>
                    <w:rFonts w:ascii="GHEA Grapalat" w:hAnsi="GHEA Grapalat"/>
                  </w:rPr>
                </w:rPrChange>
              </w:rPr>
              <w:tab/>
              <w:t>Наименование, или имя, фамилия бенефициара:</w:t>
            </w:r>
            <w:ins w:id="6408" w:author="Hayk-PC" w:date="2024-12-11T02:06:00Z">
              <w:r w:rsidR="008848AA" w:rsidRPr="00DF1634">
                <w:rPr>
                  <w:rFonts w:ascii="GHEA Grapalat" w:hAnsi="GHEA Grapalat"/>
                  <w:b/>
                  <w:bCs/>
                  <w:rPrChange w:id="6409" w:author="Hayk-PC" w:date="2024-12-11T02:31:00Z">
                    <w:rPr>
                      <w:rFonts w:ascii="GHEA Grapalat" w:hAnsi="GHEA Grapalat"/>
                      <w:b/>
                      <w:bCs/>
                    </w:rPr>
                  </w:rPrChange>
                </w:rPr>
                <w:t xml:space="preserve"> </w:t>
              </w:r>
              <w:r w:rsidR="008848AA" w:rsidRPr="00DF1634">
                <w:rPr>
                  <w:rFonts w:ascii="GHEA Grapalat" w:hAnsi="GHEA Grapalat"/>
                  <w:b/>
                  <w:bCs/>
                  <w:rPrChange w:id="6410" w:author="Hayk-PC" w:date="2024-12-11T02:31:00Z">
                    <w:rPr>
                      <w:rFonts w:ascii="GHEA Grapalat" w:hAnsi="GHEA Grapalat"/>
                      <w:b/>
                      <w:bCs/>
                    </w:rPr>
                  </w:rPrChange>
                </w:rPr>
                <w:t>НПО «Реальный мир, реальные люди»</w:t>
              </w:r>
            </w:ins>
          </w:p>
        </w:tc>
      </w:tr>
      <w:tr w:rsidR="00B138F3" w:rsidRPr="00DF1634" w14:paraId="2102975E"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0E7747" w14:textId="77777777" w:rsidR="00BE2572" w:rsidRPr="00DF1634" w:rsidRDefault="00BE2572" w:rsidP="00DE2AE3">
            <w:pPr>
              <w:widowControl w:val="0"/>
              <w:tabs>
                <w:tab w:val="left" w:pos="855"/>
              </w:tabs>
              <w:spacing w:after="160"/>
              <w:ind w:left="360"/>
              <w:rPr>
                <w:rFonts w:ascii="GHEA Grapalat" w:hAnsi="GHEA Grapalat"/>
                <w:rPrChange w:id="6411" w:author="Hayk-PC" w:date="2024-12-11T02:31:00Z">
                  <w:rPr>
                    <w:rFonts w:ascii="GHEA Grapalat" w:hAnsi="GHEA Grapalat"/>
                  </w:rPr>
                </w:rPrChange>
              </w:rPr>
            </w:pPr>
            <w:r w:rsidRPr="00DF1634">
              <w:rPr>
                <w:rFonts w:ascii="GHEA Grapalat" w:hAnsi="GHEA Grapalat"/>
                <w:rPrChange w:id="6412" w:author="Hayk-PC" w:date="2024-12-11T02:31:00Z">
                  <w:rPr>
                    <w:rFonts w:ascii="GHEA Grapalat" w:hAnsi="GHEA Grapalat"/>
                  </w:rPr>
                </w:rPrChange>
              </w:rPr>
              <w:t>10.</w:t>
            </w:r>
            <w:r w:rsidRPr="00DF1634">
              <w:rPr>
                <w:rFonts w:ascii="GHEA Grapalat" w:hAnsi="GHEA Grapalat"/>
                <w:rPrChange w:id="6413" w:author="Hayk-PC" w:date="2024-12-11T02:31:00Z">
                  <w:rPr>
                    <w:rFonts w:ascii="GHEA Grapalat" w:hAnsi="GHEA Grapalat"/>
                  </w:rPr>
                </w:rPrChange>
              </w:rPr>
              <w:tab/>
              <w:t>НЗОУ бенефициара (не заполняется)</w:t>
            </w:r>
          </w:p>
        </w:tc>
      </w:tr>
      <w:tr w:rsidR="00B138F3" w:rsidRPr="00DF1634" w14:paraId="6C05769D"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75A9F1" w14:textId="5A8E68FC" w:rsidR="00BE2572" w:rsidRPr="00DF1634" w:rsidRDefault="00BE2572" w:rsidP="00DE2AE3">
            <w:pPr>
              <w:widowControl w:val="0"/>
              <w:tabs>
                <w:tab w:val="left" w:pos="855"/>
              </w:tabs>
              <w:spacing w:after="160"/>
              <w:ind w:left="360"/>
              <w:rPr>
                <w:rFonts w:ascii="GHEA Grapalat" w:hAnsi="GHEA Grapalat"/>
                <w:rPrChange w:id="6414" w:author="Hayk-PC" w:date="2024-12-11T02:31:00Z">
                  <w:rPr>
                    <w:rFonts w:ascii="GHEA Grapalat" w:hAnsi="GHEA Grapalat"/>
                  </w:rPr>
                </w:rPrChange>
              </w:rPr>
            </w:pPr>
            <w:r w:rsidRPr="00DF1634">
              <w:rPr>
                <w:rFonts w:ascii="GHEA Grapalat" w:hAnsi="GHEA Grapalat"/>
                <w:rPrChange w:id="6415" w:author="Hayk-PC" w:date="2024-12-11T02:31:00Z">
                  <w:rPr>
                    <w:rFonts w:ascii="GHEA Grapalat" w:hAnsi="GHEA Grapalat"/>
                  </w:rPr>
                </w:rPrChange>
              </w:rPr>
              <w:t>11.</w:t>
            </w:r>
            <w:r w:rsidRPr="00DF1634">
              <w:rPr>
                <w:rFonts w:ascii="GHEA Grapalat" w:hAnsi="GHEA Grapalat"/>
                <w:rPrChange w:id="6416" w:author="Hayk-PC" w:date="2024-12-11T02:31:00Z">
                  <w:rPr>
                    <w:rFonts w:ascii="GHEA Grapalat" w:hAnsi="GHEA Grapalat"/>
                  </w:rPr>
                </w:rPrChange>
              </w:rPr>
              <w:tab/>
              <w:t>УНН бенефициара:</w:t>
            </w:r>
            <w:ins w:id="6417" w:author="Hayk-PC" w:date="2024-12-11T02:06:00Z">
              <w:r w:rsidR="008848AA" w:rsidRPr="00DF1634">
                <w:rPr>
                  <w:rFonts w:ascii="GHEA Grapalat" w:hAnsi="GHEA Grapalat"/>
                  <w:rPrChange w:id="6418" w:author="Hayk-PC" w:date="2024-12-11T02:31:00Z">
                    <w:rPr>
                      <w:rFonts w:ascii="GHEA Grapalat" w:hAnsi="GHEA Grapalat"/>
                    </w:rPr>
                  </w:rPrChange>
                </w:rPr>
                <w:t xml:space="preserve"> </w:t>
              </w:r>
              <w:r w:rsidR="008848AA" w:rsidRPr="00DF1634">
                <w:rPr>
                  <w:rFonts w:ascii="GHEA Grapalat" w:hAnsi="GHEA Grapalat"/>
                  <w:b/>
                  <w:bCs/>
                  <w:rPrChange w:id="6419" w:author="Hayk-PC" w:date="2024-12-11T02:31:00Z">
                    <w:rPr>
                      <w:rFonts w:ascii="GHEA Grapalat" w:hAnsi="GHEA Grapalat"/>
                      <w:b/>
                      <w:bCs/>
                    </w:rPr>
                  </w:rPrChange>
                </w:rPr>
                <w:t>00855742</w:t>
              </w:r>
            </w:ins>
          </w:p>
        </w:tc>
      </w:tr>
      <w:tr w:rsidR="00B138F3" w:rsidRPr="00DF1634" w14:paraId="42239111"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A44CD0" w14:textId="13F7C4ED" w:rsidR="00BE2572" w:rsidRPr="00DF1634" w:rsidRDefault="00BE2572" w:rsidP="00DE2AE3">
            <w:pPr>
              <w:widowControl w:val="0"/>
              <w:tabs>
                <w:tab w:val="left" w:pos="855"/>
              </w:tabs>
              <w:spacing w:after="160"/>
              <w:ind w:left="360"/>
              <w:rPr>
                <w:rFonts w:ascii="GHEA Grapalat" w:hAnsi="GHEA Grapalat"/>
                <w:rPrChange w:id="6420" w:author="Hayk-PC" w:date="2024-12-11T02:31:00Z">
                  <w:rPr>
                    <w:rFonts w:ascii="GHEA Grapalat" w:hAnsi="GHEA Grapalat"/>
                  </w:rPr>
                </w:rPrChange>
              </w:rPr>
            </w:pPr>
            <w:r w:rsidRPr="00DF1634">
              <w:rPr>
                <w:rFonts w:ascii="GHEA Grapalat" w:hAnsi="GHEA Grapalat"/>
                <w:rPrChange w:id="6421" w:author="Hayk-PC" w:date="2024-12-11T02:31:00Z">
                  <w:rPr>
                    <w:rFonts w:ascii="GHEA Grapalat" w:hAnsi="GHEA Grapalat"/>
                  </w:rPr>
                </w:rPrChange>
              </w:rPr>
              <w:t>12.</w:t>
            </w:r>
            <w:r w:rsidRPr="00DF1634">
              <w:rPr>
                <w:rFonts w:ascii="GHEA Grapalat" w:hAnsi="GHEA Grapalat"/>
                <w:rPrChange w:id="6422" w:author="Hayk-PC" w:date="2024-12-11T02:31:00Z">
                  <w:rPr>
                    <w:rFonts w:ascii="GHEA Grapalat" w:hAnsi="GHEA Grapalat"/>
                  </w:rPr>
                </w:rPrChange>
              </w:rPr>
              <w:tab/>
              <w:t>Обслуживающая бенефициара Финансовая организация (банк):</w:t>
            </w:r>
            <w:ins w:id="6423" w:author="Hayk-PC" w:date="2024-12-11T02:07:00Z">
              <w:r w:rsidR="008848AA" w:rsidRPr="00DF1634">
                <w:rPr>
                  <w:rFonts w:ascii="GHEA Grapalat" w:hAnsi="GHEA Grapalat"/>
                  <w:rPrChange w:id="6424" w:author="Hayk-PC" w:date="2024-12-11T02:31:00Z">
                    <w:rPr>
                      <w:rFonts w:ascii="GHEA Grapalat" w:hAnsi="GHEA Grapalat"/>
                    </w:rPr>
                  </w:rPrChange>
                </w:rPr>
                <w:t xml:space="preserve"> </w:t>
              </w:r>
              <w:r w:rsidR="008848AA" w:rsidRPr="00DF1634">
                <w:rPr>
                  <w:rFonts w:ascii="GHEA Grapalat" w:hAnsi="GHEA Grapalat"/>
                  <w:b/>
                  <w:bCs/>
                  <w:rPrChange w:id="6425" w:author="Hayk-PC" w:date="2024-12-11T02:31:00Z">
                    <w:rPr>
                      <w:rFonts w:ascii="GHEA Grapalat" w:hAnsi="GHEA Grapalat"/>
                      <w:b/>
                      <w:bCs/>
                    </w:rPr>
                  </w:rPrChange>
                </w:rPr>
                <w:t xml:space="preserve"> </w:t>
              </w:r>
              <w:r w:rsidR="008848AA" w:rsidRPr="00DF1634">
                <w:rPr>
                  <w:rFonts w:ascii="GHEA Grapalat" w:hAnsi="GHEA Grapalat"/>
                  <w:b/>
                  <w:bCs/>
                  <w:rPrChange w:id="6426" w:author="Hayk-PC" w:date="2024-12-11T02:31:00Z">
                    <w:rPr>
                      <w:rFonts w:ascii="GHEA Grapalat" w:hAnsi="GHEA Grapalat"/>
                      <w:b/>
                      <w:bCs/>
                    </w:rPr>
                  </w:rPrChange>
                </w:rPr>
                <w:t>ЗАО ИНЕКОБАНК</w:t>
              </w:r>
            </w:ins>
          </w:p>
        </w:tc>
      </w:tr>
      <w:tr w:rsidR="00B138F3" w:rsidRPr="00DF1634" w14:paraId="18DA2595"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811A48" w14:textId="594B224A" w:rsidR="00BE2572" w:rsidRPr="00DF1634" w:rsidRDefault="00BE2572" w:rsidP="00DE2AE3">
            <w:pPr>
              <w:widowControl w:val="0"/>
              <w:tabs>
                <w:tab w:val="left" w:pos="855"/>
              </w:tabs>
              <w:spacing w:after="160"/>
              <w:ind w:left="360"/>
              <w:rPr>
                <w:rFonts w:ascii="GHEA Grapalat" w:hAnsi="GHEA Grapalat"/>
                <w:rPrChange w:id="6427" w:author="Hayk-PC" w:date="2024-12-11T02:31:00Z">
                  <w:rPr>
                    <w:rFonts w:ascii="GHEA Grapalat" w:hAnsi="GHEA Grapalat"/>
                  </w:rPr>
                </w:rPrChange>
              </w:rPr>
            </w:pPr>
            <w:r w:rsidRPr="00DF1634">
              <w:rPr>
                <w:rFonts w:ascii="GHEA Grapalat" w:hAnsi="GHEA Grapalat"/>
                <w:rPrChange w:id="6428" w:author="Hayk-PC" w:date="2024-12-11T02:31:00Z">
                  <w:rPr>
                    <w:rFonts w:ascii="GHEA Grapalat" w:hAnsi="GHEA Grapalat"/>
                  </w:rPr>
                </w:rPrChange>
              </w:rPr>
              <w:t>13.</w:t>
            </w:r>
            <w:r w:rsidRPr="00DF1634">
              <w:rPr>
                <w:rFonts w:ascii="GHEA Grapalat" w:hAnsi="GHEA Grapalat"/>
                <w:rPrChange w:id="6429" w:author="Hayk-PC" w:date="2024-12-11T02:31:00Z">
                  <w:rPr>
                    <w:rFonts w:ascii="GHEA Grapalat" w:hAnsi="GHEA Grapalat"/>
                  </w:rPr>
                </w:rPrChange>
              </w:rPr>
              <w:tab/>
              <w:t>Номер счета бенефициара (сч.№)</w:t>
            </w:r>
            <w:ins w:id="6430" w:author="Hayk-PC" w:date="2024-12-11T02:07:00Z">
              <w:r w:rsidR="008848AA" w:rsidRPr="00DF1634">
                <w:rPr>
                  <w:rFonts w:ascii="GHEA Grapalat" w:hAnsi="GHEA Grapalat"/>
                  <w:rPrChange w:id="6431" w:author="Hayk-PC" w:date="2024-12-11T02:31:00Z">
                    <w:rPr>
                      <w:rFonts w:ascii="GHEA Grapalat" w:hAnsi="GHEA Grapalat"/>
                    </w:rPr>
                  </w:rPrChange>
                </w:rPr>
                <w:t xml:space="preserve"> </w:t>
              </w:r>
              <w:r w:rsidR="008848AA" w:rsidRPr="00DF1634">
                <w:rPr>
                  <w:rFonts w:ascii="GHEA Grapalat" w:hAnsi="GHEA Grapalat"/>
                  <w:b/>
                  <w:bCs/>
                  <w:rPrChange w:id="6432" w:author="Hayk-PC" w:date="2024-12-11T02:31:00Z">
                    <w:rPr>
                      <w:rFonts w:ascii="GHEA Grapalat" w:hAnsi="GHEA Grapalat"/>
                      <w:b/>
                      <w:bCs/>
                    </w:rPr>
                  </w:rPrChange>
                </w:rPr>
                <w:t>2050622054681003</w:t>
              </w:r>
            </w:ins>
          </w:p>
        </w:tc>
      </w:tr>
      <w:tr w:rsidR="00B138F3" w:rsidRPr="00DF1634" w14:paraId="58C41E58"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E08E6A" w14:textId="77777777" w:rsidR="00BE2572" w:rsidRPr="00DF1634" w:rsidRDefault="00BE2572" w:rsidP="00DE2AE3">
            <w:pPr>
              <w:widowControl w:val="0"/>
              <w:tabs>
                <w:tab w:val="left" w:pos="855"/>
              </w:tabs>
              <w:spacing w:after="160"/>
              <w:ind w:left="360"/>
              <w:rPr>
                <w:rFonts w:ascii="GHEA Grapalat" w:hAnsi="GHEA Grapalat"/>
                <w:rPrChange w:id="6433" w:author="Hayk-PC" w:date="2024-12-11T02:31:00Z">
                  <w:rPr>
                    <w:rFonts w:ascii="GHEA Grapalat" w:hAnsi="GHEA Grapalat"/>
                  </w:rPr>
                </w:rPrChange>
              </w:rPr>
            </w:pPr>
            <w:r w:rsidRPr="00DF1634">
              <w:rPr>
                <w:rFonts w:ascii="GHEA Grapalat" w:hAnsi="GHEA Grapalat"/>
                <w:rPrChange w:id="6434" w:author="Hayk-PC" w:date="2024-12-11T02:31:00Z">
                  <w:rPr>
                    <w:rFonts w:ascii="GHEA Grapalat" w:hAnsi="GHEA Grapalat"/>
                  </w:rPr>
                </w:rPrChange>
              </w:rPr>
              <w:t>14.</w:t>
            </w:r>
            <w:r w:rsidRPr="00DF1634">
              <w:rPr>
                <w:rFonts w:ascii="GHEA Grapalat" w:hAnsi="GHEA Grapalat"/>
                <w:rPrChange w:id="6435" w:author="Hayk-PC" w:date="2024-12-11T02:31:00Z">
                  <w:rPr>
                    <w:rFonts w:ascii="GHEA Grapalat" w:hAnsi="GHEA Grapalat"/>
                  </w:rPr>
                </w:rPrChange>
              </w:rPr>
              <w:tab/>
              <w:t>Сумма (цифрами и прописью):</w:t>
            </w:r>
          </w:p>
        </w:tc>
      </w:tr>
      <w:tr w:rsidR="00B138F3" w:rsidRPr="00DF1634" w14:paraId="3348D9A2"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CD0BC1" w14:textId="77777777" w:rsidR="00BE2572" w:rsidRPr="00DF1634" w:rsidRDefault="00BE2572" w:rsidP="00DE2AE3">
            <w:pPr>
              <w:widowControl w:val="0"/>
              <w:tabs>
                <w:tab w:val="left" w:pos="855"/>
              </w:tabs>
              <w:spacing w:after="160"/>
              <w:ind w:left="360"/>
              <w:rPr>
                <w:rFonts w:ascii="GHEA Grapalat" w:hAnsi="GHEA Grapalat"/>
                <w:rPrChange w:id="6436" w:author="Hayk-PC" w:date="2024-12-11T02:31:00Z">
                  <w:rPr>
                    <w:rFonts w:ascii="GHEA Grapalat" w:hAnsi="GHEA Grapalat"/>
                  </w:rPr>
                </w:rPrChange>
              </w:rPr>
            </w:pPr>
            <w:r w:rsidRPr="00DF1634">
              <w:rPr>
                <w:rFonts w:ascii="GHEA Grapalat" w:hAnsi="GHEA Grapalat"/>
                <w:rPrChange w:id="6437" w:author="Hayk-PC" w:date="2024-12-11T02:31:00Z">
                  <w:rPr>
                    <w:rFonts w:ascii="GHEA Grapalat" w:hAnsi="GHEA Grapalat"/>
                  </w:rPr>
                </w:rPrChange>
              </w:rPr>
              <w:t>15.</w:t>
            </w:r>
            <w:r w:rsidRPr="00DF1634">
              <w:rPr>
                <w:rFonts w:ascii="GHEA Grapalat" w:hAnsi="GHEA Grapalat"/>
                <w:rPrChange w:id="6438" w:author="Hayk-PC" w:date="2024-12-11T02:31:00Z">
                  <w:rPr>
                    <w:rFonts w:ascii="GHEA Grapalat" w:hAnsi="GHEA Grapalat"/>
                  </w:rPr>
                </w:rPrChange>
              </w:rPr>
              <w:tab/>
              <w:t>Акцептованная сумма (цифрами и прописью) (предусмотрена для частичного акцепта указанной суммы, который не применяется)</w:t>
            </w:r>
          </w:p>
        </w:tc>
      </w:tr>
      <w:tr w:rsidR="00B138F3" w:rsidRPr="00DF1634" w14:paraId="6D585E25"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D1F2B2" w14:textId="77777777" w:rsidR="00BE2572" w:rsidRPr="00DF1634" w:rsidRDefault="00BE2572" w:rsidP="00DE2AE3">
            <w:pPr>
              <w:widowControl w:val="0"/>
              <w:tabs>
                <w:tab w:val="left" w:pos="855"/>
              </w:tabs>
              <w:spacing w:after="160"/>
              <w:ind w:left="360"/>
              <w:rPr>
                <w:rFonts w:ascii="GHEA Grapalat" w:hAnsi="GHEA Grapalat"/>
                <w:rPrChange w:id="6439" w:author="Hayk-PC" w:date="2024-12-11T02:31:00Z">
                  <w:rPr>
                    <w:rFonts w:ascii="GHEA Grapalat" w:hAnsi="GHEA Grapalat"/>
                  </w:rPr>
                </w:rPrChange>
              </w:rPr>
            </w:pPr>
            <w:r w:rsidRPr="00DF1634">
              <w:rPr>
                <w:rFonts w:ascii="GHEA Grapalat" w:hAnsi="GHEA Grapalat"/>
                <w:rPrChange w:id="6440" w:author="Hayk-PC" w:date="2024-12-11T02:31:00Z">
                  <w:rPr>
                    <w:rFonts w:ascii="GHEA Grapalat" w:hAnsi="GHEA Grapalat"/>
                  </w:rPr>
                </w:rPrChange>
              </w:rPr>
              <w:t>16.</w:t>
            </w:r>
            <w:r w:rsidRPr="00DF1634">
              <w:rPr>
                <w:rFonts w:ascii="GHEA Grapalat" w:hAnsi="GHEA Grapalat"/>
                <w:rPrChange w:id="6441" w:author="Hayk-PC" w:date="2024-12-11T02:31:00Z">
                  <w:rPr>
                    <w:rFonts w:ascii="GHEA Grapalat" w:hAnsi="GHEA Grapalat"/>
                  </w:rPr>
                </w:rPrChange>
              </w:rPr>
              <w:tab/>
              <w:t>Валюта (прописью и по коду):</w:t>
            </w:r>
          </w:p>
        </w:tc>
      </w:tr>
      <w:tr w:rsidR="00B138F3" w:rsidRPr="00DF1634" w14:paraId="672FC805"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09638" w14:textId="77777777" w:rsidR="00BE2572" w:rsidRPr="00DF1634" w:rsidRDefault="00BE2572" w:rsidP="00DE2AE3">
            <w:pPr>
              <w:widowControl w:val="0"/>
              <w:tabs>
                <w:tab w:val="left" w:pos="855"/>
              </w:tabs>
              <w:spacing w:after="160"/>
              <w:ind w:left="360"/>
              <w:rPr>
                <w:rFonts w:ascii="GHEA Grapalat" w:hAnsi="GHEA Grapalat"/>
                <w:rPrChange w:id="6442" w:author="Hayk-PC" w:date="2024-12-11T02:31:00Z">
                  <w:rPr>
                    <w:rFonts w:ascii="GHEA Grapalat" w:hAnsi="GHEA Grapalat"/>
                  </w:rPr>
                </w:rPrChange>
              </w:rPr>
            </w:pPr>
            <w:r w:rsidRPr="00DF1634">
              <w:rPr>
                <w:rFonts w:ascii="GHEA Grapalat" w:hAnsi="GHEA Grapalat"/>
                <w:rPrChange w:id="6443" w:author="Hayk-PC" w:date="2024-12-11T02:31:00Z">
                  <w:rPr>
                    <w:rFonts w:ascii="GHEA Grapalat" w:hAnsi="GHEA Grapalat"/>
                  </w:rPr>
                </w:rPrChange>
              </w:rPr>
              <w:t>17.</w:t>
            </w:r>
            <w:r w:rsidRPr="00DF1634">
              <w:rPr>
                <w:rFonts w:ascii="GHEA Grapalat" w:hAnsi="GHEA Grapalat"/>
                <w:rPrChange w:id="6444" w:author="Hayk-PC" w:date="2024-12-11T02:31:00Z">
                  <w:rPr>
                    <w:rFonts w:ascii="GHEA Grapalat" w:hAnsi="GHEA Grapalat"/>
                  </w:rPr>
                </w:rPrChange>
              </w:rPr>
              <w:tab/>
              <w:t>Цель сделки (уплаты): (для обеспечения исполнения договора)</w:t>
            </w:r>
          </w:p>
        </w:tc>
      </w:tr>
      <w:tr w:rsidR="00B138F3" w:rsidRPr="00DF1634" w14:paraId="79C73B5E"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2F195464" w14:textId="77777777" w:rsidR="00BE2572" w:rsidRPr="00DF1634" w:rsidRDefault="00BE2572" w:rsidP="00DE2AE3">
            <w:pPr>
              <w:widowControl w:val="0"/>
              <w:tabs>
                <w:tab w:val="left" w:pos="855"/>
              </w:tabs>
              <w:spacing w:after="160"/>
              <w:ind w:left="360"/>
              <w:rPr>
                <w:rFonts w:ascii="GHEA Grapalat" w:hAnsi="GHEA Grapalat"/>
                <w:rPrChange w:id="6445" w:author="Hayk-PC" w:date="2024-12-11T02:31:00Z">
                  <w:rPr>
                    <w:rFonts w:ascii="GHEA Grapalat" w:hAnsi="GHEA Grapalat"/>
                  </w:rPr>
                </w:rPrChange>
              </w:rPr>
            </w:pPr>
            <w:r w:rsidRPr="00DF1634">
              <w:rPr>
                <w:rFonts w:ascii="GHEA Grapalat" w:hAnsi="GHEA Grapalat"/>
                <w:rPrChange w:id="6446" w:author="Hayk-PC" w:date="2024-12-11T02:31:00Z">
                  <w:rPr>
                    <w:rFonts w:ascii="GHEA Grapalat" w:hAnsi="GHEA Grapalat"/>
                  </w:rPr>
                </w:rPrChange>
              </w:rPr>
              <w:t>18.</w:t>
            </w:r>
            <w:r w:rsidRPr="00DF1634">
              <w:rPr>
                <w:rFonts w:ascii="GHEA Grapalat" w:hAnsi="GHEA Grapalat"/>
                <w:rPrChange w:id="6447" w:author="Hayk-PC" w:date="2024-12-11T02:31:00Z">
                  <w:rPr>
                    <w:rFonts w:ascii="GHEA Grapalat" w:hAnsi="GHEA Grapalat"/>
                  </w:rPr>
                </w:rPrChange>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DF1634" w14:paraId="32F516A6"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3D8A72" w14:textId="77777777" w:rsidR="00BE2572" w:rsidRPr="00DF1634" w:rsidRDefault="00BE2572" w:rsidP="00DE2AE3">
            <w:pPr>
              <w:widowControl w:val="0"/>
              <w:tabs>
                <w:tab w:val="left" w:pos="855"/>
              </w:tabs>
              <w:spacing w:after="160"/>
              <w:ind w:left="360"/>
              <w:rPr>
                <w:rFonts w:ascii="GHEA Grapalat" w:hAnsi="GHEA Grapalat"/>
                <w:rPrChange w:id="6448" w:author="Hayk-PC" w:date="2024-12-11T02:31:00Z">
                  <w:rPr>
                    <w:rFonts w:ascii="GHEA Grapalat" w:hAnsi="GHEA Grapalat"/>
                  </w:rPr>
                </w:rPrChange>
              </w:rPr>
            </w:pPr>
            <w:r w:rsidRPr="00DF1634">
              <w:rPr>
                <w:rFonts w:ascii="GHEA Grapalat" w:hAnsi="GHEA Grapalat"/>
                <w:rPrChange w:id="6449" w:author="Hayk-PC" w:date="2024-12-11T02:31:00Z">
                  <w:rPr>
                    <w:rFonts w:ascii="GHEA Grapalat" w:hAnsi="GHEA Grapalat"/>
                  </w:rPr>
                </w:rPrChange>
              </w:rPr>
              <w:t>19.</w:t>
            </w:r>
            <w:r w:rsidRPr="00DF1634">
              <w:rPr>
                <w:rFonts w:ascii="GHEA Grapalat" w:hAnsi="GHEA Grapalat"/>
                <w:lang w:val="en-US"/>
                <w:rPrChange w:id="6450" w:author="Hayk-PC" w:date="2024-12-11T02:31:00Z">
                  <w:rPr>
                    <w:rFonts w:ascii="GHEA Grapalat" w:hAnsi="GHEA Grapalat"/>
                    <w:lang w:val="en-US"/>
                  </w:rPr>
                </w:rPrChange>
              </w:rPr>
              <w:tab/>
            </w:r>
            <w:r w:rsidRPr="00DF1634">
              <w:rPr>
                <w:rFonts w:ascii="GHEA Grapalat" w:hAnsi="GHEA Grapalat"/>
                <w:rPrChange w:id="6451" w:author="Hayk-PC" w:date="2024-12-11T02:31:00Z">
                  <w:rPr>
                    <w:rFonts w:ascii="GHEA Grapalat" w:hAnsi="GHEA Grapalat"/>
                  </w:rPr>
                </w:rPrChange>
              </w:rPr>
              <w:t>Условия оплаты: &lt;акцептованный платеж&gt;</w:t>
            </w:r>
          </w:p>
        </w:tc>
      </w:tr>
      <w:tr w:rsidR="00B138F3" w:rsidRPr="00DF1634" w14:paraId="6E4BBDE8"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72B30C" w14:textId="77777777" w:rsidR="00BE2572" w:rsidRPr="00DF1634" w:rsidRDefault="00BE2572" w:rsidP="00DE2AE3">
            <w:pPr>
              <w:widowControl w:val="0"/>
              <w:tabs>
                <w:tab w:val="left" w:pos="855"/>
              </w:tabs>
              <w:spacing w:after="160"/>
              <w:ind w:left="360"/>
              <w:rPr>
                <w:rFonts w:ascii="GHEA Grapalat" w:hAnsi="GHEA Grapalat"/>
                <w:lang w:val="en-US"/>
                <w:rPrChange w:id="6452" w:author="Hayk-PC" w:date="2024-12-11T02:31:00Z">
                  <w:rPr>
                    <w:rFonts w:ascii="GHEA Grapalat" w:hAnsi="GHEA Grapalat"/>
                    <w:lang w:val="en-US"/>
                  </w:rPr>
                </w:rPrChange>
              </w:rPr>
            </w:pPr>
            <w:r w:rsidRPr="00DF1634">
              <w:rPr>
                <w:rFonts w:ascii="GHEA Grapalat" w:hAnsi="GHEA Grapalat"/>
                <w:rPrChange w:id="6453" w:author="Hayk-PC" w:date="2024-12-11T02:31:00Z">
                  <w:rPr>
                    <w:rFonts w:ascii="GHEA Grapalat" w:hAnsi="GHEA Grapalat"/>
                  </w:rPr>
                </w:rPrChange>
              </w:rPr>
              <w:t>20.</w:t>
            </w:r>
            <w:r w:rsidRPr="00DF1634">
              <w:rPr>
                <w:rFonts w:ascii="GHEA Grapalat" w:hAnsi="GHEA Grapalat"/>
                <w:lang w:val="en-US"/>
                <w:rPrChange w:id="6454" w:author="Hayk-PC" w:date="2024-12-11T02:31:00Z">
                  <w:rPr>
                    <w:rFonts w:ascii="GHEA Grapalat" w:hAnsi="GHEA Grapalat"/>
                    <w:lang w:val="en-US"/>
                  </w:rPr>
                </w:rPrChange>
              </w:rPr>
              <w:tab/>
            </w:r>
            <w:r w:rsidRPr="00DF1634">
              <w:rPr>
                <w:rFonts w:ascii="GHEA Grapalat" w:hAnsi="GHEA Grapalat"/>
                <w:rPrChange w:id="6455" w:author="Hayk-PC" w:date="2024-12-11T02:31:00Z">
                  <w:rPr>
                    <w:rFonts w:ascii="GHEA Grapalat" w:hAnsi="GHEA Grapalat"/>
                  </w:rPr>
                </w:rPrChange>
              </w:rPr>
              <w:t>Количество прилагаемых страниц: --- страниц</w:t>
            </w:r>
          </w:p>
        </w:tc>
      </w:tr>
      <w:tr w:rsidR="00B138F3" w:rsidRPr="00DF1634" w14:paraId="7A33B106"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6AC15282" w14:textId="77777777" w:rsidR="00BE2572" w:rsidRPr="00DF1634" w:rsidRDefault="00BE2572" w:rsidP="00DE2AE3">
            <w:pPr>
              <w:widowControl w:val="0"/>
              <w:tabs>
                <w:tab w:val="left" w:pos="851"/>
              </w:tabs>
              <w:spacing w:after="160"/>
              <w:rPr>
                <w:rFonts w:ascii="GHEA Grapalat" w:hAnsi="GHEA Grapalat" w:cs="Sylfaen"/>
                <w:rPrChange w:id="6456" w:author="Hayk-PC" w:date="2024-12-11T02:31:00Z">
                  <w:rPr>
                    <w:rFonts w:ascii="GHEA Grapalat" w:hAnsi="GHEA Grapalat" w:cs="Sylfaen"/>
                  </w:rPr>
                </w:rPrChange>
              </w:rPr>
            </w:pPr>
            <w:r w:rsidRPr="00DF1634">
              <w:rPr>
                <w:rFonts w:ascii="GHEA Grapalat" w:hAnsi="GHEA Grapalat"/>
                <w:rPrChange w:id="6457" w:author="Hayk-PC" w:date="2024-12-11T02:31:00Z">
                  <w:rPr>
                    <w:rFonts w:ascii="GHEA Grapalat" w:hAnsi="GHEA Grapalat"/>
                  </w:rPr>
                </w:rPrChange>
              </w:rPr>
              <w:t>22.а.</w:t>
            </w:r>
            <w:r w:rsidRPr="00DF1634">
              <w:rPr>
                <w:rFonts w:ascii="GHEA Grapalat" w:hAnsi="GHEA Grapalat"/>
                <w:rPrChange w:id="6458" w:author="Hayk-PC" w:date="2024-12-11T02:31:00Z">
                  <w:rPr>
                    <w:rFonts w:ascii="GHEA Grapalat" w:hAnsi="GHEA Grapalat"/>
                  </w:rPr>
                </w:rPrChange>
              </w:rPr>
              <w:tab/>
              <w:t>Подписи бенефициара</w:t>
            </w:r>
          </w:p>
          <w:p w14:paraId="15872E5B" w14:textId="77777777" w:rsidR="00BE2572" w:rsidRPr="00DF1634" w:rsidRDefault="00BE2572" w:rsidP="00DE2AE3">
            <w:pPr>
              <w:widowControl w:val="0"/>
              <w:spacing w:after="160"/>
              <w:rPr>
                <w:rFonts w:ascii="GHEA Grapalat" w:hAnsi="GHEA Grapalat" w:cs="Sylfaen"/>
                <w:rPrChange w:id="6459" w:author="Hayk-PC" w:date="2024-12-11T02:31:00Z">
                  <w:rPr>
                    <w:rFonts w:ascii="GHEA Grapalat" w:hAnsi="GHEA Grapalat" w:cs="Sylfaen"/>
                  </w:rPr>
                </w:rPrChange>
              </w:rPr>
            </w:pPr>
          </w:p>
          <w:p w14:paraId="7E0A0676" w14:textId="77777777" w:rsidR="00BE2572" w:rsidRPr="00DF1634" w:rsidRDefault="00BE2572" w:rsidP="00DE2AE3">
            <w:pPr>
              <w:widowControl w:val="0"/>
              <w:spacing w:after="160"/>
              <w:jc w:val="right"/>
              <w:rPr>
                <w:rFonts w:ascii="GHEA Grapalat" w:hAnsi="GHEA Grapalat" w:cs="Tahoma"/>
                <w:rPrChange w:id="6460" w:author="Hayk-PC" w:date="2024-12-11T02:31:00Z">
                  <w:rPr>
                    <w:rFonts w:ascii="GHEA Grapalat" w:hAnsi="GHEA Grapalat" w:cs="Tahoma"/>
                  </w:rPr>
                </w:rPrChange>
              </w:rPr>
            </w:pPr>
            <w:r w:rsidRPr="00DF1634">
              <w:rPr>
                <w:rFonts w:ascii="GHEA Grapalat" w:hAnsi="GHEA Grapalat"/>
                <w:rPrChange w:id="6461" w:author="Hayk-PC" w:date="2024-12-11T02:31:00Z">
                  <w:rPr>
                    <w:rFonts w:ascii="GHEA Grapalat" w:hAnsi="GHEA Grapalat"/>
                  </w:rPr>
                </w:rPrChange>
              </w:rPr>
              <w:t>/____________________/</w:t>
            </w:r>
          </w:p>
          <w:p w14:paraId="61A6DFEA" w14:textId="77777777" w:rsidR="00BE2572" w:rsidRPr="00DF1634" w:rsidRDefault="00BE2572" w:rsidP="00DE2AE3">
            <w:pPr>
              <w:widowControl w:val="0"/>
              <w:spacing w:after="160"/>
              <w:rPr>
                <w:rFonts w:ascii="GHEA Grapalat" w:hAnsi="GHEA Grapalat" w:cs="Sylfaen"/>
                <w:rPrChange w:id="6462" w:author="Hayk-PC" w:date="2024-12-11T02:31:00Z">
                  <w:rPr>
                    <w:rFonts w:ascii="GHEA Grapalat" w:hAnsi="GHEA Grapalat" w:cs="Sylfaen"/>
                  </w:rPr>
                </w:rPrChange>
              </w:rPr>
            </w:pPr>
          </w:p>
          <w:p w14:paraId="59E9085F" w14:textId="77777777" w:rsidR="00BE2572" w:rsidRPr="00DF1634" w:rsidRDefault="00BE2572" w:rsidP="00DE2AE3">
            <w:pPr>
              <w:widowControl w:val="0"/>
              <w:spacing w:after="160"/>
              <w:jc w:val="right"/>
              <w:rPr>
                <w:rFonts w:ascii="GHEA Grapalat" w:hAnsi="GHEA Grapalat" w:cs="Sylfaen"/>
                <w:rPrChange w:id="6463" w:author="Hayk-PC" w:date="2024-12-11T02:31:00Z">
                  <w:rPr>
                    <w:rFonts w:ascii="GHEA Grapalat" w:hAnsi="GHEA Grapalat" w:cs="Sylfaen"/>
                  </w:rPr>
                </w:rPrChange>
              </w:rPr>
            </w:pPr>
            <w:r w:rsidRPr="00DF1634">
              <w:rPr>
                <w:rFonts w:ascii="GHEA Grapalat" w:hAnsi="GHEA Grapalat"/>
                <w:rPrChange w:id="6464" w:author="Hayk-PC" w:date="2024-12-11T02:31:00Z">
                  <w:rPr>
                    <w:rFonts w:ascii="GHEA Grapalat" w:hAnsi="GHEA Grapalat"/>
                  </w:rPr>
                </w:rPrChange>
              </w:rPr>
              <w:t>/____________________/</w:t>
            </w:r>
          </w:p>
          <w:p w14:paraId="5BF301B9" w14:textId="77777777" w:rsidR="00BE2572" w:rsidRPr="00DF1634" w:rsidRDefault="00BE2572" w:rsidP="00DE2AE3">
            <w:pPr>
              <w:widowControl w:val="0"/>
              <w:spacing w:after="160"/>
              <w:rPr>
                <w:rFonts w:ascii="GHEA Grapalat" w:hAnsi="GHEA Grapalat" w:cs="Sylfaen"/>
                <w:rPrChange w:id="6465" w:author="Hayk-PC" w:date="2024-12-11T02:31:00Z">
                  <w:rPr>
                    <w:rFonts w:ascii="GHEA Grapalat" w:hAnsi="GHEA Grapalat" w:cs="Sylfaen"/>
                  </w:rPr>
                </w:rPrChange>
              </w:rPr>
            </w:pPr>
          </w:p>
          <w:p w14:paraId="1495EE8D" w14:textId="77777777" w:rsidR="00BE2572" w:rsidRPr="00DF1634" w:rsidRDefault="00BE2572" w:rsidP="00DE2AE3">
            <w:pPr>
              <w:widowControl w:val="0"/>
              <w:tabs>
                <w:tab w:val="left" w:pos="4545"/>
              </w:tabs>
              <w:spacing w:after="160"/>
              <w:rPr>
                <w:rFonts w:ascii="GHEA Grapalat" w:hAnsi="GHEA Grapalat" w:cs="Sylfaen"/>
                <w:rPrChange w:id="6466" w:author="Hayk-PC" w:date="2024-12-11T02:31:00Z">
                  <w:rPr>
                    <w:rFonts w:ascii="GHEA Grapalat" w:hAnsi="GHEA Grapalat" w:cs="Sylfaen"/>
                  </w:rPr>
                </w:rPrChange>
              </w:rPr>
            </w:pPr>
            <w:r w:rsidRPr="00DF1634">
              <w:rPr>
                <w:rFonts w:ascii="GHEA Grapalat" w:hAnsi="GHEA Grapalat"/>
                <w:rPrChange w:id="6467" w:author="Hayk-PC" w:date="2024-12-11T02:31:00Z">
                  <w:rPr>
                    <w:rFonts w:ascii="GHEA Grapalat" w:hAnsi="GHEA Grapalat"/>
                  </w:rPr>
                </w:rPrChange>
              </w:rPr>
              <w:t>22.б.</w:t>
            </w:r>
            <w:r w:rsidRPr="00DF1634">
              <w:rPr>
                <w:rFonts w:ascii="GHEA Grapalat" w:hAnsi="GHEA Grapalat"/>
                <w:rPrChange w:id="6468" w:author="Hayk-PC" w:date="2024-12-11T02:31:00Z">
                  <w:rPr>
                    <w:rFonts w:ascii="GHEA Grapalat" w:hAnsi="GHEA Grapalat"/>
                  </w:rPr>
                </w:rPrChange>
              </w:rPr>
              <w:tab/>
              <w:t>М. П.</w:t>
            </w:r>
          </w:p>
          <w:p w14:paraId="56ED509E" w14:textId="77777777" w:rsidR="00BE2572" w:rsidRPr="00DF1634" w:rsidRDefault="00BE2572" w:rsidP="00DE2AE3">
            <w:pPr>
              <w:widowControl w:val="0"/>
              <w:spacing w:after="160"/>
              <w:rPr>
                <w:rFonts w:ascii="GHEA Grapalat" w:hAnsi="GHEA Grapalat" w:cs="Sylfaen"/>
                <w:rPrChange w:id="6469" w:author="Hayk-PC" w:date="2024-12-11T02:31:00Z">
                  <w:rPr>
                    <w:rFonts w:ascii="GHEA Grapalat" w:hAnsi="GHEA Grapalat" w:cs="Sylfaen"/>
                  </w:rPr>
                </w:rPrChange>
              </w:rPr>
            </w:pPr>
          </w:p>
        </w:tc>
        <w:tc>
          <w:tcPr>
            <w:tcW w:w="5364" w:type="dxa"/>
            <w:tcBorders>
              <w:top w:val="nil"/>
              <w:left w:val="nil"/>
              <w:bottom w:val="single" w:sz="4" w:space="0" w:color="auto"/>
              <w:right w:val="single" w:sz="4" w:space="0" w:color="auto"/>
            </w:tcBorders>
            <w:noWrap/>
          </w:tcPr>
          <w:p w14:paraId="693A9C7B" w14:textId="77777777" w:rsidR="00BE2572" w:rsidRPr="00DF1634" w:rsidRDefault="00BE2572" w:rsidP="00DE2AE3">
            <w:pPr>
              <w:widowControl w:val="0"/>
              <w:tabs>
                <w:tab w:val="left" w:pos="905"/>
              </w:tabs>
              <w:spacing w:after="160"/>
              <w:rPr>
                <w:rFonts w:ascii="GHEA Grapalat" w:hAnsi="GHEA Grapalat" w:cs="Sylfaen"/>
                <w:rPrChange w:id="6470" w:author="Hayk-PC" w:date="2024-12-11T02:31:00Z">
                  <w:rPr>
                    <w:rFonts w:ascii="GHEA Grapalat" w:hAnsi="GHEA Grapalat" w:cs="Sylfaen"/>
                  </w:rPr>
                </w:rPrChange>
              </w:rPr>
            </w:pPr>
            <w:r w:rsidRPr="00DF1634">
              <w:rPr>
                <w:rFonts w:ascii="GHEA Grapalat" w:hAnsi="GHEA Grapalat"/>
                <w:rPrChange w:id="6471" w:author="Hayk-PC" w:date="2024-12-11T02:31:00Z">
                  <w:rPr>
                    <w:rFonts w:ascii="GHEA Grapalat" w:hAnsi="GHEA Grapalat"/>
                  </w:rPr>
                </w:rPrChange>
              </w:rPr>
              <w:lastRenderedPageBreak/>
              <w:t>21.а.</w:t>
            </w:r>
            <w:r w:rsidRPr="00DF1634">
              <w:rPr>
                <w:rFonts w:ascii="GHEA Grapalat" w:hAnsi="GHEA Grapalat"/>
                <w:rPrChange w:id="6472" w:author="Hayk-PC" w:date="2024-12-11T02:31:00Z">
                  <w:rPr>
                    <w:rFonts w:ascii="GHEA Grapalat" w:hAnsi="GHEA Grapalat"/>
                  </w:rPr>
                </w:rPrChange>
              </w:rPr>
              <w:tab/>
            </w:r>
            <w:r w:rsidRPr="00DF1634">
              <w:rPr>
                <w:rFonts w:ascii="Courier New" w:hAnsi="Courier New"/>
                <w:rPrChange w:id="6473" w:author="Hayk-PC" w:date="2024-12-11T02:31:00Z">
                  <w:rPr>
                    <w:rFonts w:ascii="Courier New" w:hAnsi="Courier New"/>
                  </w:rPr>
                </w:rPrChange>
              </w:rPr>
              <w:t> </w:t>
            </w:r>
            <w:r w:rsidRPr="00DF1634">
              <w:rPr>
                <w:rFonts w:ascii="GHEA Grapalat" w:hAnsi="GHEA Grapalat"/>
                <w:rPrChange w:id="6474" w:author="Hayk-PC" w:date="2024-12-11T02:31:00Z">
                  <w:rPr>
                    <w:rFonts w:ascii="GHEA Grapalat" w:hAnsi="GHEA Grapalat"/>
                  </w:rPr>
                </w:rPrChange>
              </w:rPr>
              <w:t>Подписи плательщика:</w:t>
            </w:r>
          </w:p>
          <w:p w14:paraId="089207C8" w14:textId="77777777" w:rsidR="00BE2572" w:rsidRPr="00DF1634" w:rsidRDefault="00BE2572" w:rsidP="00DE2AE3">
            <w:pPr>
              <w:widowControl w:val="0"/>
              <w:spacing w:after="160"/>
              <w:rPr>
                <w:rFonts w:ascii="GHEA Grapalat" w:hAnsi="GHEA Grapalat" w:cs="Sylfaen"/>
                <w:rPrChange w:id="6475" w:author="Hayk-PC" w:date="2024-12-11T02:31:00Z">
                  <w:rPr>
                    <w:rFonts w:ascii="GHEA Grapalat" w:hAnsi="GHEA Grapalat" w:cs="Sylfaen"/>
                  </w:rPr>
                </w:rPrChange>
              </w:rPr>
            </w:pPr>
          </w:p>
          <w:p w14:paraId="6541491D" w14:textId="77777777" w:rsidR="00BE2572" w:rsidRPr="00DF1634" w:rsidRDefault="00BE2572" w:rsidP="00DE2AE3">
            <w:pPr>
              <w:widowControl w:val="0"/>
              <w:spacing w:after="160"/>
              <w:jc w:val="right"/>
              <w:rPr>
                <w:rFonts w:ascii="GHEA Grapalat" w:hAnsi="GHEA Grapalat" w:cs="Sylfaen"/>
                <w:rPrChange w:id="6476" w:author="Hayk-PC" w:date="2024-12-11T02:31:00Z">
                  <w:rPr>
                    <w:rFonts w:ascii="GHEA Grapalat" w:hAnsi="GHEA Grapalat" w:cs="Sylfaen"/>
                  </w:rPr>
                </w:rPrChange>
              </w:rPr>
            </w:pPr>
            <w:r w:rsidRPr="00DF1634">
              <w:rPr>
                <w:rFonts w:ascii="GHEA Grapalat" w:hAnsi="GHEA Grapalat"/>
                <w:rPrChange w:id="6477" w:author="Hayk-PC" w:date="2024-12-11T02:31:00Z">
                  <w:rPr>
                    <w:rFonts w:ascii="GHEA Grapalat" w:hAnsi="GHEA Grapalat"/>
                  </w:rPr>
                </w:rPrChange>
              </w:rPr>
              <w:t>/____________________/</w:t>
            </w:r>
          </w:p>
          <w:p w14:paraId="149EC5FD" w14:textId="77777777" w:rsidR="00BE2572" w:rsidRPr="00DF1634" w:rsidRDefault="00BE2572" w:rsidP="00DE2AE3">
            <w:pPr>
              <w:widowControl w:val="0"/>
              <w:spacing w:after="160"/>
              <w:jc w:val="right"/>
              <w:rPr>
                <w:rFonts w:ascii="GHEA Grapalat" w:hAnsi="GHEA Grapalat" w:cs="Tahoma"/>
                <w:rPrChange w:id="6478" w:author="Hayk-PC" w:date="2024-12-11T02:31:00Z">
                  <w:rPr>
                    <w:rFonts w:ascii="GHEA Grapalat" w:hAnsi="GHEA Grapalat" w:cs="Tahoma"/>
                  </w:rPr>
                </w:rPrChange>
              </w:rPr>
            </w:pPr>
          </w:p>
          <w:p w14:paraId="2A1E3654" w14:textId="77777777" w:rsidR="00BE2572" w:rsidRPr="00DF1634" w:rsidRDefault="00BE2572" w:rsidP="00DE2AE3">
            <w:pPr>
              <w:widowControl w:val="0"/>
              <w:spacing w:after="160"/>
              <w:jc w:val="right"/>
              <w:rPr>
                <w:rFonts w:ascii="GHEA Grapalat" w:hAnsi="GHEA Grapalat" w:cs="Sylfaen"/>
                <w:rPrChange w:id="6479" w:author="Hayk-PC" w:date="2024-12-11T02:31:00Z">
                  <w:rPr>
                    <w:rFonts w:ascii="GHEA Grapalat" w:hAnsi="GHEA Grapalat" w:cs="Sylfaen"/>
                  </w:rPr>
                </w:rPrChange>
              </w:rPr>
            </w:pPr>
            <w:r w:rsidRPr="00DF1634">
              <w:rPr>
                <w:rFonts w:ascii="GHEA Grapalat" w:hAnsi="GHEA Grapalat"/>
                <w:rPrChange w:id="6480" w:author="Hayk-PC" w:date="2024-12-11T02:31:00Z">
                  <w:rPr>
                    <w:rFonts w:ascii="GHEA Grapalat" w:hAnsi="GHEA Grapalat"/>
                  </w:rPr>
                </w:rPrChange>
              </w:rPr>
              <w:t>/____________________/</w:t>
            </w:r>
          </w:p>
          <w:p w14:paraId="64170FED" w14:textId="77777777" w:rsidR="00BE2572" w:rsidRPr="00DF1634" w:rsidRDefault="00BE2572" w:rsidP="00DE2AE3">
            <w:pPr>
              <w:widowControl w:val="0"/>
              <w:spacing w:after="160"/>
              <w:rPr>
                <w:rFonts w:ascii="GHEA Grapalat" w:hAnsi="GHEA Grapalat" w:cs="Sylfaen"/>
                <w:rPrChange w:id="6481" w:author="Hayk-PC" w:date="2024-12-11T02:31:00Z">
                  <w:rPr>
                    <w:rFonts w:ascii="GHEA Grapalat" w:hAnsi="GHEA Grapalat" w:cs="Sylfaen"/>
                  </w:rPr>
                </w:rPrChange>
              </w:rPr>
            </w:pPr>
          </w:p>
          <w:p w14:paraId="63CAE803" w14:textId="77777777" w:rsidR="00BE2572" w:rsidRPr="00DF1634" w:rsidRDefault="00BE2572" w:rsidP="00DE2AE3">
            <w:pPr>
              <w:widowControl w:val="0"/>
              <w:tabs>
                <w:tab w:val="left" w:pos="4539"/>
              </w:tabs>
              <w:spacing w:after="160"/>
              <w:rPr>
                <w:rFonts w:ascii="GHEA Grapalat" w:hAnsi="GHEA Grapalat" w:cs="Sylfaen"/>
                <w:rPrChange w:id="6482" w:author="Hayk-PC" w:date="2024-12-11T02:31:00Z">
                  <w:rPr>
                    <w:rFonts w:ascii="GHEA Grapalat" w:hAnsi="GHEA Grapalat" w:cs="Sylfaen"/>
                  </w:rPr>
                </w:rPrChange>
              </w:rPr>
            </w:pPr>
            <w:r w:rsidRPr="00DF1634">
              <w:rPr>
                <w:rFonts w:ascii="GHEA Grapalat" w:hAnsi="GHEA Grapalat"/>
                <w:rPrChange w:id="6483" w:author="Hayk-PC" w:date="2024-12-11T02:31:00Z">
                  <w:rPr>
                    <w:rFonts w:ascii="GHEA Grapalat" w:hAnsi="GHEA Grapalat"/>
                  </w:rPr>
                </w:rPrChange>
              </w:rPr>
              <w:t>21.б.</w:t>
            </w:r>
            <w:r w:rsidRPr="00DF1634">
              <w:rPr>
                <w:rFonts w:ascii="GHEA Grapalat" w:hAnsi="GHEA Grapalat"/>
                <w:rPrChange w:id="6484" w:author="Hayk-PC" w:date="2024-12-11T02:31:00Z">
                  <w:rPr>
                    <w:rFonts w:ascii="GHEA Grapalat" w:hAnsi="GHEA Grapalat"/>
                  </w:rPr>
                </w:rPrChange>
              </w:rPr>
              <w:tab/>
              <w:t>М. П.</w:t>
            </w:r>
          </w:p>
        </w:tc>
      </w:tr>
      <w:tr w:rsidR="00B138F3" w:rsidRPr="00DF1634" w14:paraId="7B145DA7"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2C1B2FA3" w14:textId="77777777" w:rsidR="00BE2572" w:rsidRPr="00DF1634" w:rsidRDefault="00BE2572" w:rsidP="00DE2AE3">
            <w:pPr>
              <w:widowControl w:val="0"/>
              <w:spacing w:after="160"/>
              <w:rPr>
                <w:rFonts w:ascii="GHEA Grapalat" w:hAnsi="GHEA Grapalat" w:cs="Tahoma"/>
                <w:rPrChange w:id="6485" w:author="Hayk-PC" w:date="2024-12-11T02:31:00Z">
                  <w:rPr>
                    <w:rFonts w:ascii="GHEA Grapalat" w:hAnsi="GHEA Grapalat" w:cs="Tahoma"/>
                  </w:rPr>
                </w:rPrChange>
              </w:rPr>
            </w:pPr>
            <w:r w:rsidRPr="00DF1634">
              <w:rPr>
                <w:rFonts w:ascii="GHEA Grapalat" w:hAnsi="GHEA Grapalat"/>
                <w:rPrChange w:id="6486" w:author="Hayk-PC" w:date="2024-12-11T02:31:00Z">
                  <w:rPr>
                    <w:rFonts w:ascii="GHEA Grapalat" w:hAnsi="GHEA Grapalat"/>
                  </w:rPr>
                </w:rPrChange>
              </w:rPr>
              <w:t>24.а.</w:t>
            </w:r>
            <w:r w:rsidRPr="00DF1634">
              <w:rPr>
                <w:rFonts w:ascii="GHEA Grapalat" w:hAnsi="GHEA Grapalat"/>
                <w:rPrChange w:id="6487" w:author="Hayk-PC" w:date="2024-12-11T02:31:00Z">
                  <w:rPr>
                    <w:rFonts w:ascii="GHEA Grapalat" w:hAnsi="GHEA Grapalat"/>
                  </w:rPr>
                </w:rPrChange>
              </w:rPr>
              <w:tab/>
              <w:t xml:space="preserve"> Обслуживающая бенефициара финансовая организация </w:t>
            </w:r>
          </w:p>
          <w:p w14:paraId="29FF4ED1" w14:textId="77777777" w:rsidR="00BE2572" w:rsidRPr="00DF1634" w:rsidRDefault="00BE2572" w:rsidP="00DE2AE3">
            <w:pPr>
              <w:widowControl w:val="0"/>
              <w:spacing w:after="160"/>
              <w:rPr>
                <w:rFonts w:ascii="GHEA Grapalat" w:hAnsi="GHEA Grapalat"/>
                <w:rPrChange w:id="6488" w:author="Hayk-PC" w:date="2024-12-11T02:31:00Z">
                  <w:rPr>
                    <w:rFonts w:ascii="GHEA Grapalat" w:hAnsi="GHEA Grapalat"/>
                  </w:rPr>
                </w:rPrChange>
              </w:rPr>
            </w:pPr>
          </w:p>
          <w:p w14:paraId="427F7028" w14:textId="77777777" w:rsidR="00BE2572" w:rsidRPr="00DF1634" w:rsidRDefault="00BE2572" w:rsidP="00DE2AE3">
            <w:pPr>
              <w:widowControl w:val="0"/>
              <w:jc w:val="right"/>
              <w:rPr>
                <w:rFonts w:ascii="GHEA Grapalat" w:hAnsi="GHEA Grapalat" w:cs="Tahoma"/>
                <w:rPrChange w:id="6489" w:author="Hayk-PC" w:date="2024-12-11T02:31:00Z">
                  <w:rPr>
                    <w:rFonts w:ascii="GHEA Grapalat" w:hAnsi="GHEA Grapalat" w:cs="Tahoma"/>
                  </w:rPr>
                </w:rPrChange>
              </w:rPr>
            </w:pPr>
            <w:r w:rsidRPr="00DF1634">
              <w:rPr>
                <w:rFonts w:ascii="GHEA Grapalat" w:hAnsi="GHEA Grapalat"/>
                <w:rPrChange w:id="6490" w:author="Hayk-PC" w:date="2024-12-11T02:31:00Z">
                  <w:rPr>
                    <w:rFonts w:ascii="GHEA Grapalat" w:hAnsi="GHEA Grapalat"/>
                  </w:rPr>
                </w:rPrChange>
              </w:rPr>
              <w:t>/____________________/</w:t>
            </w:r>
          </w:p>
          <w:p w14:paraId="2DFE8C45" w14:textId="77777777" w:rsidR="00BE2572" w:rsidRPr="00DF1634" w:rsidRDefault="00BE2572" w:rsidP="00DE2AE3">
            <w:pPr>
              <w:widowControl w:val="0"/>
              <w:spacing w:after="160"/>
              <w:ind w:left="3828" w:right="13"/>
              <w:jc w:val="both"/>
              <w:rPr>
                <w:rFonts w:ascii="GHEA Grapalat" w:hAnsi="GHEA Grapalat" w:cs="Sylfaen"/>
                <w:vertAlign w:val="superscript"/>
                <w:rPrChange w:id="6491" w:author="Hayk-PC" w:date="2024-12-11T02:31:00Z">
                  <w:rPr>
                    <w:rFonts w:ascii="GHEA Grapalat" w:hAnsi="GHEA Grapalat" w:cs="Sylfaen"/>
                    <w:vertAlign w:val="superscript"/>
                  </w:rPr>
                </w:rPrChange>
              </w:rPr>
            </w:pPr>
            <w:r w:rsidRPr="00DF1634">
              <w:rPr>
                <w:rFonts w:ascii="GHEA Grapalat" w:hAnsi="GHEA Grapalat"/>
                <w:vertAlign w:val="superscript"/>
                <w:rPrChange w:id="6492" w:author="Hayk-PC" w:date="2024-12-11T02:31:00Z">
                  <w:rPr>
                    <w:rFonts w:ascii="GHEA Grapalat" w:hAnsi="GHEA Grapalat"/>
                    <w:vertAlign w:val="superscript"/>
                  </w:rPr>
                </w:rPrChange>
              </w:rPr>
              <w:t>подпись/</w:t>
            </w:r>
          </w:p>
          <w:p w14:paraId="1957EF76" w14:textId="77777777" w:rsidR="00BE2572" w:rsidRPr="00DF1634" w:rsidRDefault="00BE2572" w:rsidP="00DE2AE3">
            <w:pPr>
              <w:widowControl w:val="0"/>
              <w:spacing w:after="160"/>
              <w:rPr>
                <w:rFonts w:ascii="GHEA Grapalat" w:hAnsi="GHEA Grapalat" w:cs="Tahoma"/>
                <w:rPrChange w:id="6493" w:author="Hayk-PC" w:date="2024-12-11T02:31:00Z">
                  <w:rPr>
                    <w:rFonts w:ascii="GHEA Grapalat" w:hAnsi="GHEA Grapalat" w:cs="Tahoma"/>
                  </w:rPr>
                </w:rPrChange>
              </w:rPr>
            </w:pPr>
          </w:p>
          <w:p w14:paraId="5D8A44C7" w14:textId="77777777" w:rsidR="00BE2572" w:rsidRPr="00DF1634" w:rsidRDefault="00BE2572" w:rsidP="00DE2AE3">
            <w:pPr>
              <w:widowControl w:val="0"/>
              <w:spacing w:after="160"/>
              <w:rPr>
                <w:rFonts w:ascii="GHEA Grapalat" w:hAnsi="GHEA Grapalat" w:cs="Arial"/>
                <w:rPrChange w:id="6494" w:author="Hayk-PC" w:date="2024-12-11T02:31:00Z">
                  <w:rPr>
                    <w:rFonts w:ascii="GHEA Grapalat" w:hAnsi="GHEA Grapalat" w:cs="Arial"/>
                  </w:rPr>
                </w:rPrChange>
              </w:rPr>
            </w:pPr>
          </w:p>
        </w:tc>
        <w:tc>
          <w:tcPr>
            <w:tcW w:w="5364" w:type="dxa"/>
            <w:tcBorders>
              <w:top w:val="single" w:sz="4" w:space="0" w:color="auto"/>
              <w:left w:val="nil"/>
              <w:right w:val="single" w:sz="4" w:space="0" w:color="auto"/>
            </w:tcBorders>
            <w:noWrap/>
          </w:tcPr>
          <w:p w14:paraId="1C7D6801" w14:textId="77777777" w:rsidR="00BE2572" w:rsidRPr="00DF1634" w:rsidRDefault="00BE2572" w:rsidP="00DE2AE3">
            <w:pPr>
              <w:widowControl w:val="0"/>
              <w:spacing w:after="160"/>
              <w:rPr>
                <w:rFonts w:ascii="GHEA Grapalat" w:hAnsi="GHEA Grapalat" w:cs="Tahoma"/>
                <w:rPrChange w:id="6495" w:author="Hayk-PC" w:date="2024-12-11T02:31:00Z">
                  <w:rPr>
                    <w:rFonts w:ascii="GHEA Grapalat" w:hAnsi="GHEA Grapalat" w:cs="Tahoma"/>
                  </w:rPr>
                </w:rPrChange>
              </w:rPr>
            </w:pPr>
            <w:r w:rsidRPr="00DF1634">
              <w:rPr>
                <w:rFonts w:ascii="GHEA Grapalat" w:hAnsi="GHEA Grapalat"/>
                <w:rPrChange w:id="6496" w:author="Hayk-PC" w:date="2024-12-11T02:31:00Z">
                  <w:rPr>
                    <w:rFonts w:ascii="GHEA Grapalat" w:hAnsi="GHEA Grapalat"/>
                  </w:rPr>
                </w:rPrChange>
              </w:rPr>
              <w:t>23.а.</w:t>
            </w:r>
            <w:r w:rsidRPr="00DF1634">
              <w:rPr>
                <w:rFonts w:ascii="GHEA Grapalat" w:hAnsi="GHEA Grapalat"/>
                <w:rPrChange w:id="6497" w:author="Hayk-PC" w:date="2024-12-11T02:31:00Z">
                  <w:rPr>
                    <w:rFonts w:ascii="GHEA Grapalat" w:hAnsi="GHEA Grapalat"/>
                  </w:rPr>
                </w:rPrChange>
              </w:rPr>
              <w:tab/>
              <w:t xml:space="preserve"> Обслуживающая плательщика финансовая организация </w:t>
            </w:r>
          </w:p>
          <w:p w14:paraId="120B9C73" w14:textId="77777777" w:rsidR="00BE2572" w:rsidRPr="00DF1634" w:rsidRDefault="00BE2572" w:rsidP="00DE2AE3">
            <w:pPr>
              <w:widowControl w:val="0"/>
              <w:spacing w:after="160"/>
              <w:rPr>
                <w:rFonts w:ascii="GHEA Grapalat" w:hAnsi="GHEA Grapalat" w:cs="Tahoma"/>
                <w:rPrChange w:id="6498" w:author="Hayk-PC" w:date="2024-12-11T02:31:00Z">
                  <w:rPr>
                    <w:rFonts w:ascii="GHEA Grapalat" w:hAnsi="GHEA Grapalat" w:cs="Tahoma"/>
                  </w:rPr>
                </w:rPrChange>
              </w:rPr>
            </w:pPr>
          </w:p>
          <w:p w14:paraId="627D9016" w14:textId="77777777" w:rsidR="00BE2572" w:rsidRPr="00DF1634" w:rsidRDefault="00BE2572" w:rsidP="00DE2AE3">
            <w:pPr>
              <w:widowControl w:val="0"/>
              <w:jc w:val="right"/>
              <w:rPr>
                <w:rFonts w:ascii="GHEA Grapalat" w:hAnsi="GHEA Grapalat" w:cs="Tahoma"/>
                <w:rPrChange w:id="6499" w:author="Hayk-PC" w:date="2024-12-11T02:31:00Z">
                  <w:rPr>
                    <w:rFonts w:ascii="GHEA Grapalat" w:hAnsi="GHEA Grapalat" w:cs="Tahoma"/>
                  </w:rPr>
                </w:rPrChange>
              </w:rPr>
            </w:pPr>
            <w:r w:rsidRPr="00DF1634">
              <w:rPr>
                <w:rFonts w:ascii="GHEA Grapalat" w:hAnsi="GHEA Grapalat"/>
                <w:rPrChange w:id="6500" w:author="Hayk-PC" w:date="2024-12-11T02:31:00Z">
                  <w:rPr>
                    <w:rFonts w:ascii="GHEA Grapalat" w:hAnsi="GHEA Grapalat"/>
                  </w:rPr>
                </w:rPrChange>
              </w:rPr>
              <w:t>/____________________/</w:t>
            </w:r>
          </w:p>
          <w:p w14:paraId="060D918F" w14:textId="77777777" w:rsidR="00BE2572" w:rsidRPr="00DF1634" w:rsidRDefault="00BE2572" w:rsidP="00DE2AE3">
            <w:pPr>
              <w:widowControl w:val="0"/>
              <w:spacing w:after="160"/>
              <w:ind w:right="983"/>
              <w:jc w:val="right"/>
              <w:rPr>
                <w:rFonts w:ascii="GHEA Grapalat" w:hAnsi="GHEA Grapalat" w:cs="Sylfaen"/>
                <w:vertAlign w:val="superscript"/>
                <w:rPrChange w:id="6501" w:author="Hayk-PC" w:date="2024-12-11T02:31:00Z">
                  <w:rPr>
                    <w:rFonts w:ascii="GHEA Grapalat" w:hAnsi="GHEA Grapalat" w:cs="Sylfaen"/>
                    <w:vertAlign w:val="superscript"/>
                  </w:rPr>
                </w:rPrChange>
              </w:rPr>
            </w:pPr>
            <w:r w:rsidRPr="00DF1634">
              <w:rPr>
                <w:rFonts w:ascii="GHEA Grapalat" w:hAnsi="GHEA Grapalat"/>
                <w:vertAlign w:val="superscript"/>
                <w:rPrChange w:id="6502" w:author="Hayk-PC" w:date="2024-12-11T02:31:00Z">
                  <w:rPr>
                    <w:rFonts w:ascii="GHEA Grapalat" w:hAnsi="GHEA Grapalat"/>
                    <w:vertAlign w:val="superscript"/>
                  </w:rPr>
                </w:rPrChange>
              </w:rPr>
              <w:t>/подпись/</w:t>
            </w:r>
          </w:p>
          <w:p w14:paraId="5195CE33" w14:textId="77777777" w:rsidR="00BE2572" w:rsidRPr="00DF1634" w:rsidRDefault="00BE2572" w:rsidP="00DE2AE3">
            <w:pPr>
              <w:widowControl w:val="0"/>
              <w:spacing w:after="160"/>
              <w:rPr>
                <w:rFonts w:ascii="GHEA Grapalat" w:hAnsi="GHEA Grapalat" w:cs="Arial"/>
                <w:rPrChange w:id="6503" w:author="Hayk-PC" w:date="2024-12-11T02:31:00Z">
                  <w:rPr>
                    <w:rFonts w:ascii="GHEA Grapalat" w:hAnsi="GHEA Grapalat" w:cs="Arial"/>
                  </w:rPr>
                </w:rPrChange>
              </w:rPr>
            </w:pPr>
          </w:p>
        </w:tc>
      </w:tr>
      <w:tr w:rsidR="00B138F3" w:rsidRPr="00DF1634" w14:paraId="62086365"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5759DBC8" w14:textId="77777777" w:rsidR="00BE2572" w:rsidRPr="00DF1634" w:rsidRDefault="00BE2572" w:rsidP="00DE2AE3">
            <w:pPr>
              <w:widowControl w:val="0"/>
              <w:tabs>
                <w:tab w:val="left" w:pos="4678"/>
              </w:tabs>
              <w:spacing w:after="160"/>
              <w:rPr>
                <w:rFonts w:ascii="GHEA Grapalat" w:hAnsi="GHEA Grapalat" w:cs="Sylfaen"/>
                <w:rPrChange w:id="6504" w:author="Hayk-PC" w:date="2024-12-11T02:31:00Z">
                  <w:rPr>
                    <w:rFonts w:ascii="GHEA Grapalat" w:hAnsi="GHEA Grapalat" w:cs="Sylfaen"/>
                  </w:rPr>
                </w:rPrChange>
              </w:rPr>
            </w:pPr>
            <w:r w:rsidRPr="00DF1634">
              <w:rPr>
                <w:rFonts w:ascii="GHEA Grapalat" w:hAnsi="GHEA Grapalat"/>
                <w:rPrChange w:id="6505" w:author="Hayk-PC" w:date="2024-12-11T02:31:00Z">
                  <w:rPr>
                    <w:rFonts w:ascii="GHEA Grapalat" w:hAnsi="GHEA Grapalat"/>
                  </w:rPr>
                </w:rPrChange>
              </w:rPr>
              <w:t>24.б.</w:t>
            </w:r>
            <w:r w:rsidRPr="00DF1634">
              <w:rPr>
                <w:rFonts w:ascii="GHEA Grapalat" w:hAnsi="GHEA Grapalat"/>
                <w:rPrChange w:id="6506" w:author="Hayk-PC" w:date="2024-12-11T02:31:00Z">
                  <w:rPr>
                    <w:rFonts w:ascii="GHEA Grapalat" w:hAnsi="GHEA Grapalat"/>
                  </w:rPr>
                </w:rPrChange>
              </w:rPr>
              <w:tab/>
              <w:t>М. П.</w:t>
            </w:r>
          </w:p>
          <w:p w14:paraId="2D517B46" w14:textId="77777777" w:rsidR="00BE2572" w:rsidRPr="00DF1634" w:rsidRDefault="00BE2572" w:rsidP="00DE2AE3">
            <w:pPr>
              <w:widowControl w:val="0"/>
              <w:spacing w:after="160"/>
              <w:rPr>
                <w:rFonts w:ascii="GHEA Grapalat" w:hAnsi="GHEA Grapalat" w:cs="Sylfaen"/>
                <w:rPrChange w:id="6507" w:author="Hayk-PC" w:date="2024-12-11T02:31:00Z">
                  <w:rPr>
                    <w:rFonts w:ascii="GHEA Grapalat" w:hAnsi="GHEA Grapalat" w:cs="Sylfaen"/>
                  </w:rPr>
                </w:rPrChange>
              </w:rPr>
            </w:pPr>
          </w:p>
          <w:p w14:paraId="29F2EA52" w14:textId="77777777" w:rsidR="00BE2572" w:rsidRPr="00DF1634" w:rsidRDefault="00BE2572" w:rsidP="00DE2AE3">
            <w:pPr>
              <w:widowControl w:val="0"/>
              <w:spacing w:after="160"/>
              <w:ind w:right="155"/>
              <w:jc w:val="right"/>
              <w:rPr>
                <w:rFonts w:ascii="GHEA Grapalat" w:hAnsi="GHEA Grapalat" w:cs="Sylfaen"/>
                <w:lang w:val="en-US"/>
                <w:rPrChange w:id="6508" w:author="Hayk-PC" w:date="2024-12-11T02:31:00Z">
                  <w:rPr>
                    <w:rFonts w:ascii="GHEA Grapalat" w:hAnsi="GHEA Grapalat" w:cs="Sylfaen"/>
                    <w:lang w:val="en-US"/>
                  </w:rPr>
                </w:rPrChange>
              </w:rPr>
            </w:pPr>
            <w:r w:rsidRPr="00DF1634">
              <w:rPr>
                <w:rFonts w:ascii="GHEA Grapalat" w:hAnsi="GHEA Grapalat"/>
                <w:rPrChange w:id="6509" w:author="Hayk-PC" w:date="2024-12-11T02:31:00Z">
                  <w:rPr>
                    <w:rFonts w:ascii="GHEA Grapalat" w:hAnsi="GHEA Grapalat"/>
                  </w:rPr>
                </w:rPrChange>
              </w:rPr>
              <w:t xml:space="preserve">24.в"___" ___ 20___ г. </w:t>
            </w:r>
          </w:p>
        </w:tc>
        <w:tc>
          <w:tcPr>
            <w:tcW w:w="5364" w:type="dxa"/>
            <w:tcBorders>
              <w:top w:val="nil"/>
              <w:left w:val="nil"/>
              <w:bottom w:val="single" w:sz="4" w:space="0" w:color="auto"/>
              <w:right w:val="single" w:sz="4" w:space="0" w:color="auto"/>
            </w:tcBorders>
            <w:noWrap/>
            <w:vAlign w:val="bottom"/>
          </w:tcPr>
          <w:p w14:paraId="671426FA" w14:textId="77777777" w:rsidR="00BE2572" w:rsidRPr="00DF1634" w:rsidRDefault="00BE2572" w:rsidP="00DE2AE3">
            <w:pPr>
              <w:widowControl w:val="0"/>
              <w:tabs>
                <w:tab w:val="left" w:pos="4554"/>
              </w:tabs>
              <w:spacing w:after="160"/>
              <w:rPr>
                <w:rFonts w:ascii="GHEA Grapalat" w:hAnsi="GHEA Grapalat" w:cs="Sylfaen"/>
                <w:rPrChange w:id="6510" w:author="Hayk-PC" w:date="2024-12-11T02:31:00Z">
                  <w:rPr>
                    <w:rFonts w:ascii="GHEA Grapalat" w:hAnsi="GHEA Grapalat" w:cs="Sylfaen"/>
                  </w:rPr>
                </w:rPrChange>
              </w:rPr>
            </w:pPr>
            <w:r w:rsidRPr="00DF1634">
              <w:rPr>
                <w:rFonts w:ascii="GHEA Grapalat" w:hAnsi="GHEA Grapalat"/>
                <w:rPrChange w:id="6511" w:author="Hayk-PC" w:date="2024-12-11T02:31:00Z">
                  <w:rPr>
                    <w:rFonts w:ascii="GHEA Grapalat" w:hAnsi="GHEA Grapalat"/>
                  </w:rPr>
                </w:rPrChange>
              </w:rPr>
              <w:t>23.б.</w:t>
            </w:r>
            <w:r w:rsidRPr="00DF1634">
              <w:rPr>
                <w:rFonts w:ascii="GHEA Grapalat" w:hAnsi="GHEA Grapalat"/>
                <w:rPrChange w:id="6512" w:author="Hayk-PC" w:date="2024-12-11T02:31:00Z">
                  <w:rPr>
                    <w:rFonts w:ascii="GHEA Grapalat" w:hAnsi="GHEA Grapalat"/>
                  </w:rPr>
                </w:rPrChange>
              </w:rPr>
              <w:tab/>
              <w:t>М. П.</w:t>
            </w:r>
          </w:p>
          <w:p w14:paraId="0B2820D6" w14:textId="77777777" w:rsidR="00BE2572" w:rsidRPr="00DF1634" w:rsidRDefault="00BE2572" w:rsidP="00DE2AE3">
            <w:pPr>
              <w:widowControl w:val="0"/>
              <w:spacing w:after="160"/>
              <w:rPr>
                <w:rFonts w:ascii="GHEA Grapalat" w:hAnsi="GHEA Grapalat"/>
                <w:rPrChange w:id="6513" w:author="Hayk-PC" w:date="2024-12-11T02:31:00Z">
                  <w:rPr>
                    <w:rFonts w:ascii="GHEA Grapalat" w:hAnsi="GHEA Grapalat"/>
                  </w:rPr>
                </w:rPrChange>
              </w:rPr>
            </w:pPr>
          </w:p>
          <w:p w14:paraId="1D806751" w14:textId="77777777" w:rsidR="00BE2572" w:rsidRPr="00DF1634" w:rsidRDefault="00BE2572" w:rsidP="00DE2AE3">
            <w:pPr>
              <w:widowControl w:val="0"/>
              <w:spacing w:after="160"/>
              <w:jc w:val="right"/>
              <w:rPr>
                <w:rFonts w:ascii="GHEA Grapalat" w:hAnsi="GHEA Grapalat" w:cs="Sylfaen"/>
                <w:rPrChange w:id="6514" w:author="Hayk-PC" w:date="2024-12-11T02:31:00Z">
                  <w:rPr>
                    <w:rFonts w:ascii="GHEA Grapalat" w:hAnsi="GHEA Grapalat" w:cs="Sylfaen"/>
                  </w:rPr>
                </w:rPrChange>
              </w:rPr>
            </w:pPr>
            <w:r w:rsidRPr="00DF1634">
              <w:rPr>
                <w:rFonts w:ascii="GHEA Grapalat" w:hAnsi="GHEA Grapalat"/>
                <w:rPrChange w:id="6515" w:author="Hayk-PC" w:date="2024-12-11T02:31:00Z">
                  <w:rPr>
                    <w:rFonts w:ascii="GHEA Grapalat" w:hAnsi="GHEA Grapalat"/>
                  </w:rPr>
                </w:rPrChange>
              </w:rPr>
              <w:t>23.в Дата исполнения: "___" ___ 20___г.</w:t>
            </w:r>
          </w:p>
        </w:tc>
      </w:tr>
    </w:tbl>
    <w:p w14:paraId="76D9F2C7" w14:textId="77777777" w:rsidR="00BE2572" w:rsidRPr="00DF1634" w:rsidRDefault="00BE2572" w:rsidP="00BE2572">
      <w:pPr>
        <w:widowControl w:val="0"/>
        <w:spacing w:after="160"/>
        <w:jc w:val="center"/>
        <w:rPr>
          <w:rFonts w:ascii="GHEA Grapalat" w:hAnsi="GHEA Grapalat" w:cs="Sylfaen"/>
          <w:rPrChange w:id="6516" w:author="Hayk-PC" w:date="2024-12-11T02:31:00Z">
            <w:rPr>
              <w:rFonts w:ascii="GHEA Grapalat" w:hAnsi="GHEA Grapalat" w:cs="Sylfaen"/>
            </w:rPr>
          </w:rPrChange>
        </w:rPr>
      </w:pPr>
    </w:p>
    <w:p w14:paraId="2243BB60" w14:textId="77777777" w:rsidR="00BE2572" w:rsidRPr="00DF1634" w:rsidRDefault="00BE2572" w:rsidP="00BE2572">
      <w:pPr>
        <w:rPr>
          <w:rFonts w:ascii="GHEA Grapalat" w:hAnsi="GHEA Grapalat" w:cs="Sylfaen"/>
          <w:rPrChange w:id="6517" w:author="Hayk-PC" w:date="2024-12-11T02:31:00Z">
            <w:rPr>
              <w:rFonts w:ascii="GHEA Grapalat" w:hAnsi="GHEA Grapalat" w:cs="Sylfaen"/>
            </w:rPr>
          </w:rPrChange>
        </w:rPr>
      </w:pPr>
      <w:r w:rsidRPr="00DF1634">
        <w:rPr>
          <w:rFonts w:ascii="GHEA Grapalat" w:hAnsi="GHEA Grapalat" w:cs="Sylfaen"/>
          <w:rPrChange w:id="6518" w:author="Hayk-PC" w:date="2024-12-11T02:31:00Z">
            <w:rPr>
              <w:rFonts w:ascii="GHEA Grapalat" w:hAnsi="GHEA Grapalat" w:cs="Sylfaen"/>
            </w:rPr>
          </w:rPrChange>
        </w:rPr>
        <w:t xml:space="preserve">*  </w:t>
      </w:r>
      <w:r w:rsidRPr="00DF1634">
        <w:rPr>
          <w:rFonts w:ascii="GHEA Grapalat" w:hAnsi="GHEA Grapalat"/>
          <w:i/>
          <w:sz w:val="20"/>
          <w:szCs w:val="20"/>
          <w:rPrChange w:id="6519" w:author="Hayk-PC" w:date="2024-12-11T02:31:00Z">
            <w:rPr>
              <w:rFonts w:ascii="GHEA Grapalat" w:hAnsi="GHEA Grapalat"/>
              <w:i/>
              <w:sz w:val="20"/>
              <w:szCs w:val="20"/>
            </w:rPr>
          </w:rPrChange>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B7807C0" w14:textId="77777777" w:rsidR="00BE2572" w:rsidRPr="00DF1634" w:rsidRDefault="00BE2572" w:rsidP="00BE2572">
      <w:pPr>
        <w:rPr>
          <w:rFonts w:ascii="GHEA Grapalat" w:hAnsi="GHEA Grapalat" w:cs="Sylfaen"/>
          <w:rPrChange w:id="6520" w:author="Hayk-PC" w:date="2024-12-11T02:31:00Z">
            <w:rPr>
              <w:rFonts w:ascii="GHEA Grapalat" w:hAnsi="GHEA Grapalat" w:cs="Sylfaen"/>
            </w:rPr>
          </w:rPrChange>
        </w:rPr>
      </w:pPr>
      <w:r w:rsidRPr="00DF1634">
        <w:rPr>
          <w:rFonts w:ascii="GHEA Grapalat" w:hAnsi="GHEA Grapalat" w:cs="Sylfaen"/>
          <w:rPrChange w:id="6521" w:author="Hayk-PC" w:date="2024-12-11T02:31:00Z">
            <w:rPr>
              <w:rFonts w:ascii="GHEA Grapalat" w:hAnsi="GHEA Grapalat" w:cs="Sylfaen"/>
            </w:rPr>
          </w:rPrChange>
        </w:rPr>
        <w:br w:type="page"/>
      </w:r>
    </w:p>
    <w:p w14:paraId="66CE1B3A" w14:textId="77777777" w:rsidR="00BE2572" w:rsidRPr="00DF1634" w:rsidRDefault="00BE2572" w:rsidP="00BE2572">
      <w:pPr>
        <w:widowControl w:val="0"/>
        <w:spacing w:after="160"/>
        <w:ind w:left="567" w:right="565"/>
        <w:jc w:val="center"/>
        <w:rPr>
          <w:rFonts w:ascii="GHEA Grapalat" w:hAnsi="GHEA Grapalat"/>
          <w:b/>
          <w:rPrChange w:id="6522" w:author="Hayk-PC" w:date="2024-12-11T02:31:00Z">
            <w:rPr>
              <w:rFonts w:ascii="GHEA Grapalat" w:hAnsi="GHEA Grapalat"/>
              <w:b/>
            </w:rPr>
          </w:rPrChange>
        </w:rPr>
      </w:pPr>
      <w:r w:rsidRPr="00DF1634">
        <w:rPr>
          <w:rFonts w:ascii="GHEA Grapalat" w:hAnsi="GHEA Grapalat"/>
          <w:b/>
          <w:rPrChange w:id="6523" w:author="Hayk-PC" w:date="2024-12-11T02:31:00Z">
            <w:rPr>
              <w:rFonts w:ascii="GHEA Grapalat" w:hAnsi="GHEA Grapalat"/>
              <w:b/>
            </w:rPr>
          </w:rPrChange>
        </w:rPr>
        <w:lastRenderedPageBreak/>
        <w:t xml:space="preserve">Обязательные реквизиты платежного требования </w:t>
      </w:r>
      <w:r w:rsidRPr="00DF1634">
        <w:rPr>
          <w:rFonts w:ascii="GHEA Grapalat" w:hAnsi="GHEA Grapalat"/>
          <w:b/>
          <w:rPrChange w:id="6524" w:author="Hayk-PC" w:date="2024-12-11T02:31:00Z">
            <w:rPr>
              <w:rFonts w:ascii="GHEA Grapalat" w:hAnsi="GHEA Grapalat"/>
              <w:b/>
            </w:rPr>
          </w:rPrChange>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DF1634" w14:paraId="6DE72559"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BF76F0B" w14:textId="77777777" w:rsidR="00BE2572" w:rsidRPr="00DF1634" w:rsidRDefault="00BE2572" w:rsidP="00DE2AE3">
            <w:pPr>
              <w:widowControl w:val="0"/>
              <w:spacing w:after="120"/>
              <w:jc w:val="center"/>
              <w:rPr>
                <w:rFonts w:ascii="GHEA Grapalat" w:hAnsi="GHEA Grapalat"/>
                <w:sz w:val="18"/>
                <w:szCs w:val="18"/>
                <w:rPrChange w:id="6525" w:author="Hayk-PC" w:date="2024-12-11T02:31:00Z">
                  <w:rPr>
                    <w:rFonts w:ascii="GHEA Grapalat" w:hAnsi="GHEA Grapalat"/>
                    <w:sz w:val="18"/>
                    <w:szCs w:val="18"/>
                  </w:rPr>
                </w:rPrChange>
              </w:rPr>
            </w:pPr>
            <w:r w:rsidRPr="00DF1634">
              <w:rPr>
                <w:rFonts w:ascii="GHEA Grapalat" w:hAnsi="GHEA Grapalat"/>
                <w:sz w:val="18"/>
                <w:szCs w:val="18"/>
                <w:rPrChange w:id="6526" w:author="Hayk-PC" w:date="2024-12-11T02:31:00Z">
                  <w:rPr>
                    <w:rFonts w:ascii="GHEA Grapalat" w:hAnsi="GHEA Grapalat"/>
                    <w:sz w:val="18"/>
                    <w:szCs w:val="18"/>
                  </w:rPr>
                </w:rPrChange>
              </w:rPr>
              <w:t>П/Н</w:t>
            </w:r>
          </w:p>
        </w:tc>
        <w:tc>
          <w:tcPr>
            <w:tcW w:w="1938" w:type="dxa"/>
            <w:tcBorders>
              <w:top w:val="single" w:sz="4" w:space="0" w:color="auto"/>
              <w:left w:val="single" w:sz="4" w:space="0" w:color="auto"/>
              <w:bottom w:val="single" w:sz="4" w:space="0" w:color="auto"/>
              <w:right w:val="single" w:sz="4" w:space="0" w:color="auto"/>
            </w:tcBorders>
          </w:tcPr>
          <w:p w14:paraId="2E6BACD9" w14:textId="77777777" w:rsidR="00BE2572" w:rsidRPr="00DF1634" w:rsidRDefault="00BE2572" w:rsidP="00DE2AE3">
            <w:pPr>
              <w:widowControl w:val="0"/>
              <w:spacing w:after="120"/>
              <w:jc w:val="center"/>
              <w:rPr>
                <w:rFonts w:ascii="GHEA Grapalat" w:hAnsi="GHEA Grapalat"/>
                <w:b/>
                <w:sz w:val="18"/>
                <w:szCs w:val="18"/>
                <w:rPrChange w:id="6527" w:author="Hayk-PC" w:date="2024-12-11T02:31:00Z">
                  <w:rPr>
                    <w:rFonts w:ascii="GHEA Grapalat" w:hAnsi="GHEA Grapalat"/>
                    <w:b/>
                    <w:sz w:val="18"/>
                    <w:szCs w:val="18"/>
                  </w:rPr>
                </w:rPrChange>
              </w:rPr>
            </w:pPr>
            <w:r w:rsidRPr="00DF1634">
              <w:rPr>
                <w:rFonts w:ascii="GHEA Grapalat" w:hAnsi="GHEA Grapalat"/>
                <w:b/>
                <w:sz w:val="18"/>
                <w:szCs w:val="18"/>
                <w:rPrChange w:id="6528" w:author="Hayk-PC" w:date="2024-12-11T02:31:00Z">
                  <w:rPr>
                    <w:rFonts w:ascii="GHEA Grapalat" w:hAnsi="GHEA Grapalat"/>
                    <w:b/>
                    <w:sz w:val="18"/>
                    <w:szCs w:val="18"/>
                  </w:rPr>
                </w:rPrChange>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3D2CEFB" w14:textId="77777777" w:rsidR="00BE2572" w:rsidRPr="00DF1634" w:rsidRDefault="00BE2572" w:rsidP="00DE2AE3">
            <w:pPr>
              <w:widowControl w:val="0"/>
              <w:spacing w:after="120"/>
              <w:jc w:val="center"/>
              <w:rPr>
                <w:rFonts w:ascii="GHEA Grapalat" w:hAnsi="GHEA Grapalat"/>
                <w:b/>
                <w:sz w:val="18"/>
                <w:szCs w:val="18"/>
                <w:rPrChange w:id="6529" w:author="Hayk-PC" w:date="2024-12-11T02:31:00Z">
                  <w:rPr>
                    <w:rFonts w:ascii="GHEA Grapalat" w:hAnsi="GHEA Grapalat"/>
                    <w:b/>
                    <w:sz w:val="18"/>
                    <w:szCs w:val="18"/>
                  </w:rPr>
                </w:rPrChange>
              </w:rPr>
            </w:pPr>
            <w:r w:rsidRPr="00DF1634">
              <w:rPr>
                <w:rFonts w:ascii="GHEA Grapalat" w:hAnsi="GHEA Grapalat"/>
                <w:b/>
                <w:sz w:val="18"/>
                <w:szCs w:val="18"/>
                <w:rPrChange w:id="6530" w:author="Hayk-PC" w:date="2024-12-11T02:31:00Z">
                  <w:rPr>
                    <w:rFonts w:ascii="GHEA Grapalat" w:hAnsi="GHEA Grapalat"/>
                    <w:b/>
                    <w:sz w:val="18"/>
                    <w:szCs w:val="18"/>
                  </w:rPr>
                </w:rPrChange>
              </w:rPr>
              <w:t>Наличие указанного поля/</w:t>
            </w:r>
          </w:p>
          <w:p w14:paraId="795B5E54" w14:textId="77777777" w:rsidR="00BE2572" w:rsidRPr="00DF1634" w:rsidRDefault="00BE2572" w:rsidP="00DE2AE3">
            <w:pPr>
              <w:widowControl w:val="0"/>
              <w:spacing w:after="120"/>
              <w:jc w:val="center"/>
              <w:rPr>
                <w:rFonts w:ascii="GHEA Grapalat" w:hAnsi="GHEA Grapalat"/>
                <w:b/>
                <w:sz w:val="18"/>
                <w:szCs w:val="18"/>
                <w:rPrChange w:id="6531" w:author="Hayk-PC" w:date="2024-12-11T02:31:00Z">
                  <w:rPr>
                    <w:rFonts w:ascii="GHEA Grapalat" w:hAnsi="GHEA Grapalat"/>
                    <w:b/>
                    <w:sz w:val="18"/>
                    <w:szCs w:val="18"/>
                  </w:rPr>
                </w:rPrChange>
              </w:rPr>
            </w:pPr>
            <w:r w:rsidRPr="00DF1634">
              <w:rPr>
                <w:rFonts w:ascii="GHEA Grapalat" w:hAnsi="GHEA Grapalat"/>
                <w:b/>
                <w:sz w:val="18"/>
                <w:szCs w:val="18"/>
                <w:rPrChange w:id="6532" w:author="Hayk-PC" w:date="2024-12-11T02:31:00Z">
                  <w:rPr>
                    <w:rFonts w:ascii="GHEA Grapalat" w:hAnsi="GHEA Grapalat"/>
                    <w:b/>
                    <w:sz w:val="18"/>
                    <w:szCs w:val="18"/>
                  </w:rPr>
                </w:rPrChange>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13EB321" w14:textId="77777777" w:rsidR="00BE2572" w:rsidRPr="00DF1634" w:rsidRDefault="00BE2572" w:rsidP="00DE2AE3">
            <w:pPr>
              <w:widowControl w:val="0"/>
              <w:spacing w:after="120"/>
              <w:jc w:val="center"/>
              <w:rPr>
                <w:rFonts w:ascii="GHEA Grapalat" w:hAnsi="GHEA Grapalat"/>
                <w:b/>
                <w:sz w:val="18"/>
                <w:szCs w:val="18"/>
                <w:rPrChange w:id="6533" w:author="Hayk-PC" w:date="2024-12-11T02:31:00Z">
                  <w:rPr>
                    <w:rFonts w:ascii="GHEA Grapalat" w:hAnsi="GHEA Grapalat"/>
                    <w:b/>
                    <w:sz w:val="18"/>
                    <w:szCs w:val="18"/>
                  </w:rPr>
                </w:rPrChange>
              </w:rPr>
            </w:pPr>
            <w:r w:rsidRPr="00DF1634">
              <w:rPr>
                <w:rFonts w:ascii="GHEA Grapalat" w:hAnsi="GHEA Grapalat"/>
                <w:b/>
                <w:sz w:val="18"/>
                <w:szCs w:val="18"/>
                <w:rPrChange w:id="6534" w:author="Hayk-PC" w:date="2024-12-11T02:31:00Z">
                  <w:rPr>
                    <w:rFonts w:ascii="GHEA Grapalat" w:hAnsi="GHEA Grapalat"/>
                    <w:b/>
                    <w:sz w:val="18"/>
                    <w:szCs w:val="18"/>
                  </w:rPr>
                </w:rPrChange>
              </w:rPr>
              <w:t xml:space="preserve">Требование о заполнении реквизита </w:t>
            </w:r>
          </w:p>
          <w:p w14:paraId="1D6AC126" w14:textId="77777777" w:rsidR="00BE2572" w:rsidRPr="00DF1634" w:rsidRDefault="00BE2572" w:rsidP="00DE2AE3">
            <w:pPr>
              <w:widowControl w:val="0"/>
              <w:spacing w:after="120"/>
              <w:jc w:val="center"/>
              <w:rPr>
                <w:rFonts w:ascii="GHEA Grapalat" w:hAnsi="GHEA Grapalat"/>
                <w:b/>
                <w:sz w:val="18"/>
                <w:szCs w:val="18"/>
                <w:rPrChange w:id="6535" w:author="Hayk-PC" w:date="2024-12-11T02:31:00Z">
                  <w:rPr>
                    <w:rFonts w:ascii="GHEA Grapalat" w:hAnsi="GHEA Grapalat"/>
                    <w:b/>
                    <w:sz w:val="18"/>
                    <w:szCs w:val="18"/>
                  </w:rPr>
                </w:rPrChange>
              </w:rPr>
            </w:pPr>
            <w:r w:rsidRPr="00DF1634">
              <w:rPr>
                <w:rFonts w:ascii="GHEA Grapalat" w:hAnsi="GHEA Grapalat"/>
                <w:b/>
                <w:sz w:val="18"/>
                <w:szCs w:val="18"/>
                <w:rPrChange w:id="6536" w:author="Hayk-PC" w:date="2024-12-11T02:31:00Z">
                  <w:rPr>
                    <w:rFonts w:ascii="GHEA Grapalat" w:hAnsi="GHEA Grapalat"/>
                    <w:b/>
                    <w:sz w:val="18"/>
                    <w:szCs w:val="18"/>
                  </w:rPr>
                </w:rPrChange>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23807F36" w14:textId="77777777" w:rsidR="00BE2572" w:rsidRPr="00DF1634" w:rsidRDefault="00BE2572" w:rsidP="00DE2AE3">
            <w:pPr>
              <w:widowControl w:val="0"/>
              <w:spacing w:after="120"/>
              <w:jc w:val="center"/>
              <w:rPr>
                <w:rFonts w:ascii="GHEA Grapalat" w:hAnsi="GHEA Grapalat"/>
                <w:b/>
                <w:sz w:val="18"/>
                <w:szCs w:val="18"/>
                <w:rPrChange w:id="6537" w:author="Hayk-PC" w:date="2024-12-11T02:31:00Z">
                  <w:rPr>
                    <w:rFonts w:ascii="GHEA Grapalat" w:hAnsi="GHEA Grapalat"/>
                    <w:b/>
                    <w:sz w:val="18"/>
                    <w:szCs w:val="18"/>
                  </w:rPr>
                </w:rPrChange>
              </w:rPr>
            </w:pPr>
            <w:r w:rsidRPr="00DF1634">
              <w:rPr>
                <w:rFonts w:ascii="GHEA Grapalat" w:hAnsi="GHEA Grapalat"/>
                <w:b/>
                <w:sz w:val="18"/>
                <w:szCs w:val="18"/>
                <w:rPrChange w:id="6538" w:author="Hayk-PC" w:date="2024-12-11T02:31:00Z">
                  <w:rPr>
                    <w:rFonts w:ascii="GHEA Grapalat" w:hAnsi="GHEA Grapalat"/>
                    <w:b/>
                    <w:sz w:val="18"/>
                    <w:szCs w:val="18"/>
                  </w:rPr>
                </w:rPrChange>
              </w:rPr>
              <w:t>Сторона,</w:t>
            </w:r>
          </w:p>
          <w:p w14:paraId="139CFB22" w14:textId="77777777" w:rsidR="00BE2572" w:rsidRPr="00DF1634" w:rsidRDefault="00BE2572" w:rsidP="00DE2AE3">
            <w:pPr>
              <w:widowControl w:val="0"/>
              <w:spacing w:after="120"/>
              <w:jc w:val="center"/>
              <w:rPr>
                <w:rFonts w:ascii="GHEA Grapalat" w:hAnsi="GHEA Grapalat"/>
                <w:b/>
                <w:sz w:val="18"/>
                <w:szCs w:val="18"/>
                <w:rPrChange w:id="6539" w:author="Hayk-PC" w:date="2024-12-11T02:31:00Z">
                  <w:rPr>
                    <w:rFonts w:ascii="GHEA Grapalat" w:hAnsi="GHEA Grapalat"/>
                    <w:b/>
                    <w:sz w:val="18"/>
                    <w:szCs w:val="18"/>
                  </w:rPr>
                </w:rPrChange>
              </w:rPr>
            </w:pPr>
            <w:r w:rsidRPr="00DF1634">
              <w:rPr>
                <w:rFonts w:ascii="GHEA Grapalat" w:hAnsi="GHEA Grapalat"/>
                <w:b/>
                <w:sz w:val="18"/>
                <w:szCs w:val="18"/>
                <w:rPrChange w:id="6540" w:author="Hayk-PC" w:date="2024-12-11T02:31:00Z">
                  <w:rPr>
                    <w:rFonts w:ascii="GHEA Grapalat" w:hAnsi="GHEA Grapalat"/>
                    <w:b/>
                    <w:sz w:val="18"/>
                    <w:szCs w:val="18"/>
                  </w:rPr>
                </w:rPrChange>
              </w:rPr>
              <w:t xml:space="preserve">заполняющая реквизит </w:t>
            </w:r>
          </w:p>
          <w:p w14:paraId="085B09E4" w14:textId="77777777" w:rsidR="00BE2572" w:rsidRPr="00DF1634" w:rsidRDefault="00BE2572" w:rsidP="00DE2AE3">
            <w:pPr>
              <w:widowControl w:val="0"/>
              <w:spacing w:after="120"/>
              <w:jc w:val="center"/>
              <w:rPr>
                <w:rFonts w:ascii="GHEA Grapalat" w:hAnsi="GHEA Grapalat"/>
                <w:b/>
                <w:sz w:val="18"/>
                <w:szCs w:val="18"/>
                <w:rPrChange w:id="6541" w:author="Hayk-PC" w:date="2024-12-11T02:31:00Z">
                  <w:rPr>
                    <w:rFonts w:ascii="GHEA Grapalat" w:hAnsi="GHEA Grapalat"/>
                    <w:b/>
                    <w:sz w:val="18"/>
                    <w:szCs w:val="18"/>
                  </w:rPr>
                </w:rPrChange>
              </w:rPr>
            </w:pPr>
            <w:r w:rsidRPr="00DF1634">
              <w:rPr>
                <w:rFonts w:ascii="GHEA Grapalat" w:hAnsi="GHEA Grapalat"/>
                <w:b/>
                <w:sz w:val="18"/>
                <w:szCs w:val="18"/>
                <w:rPrChange w:id="6542" w:author="Hayk-PC" w:date="2024-12-11T02:31:00Z">
                  <w:rPr>
                    <w:rFonts w:ascii="GHEA Grapalat" w:hAnsi="GHEA Grapalat"/>
                    <w:b/>
                    <w:sz w:val="18"/>
                    <w:szCs w:val="18"/>
                  </w:rPr>
                </w:rPrChange>
              </w:rPr>
              <w:t>бенефициар или плательщик</w:t>
            </w:r>
          </w:p>
          <w:p w14:paraId="27972EB2" w14:textId="77777777" w:rsidR="00BE2572" w:rsidRPr="00DF1634" w:rsidRDefault="00BE2572" w:rsidP="00DE2AE3">
            <w:pPr>
              <w:widowControl w:val="0"/>
              <w:spacing w:after="120"/>
              <w:jc w:val="center"/>
              <w:rPr>
                <w:rFonts w:ascii="GHEA Grapalat" w:hAnsi="GHEA Grapalat"/>
                <w:b/>
                <w:sz w:val="18"/>
                <w:szCs w:val="18"/>
                <w:rPrChange w:id="6543" w:author="Hayk-PC" w:date="2024-12-11T02:31:00Z">
                  <w:rPr>
                    <w:rFonts w:ascii="GHEA Grapalat" w:hAnsi="GHEA Grapalat"/>
                    <w:b/>
                    <w:sz w:val="18"/>
                    <w:szCs w:val="18"/>
                  </w:rPr>
                </w:rPrChange>
              </w:rPr>
            </w:pPr>
            <w:r w:rsidRPr="00DF1634">
              <w:rPr>
                <w:rFonts w:ascii="GHEA Grapalat" w:hAnsi="GHEA Grapalat"/>
                <w:b/>
                <w:sz w:val="18"/>
                <w:szCs w:val="18"/>
                <w:rPrChange w:id="6544" w:author="Hayk-PC" w:date="2024-12-11T02:31:00Z">
                  <w:rPr>
                    <w:rFonts w:ascii="GHEA Grapalat" w:hAnsi="GHEA Grapalat"/>
                    <w:b/>
                    <w:sz w:val="18"/>
                    <w:szCs w:val="18"/>
                  </w:rPr>
                </w:rPrChange>
              </w:rPr>
              <w:t>(в связи с процессом закупки)</w:t>
            </w:r>
          </w:p>
        </w:tc>
      </w:tr>
      <w:tr w:rsidR="00B138F3" w:rsidRPr="00DF1634" w14:paraId="7A2AA87B"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90BA7F" w14:textId="77777777" w:rsidR="00BE2572" w:rsidRPr="00DF1634" w:rsidRDefault="00BE2572" w:rsidP="00DE2AE3">
            <w:pPr>
              <w:widowControl w:val="0"/>
              <w:spacing w:after="120"/>
              <w:jc w:val="center"/>
              <w:rPr>
                <w:rFonts w:ascii="GHEA Grapalat" w:hAnsi="GHEA Grapalat"/>
                <w:b/>
                <w:sz w:val="18"/>
                <w:szCs w:val="18"/>
                <w:rPrChange w:id="6545" w:author="Hayk-PC" w:date="2024-12-11T02:31:00Z">
                  <w:rPr>
                    <w:rFonts w:ascii="GHEA Grapalat" w:hAnsi="GHEA Grapalat"/>
                    <w:b/>
                    <w:sz w:val="18"/>
                    <w:szCs w:val="18"/>
                  </w:rPr>
                </w:rPrChange>
              </w:rPr>
            </w:pPr>
            <w:r w:rsidRPr="00DF1634">
              <w:rPr>
                <w:rFonts w:ascii="GHEA Grapalat" w:hAnsi="GHEA Grapalat"/>
                <w:b/>
                <w:sz w:val="18"/>
                <w:szCs w:val="18"/>
                <w:rPrChange w:id="6546" w:author="Hayk-PC" w:date="2024-12-11T02:31:00Z">
                  <w:rPr>
                    <w:rFonts w:ascii="GHEA Grapalat" w:hAnsi="GHEA Grapalat"/>
                    <w:b/>
                    <w:sz w:val="18"/>
                    <w:szCs w:val="18"/>
                  </w:rPr>
                </w:rPrChange>
              </w:rPr>
              <w:t>1</w:t>
            </w:r>
          </w:p>
        </w:tc>
        <w:tc>
          <w:tcPr>
            <w:tcW w:w="1938" w:type="dxa"/>
            <w:tcBorders>
              <w:top w:val="single" w:sz="4" w:space="0" w:color="auto"/>
              <w:left w:val="single" w:sz="4" w:space="0" w:color="auto"/>
              <w:bottom w:val="single" w:sz="4" w:space="0" w:color="auto"/>
              <w:right w:val="single" w:sz="4" w:space="0" w:color="auto"/>
            </w:tcBorders>
          </w:tcPr>
          <w:p w14:paraId="664F7B04" w14:textId="77777777" w:rsidR="00BE2572" w:rsidRPr="00DF1634" w:rsidRDefault="00BE2572" w:rsidP="00DE2AE3">
            <w:pPr>
              <w:widowControl w:val="0"/>
              <w:spacing w:after="120"/>
              <w:jc w:val="center"/>
              <w:rPr>
                <w:rFonts w:ascii="GHEA Grapalat" w:hAnsi="GHEA Grapalat"/>
                <w:b/>
                <w:sz w:val="18"/>
                <w:szCs w:val="18"/>
                <w:rPrChange w:id="6547" w:author="Hayk-PC" w:date="2024-12-11T02:31:00Z">
                  <w:rPr>
                    <w:rFonts w:ascii="GHEA Grapalat" w:hAnsi="GHEA Grapalat"/>
                    <w:b/>
                    <w:sz w:val="18"/>
                    <w:szCs w:val="18"/>
                  </w:rPr>
                </w:rPrChange>
              </w:rPr>
            </w:pPr>
            <w:r w:rsidRPr="00DF1634">
              <w:rPr>
                <w:rFonts w:ascii="GHEA Grapalat" w:hAnsi="GHEA Grapalat"/>
                <w:b/>
                <w:sz w:val="18"/>
                <w:szCs w:val="18"/>
                <w:rPrChange w:id="6548" w:author="Hayk-PC" w:date="2024-12-11T02:31:00Z">
                  <w:rPr>
                    <w:rFonts w:ascii="GHEA Grapalat" w:hAnsi="GHEA Grapalat"/>
                    <w:b/>
                    <w:sz w:val="18"/>
                    <w:szCs w:val="18"/>
                  </w:rPr>
                </w:rPrChange>
              </w:rPr>
              <w:t>2</w:t>
            </w:r>
          </w:p>
        </w:tc>
        <w:tc>
          <w:tcPr>
            <w:tcW w:w="2050" w:type="dxa"/>
            <w:tcBorders>
              <w:top w:val="single" w:sz="4" w:space="0" w:color="auto"/>
              <w:left w:val="single" w:sz="4" w:space="0" w:color="auto"/>
              <w:bottom w:val="single" w:sz="4" w:space="0" w:color="auto"/>
              <w:right w:val="single" w:sz="4" w:space="0" w:color="auto"/>
            </w:tcBorders>
          </w:tcPr>
          <w:p w14:paraId="122F4357" w14:textId="77777777" w:rsidR="00BE2572" w:rsidRPr="00DF1634" w:rsidRDefault="00BE2572" w:rsidP="00DE2AE3">
            <w:pPr>
              <w:widowControl w:val="0"/>
              <w:spacing w:after="120"/>
              <w:jc w:val="center"/>
              <w:rPr>
                <w:rFonts w:ascii="GHEA Grapalat" w:hAnsi="GHEA Grapalat"/>
                <w:b/>
                <w:sz w:val="18"/>
                <w:szCs w:val="18"/>
                <w:rPrChange w:id="6549" w:author="Hayk-PC" w:date="2024-12-11T02:31:00Z">
                  <w:rPr>
                    <w:rFonts w:ascii="GHEA Grapalat" w:hAnsi="GHEA Grapalat"/>
                    <w:b/>
                    <w:sz w:val="18"/>
                    <w:szCs w:val="18"/>
                  </w:rPr>
                </w:rPrChange>
              </w:rPr>
            </w:pPr>
            <w:r w:rsidRPr="00DF1634">
              <w:rPr>
                <w:rFonts w:ascii="GHEA Grapalat" w:hAnsi="GHEA Grapalat"/>
                <w:b/>
                <w:sz w:val="18"/>
                <w:szCs w:val="18"/>
                <w:rPrChange w:id="6550" w:author="Hayk-PC" w:date="2024-12-11T02:31:00Z">
                  <w:rPr>
                    <w:rFonts w:ascii="GHEA Grapalat" w:hAnsi="GHEA Grapalat"/>
                    <w:b/>
                    <w:sz w:val="18"/>
                    <w:szCs w:val="18"/>
                  </w:rPr>
                </w:rPrChange>
              </w:rPr>
              <w:t>3</w:t>
            </w:r>
          </w:p>
        </w:tc>
        <w:tc>
          <w:tcPr>
            <w:tcW w:w="3350" w:type="dxa"/>
            <w:tcBorders>
              <w:top w:val="single" w:sz="4" w:space="0" w:color="auto"/>
              <w:left w:val="single" w:sz="4" w:space="0" w:color="auto"/>
              <w:bottom w:val="single" w:sz="4" w:space="0" w:color="auto"/>
              <w:right w:val="single" w:sz="4" w:space="0" w:color="auto"/>
            </w:tcBorders>
          </w:tcPr>
          <w:p w14:paraId="3A370FE3" w14:textId="77777777" w:rsidR="00BE2572" w:rsidRPr="00DF1634" w:rsidRDefault="00BE2572" w:rsidP="00DE2AE3">
            <w:pPr>
              <w:widowControl w:val="0"/>
              <w:spacing w:after="120"/>
              <w:jc w:val="center"/>
              <w:rPr>
                <w:rFonts w:ascii="GHEA Grapalat" w:hAnsi="GHEA Grapalat"/>
                <w:b/>
                <w:sz w:val="18"/>
                <w:szCs w:val="18"/>
                <w:rPrChange w:id="6551" w:author="Hayk-PC" w:date="2024-12-11T02:31:00Z">
                  <w:rPr>
                    <w:rFonts w:ascii="GHEA Grapalat" w:hAnsi="GHEA Grapalat"/>
                    <w:b/>
                    <w:sz w:val="18"/>
                    <w:szCs w:val="18"/>
                  </w:rPr>
                </w:rPrChange>
              </w:rPr>
            </w:pPr>
            <w:r w:rsidRPr="00DF1634">
              <w:rPr>
                <w:rFonts w:ascii="GHEA Grapalat" w:hAnsi="GHEA Grapalat"/>
                <w:b/>
                <w:sz w:val="18"/>
                <w:szCs w:val="18"/>
                <w:rPrChange w:id="6552" w:author="Hayk-PC" w:date="2024-12-11T02:31:00Z">
                  <w:rPr>
                    <w:rFonts w:ascii="GHEA Grapalat" w:hAnsi="GHEA Grapalat"/>
                    <w:b/>
                    <w:sz w:val="18"/>
                    <w:szCs w:val="18"/>
                  </w:rPr>
                </w:rPrChange>
              </w:rPr>
              <w:t>4</w:t>
            </w:r>
          </w:p>
        </w:tc>
        <w:tc>
          <w:tcPr>
            <w:tcW w:w="2640" w:type="dxa"/>
            <w:tcBorders>
              <w:top w:val="single" w:sz="4" w:space="0" w:color="auto"/>
              <w:left w:val="single" w:sz="4" w:space="0" w:color="auto"/>
              <w:bottom w:val="single" w:sz="4" w:space="0" w:color="auto"/>
              <w:right w:val="single" w:sz="4" w:space="0" w:color="auto"/>
            </w:tcBorders>
          </w:tcPr>
          <w:p w14:paraId="6D69428A" w14:textId="77777777" w:rsidR="00BE2572" w:rsidRPr="00DF1634" w:rsidRDefault="00BE2572" w:rsidP="00DE2AE3">
            <w:pPr>
              <w:widowControl w:val="0"/>
              <w:spacing w:after="120"/>
              <w:jc w:val="center"/>
              <w:rPr>
                <w:rFonts w:ascii="GHEA Grapalat" w:hAnsi="GHEA Grapalat"/>
                <w:b/>
                <w:sz w:val="18"/>
                <w:szCs w:val="18"/>
                <w:rPrChange w:id="6553" w:author="Hayk-PC" w:date="2024-12-11T02:31:00Z">
                  <w:rPr>
                    <w:rFonts w:ascii="GHEA Grapalat" w:hAnsi="GHEA Grapalat"/>
                    <w:b/>
                    <w:sz w:val="18"/>
                    <w:szCs w:val="18"/>
                  </w:rPr>
                </w:rPrChange>
              </w:rPr>
            </w:pPr>
            <w:r w:rsidRPr="00DF1634">
              <w:rPr>
                <w:rFonts w:ascii="GHEA Grapalat" w:hAnsi="GHEA Grapalat"/>
                <w:b/>
                <w:sz w:val="18"/>
                <w:szCs w:val="18"/>
                <w:rPrChange w:id="6554" w:author="Hayk-PC" w:date="2024-12-11T02:31:00Z">
                  <w:rPr>
                    <w:rFonts w:ascii="GHEA Grapalat" w:hAnsi="GHEA Grapalat"/>
                    <w:b/>
                    <w:sz w:val="18"/>
                    <w:szCs w:val="18"/>
                  </w:rPr>
                </w:rPrChange>
              </w:rPr>
              <w:t>5</w:t>
            </w:r>
          </w:p>
        </w:tc>
      </w:tr>
      <w:tr w:rsidR="00B138F3" w:rsidRPr="00DF1634" w14:paraId="04A1F33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8E7CBB" w14:textId="77777777" w:rsidR="00BE2572" w:rsidRPr="00DF1634" w:rsidRDefault="00BE2572" w:rsidP="00DE2AE3">
            <w:pPr>
              <w:widowControl w:val="0"/>
              <w:spacing w:after="120"/>
              <w:jc w:val="center"/>
              <w:rPr>
                <w:rFonts w:ascii="GHEA Grapalat" w:hAnsi="GHEA Grapalat"/>
                <w:sz w:val="18"/>
                <w:szCs w:val="18"/>
                <w:rPrChange w:id="6555" w:author="Hayk-PC" w:date="2024-12-11T02:31:00Z">
                  <w:rPr>
                    <w:rFonts w:ascii="GHEA Grapalat" w:hAnsi="GHEA Grapalat"/>
                    <w:sz w:val="18"/>
                    <w:szCs w:val="18"/>
                  </w:rPr>
                </w:rPrChange>
              </w:rPr>
            </w:pPr>
            <w:r w:rsidRPr="00DF1634">
              <w:rPr>
                <w:rFonts w:ascii="GHEA Grapalat" w:hAnsi="GHEA Grapalat"/>
                <w:sz w:val="18"/>
                <w:szCs w:val="18"/>
                <w:rPrChange w:id="6556" w:author="Hayk-PC" w:date="2024-12-11T02:31:00Z">
                  <w:rPr>
                    <w:rFonts w:ascii="GHEA Grapalat" w:hAnsi="GHEA Grapalat"/>
                    <w:sz w:val="18"/>
                    <w:szCs w:val="18"/>
                  </w:rPr>
                </w:rPrChange>
              </w:rPr>
              <w:t>1.</w:t>
            </w:r>
          </w:p>
        </w:tc>
        <w:tc>
          <w:tcPr>
            <w:tcW w:w="1938" w:type="dxa"/>
            <w:tcBorders>
              <w:top w:val="single" w:sz="4" w:space="0" w:color="auto"/>
              <w:left w:val="single" w:sz="4" w:space="0" w:color="auto"/>
              <w:bottom w:val="single" w:sz="4" w:space="0" w:color="auto"/>
              <w:right w:val="single" w:sz="4" w:space="0" w:color="auto"/>
            </w:tcBorders>
          </w:tcPr>
          <w:p w14:paraId="6253EA1F" w14:textId="77777777" w:rsidR="00BE2572" w:rsidRPr="00DF1634" w:rsidRDefault="00BE2572" w:rsidP="00DE2AE3">
            <w:pPr>
              <w:widowControl w:val="0"/>
              <w:spacing w:after="120"/>
              <w:jc w:val="center"/>
              <w:rPr>
                <w:rFonts w:ascii="GHEA Grapalat" w:hAnsi="GHEA Grapalat"/>
                <w:sz w:val="18"/>
                <w:szCs w:val="18"/>
                <w:rPrChange w:id="6557" w:author="Hayk-PC" w:date="2024-12-11T02:31:00Z">
                  <w:rPr>
                    <w:rFonts w:ascii="GHEA Grapalat" w:hAnsi="GHEA Grapalat"/>
                    <w:sz w:val="18"/>
                    <w:szCs w:val="18"/>
                  </w:rPr>
                </w:rPrChange>
              </w:rPr>
            </w:pPr>
            <w:r w:rsidRPr="00DF1634">
              <w:rPr>
                <w:rFonts w:ascii="GHEA Grapalat" w:hAnsi="GHEA Grapalat"/>
                <w:sz w:val="18"/>
                <w:szCs w:val="18"/>
                <w:rPrChange w:id="6558" w:author="Hayk-PC" w:date="2024-12-11T02:31:00Z">
                  <w:rPr>
                    <w:rFonts w:ascii="GHEA Grapalat" w:hAnsi="GHEA Grapalat"/>
                    <w:sz w:val="18"/>
                    <w:szCs w:val="18"/>
                  </w:rPr>
                </w:rPrChange>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48499F72" w14:textId="77777777" w:rsidR="00BE2572" w:rsidRPr="00DF1634" w:rsidRDefault="00BE2572" w:rsidP="00DE2AE3">
            <w:pPr>
              <w:widowControl w:val="0"/>
              <w:spacing w:after="120"/>
              <w:jc w:val="center"/>
              <w:rPr>
                <w:rFonts w:ascii="GHEA Grapalat" w:hAnsi="GHEA Grapalat"/>
                <w:sz w:val="18"/>
                <w:szCs w:val="18"/>
                <w:rPrChange w:id="6559" w:author="Hayk-PC" w:date="2024-12-11T02:31:00Z">
                  <w:rPr>
                    <w:rFonts w:ascii="GHEA Grapalat" w:hAnsi="GHEA Grapalat"/>
                    <w:sz w:val="18"/>
                    <w:szCs w:val="18"/>
                  </w:rPr>
                </w:rPrChange>
              </w:rPr>
            </w:pPr>
            <w:r w:rsidRPr="00DF1634">
              <w:rPr>
                <w:rFonts w:ascii="GHEA Grapalat" w:hAnsi="GHEA Grapalat"/>
                <w:sz w:val="18"/>
                <w:szCs w:val="18"/>
                <w:rPrChange w:id="6560" w:author="Hayk-PC" w:date="2024-12-11T02:31: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76BFBD" w14:textId="77777777" w:rsidR="00BE2572" w:rsidRPr="00DF1634" w:rsidRDefault="00BE2572" w:rsidP="00DE2AE3">
            <w:pPr>
              <w:widowControl w:val="0"/>
              <w:spacing w:after="120"/>
              <w:jc w:val="center"/>
              <w:rPr>
                <w:rFonts w:ascii="GHEA Grapalat" w:hAnsi="GHEA Grapalat"/>
                <w:sz w:val="18"/>
                <w:szCs w:val="18"/>
                <w:rPrChange w:id="6561" w:author="Hayk-PC" w:date="2024-12-11T02:31:00Z">
                  <w:rPr>
                    <w:rFonts w:ascii="GHEA Grapalat" w:hAnsi="GHEA Grapalat"/>
                    <w:sz w:val="18"/>
                    <w:szCs w:val="18"/>
                  </w:rPr>
                </w:rPrChange>
              </w:rPr>
            </w:pPr>
            <w:r w:rsidRPr="00DF1634">
              <w:rPr>
                <w:rFonts w:ascii="GHEA Grapalat" w:hAnsi="GHEA Grapalat"/>
                <w:sz w:val="18"/>
                <w:szCs w:val="18"/>
                <w:rPrChange w:id="6562" w:author="Hayk-PC" w:date="2024-12-11T02:31:00Z">
                  <w:rPr>
                    <w:rFonts w:ascii="GHEA Grapalat" w:hAnsi="GHEA Grapalat"/>
                    <w:sz w:val="18"/>
                    <w:szCs w:val="18"/>
                  </w:rPr>
                </w:rPrChange>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5A6A202" w14:textId="77777777" w:rsidR="00BE2572" w:rsidRPr="00DF1634" w:rsidRDefault="00BE2572" w:rsidP="00DE2AE3">
            <w:pPr>
              <w:widowControl w:val="0"/>
              <w:spacing w:after="120"/>
              <w:jc w:val="center"/>
              <w:rPr>
                <w:rFonts w:ascii="GHEA Grapalat" w:hAnsi="GHEA Grapalat"/>
                <w:sz w:val="18"/>
                <w:szCs w:val="18"/>
                <w:rPrChange w:id="6563" w:author="Hayk-PC" w:date="2024-12-11T02:31:00Z">
                  <w:rPr>
                    <w:rFonts w:ascii="GHEA Grapalat" w:hAnsi="GHEA Grapalat"/>
                    <w:sz w:val="18"/>
                    <w:szCs w:val="18"/>
                  </w:rPr>
                </w:rPrChange>
              </w:rPr>
            </w:pPr>
            <w:r w:rsidRPr="00DF1634">
              <w:rPr>
                <w:rFonts w:ascii="GHEA Grapalat" w:hAnsi="GHEA Grapalat"/>
                <w:sz w:val="18"/>
                <w:szCs w:val="18"/>
                <w:rPrChange w:id="6564" w:author="Hayk-PC" w:date="2024-12-11T02:31:00Z">
                  <w:rPr>
                    <w:rFonts w:ascii="GHEA Grapalat" w:hAnsi="GHEA Grapalat"/>
                    <w:sz w:val="18"/>
                    <w:szCs w:val="18"/>
                  </w:rPr>
                </w:rPrChange>
              </w:rPr>
              <w:t>на документе заранее заполнено "Платежное требование"</w:t>
            </w:r>
          </w:p>
        </w:tc>
      </w:tr>
      <w:tr w:rsidR="00B138F3" w:rsidRPr="00DF1634" w14:paraId="03052AD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3FCE35E" w14:textId="77777777" w:rsidR="00BE2572" w:rsidRPr="00DF1634" w:rsidRDefault="00BE2572" w:rsidP="00DE2AE3">
            <w:pPr>
              <w:widowControl w:val="0"/>
              <w:spacing w:after="120"/>
              <w:jc w:val="center"/>
              <w:rPr>
                <w:rFonts w:ascii="GHEA Grapalat" w:hAnsi="GHEA Grapalat"/>
                <w:sz w:val="18"/>
                <w:szCs w:val="18"/>
                <w:rPrChange w:id="6565" w:author="Hayk-PC" w:date="2024-12-11T02:31:00Z">
                  <w:rPr>
                    <w:rFonts w:ascii="GHEA Grapalat" w:hAnsi="GHEA Grapalat"/>
                    <w:sz w:val="18"/>
                    <w:szCs w:val="18"/>
                  </w:rPr>
                </w:rPrChange>
              </w:rPr>
            </w:pPr>
            <w:r w:rsidRPr="00DF1634">
              <w:rPr>
                <w:rFonts w:ascii="GHEA Grapalat" w:hAnsi="GHEA Grapalat"/>
                <w:sz w:val="18"/>
                <w:szCs w:val="18"/>
                <w:rPrChange w:id="6566" w:author="Hayk-PC" w:date="2024-12-11T02:31:00Z">
                  <w:rPr>
                    <w:rFonts w:ascii="GHEA Grapalat" w:hAnsi="GHEA Grapalat"/>
                    <w:sz w:val="18"/>
                    <w:szCs w:val="18"/>
                  </w:rPr>
                </w:rPrChange>
              </w:rPr>
              <w:t>2.</w:t>
            </w:r>
          </w:p>
        </w:tc>
        <w:tc>
          <w:tcPr>
            <w:tcW w:w="1938" w:type="dxa"/>
            <w:tcBorders>
              <w:top w:val="single" w:sz="4" w:space="0" w:color="auto"/>
              <w:left w:val="single" w:sz="4" w:space="0" w:color="auto"/>
              <w:bottom w:val="single" w:sz="4" w:space="0" w:color="auto"/>
              <w:right w:val="single" w:sz="4" w:space="0" w:color="auto"/>
            </w:tcBorders>
          </w:tcPr>
          <w:p w14:paraId="27AB6B2F" w14:textId="77777777" w:rsidR="00BE2572" w:rsidRPr="00DF1634" w:rsidRDefault="00BE2572" w:rsidP="00DE2AE3">
            <w:pPr>
              <w:widowControl w:val="0"/>
              <w:spacing w:after="120"/>
              <w:jc w:val="both"/>
              <w:rPr>
                <w:rFonts w:ascii="GHEA Grapalat" w:hAnsi="GHEA Grapalat"/>
                <w:sz w:val="18"/>
                <w:szCs w:val="18"/>
                <w:rPrChange w:id="6567" w:author="Hayk-PC" w:date="2024-12-11T02:31:00Z">
                  <w:rPr>
                    <w:rFonts w:ascii="GHEA Grapalat" w:hAnsi="GHEA Grapalat"/>
                    <w:sz w:val="18"/>
                    <w:szCs w:val="18"/>
                  </w:rPr>
                </w:rPrChange>
              </w:rPr>
            </w:pPr>
            <w:r w:rsidRPr="00DF1634">
              <w:rPr>
                <w:rFonts w:ascii="GHEA Grapalat" w:hAnsi="GHEA Grapalat"/>
                <w:sz w:val="18"/>
                <w:szCs w:val="18"/>
                <w:rPrChange w:id="6568" w:author="Hayk-PC" w:date="2024-12-11T02:31:00Z">
                  <w:rPr>
                    <w:rFonts w:ascii="GHEA Grapalat" w:hAnsi="GHEA Grapalat"/>
                    <w:sz w:val="18"/>
                    <w:szCs w:val="18"/>
                  </w:rPr>
                </w:rPrChange>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763BC256" w14:textId="77777777" w:rsidR="00BE2572" w:rsidRPr="00DF1634" w:rsidRDefault="00BE2572" w:rsidP="00DE2AE3">
            <w:pPr>
              <w:widowControl w:val="0"/>
              <w:spacing w:after="120"/>
              <w:jc w:val="center"/>
              <w:rPr>
                <w:rFonts w:ascii="GHEA Grapalat" w:hAnsi="GHEA Grapalat"/>
                <w:sz w:val="18"/>
                <w:szCs w:val="18"/>
                <w:rPrChange w:id="6569" w:author="Hayk-PC" w:date="2024-12-11T02:31:00Z">
                  <w:rPr>
                    <w:rFonts w:ascii="GHEA Grapalat" w:hAnsi="GHEA Grapalat"/>
                    <w:sz w:val="18"/>
                    <w:szCs w:val="18"/>
                  </w:rPr>
                </w:rPrChange>
              </w:rPr>
            </w:pPr>
            <w:r w:rsidRPr="00DF1634">
              <w:rPr>
                <w:rFonts w:ascii="GHEA Grapalat" w:hAnsi="GHEA Grapalat"/>
                <w:sz w:val="18"/>
                <w:szCs w:val="18"/>
                <w:rPrChange w:id="6570" w:author="Hayk-PC" w:date="2024-12-11T02:31: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9B5C65" w14:textId="77777777" w:rsidR="00BE2572" w:rsidRPr="00DF1634" w:rsidRDefault="00BE2572" w:rsidP="00DE2AE3">
            <w:pPr>
              <w:widowControl w:val="0"/>
              <w:spacing w:after="120"/>
              <w:jc w:val="center"/>
              <w:rPr>
                <w:rFonts w:ascii="GHEA Grapalat" w:hAnsi="GHEA Grapalat"/>
                <w:sz w:val="18"/>
                <w:szCs w:val="18"/>
                <w:rPrChange w:id="6571" w:author="Hayk-PC" w:date="2024-12-11T02:31:00Z">
                  <w:rPr>
                    <w:rFonts w:ascii="GHEA Grapalat" w:hAnsi="GHEA Grapalat"/>
                    <w:sz w:val="18"/>
                    <w:szCs w:val="18"/>
                  </w:rPr>
                </w:rPrChange>
              </w:rPr>
            </w:pPr>
            <w:r w:rsidRPr="00DF1634">
              <w:rPr>
                <w:rFonts w:ascii="GHEA Grapalat" w:hAnsi="GHEA Grapalat"/>
                <w:sz w:val="18"/>
                <w:szCs w:val="18"/>
                <w:rPrChange w:id="6572" w:author="Hayk-PC" w:date="2024-12-11T02:31:00Z">
                  <w:rPr>
                    <w:rFonts w:ascii="GHEA Grapalat" w:hAnsi="GHEA Grapalat"/>
                    <w:sz w:val="18"/>
                    <w:szCs w:val="18"/>
                  </w:rPr>
                </w:rPrChange>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C3471F8" w14:textId="77777777" w:rsidR="00BE2572" w:rsidRPr="00DF1634" w:rsidRDefault="00BE2572" w:rsidP="00DE2AE3">
            <w:pPr>
              <w:widowControl w:val="0"/>
              <w:spacing w:after="120"/>
              <w:jc w:val="center"/>
              <w:rPr>
                <w:rFonts w:ascii="GHEA Grapalat" w:hAnsi="GHEA Grapalat"/>
                <w:sz w:val="18"/>
                <w:szCs w:val="18"/>
                <w:rPrChange w:id="6573" w:author="Hayk-PC" w:date="2024-12-11T02:31:00Z">
                  <w:rPr>
                    <w:rFonts w:ascii="GHEA Grapalat" w:hAnsi="GHEA Grapalat"/>
                    <w:sz w:val="18"/>
                    <w:szCs w:val="18"/>
                  </w:rPr>
                </w:rPrChange>
              </w:rPr>
            </w:pPr>
            <w:r w:rsidRPr="00DF1634">
              <w:rPr>
                <w:rFonts w:ascii="GHEA Grapalat" w:hAnsi="GHEA Grapalat"/>
                <w:sz w:val="18"/>
                <w:szCs w:val="18"/>
                <w:rPrChange w:id="6574" w:author="Hayk-PC" w:date="2024-12-11T02:31:00Z">
                  <w:rPr>
                    <w:rFonts w:ascii="GHEA Grapalat" w:hAnsi="GHEA Grapalat"/>
                    <w:sz w:val="18"/>
                    <w:szCs w:val="18"/>
                  </w:rPr>
                </w:rPrChange>
              </w:rPr>
              <w:t>заполняется бенефициаром при представлении платежного требования в банк плательщика</w:t>
            </w:r>
          </w:p>
        </w:tc>
      </w:tr>
      <w:tr w:rsidR="00B138F3" w:rsidRPr="00DF1634" w14:paraId="4FDBE73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4A05D2" w14:textId="77777777" w:rsidR="00BE2572" w:rsidRPr="00DF1634" w:rsidRDefault="00BE2572" w:rsidP="00DE2AE3">
            <w:pPr>
              <w:widowControl w:val="0"/>
              <w:spacing w:after="120"/>
              <w:jc w:val="center"/>
              <w:rPr>
                <w:rFonts w:ascii="GHEA Grapalat" w:hAnsi="GHEA Grapalat"/>
                <w:sz w:val="18"/>
                <w:szCs w:val="18"/>
                <w:rPrChange w:id="6575" w:author="Hayk-PC" w:date="2024-12-11T02:31:00Z">
                  <w:rPr>
                    <w:rFonts w:ascii="GHEA Grapalat" w:hAnsi="GHEA Grapalat"/>
                    <w:sz w:val="18"/>
                    <w:szCs w:val="18"/>
                  </w:rPr>
                </w:rPrChange>
              </w:rPr>
            </w:pPr>
            <w:r w:rsidRPr="00DF1634">
              <w:rPr>
                <w:rFonts w:ascii="GHEA Grapalat" w:hAnsi="GHEA Grapalat"/>
                <w:sz w:val="18"/>
                <w:szCs w:val="18"/>
                <w:rPrChange w:id="6576" w:author="Hayk-PC" w:date="2024-12-11T02:31:00Z">
                  <w:rPr>
                    <w:rFonts w:ascii="GHEA Grapalat" w:hAnsi="GHEA Grapalat"/>
                    <w:sz w:val="18"/>
                    <w:szCs w:val="18"/>
                  </w:rPr>
                </w:rPrChange>
              </w:rPr>
              <w:t>3.</w:t>
            </w:r>
          </w:p>
        </w:tc>
        <w:tc>
          <w:tcPr>
            <w:tcW w:w="1938" w:type="dxa"/>
            <w:tcBorders>
              <w:top w:val="single" w:sz="4" w:space="0" w:color="auto"/>
              <w:left w:val="single" w:sz="4" w:space="0" w:color="auto"/>
              <w:bottom w:val="single" w:sz="4" w:space="0" w:color="auto"/>
              <w:right w:val="single" w:sz="4" w:space="0" w:color="auto"/>
            </w:tcBorders>
          </w:tcPr>
          <w:p w14:paraId="4ACE4991" w14:textId="77777777" w:rsidR="00BE2572" w:rsidRPr="00DF1634" w:rsidRDefault="00BE2572" w:rsidP="00DE2AE3">
            <w:pPr>
              <w:widowControl w:val="0"/>
              <w:spacing w:after="120"/>
              <w:jc w:val="both"/>
              <w:rPr>
                <w:rFonts w:ascii="GHEA Grapalat" w:hAnsi="GHEA Grapalat"/>
                <w:sz w:val="18"/>
                <w:szCs w:val="18"/>
                <w:rPrChange w:id="6577" w:author="Hayk-PC" w:date="2024-12-11T02:31:00Z">
                  <w:rPr>
                    <w:rFonts w:ascii="GHEA Grapalat" w:hAnsi="GHEA Grapalat"/>
                    <w:sz w:val="18"/>
                    <w:szCs w:val="18"/>
                  </w:rPr>
                </w:rPrChange>
              </w:rPr>
            </w:pPr>
            <w:r w:rsidRPr="00DF1634">
              <w:rPr>
                <w:rFonts w:ascii="GHEA Grapalat" w:hAnsi="GHEA Grapalat"/>
                <w:sz w:val="18"/>
                <w:szCs w:val="18"/>
                <w:rPrChange w:id="6578" w:author="Hayk-PC" w:date="2024-12-11T02:31:00Z">
                  <w:rPr>
                    <w:rFonts w:ascii="GHEA Grapalat" w:hAnsi="GHEA Grapalat"/>
                    <w:sz w:val="18"/>
                    <w:szCs w:val="18"/>
                  </w:rPr>
                </w:rPrChange>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66E92F64" w14:textId="77777777" w:rsidR="00BE2572" w:rsidRPr="00DF1634" w:rsidRDefault="00BE2572" w:rsidP="00DE2AE3">
            <w:pPr>
              <w:widowControl w:val="0"/>
              <w:spacing w:after="120"/>
              <w:jc w:val="center"/>
              <w:rPr>
                <w:rFonts w:ascii="GHEA Grapalat" w:hAnsi="GHEA Grapalat"/>
                <w:sz w:val="18"/>
                <w:szCs w:val="18"/>
                <w:rPrChange w:id="6579" w:author="Hayk-PC" w:date="2024-12-11T02:31:00Z">
                  <w:rPr>
                    <w:rFonts w:ascii="GHEA Grapalat" w:hAnsi="GHEA Grapalat"/>
                    <w:sz w:val="18"/>
                    <w:szCs w:val="18"/>
                  </w:rPr>
                </w:rPrChange>
              </w:rPr>
            </w:pPr>
            <w:r w:rsidRPr="00DF1634">
              <w:rPr>
                <w:rFonts w:ascii="GHEA Grapalat" w:hAnsi="GHEA Grapalat"/>
                <w:sz w:val="18"/>
                <w:szCs w:val="18"/>
                <w:rPrChange w:id="6580" w:author="Hayk-PC" w:date="2024-12-11T02:31: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CC08DD" w14:textId="77777777" w:rsidR="00BE2572" w:rsidRPr="00DF1634" w:rsidRDefault="00BE2572" w:rsidP="00DE2AE3">
            <w:pPr>
              <w:widowControl w:val="0"/>
              <w:spacing w:after="120"/>
              <w:jc w:val="center"/>
              <w:rPr>
                <w:rFonts w:ascii="GHEA Grapalat" w:hAnsi="GHEA Grapalat"/>
                <w:sz w:val="18"/>
                <w:szCs w:val="18"/>
                <w:rPrChange w:id="6581" w:author="Hayk-PC" w:date="2024-12-11T02:31:00Z">
                  <w:rPr>
                    <w:rFonts w:ascii="GHEA Grapalat" w:hAnsi="GHEA Grapalat"/>
                    <w:sz w:val="18"/>
                    <w:szCs w:val="18"/>
                  </w:rPr>
                </w:rPrChange>
              </w:rPr>
            </w:pPr>
            <w:r w:rsidRPr="00DF1634">
              <w:rPr>
                <w:rFonts w:ascii="GHEA Grapalat" w:hAnsi="GHEA Grapalat"/>
                <w:sz w:val="18"/>
                <w:szCs w:val="18"/>
                <w:rPrChange w:id="6582" w:author="Hayk-PC" w:date="2024-12-11T02:31:00Z">
                  <w:rPr>
                    <w:rFonts w:ascii="GHEA Grapalat" w:hAnsi="GHEA Grapalat"/>
                    <w:sz w:val="18"/>
                    <w:szCs w:val="18"/>
                  </w:rPr>
                </w:rPrChange>
              </w:rPr>
              <w:t>обязательно</w:t>
            </w:r>
          </w:p>
          <w:p w14:paraId="207CD197" w14:textId="77777777" w:rsidR="00BE2572" w:rsidRPr="00DF1634" w:rsidRDefault="00BE2572" w:rsidP="00DE2AE3">
            <w:pPr>
              <w:widowControl w:val="0"/>
              <w:spacing w:after="120"/>
              <w:jc w:val="center"/>
              <w:rPr>
                <w:rFonts w:ascii="GHEA Grapalat" w:hAnsi="GHEA Grapalat"/>
                <w:sz w:val="18"/>
                <w:szCs w:val="18"/>
                <w:rPrChange w:id="6583" w:author="Hayk-PC" w:date="2024-12-11T02:31:00Z">
                  <w:rPr>
                    <w:rFonts w:ascii="GHEA Grapalat" w:hAnsi="GHEA Grapalat"/>
                    <w:sz w:val="18"/>
                    <w:szCs w:val="18"/>
                  </w:rPr>
                </w:rPrChange>
              </w:rPr>
            </w:pPr>
          </w:p>
        </w:tc>
        <w:tc>
          <w:tcPr>
            <w:tcW w:w="2640" w:type="dxa"/>
            <w:tcBorders>
              <w:top w:val="single" w:sz="4" w:space="0" w:color="auto"/>
              <w:left w:val="single" w:sz="4" w:space="0" w:color="auto"/>
              <w:bottom w:val="single" w:sz="4" w:space="0" w:color="auto"/>
              <w:right w:val="single" w:sz="4" w:space="0" w:color="auto"/>
            </w:tcBorders>
          </w:tcPr>
          <w:p w14:paraId="6F815662" w14:textId="77777777" w:rsidR="00BE2572" w:rsidRPr="00DF1634" w:rsidRDefault="00BE2572" w:rsidP="00DE2AE3">
            <w:pPr>
              <w:widowControl w:val="0"/>
              <w:spacing w:after="120"/>
              <w:jc w:val="center"/>
              <w:rPr>
                <w:rFonts w:ascii="GHEA Grapalat" w:hAnsi="GHEA Grapalat"/>
                <w:sz w:val="18"/>
                <w:szCs w:val="18"/>
                <w:rPrChange w:id="6584" w:author="Hayk-PC" w:date="2024-12-11T02:31:00Z">
                  <w:rPr>
                    <w:rFonts w:ascii="GHEA Grapalat" w:hAnsi="GHEA Grapalat"/>
                    <w:sz w:val="18"/>
                    <w:szCs w:val="18"/>
                  </w:rPr>
                </w:rPrChange>
              </w:rPr>
            </w:pPr>
            <w:r w:rsidRPr="00DF1634">
              <w:rPr>
                <w:rFonts w:ascii="GHEA Grapalat" w:hAnsi="GHEA Grapalat"/>
                <w:sz w:val="18"/>
                <w:szCs w:val="18"/>
                <w:rPrChange w:id="6585" w:author="Hayk-PC" w:date="2024-12-11T02:31:00Z">
                  <w:rPr>
                    <w:rFonts w:ascii="GHEA Grapalat" w:hAnsi="GHEA Grapalat"/>
                    <w:sz w:val="18"/>
                    <w:szCs w:val="18"/>
                  </w:rPr>
                </w:rPrChange>
              </w:rPr>
              <w:t xml:space="preserve">заполняется бенефициаром в день представления платежного требования в банк плательщика </w:t>
            </w:r>
          </w:p>
        </w:tc>
      </w:tr>
      <w:tr w:rsidR="00B138F3" w:rsidRPr="00DF1634" w14:paraId="5B5AE06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41D4F7" w14:textId="77777777" w:rsidR="00BE2572" w:rsidRPr="00DF1634" w:rsidRDefault="00BE2572" w:rsidP="00DE2AE3">
            <w:pPr>
              <w:widowControl w:val="0"/>
              <w:spacing w:after="120"/>
              <w:jc w:val="center"/>
              <w:rPr>
                <w:rFonts w:ascii="GHEA Grapalat" w:hAnsi="GHEA Grapalat"/>
                <w:sz w:val="18"/>
                <w:szCs w:val="18"/>
                <w:rPrChange w:id="6586" w:author="Hayk-PC" w:date="2024-12-11T02:31:00Z">
                  <w:rPr>
                    <w:rFonts w:ascii="GHEA Grapalat" w:hAnsi="GHEA Grapalat"/>
                    <w:sz w:val="18"/>
                    <w:szCs w:val="18"/>
                  </w:rPr>
                </w:rPrChange>
              </w:rPr>
            </w:pPr>
            <w:r w:rsidRPr="00DF1634">
              <w:rPr>
                <w:rFonts w:ascii="GHEA Grapalat" w:hAnsi="GHEA Grapalat"/>
                <w:sz w:val="18"/>
                <w:szCs w:val="18"/>
                <w:rPrChange w:id="6587" w:author="Hayk-PC" w:date="2024-12-11T02:31:00Z">
                  <w:rPr>
                    <w:rFonts w:ascii="GHEA Grapalat" w:hAnsi="GHEA Grapalat"/>
                    <w:sz w:val="18"/>
                    <w:szCs w:val="18"/>
                  </w:rPr>
                </w:rPrChange>
              </w:rPr>
              <w:t>4.</w:t>
            </w:r>
          </w:p>
        </w:tc>
        <w:tc>
          <w:tcPr>
            <w:tcW w:w="1938" w:type="dxa"/>
            <w:tcBorders>
              <w:top w:val="single" w:sz="4" w:space="0" w:color="auto"/>
              <w:left w:val="single" w:sz="4" w:space="0" w:color="auto"/>
              <w:bottom w:val="single" w:sz="4" w:space="0" w:color="auto"/>
              <w:right w:val="single" w:sz="4" w:space="0" w:color="auto"/>
            </w:tcBorders>
          </w:tcPr>
          <w:p w14:paraId="7293D31B" w14:textId="77777777" w:rsidR="00BE2572" w:rsidRPr="00DF1634" w:rsidRDefault="00BE2572" w:rsidP="00DE2AE3">
            <w:pPr>
              <w:widowControl w:val="0"/>
              <w:spacing w:after="120"/>
              <w:jc w:val="both"/>
              <w:rPr>
                <w:rFonts w:ascii="GHEA Grapalat" w:hAnsi="GHEA Grapalat"/>
                <w:sz w:val="18"/>
                <w:szCs w:val="18"/>
                <w:rPrChange w:id="6588" w:author="Hayk-PC" w:date="2024-12-11T02:31:00Z">
                  <w:rPr>
                    <w:rFonts w:ascii="GHEA Grapalat" w:hAnsi="GHEA Grapalat"/>
                    <w:sz w:val="18"/>
                    <w:szCs w:val="18"/>
                  </w:rPr>
                </w:rPrChange>
              </w:rPr>
            </w:pPr>
            <w:r w:rsidRPr="00DF1634">
              <w:rPr>
                <w:rFonts w:ascii="GHEA Grapalat" w:hAnsi="GHEA Grapalat"/>
                <w:sz w:val="18"/>
                <w:szCs w:val="18"/>
                <w:rPrChange w:id="6589" w:author="Hayk-PC" w:date="2024-12-11T02:31:00Z">
                  <w:rPr>
                    <w:rFonts w:ascii="GHEA Grapalat" w:hAnsi="GHEA Grapalat"/>
                    <w:sz w:val="18"/>
                    <w:szCs w:val="18"/>
                  </w:rPr>
                </w:rPrChange>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2C16A8AC" w14:textId="77777777" w:rsidR="00BE2572" w:rsidRPr="00DF1634" w:rsidRDefault="00BE2572" w:rsidP="00DE2AE3">
            <w:pPr>
              <w:widowControl w:val="0"/>
              <w:spacing w:after="120"/>
              <w:jc w:val="center"/>
              <w:rPr>
                <w:rFonts w:ascii="GHEA Grapalat" w:hAnsi="GHEA Grapalat"/>
                <w:sz w:val="18"/>
                <w:szCs w:val="18"/>
                <w:rPrChange w:id="6590" w:author="Hayk-PC" w:date="2024-12-11T02:31:00Z">
                  <w:rPr>
                    <w:rFonts w:ascii="GHEA Grapalat" w:hAnsi="GHEA Grapalat"/>
                    <w:sz w:val="18"/>
                    <w:szCs w:val="18"/>
                  </w:rPr>
                </w:rPrChange>
              </w:rPr>
            </w:pPr>
            <w:r w:rsidRPr="00DF1634">
              <w:rPr>
                <w:rFonts w:ascii="GHEA Grapalat" w:hAnsi="GHEA Grapalat"/>
                <w:sz w:val="18"/>
                <w:szCs w:val="18"/>
                <w:rPrChange w:id="6591" w:author="Hayk-PC" w:date="2024-12-11T02:31: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519DAE" w14:textId="77777777" w:rsidR="00BE2572" w:rsidRPr="00DF1634" w:rsidRDefault="00BE2572" w:rsidP="00DE2AE3">
            <w:pPr>
              <w:widowControl w:val="0"/>
              <w:spacing w:after="120"/>
              <w:jc w:val="center"/>
              <w:rPr>
                <w:rFonts w:ascii="GHEA Grapalat" w:hAnsi="GHEA Grapalat"/>
                <w:sz w:val="18"/>
                <w:szCs w:val="18"/>
                <w:rPrChange w:id="6592" w:author="Hayk-PC" w:date="2024-12-11T02:31:00Z">
                  <w:rPr>
                    <w:rFonts w:ascii="GHEA Grapalat" w:hAnsi="GHEA Grapalat"/>
                    <w:sz w:val="18"/>
                    <w:szCs w:val="18"/>
                  </w:rPr>
                </w:rPrChange>
              </w:rPr>
            </w:pPr>
            <w:r w:rsidRPr="00DF1634">
              <w:rPr>
                <w:rFonts w:ascii="GHEA Grapalat" w:hAnsi="GHEA Grapalat"/>
                <w:sz w:val="18"/>
                <w:szCs w:val="18"/>
                <w:rPrChange w:id="6593" w:author="Hayk-PC" w:date="2024-12-11T02:31:00Z">
                  <w:rPr>
                    <w:rFonts w:ascii="GHEA Grapalat" w:hAnsi="GHEA Grapalat"/>
                    <w:sz w:val="18"/>
                    <w:szCs w:val="18"/>
                  </w:rPr>
                </w:rPrChange>
              </w:rPr>
              <w:t>обязательно</w:t>
            </w:r>
          </w:p>
          <w:p w14:paraId="621B1C30" w14:textId="77777777" w:rsidR="00BE2572" w:rsidRPr="00DF1634" w:rsidRDefault="00BE2572" w:rsidP="00DE2AE3">
            <w:pPr>
              <w:widowControl w:val="0"/>
              <w:spacing w:after="120"/>
              <w:jc w:val="center"/>
              <w:rPr>
                <w:rFonts w:ascii="GHEA Grapalat" w:hAnsi="GHEA Grapalat"/>
                <w:sz w:val="18"/>
                <w:szCs w:val="18"/>
                <w:rPrChange w:id="6594" w:author="Hayk-PC" w:date="2024-12-11T02:31:00Z">
                  <w:rPr>
                    <w:rFonts w:ascii="GHEA Grapalat" w:hAnsi="GHEA Grapalat"/>
                    <w:sz w:val="18"/>
                    <w:szCs w:val="18"/>
                  </w:rPr>
                </w:rPrChange>
              </w:rPr>
            </w:pPr>
            <w:r w:rsidRPr="00DF1634">
              <w:rPr>
                <w:rFonts w:ascii="GHEA Grapalat" w:hAnsi="GHEA Grapalat"/>
                <w:sz w:val="18"/>
                <w:szCs w:val="18"/>
                <w:rPrChange w:id="6595" w:author="Hayk-PC" w:date="2024-12-11T02:31:00Z">
                  <w:rPr>
                    <w:rFonts w:ascii="GHEA Grapalat" w:hAnsi="GHEA Grapalat"/>
                    <w:sz w:val="18"/>
                    <w:szCs w:val="18"/>
                  </w:rPr>
                </w:rPrChange>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5154091" w14:textId="77777777" w:rsidR="00BE2572" w:rsidRPr="00DF1634" w:rsidRDefault="00BE2572" w:rsidP="00DE2AE3">
            <w:pPr>
              <w:widowControl w:val="0"/>
              <w:spacing w:after="120"/>
              <w:jc w:val="center"/>
              <w:rPr>
                <w:rFonts w:ascii="GHEA Grapalat" w:hAnsi="GHEA Grapalat"/>
                <w:sz w:val="18"/>
                <w:szCs w:val="18"/>
                <w:rPrChange w:id="6596" w:author="Hayk-PC" w:date="2024-12-11T02:31:00Z">
                  <w:rPr>
                    <w:rFonts w:ascii="GHEA Grapalat" w:hAnsi="GHEA Grapalat"/>
                    <w:sz w:val="18"/>
                    <w:szCs w:val="18"/>
                  </w:rPr>
                </w:rPrChange>
              </w:rPr>
            </w:pPr>
            <w:r w:rsidRPr="00DF1634">
              <w:rPr>
                <w:rFonts w:ascii="GHEA Grapalat" w:hAnsi="GHEA Grapalat"/>
                <w:sz w:val="18"/>
                <w:szCs w:val="18"/>
                <w:rPrChange w:id="6597" w:author="Hayk-PC" w:date="2024-12-11T02:31:00Z">
                  <w:rPr>
                    <w:rFonts w:ascii="GHEA Grapalat" w:hAnsi="GHEA Grapalat"/>
                    <w:sz w:val="18"/>
                    <w:szCs w:val="18"/>
                  </w:rPr>
                </w:rPrChange>
              </w:rPr>
              <w:t>заполняется плательщиком</w:t>
            </w:r>
          </w:p>
        </w:tc>
      </w:tr>
      <w:tr w:rsidR="00B138F3" w:rsidRPr="00DF1634" w14:paraId="6EDA216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60A910" w14:textId="77777777" w:rsidR="00BE2572" w:rsidRPr="00DF1634" w:rsidRDefault="00BE2572" w:rsidP="00DE2AE3">
            <w:pPr>
              <w:widowControl w:val="0"/>
              <w:spacing w:after="120"/>
              <w:jc w:val="center"/>
              <w:rPr>
                <w:rFonts w:ascii="GHEA Grapalat" w:hAnsi="GHEA Grapalat"/>
                <w:sz w:val="18"/>
                <w:szCs w:val="18"/>
                <w:rPrChange w:id="6598" w:author="Hayk-PC" w:date="2024-12-11T02:31:00Z">
                  <w:rPr>
                    <w:rFonts w:ascii="GHEA Grapalat" w:hAnsi="GHEA Grapalat"/>
                    <w:sz w:val="18"/>
                    <w:szCs w:val="18"/>
                  </w:rPr>
                </w:rPrChange>
              </w:rPr>
            </w:pPr>
            <w:r w:rsidRPr="00DF1634">
              <w:rPr>
                <w:rFonts w:ascii="GHEA Grapalat" w:hAnsi="GHEA Grapalat"/>
                <w:sz w:val="18"/>
                <w:szCs w:val="18"/>
                <w:rPrChange w:id="6599" w:author="Hayk-PC" w:date="2024-12-11T02:31:00Z">
                  <w:rPr>
                    <w:rFonts w:ascii="GHEA Grapalat" w:hAnsi="GHEA Grapalat"/>
                    <w:sz w:val="18"/>
                    <w:szCs w:val="18"/>
                  </w:rPr>
                </w:rPrChange>
              </w:rPr>
              <w:t>5.</w:t>
            </w:r>
          </w:p>
        </w:tc>
        <w:tc>
          <w:tcPr>
            <w:tcW w:w="1938" w:type="dxa"/>
            <w:tcBorders>
              <w:top w:val="single" w:sz="4" w:space="0" w:color="auto"/>
              <w:left w:val="single" w:sz="4" w:space="0" w:color="auto"/>
              <w:bottom w:val="single" w:sz="4" w:space="0" w:color="auto"/>
              <w:right w:val="single" w:sz="4" w:space="0" w:color="auto"/>
            </w:tcBorders>
          </w:tcPr>
          <w:p w14:paraId="3F42A121" w14:textId="77777777" w:rsidR="00BE2572" w:rsidRPr="00DF1634" w:rsidRDefault="00BE2572" w:rsidP="00DE2AE3">
            <w:pPr>
              <w:widowControl w:val="0"/>
              <w:spacing w:after="120"/>
              <w:jc w:val="center"/>
              <w:rPr>
                <w:rFonts w:ascii="GHEA Grapalat" w:hAnsi="GHEA Grapalat"/>
                <w:sz w:val="18"/>
                <w:szCs w:val="18"/>
                <w:rPrChange w:id="6600" w:author="Hayk-PC" w:date="2024-12-11T02:31:00Z">
                  <w:rPr>
                    <w:rFonts w:ascii="GHEA Grapalat" w:hAnsi="GHEA Grapalat"/>
                    <w:sz w:val="18"/>
                    <w:szCs w:val="18"/>
                  </w:rPr>
                </w:rPrChange>
              </w:rPr>
            </w:pPr>
            <w:r w:rsidRPr="00DF1634">
              <w:rPr>
                <w:rFonts w:ascii="GHEA Grapalat" w:hAnsi="GHEA Grapalat"/>
                <w:sz w:val="18"/>
                <w:szCs w:val="18"/>
                <w:rPrChange w:id="6601" w:author="Hayk-PC" w:date="2024-12-11T02:31:00Z">
                  <w:rPr>
                    <w:rFonts w:ascii="GHEA Grapalat" w:hAnsi="GHEA Grapalat"/>
                    <w:sz w:val="18"/>
                    <w:szCs w:val="18"/>
                  </w:rPr>
                </w:rPrChange>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7A2C526A" w14:textId="77777777" w:rsidR="00BE2572" w:rsidRPr="00DF1634" w:rsidRDefault="00BE2572" w:rsidP="00DE2AE3">
            <w:pPr>
              <w:widowControl w:val="0"/>
              <w:spacing w:after="120"/>
              <w:jc w:val="center"/>
              <w:rPr>
                <w:rFonts w:ascii="GHEA Grapalat" w:hAnsi="GHEA Grapalat"/>
                <w:sz w:val="18"/>
                <w:szCs w:val="18"/>
                <w:rPrChange w:id="6602" w:author="Hayk-PC" w:date="2024-12-11T02:31:00Z">
                  <w:rPr>
                    <w:rFonts w:ascii="GHEA Grapalat" w:hAnsi="GHEA Grapalat"/>
                    <w:sz w:val="18"/>
                    <w:szCs w:val="18"/>
                  </w:rPr>
                </w:rPrChange>
              </w:rPr>
            </w:pPr>
            <w:r w:rsidRPr="00DF1634">
              <w:rPr>
                <w:rFonts w:ascii="GHEA Grapalat" w:hAnsi="GHEA Grapalat"/>
                <w:sz w:val="18"/>
                <w:szCs w:val="18"/>
                <w:rPrChange w:id="6603" w:author="Hayk-PC" w:date="2024-12-11T02:31: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62AE23" w14:textId="77777777" w:rsidR="00BE2572" w:rsidRPr="00DF1634" w:rsidRDefault="00BE2572" w:rsidP="00DE2AE3">
            <w:pPr>
              <w:widowControl w:val="0"/>
              <w:spacing w:after="120"/>
              <w:jc w:val="center"/>
              <w:rPr>
                <w:rFonts w:ascii="GHEA Grapalat" w:hAnsi="GHEA Grapalat"/>
                <w:sz w:val="18"/>
                <w:szCs w:val="18"/>
                <w:rPrChange w:id="6604" w:author="Hayk-PC" w:date="2024-12-11T02:31:00Z">
                  <w:rPr>
                    <w:rFonts w:ascii="GHEA Grapalat" w:hAnsi="GHEA Grapalat"/>
                    <w:sz w:val="18"/>
                    <w:szCs w:val="18"/>
                  </w:rPr>
                </w:rPrChange>
              </w:rPr>
            </w:pPr>
            <w:r w:rsidRPr="00DF1634">
              <w:rPr>
                <w:rFonts w:ascii="GHEA Grapalat" w:hAnsi="GHEA Grapalat"/>
                <w:sz w:val="18"/>
                <w:szCs w:val="18"/>
                <w:rPrChange w:id="6605" w:author="Hayk-PC" w:date="2024-12-11T02:31:00Z">
                  <w:rPr>
                    <w:rFonts w:ascii="GHEA Grapalat" w:hAnsi="GHEA Grapalat"/>
                    <w:sz w:val="18"/>
                    <w:szCs w:val="18"/>
                  </w:rPr>
                </w:rPrChange>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11BF317C" w14:textId="77777777" w:rsidR="00BE2572" w:rsidRPr="00DF1634" w:rsidRDefault="00BE2572" w:rsidP="00DE2AE3">
            <w:pPr>
              <w:widowControl w:val="0"/>
              <w:spacing w:after="120"/>
              <w:jc w:val="center"/>
              <w:rPr>
                <w:rFonts w:ascii="GHEA Grapalat" w:hAnsi="GHEA Grapalat"/>
                <w:sz w:val="18"/>
                <w:szCs w:val="18"/>
                <w:rPrChange w:id="6606" w:author="Hayk-PC" w:date="2024-12-11T02:31:00Z">
                  <w:rPr>
                    <w:rFonts w:ascii="GHEA Grapalat" w:hAnsi="GHEA Grapalat"/>
                    <w:sz w:val="18"/>
                    <w:szCs w:val="18"/>
                  </w:rPr>
                </w:rPrChange>
              </w:rPr>
            </w:pPr>
            <w:r w:rsidRPr="00DF1634">
              <w:rPr>
                <w:rFonts w:ascii="GHEA Grapalat" w:hAnsi="GHEA Grapalat"/>
                <w:sz w:val="18"/>
                <w:szCs w:val="18"/>
                <w:rPrChange w:id="6607" w:author="Hayk-PC" w:date="2024-12-11T02:31:00Z">
                  <w:rPr>
                    <w:rFonts w:ascii="GHEA Grapalat" w:hAnsi="GHEA Grapalat"/>
                    <w:sz w:val="18"/>
                    <w:szCs w:val="18"/>
                  </w:rPr>
                </w:rPrChange>
              </w:rPr>
              <w:t>заполняется плательщиком</w:t>
            </w:r>
          </w:p>
        </w:tc>
      </w:tr>
      <w:tr w:rsidR="00B138F3" w:rsidRPr="00DF1634" w14:paraId="4CE43ED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4192CA" w14:textId="77777777" w:rsidR="00BE2572" w:rsidRPr="00DF1634" w:rsidRDefault="00BE2572" w:rsidP="00DE2AE3">
            <w:pPr>
              <w:widowControl w:val="0"/>
              <w:spacing w:after="120"/>
              <w:jc w:val="center"/>
              <w:rPr>
                <w:rFonts w:ascii="GHEA Grapalat" w:hAnsi="GHEA Grapalat"/>
                <w:sz w:val="18"/>
                <w:szCs w:val="18"/>
                <w:rPrChange w:id="6608" w:author="Hayk-PC" w:date="2024-12-11T02:31:00Z">
                  <w:rPr>
                    <w:rFonts w:ascii="GHEA Grapalat" w:hAnsi="GHEA Grapalat"/>
                    <w:sz w:val="18"/>
                    <w:szCs w:val="18"/>
                  </w:rPr>
                </w:rPrChange>
              </w:rPr>
            </w:pPr>
            <w:r w:rsidRPr="00DF1634">
              <w:rPr>
                <w:rFonts w:ascii="GHEA Grapalat" w:hAnsi="GHEA Grapalat"/>
                <w:sz w:val="18"/>
                <w:szCs w:val="18"/>
                <w:rPrChange w:id="6609" w:author="Hayk-PC" w:date="2024-12-11T02:31:00Z">
                  <w:rPr>
                    <w:rFonts w:ascii="GHEA Grapalat" w:hAnsi="GHEA Grapalat"/>
                    <w:sz w:val="18"/>
                    <w:szCs w:val="18"/>
                  </w:rPr>
                </w:rPrChange>
              </w:rPr>
              <w:t>6.</w:t>
            </w:r>
          </w:p>
        </w:tc>
        <w:tc>
          <w:tcPr>
            <w:tcW w:w="1938" w:type="dxa"/>
            <w:tcBorders>
              <w:top w:val="single" w:sz="4" w:space="0" w:color="auto"/>
              <w:left w:val="single" w:sz="4" w:space="0" w:color="auto"/>
              <w:bottom w:val="single" w:sz="4" w:space="0" w:color="auto"/>
              <w:right w:val="single" w:sz="4" w:space="0" w:color="auto"/>
            </w:tcBorders>
          </w:tcPr>
          <w:p w14:paraId="0BA925C7" w14:textId="77777777" w:rsidR="00BE2572" w:rsidRPr="00DF1634" w:rsidRDefault="00BE2572" w:rsidP="00DE2AE3">
            <w:pPr>
              <w:widowControl w:val="0"/>
              <w:spacing w:after="120"/>
              <w:jc w:val="center"/>
              <w:rPr>
                <w:rFonts w:ascii="GHEA Grapalat" w:hAnsi="GHEA Grapalat"/>
                <w:sz w:val="18"/>
                <w:szCs w:val="18"/>
                <w:rPrChange w:id="6610" w:author="Hayk-PC" w:date="2024-12-11T02:31:00Z">
                  <w:rPr>
                    <w:rFonts w:ascii="GHEA Grapalat" w:hAnsi="GHEA Grapalat"/>
                    <w:sz w:val="18"/>
                    <w:szCs w:val="18"/>
                  </w:rPr>
                </w:rPrChange>
              </w:rPr>
            </w:pPr>
            <w:r w:rsidRPr="00DF1634">
              <w:rPr>
                <w:rFonts w:ascii="GHEA Grapalat" w:hAnsi="GHEA Grapalat"/>
                <w:sz w:val="18"/>
                <w:szCs w:val="18"/>
                <w:rPrChange w:id="6611" w:author="Hayk-PC" w:date="2024-12-11T02:31:00Z">
                  <w:rPr>
                    <w:rFonts w:ascii="GHEA Grapalat" w:hAnsi="GHEA Grapalat"/>
                    <w:sz w:val="18"/>
                    <w:szCs w:val="18"/>
                  </w:rPr>
                </w:rPrChange>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31B0753" w14:textId="77777777" w:rsidR="00BE2572" w:rsidRPr="00DF1634" w:rsidRDefault="00BE2572" w:rsidP="00DE2AE3">
            <w:pPr>
              <w:widowControl w:val="0"/>
              <w:spacing w:after="120"/>
              <w:jc w:val="center"/>
              <w:rPr>
                <w:rFonts w:ascii="GHEA Grapalat" w:hAnsi="GHEA Grapalat"/>
                <w:sz w:val="18"/>
                <w:szCs w:val="18"/>
                <w:rPrChange w:id="6612" w:author="Hayk-PC" w:date="2024-12-11T02:31:00Z">
                  <w:rPr>
                    <w:rFonts w:ascii="GHEA Grapalat" w:hAnsi="GHEA Grapalat"/>
                    <w:sz w:val="18"/>
                    <w:szCs w:val="18"/>
                  </w:rPr>
                </w:rPrChange>
              </w:rPr>
            </w:pPr>
            <w:r w:rsidRPr="00DF1634">
              <w:rPr>
                <w:rFonts w:ascii="GHEA Grapalat" w:hAnsi="GHEA Grapalat"/>
                <w:sz w:val="18"/>
                <w:szCs w:val="18"/>
                <w:rPrChange w:id="6613" w:author="Hayk-PC" w:date="2024-12-11T02:31: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F4F8A8" w14:textId="77777777" w:rsidR="00BE2572" w:rsidRPr="00DF1634" w:rsidRDefault="00BE2572" w:rsidP="00DE2AE3">
            <w:pPr>
              <w:widowControl w:val="0"/>
              <w:spacing w:after="120"/>
              <w:jc w:val="center"/>
              <w:rPr>
                <w:rFonts w:ascii="GHEA Grapalat" w:hAnsi="GHEA Grapalat"/>
                <w:sz w:val="18"/>
                <w:szCs w:val="18"/>
                <w:rPrChange w:id="6614" w:author="Hayk-PC" w:date="2024-12-11T02:31:00Z">
                  <w:rPr>
                    <w:rFonts w:ascii="GHEA Grapalat" w:hAnsi="GHEA Grapalat"/>
                    <w:sz w:val="18"/>
                    <w:szCs w:val="18"/>
                  </w:rPr>
                </w:rPrChange>
              </w:rPr>
            </w:pPr>
            <w:r w:rsidRPr="00DF1634">
              <w:rPr>
                <w:rFonts w:ascii="GHEA Grapalat" w:hAnsi="GHEA Grapalat"/>
                <w:sz w:val="18"/>
                <w:szCs w:val="18"/>
                <w:rPrChange w:id="6615" w:author="Hayk-PC" w:date="2024-12-11T02:31:00Z">
                  <w:rPr>
                    <w:rFonts w:ascii="GHEA Grapalat" w:hAnsi="GHEA Grapalat"/>
                    <w:sz w:val="18"/>
                    <w:szCs w:val="18"/>
                  </w:rPr>
                </w:rPrChange>
              </w:rPr>
              <w:t>обязательно</w:t>
            </w:r>
          </w:p>
          <w:p w14:paraId="46F42876" w14:textId="77777777" w:rsidR="00BE2572" w:rsidRPr="00DF1634" w:rsidRDefault="00BE2572" w:rsidP="00DE2AE3">
            <w:pPr>
              <w:widowControl w:val="0"/>
              <w:spacing w:after="120"/>
              <w:jc w:val="center"/>
              <w:rPr>
                <w:rFonts w:ascii="GHEA Grapalat" w:hAnsi="GHEA Grapalat"/>
                <w:sz w:val="18"/>
                <w:szCs w:val="18"/>
                <w:rPrChange w:id="6616" w:author="Hayk-PC" w:date="2024-12-11T02:31:00Z">
                  <w:rPr>
                    <w:rFonts w:ascii="GHEA Grapalat" w:hAnsi="GHEA Grapalat"/>
                    <w:sz w:val="18"/>
                    <w:szCs w:val="18"/>
                  </w:rPr>
                </w:rPrChange>
              </w:rPr>
            </w:pPr>
            <w:r w:rsidRPr="00DF1634">
              <w:rPr>
                <w:rFonts w:ascii="GHEA Grapalat" w:hAnsi="GHEA Grapalat"/>
                <w:sz w:val="18"/>
                <w:szCs w:val="18"/>
                <w:rPrChange w:id="6617" w:author="Hayk-PC" w:date="2024-12-11T02:31:00Z">
                  <w:rPr>
                    <w:rFonts w:ascii="GHEA Grapalat" w:hAnsi="GHEA Grapalat"/>
                    <w:sz w:val="18"/>
                    <w:szCs w:val="18"/>
                  </w:rPr>
                </w:rPrChange>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1FC11235" w14:textId="77777777" w:rsidR="00BE2572" w:rsidRPr="00DF1634" w:rsidRDefault="00BE2572" w:rsidP="00DE2AE3">
            <w:pPr>
              <w:widowControl w:val="0"/>
              <w:spacing w:after="120"/>
              <w:jc w:val="center"/>
              <w:rPr>
                <w:rFonts w:ascii="GHEA Grapalat" w:hAnsi="GHEA Grapalat"/>
                <w:sz w:val="18"/>
                <w:szCs w:val="18"/>
                <w:rPrChange w:id="6618" w:author="Hayk-PC" w:date="2024-12-11T02:31:00Z">
                  <w:rPr>
                    <w:rFonts w:ascii="GHEA Grapalat" w:hAnsi="GHEA Grapalat"/>
                    <w:sz w:val="18"/>
                    <w:szCs w:val="18"/>
                  </w:rPr>
                </w:rPrChange>
              </w:rPr>
            </w:pPr>
            <w:r w:rsidRPr="00DF1634">
              <w:rPr>
                <w:rFonts w:ascii="GHEA Grapalat" w:hAnsi="GHEA Grapalat"/>
                <w:sz w:val="18"/>
                <w:szCs w:val="18"/>
                <w:rPrChange w:id="6619" w:author="Hayk-PC" w:date="2024-12-11T02:31:00Z">
                  <w:rPr>
                    <w:rFonts w:ascii="GHEA Grapalat" w:hAnsi="GHEA Grapalat"/>
                    <w:sz w:val="18"/>
                    <w:szCs w:val="18"/>
                  </w:rPr>
                </w:rPrChange>
              </w:rPr>
              <w:t>заполняется плательщиком</w:t>
            </w:r>
          </w:p>
        </w:tc>
      </w:tr>
      <w:tr w:rsidR="00B138F3" w:rsidRPr="00DF1634" w14:paraId="6DBDF23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4B91CC" w14:textId="77777777" w:rsidR="00BE2572" w:rsidRPr="00DF1634" w:rsidRDefault="00BE2572" w:rsidP="00DE2AE3">
            <w:pPr>
              <w:widowControl w:val="0"/>
              <w:spacing w:after="120"/>
              <w:jc w:val="center"/>
              <w:rPr>
                <w:rFonts w:ascii="GHEA Grapalat" w:hAnsi="GHEA Grapalat"/>
                <w:sz w:val="18"/>
                <w:szCs w:val="18"/>
                <w:rPrChange w:id="6620" w:author="Hayk-PC" w:date="2024-12-11T02:31:00Z">
                  <w:rPr>
                    <w:rFonts w:ascii="GHEA Grapalat" w:hAnsi="GHEA Grapalat"/>
                    <w:sz w:val="18"/>
                    <w:szCs w:val="18"/>
                  </w:rPr>
                </w:rPrChange>
              </w:rPr>
            </w:pPr>
            <w:r w:rsidRPr="00DF1634">
              <w:rPr>
                <w:rFonts w:ascii="GHEA Grapalat" w:hAnsi="GHEA Grapalat"/>
                <w:sz w:val="18"/>
                <w:szCs w:val="18"/>
                <w:rPrChange w:id="6621" w:author="Hayk-PC" w:date="2024-12-11T02:31:00Z">
                  <w:rPr>
                    <w:rFonts w:ascii="GHEA Grapalat" w:hAnsi="GHEA Grapalat"/>
                    <w:sz w:val="18"/>
                    <w:szCs w:val="18"/>
                  </w:rPr>
                </w:rPrChange>
              </w:rPr>
              <w:t>7.</w:t>
            </w:r>
          </w:p>
        </w:tc>
        <w:tc>
          <w:tcPr>
            <w:tcW w:w="1938" w:type="dxa"/>
            <w:tcBorders>
              <w:top w:val="single" w:sz="4" w:space="0" w:color="auto"/>
              <w:left w:val="single" w:sz="4" w:space="0" w:color="auto"/>
              <w:bottom w:val="single" w:sz="4" w:space="0" w:color="auto"/>
              <w:right w:val="single" w:sz="4" w:space="0" w:color="auto"/>
            </w:tcBorders>
          </w:tcPr>
          <w:p w14:paraId="4D253B31" w14:textId="77777777" w:rsidR="00BE2572" w:rsidRPr="00DF1634" w:rsidRDefault="00BE2572" w:rsidP="00DE2AE3">
            <w:pPr>
              <w:widowControl w:val="0"/>
              <w:spacing w:after="120"/>
              <w:jc w:val="center"/>
              <w:rPr>
                <w:rFonts w:ascii="GHEA Grapalat" w:hAnsi="GHEA Grapalat"/>
                <w:sz w:val="18"/>
                <w:szCs w:val="18"/>
                <w:rPrChange w:id="6622" w:author="Hayk-PC" w:date="2024-12-11T02:31:00Z">
                  <w:rPr>
                    <w:rFonts w:ascii="GHEA Grapalat" w:hAnsi="GHEA Grapalat"/>
                    <w:sz w:val="18"/>
                    <w:szCs w:val="18"/>
                  </w:rPr>
                </w:rPrChange>
              </w:rPr>
            </w:pPr>
            <w:r w:rsidRPr="00DF1634">
              <w:rPr>
                <w:rFonts w:ascii="GHEA Grapalat" w:hAnsi="GHEA Grapalat"/>
                <w:sz w:val="18"/>
                <w:szCs w:val="18"/>
                <w:rPrChange w:id="6623" w:author="Hayk-PC" w:date="2024-12-11T02:31:00Z">
                  <w:rPr>
                    <w:rFonts w:ascii="GHEA Grapalat" w:hAnsi="GHEA Grapalat"/>
                    <w:sz w:val="18"/>
                    <w:szCs w:val="18"/>
                  </w:rPr>
                </w:rPrChange>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285C98D9" w14:textId="77777777" w:rsidR="00BE2572" w:rsidRPr="00DF1634" w:rsidRDefault="00BE2572" w:rsidP="00DE2AE3">
            <w:pPr>
              <w:widowControl w:val="0"/>
              <w:spacing w:after="120"/>
              <w:jc w:val="center"/>
              <w:rPr>
                <w:rFonts w:ascii="GHEA Grapalat" w:hAnsi="GHEA Grapalat"/>
                <w:sz w:val="18"/>
                <w:szCs w:val="18"/>
                <w:rPrChange w:id="6624" w:author="Hayk-PC" w:date="2024-12-11T02:31:00Z">
                  <w:rPr>
                    <w:rFonts w:ascii="GHEA Grapalat" w:hAnsi="GHEA Grapalat"/>
                    <w:sz w:val="18"/>
                    <w:szCs w:val="18"/>
                  </w:rPr>
                </w:rPrChange>
              </w:rPr>
            </w:pPr>
            <w:r w:rsidRPr="00DF1634">
              <w:rPr>
                <w:rFonts w:ascii="GHEA Grapalat" w:hAnsi="GHEA Grapalat"/>
                <w:sz w:val="18"/>
                <w:szCs w:val="18"/>
                <w:rPrChange w:id="6625" w:author="Hayk-PC" w:date="2024-12-11T02:31: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6092B4" w14:textId="77777777" w:rsidR="00BE2572" w:rsidRPr="00DF1634" w:rsidRDefault="00BE2572" w:rsidP="00DE2AE3">
            <w:pPr>
              <w:widowControl w:val="0"/>
              <w:spacing w:after="120"/>
              <w:jc w:val="center"/>
              <w:rPr>
                <w:rFonts w:ascii="GHEA Grapalat" w:hAnsi="GHEA Grapalat"/>
                <w:sz w:val="18"/>
                <w:szCs w:val="18"/>
                <w:rPrChange w:id="6626" w:author="Hayk-PC" w:date="2024-12-11T02:31:00Z">
                  <w:rPr>
                    <w:rFonts w:ascii="GHEA Grapalat" w:hAnsi="GHEA Grapalat"/>
                    <w:sz w:val="18"/>
                    <w:szCs w:val="18"/>
                  </w:rPr>
                </w:rPrChange>
              </w:rPr>
            </w:pPr>
            <w:r w:rsidRPr="00DF1634">
              <w:rPr>
                <w:rFonts w:ascii="GHEA Grapalat" w:hAnsi="GHEA Grapalat"/>
                <w:sz w:val="18"/>
                <w:szCs w:val="18"/>
                <w:rPrChange w:id="6627" w:author="Hayk-PC" w:date="2024-12-11T02:31:00Z">
                  <w:rPr>
                    <w:rFonts w:ascii="GHEA Grapalat" w:hAnsi="GHEA Grapalat"/>
                    <w:sz w:val="18"/>
                    <w:szCs w:val="18"/>
                  </w:rPr>
                </w:rPrChange>
              </w:rPr>
              <w:t>необязательно</w:t>
            </w:r>
          </w:p>
          <w:p w14:paraId="2AE8BD03" w14:textId="77777777" w:rsidR="00BE2572" w:rsidRPr="00DF1634" w:rsidRDefault="00BE2572" w:rsidP="00DE2AE3">
            <w:pPr>
              <w:widowControl w:val="0"/>
              <w:spacing w:after="120"/>
              <w:jc w:val="center"/>
              <w:rPr>
                <w:rFonts w:ascii="GHEA Grapalat" w:hAnsi="GHEA Grapalat"/>
                <w:sz w:val="18"/>
                <w:szCs w:val="18"/>
                <w:rPrChange w:id="6628" w:author="Hayk-PC" w:date="2024-12-11T02:31:00Z">
                  <w:rPr>
                    <w:rFonts w:ascii="GHEA Grapalat" w:hAnsi="GHEA Grapalat"/>
                    <w:sz w:val="18"/>
                    <w:szCs w:val="18"/>
                  </w:rPr>
                </w:rPrChange>
              </w:rPr>
            </w:pPr>
            <w:r w:rsidRPr="00DF1634">
              <w:rPr>
                <w:rFonts w:ascii="GHEA Grapalat" w:hAnsi="GHEA Grapalat"/>
                <w:sz w:val="18"/>
                <w:szCs w:val="18"/>
                <w:rPrChange w:id="6629" w:author="Hayk-PC" w:date="2024-12-11T02:31:00Z">
                  <w:rPr>
                    <w:rFonts w:ascii="GHEA Grapalat" w:hAnsi="GHEA Grapalat"/>
                    <w:sz w:val="18"/>
                    <w:szCs w:val="18"/>
                  </w:rPr>
                </w:rPrChange>
              </w:rPr>
              <w:t xml:space="preserve">заполняется в установленных нормативными правовыми актами Республики Армения случаях, когда плательщик является состоящим на </w:t>
            </w:r>
            <w:r w:rsidRPr="00DF1634">
              <w:rPr>
                <w:rFonts w:ascii="GHEA Grapalat" w:hAnsi="GHEA Grapalat"/>
                <w:sz w:val="18"/>
                <w:szCs w:val="18"/>
                <w:rPrChange w:id="6630" w:author="Hayk-PC" w:date="2024-12-11T02:31:00Z">
                  <w:rPr>
                    <w:rFonts w:ascii="GHEA Grapalat" w:hAnsi="GHEA Grapalat"/>
                    <w:sz w:val="18"/>
                    <w:szCs w:val="18"/>
                  </w:rPr>
                </w:rPrChange>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3DA7E9B7" w14:textId="77777777" w:rsidR="00BE2572" w:rsidRPr="00DF1634" w:rsidRDefault="00BE2572" w:rsidP="00DE2AE3">
            <w:pPr>
              <w:widowControl w:val="0"/>
              <w:spacing w:after="120"/>
              <w:jc w:val="center"/>
              <w:rPr>
                <w:rFonts w:ascii="GHEA Grapalat" w:hAnsi="GHEA Grapalat"/>
                <w:sz w:val="18"/>
                <w:szCs w:val="18"/>
                <w:rPrChange w:id="6631" w:author="Hayk-PC" w:date="2024-12-11T02:31:00Z">
                  <w:rPr>
                    <w:rFonts w:ascii="GHEA Grapalat" w:hAnsi="GHEA Grapalat"/>
                    <w:sz w:val="18"/>
                    <w:szCs w:val="18"/>
                  </w:rPr>
                </w:rPrChange>
              </w:rPr>
            </w:pPr>
            <w:r w:rsidRPr="00DF1634">
              <w:rPr>
                <w:rFonts w:ascii="GHEA Grapalat" w:hAnsi="GHEA Grapalat"/>
                <w:sz w:val="18"/>
                <w:szCs w:val="18"/>
                <w:rPrChange w:id="6632" w:author="Hayk-PC" w:date="2024-12-11T02:31:00Z">
                  <w:rPr>
                    <w:rFonts w:ascii="GHEA Grapalat" w:hAnsi="GHEA Grapalat"/>
                    <w:sz w:val="18"/>
                    <w:szCs w:val="18"/>
                  </w:rPr>
                </w:rPrChange>
              </w:rPr>
              <w:lastRenderedPageBreak/>
              <w:t>заполняется плательщиком</w:t>
            </w:r>
          </w:p>
        </w:tc>
      </w:tr>
      <w:tr w:rsidR="00B138F3" w:rsidRPr="00DF1634" w14:paraId="4B9173D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01EE91" w14:textId="77777777" w:rsidR="00BE2572" w:rsidRPr="00DF1634" w:rsidRDefault="00BE2572" w:rsidP="00DE2AE3">
            <w:pPr>
              <w:widowControl w:val="0"/>
              <w:spacing w:after="120"/>
              <w:jc w:val="center"/>
              <w:rPr>
                <w:rFonts w:ascii="GHEA Grapalat" w:hAnsi="GHEA Grapalat"/>
                <w:sz w:val="18"/>
                <w:szCs w:val="18"/>
                <w:rPrChange w:id="6633" w:author="Hayk-PC" w:date="2024-12-11T02:31:00Z">
                  <w:rPr>
                    <w:rFonts w:ascii="GHEA Grapalat" w:hAnsi="GHEA Grapalat"/>
                    <w:sz w:val="18"/>
                    <w:szCs w:val="18"/>
                  </w:rPr>
                </w:rPrChange>
              </w:rPr>
            </w:pPr>
            <w:r w:rsidRPr="00DF1634">
              <w:rPr>
                <w:rFonts w:ascii="GHEA Grapalat" w:hAnsi="GHEA Grapalat"/>
                <w:sz w:val="18"/>
                <w:szCs w:val="18"/>
                <w:rPrChange w:id="6634" w:author="Hayk-PC" w:date="2024-12-11T02:31:00Z">
                  <w:rPr>
                    <w:rFonts w:ascii="GHEA Grapalat" w:hAnsi="GHEA Grapalat"/>
                    <w:sz w:val="18"/>
                    <w:szCs w:val="18"/>
                  </w:rPr>
                </w:rPrChange>
              </w:rPr>
              <w:t>8.</w:t>
            </w:r>
          </w:p>
        </w:tc>
        <w:tc>
          <w:tcPr>
            <w:tcW w:w="1938" w:type="dxa"/>
            <w:tcBorders>
              <w:top w:val="single" w:sz="4" w:space="0" w:color="auto"/>
              <w:left w:val="single" w:sz="4" w:space="0" w:color="auto"/>
              <w:bottom w:val="single" w:sz="4" w:space="0" w:color="auto"/>
              <w:right w:val="single" w:sz="4" w:space="0" w:color="auto"/>
            </w:tcBorders>
          </w:tcPr>
          <w:p w14:paraId="0429E85A" w14:textId="77777777" w:rsidR="00BE2572" w:rsidRPr="00DF1634" w:rsidRDefault="00BE2572" w:rsidP="00DE2AE3">
            <w:pPr>
              <w:widowControl w:val="0"/>
              <w:spacing w:after="120"/>
              <w:jc w:val="center"/>
              <w:rPr>
                <w:rFonts w:ascii="GHEA Grapalat" w:hAnsi="GHEA Grapalat"/>
                <w:sz w:val="18"/>
                <w:szCs w:val="18"/>
                <w:rPrChange w:id="6635" w:author="Hayk-PC" w:date="2024-12-11T02:31:00Z">
                  <w:rPr>
                    <w:rFonts w:ascii="GHEA Grapalat" w:hAnsi="GHEA Grapalat"/>
                    <w:sz w:val="18"/>
                    <w:szCs w:val="18"/>
                  </w:rPr>
                </w:rPrChange>
              </w:rPr>
            </w:pPr>
            <w:r w:rsidRPr="00DF1634">
              <w:rPr>
                <w:rFonts w:ascii="GHEA Grapalat" w:hAnsi="GHEA Grapalat"/>
                <w:sz w:val="18"/>
                <w:szCs w:val="18"/>
                <w:rPrChange w:id="6636" w:author="Hayk-PC" w:date="2024-12-11T02:31:00Z">
                  <w:rPr>
                    <w:rFonts w:ascii="GHEA Grapalat" w:hAnsi="GHEA Grapalat"/>
                    <w:sz w:val="18"/>
                    <w:szCs w:val="18"/>
                  </w:rPr>
                </w:rPrChange>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56C37699" w14:textId="77777777" w:rsidR="00BE2572" w:rsidRPr="00DF1634" w:rsidRDefault="00BE2572" w:rsidP="00DE2AE3">
            <w:pPr>
              <w:widowControl w:val="0"/>
              <w:spacing w:after="120"/>
              <w:jc w:val="center"/>
              <w:rPr>
                <w:rFonts w:ascii="GHEA Grapalat" w:hAnsi="GHEA Grapalat"/>
                <w:sz w:val="18"/>
                <w:szCs w:val="18"/>
                <w:rPrChange w:id="6637" w:author="Hayk-PC" w:date="2024-12-11T02:31:00Z">
                  <w:rPr>
                    <w:rFonts w:ascii="GHEA Grapalat" w:hAnsi="GHEA Grapalat"/>
                    <w:sz w:val="18"/>
                    <w:szCs w:val="18"/>
                  </w:rPr>
                </w:rPrChange>
              </w:rPr>
            </w:pPr>
            <w:r w:rsidRPr="00DF1634">
              <w:rPr>
                <w:rFonts w:ascii="GHEA Grapalat" w:hAnsi="GHEA Grapalat"/>
                <w:sz w:val="18"/>
                <w:szCs w:val="18"/>
                <w:rPrChange w:id="6638" w:author="Hayk-PC" w:date="2024-12-11T02:31: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A9A460" w14:textId="77777777" w:rsidR="00BE2572" w:rsidRPr="00DF1634" w:rsidRDefault="00BE2572" w:rsidP="00DE2AE3">
            <w:pPr>
              <w:widowControl w:val="0"/>
              <w:spacing w:after="120"/>
              <w:jc w:val="center"/>
              <w:rPr>
                <w:rFonts w:ascii="GHEA Grapalat" w:hAnsi="GHEA Grapalat"/>
                <w:sz w:val="18"/>
                <w:szCs w:val="18"/>
                <w:rPrChange w:id="6639" w:author="Hayk-PC" w:date="2024-12-11T02:31:00Z">
                  <w:rPr>
                    <w:rFonts w:ascii="GHEA Grapalat" w:hAnsi="GHEA Grapalat"/>
                    <w:sz w:val="18"/>
                    <w:szCs w:val="18"/>
                  </w:rPr>
                </w:rPrChange>
              </w:rPr>
            </w:pPr>
            <w:r w:rsidRPr="00DF1634">
              <w:rPr>
                <w:rFonts w:ascii="GHEA Grapalat" w:hAnsi="GHEA Grapalat"/>
                <w:sz w:val="18"/>
                <w:szCs w:val="18"/>
                <w:rPrChange w:id="6640" w:author="Hayk-PC" w:date="2024-12-11T02:31:00Z">
                  <w:rPr>
                    <w:rFonts w:ascii="GHEA Grapalat" w:hAnsi="GHEA Grapalat"/>
                    <w:sz w:val="18"/>
                    <w:szCs w:val="18"/>
                  </w:rPr>
                </w:rPrChange>
              </w:rPr>
              <w:t>необязательно</w:t>
            </w:r>
          </w:p>
          <w:p w14:paraId="3E13B3B8" w14:textId="77777777" w:rsidR="00BE2572" w:rsidRPr="00DF1634" w:rsidRDefault="00BE2572" w:rsidP="00DE2AE3">
            <w:pPr>
              <w:widowControl w:val="0"/>
              <w:spacing w:after="120"/>
              <w:jc w:val="center"/>
              <w:rPr>
                <w:rFonts w:ascii="GHEA Grapalat" w:hAnsi="GHEA Grapalat"/>
                <w:sz w:val="18"/>
                <w:szCs w:val="18"/>
                <w:rPrChange w:id="6641" w:author="Hayk-PC" w:date="2024-12-11T02:31:00Z">
                  <w:rPr>
                    <w:rFonts w:ascii="GHEA Grapalat" w:hAnsi="GHEA Grapalat"/>
                    <w:sz w:val="18"/>
                    <w:szCs w:val="18"/>
                  </w:rPr>
                </w:rPrChange>
              </w:rPr>
            </w:pPr>
            <w:r w:rsidRPr="00DF1634">
              <w:rPr>
                <w:rFonts w:ascii="GHEA Grapalat" w:hAnsi="GHEA Grapalat"/>
                <w:sz w:val="18"/>
                <w:szCs w:val="18"/>
                <w:rPrChange w:id="6642" w:author="Hayk-PC" w:date="2024-12-11T02:31:00Z">
                  <w:rPr>
                    <w:rFonts w:ascii="GHEA Grapalat" w:hAnsi="GHEA Grapalat"/>
                    <w:sz w:val="18"/>
                    <w:szCs w:val="18"/>
                  </w:rPr>
                </w:rPrChange>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14E26034" w14:textId="77777777" w:rsidR="00BE2572" w:rsidRPr="00DF1634" w:rsidRDefault="00BE2572" w:rsidP="00DE2AE3">
            <w:pPr>
              <w:widowControl w:val="0"/>
              <w:spacing w:after="120"/>
              <w:jc w:val="center"/>
              <w:rPr>
                <w:rFonts w:ascii="GHEA Grapalat" w:hAnsi="GHEA Grapalat"/>
                <w:sz w:val="18"/>
                <w:szCs w:val="18"/>
                <w:rPrChange w:id="6643" w:author="Hayk-PC" w:date="2024-12-11T02:31:00Z">
                  <w:rPr>
                    <w:rFonts w:ascii="GHEA Grapalat" w:hAnsi="GHEA Grapalat"/>
                    <w:sz w:val="18"/>
                    <w:szCs w:val="18"/>
                  </w:rPr>
                </w:rPrChange>
              </w:rPr>
            </w:pPr>
            <w:r w:rsidRPr="00DF1634">
              <w:rPr>
                <w:rFonts w:ascii="GHEA Grapalat" w:hAnsi="GHEA Grapalat"/>
                <w:sz w:val="18"/>
                <w:szCs w:val="18"/>
                <w:rPrChange w:id="6644" w:author="Hayk-PC" w:date="2024-12-11T02:31:00Z">
                  <w:rPr>
                    <w:rFonts w:ascii="GHEA Grapalat" w:hAnsi="GHEA Grapalat"/>
                    <w:sz w:val="18"/>
                    <w:szCs w:val="18"/>
                  </w:rPr>
                </w:rPrChange>
              </w:rPr>
              <w:t>заполняется плательщиком</w:t>
            </w:r>
          </w:p>
        </w:tc>
      </w:tr>
      <w:tr w:rsidR="00B138F3" w:rsidRPr="00DF1634" w14:paraId="4C8ECA0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1708B5" w14:textId="77777777" w:rsidR="00BE2572" w:rsidRPr="00DF1634" w:rsidRDefault="00BE2572" w:rsidP="00DE2AE3">
            <w:pPr>
              <w:widowControl w:val="0"/>
              <w:spacing w:after="120"/>
              <w:jc w:val="center"/>
              <w:rPr>
                <w:rFonts w:ascii="GHEA Grapalat" w:hAnsi="GHEA Grapalat"/>
                <w:sz w:val="18"/>
                <w:szCs w:val="18"/>
                <w:rPrChange w:id="6645" w:author="Hayk-PC" w:date="2024-12-11T02:31:00Z">
                  <w:rPr>
                    <w:rFonts w:ascii="GHEA Grapalat" w:hAnsi="GHEA Grapalat"/>
                    <w:sz w:val="18"/>
                    <w:szCs w:val="18"/>
                  </w:rPr>
                </w:rPrChange>
              </w:rPr>
            </w:pPr>
            <w:r w:rsidRPr="00DF1634">
              <w:rPr>
                <w:rFonts w:ascii="GHEA Grapalat" w:hAnsi="GHEA Grapalat"/>
                <w:sz w:val="18"/>
                <w:szCs w:val="18"/>
                <w:rPrChange w:id="6646" w:author="Hayk-PC" w:date="2024-12-11T02:31:00Z">
                  <w:rPr>
                    <w:rFonts w:ascii="GHEA Grapalat" w:hAnsi="GHEA Grapalat"/>
                    <w:sz w:val="18"/>
                    <w:szCs w:val="18"/>
                  </w:rPr>
                </w:rPrChange>
              </w:rPr>
              <w:t>9.</w:t>
            </w:r>
          </w:p>
        </w:tc>
        <w:tc>
          <w:tcPr>
            <w:tcW w:w="1938" w:type="dxa"/>
            <w:tcBorders>
              <w:top w:val="single" w:sz="4" w:space="0" w:color="auto"/>
              <w:left w:val="single" w:sz="4" w:space="0" w:color="auto"/>
              <w:bottom w:val="single" w:sz="4" w:space="0" w:color="auto"/>
              <w:right w:val="single" w:sz="4" w:space="0" w:color="auto"/>
            </w:tcBorders>
          </w:tcPr>
          <w:p w14:paraId="5CB5C14C" w14:textId="77777777" w:rsidR="00BE2572" w:rsidRPr="00DF1634" w:rsidRDefault="00BE2572" w:rsidP="00DE2AE3">
            <w:pPr>
              <w:widowControl w:val="0"/>
              <w:spacing w:after="120"/>
              <w:jc w:val="center"/>
              <w:rPr>
                <w:rFonts w:ascii="GHEA Grapalat" w:hAnsi="GHEA Grapalat"/>
                <w:sz w:val="18"/>
                <w:szCs w:val="18"/>
                <w:rPrChange w:id="6647" w:author="Hayk-PC" w:date="2024-12-11T02:31:00Z">
                  <w:rPr>
                    <w:rFonts w:ascii="GHEA Grapalat" w:hAnsi="GHEA Grapalat"/>
                    <w:sz w:val="18"/>
                    <w:szCs w:val="18"/>
                  </w:rPr>
                </w:rPrChange>
              </w:rPr>
            </w:pPr>
            <w:r w:rsidRPr="00DF1634">
              <w:rPr>
                <w:rFonts w:ascii="GHEA Grapalat" w:hAnsi="GHEA Grapalat"/>
                <w:sz w:val="18"/>
                <w:szCs w:val="18"/>
                <w:rPrChange w:id="6648" w:author="Hayk-PC" w:date="2024-12-11T02:31:00Z">
                  <w:rPr>
                    <w:rFonts w:ascii="GHEA Grapalat" w:hAnsi="GHEA Grapalat"/>
                    <w:sz w:val="18"/>
                    <w:szCs w:val="18"/>
                  </w:rPr>
                </w:rPrChange>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43C56DA1" w14:textId="77777777" w:rsidR="00BE2572" w:rsidRPr="00DF1634" w:rsidRDefault="00BE2572" w:rsidP="00DE2AE3">
            <w:pPr>
              <w:widowControl w:val="0"/>
              <w:spacing w:after="120"/>
              <w:jc w:val="center"/>
              <w:rPr>
                <w:rFonts w:ascii="GHEA Grapalat" w:hAnsi="GHEA Grapalat"/>
                <w:sz w:val="18"/>
                <w:szCs w:val="18"/>
                <w:rPrChange w:id="6649" w:author="Hayk-PC" w:date="2024-12-11T02:31:00Z">
                  <w:rPr>
                    <w:rFonts w:ascii="GHEA Grapalat" w:hAnsi="GHEA Grapalat"/>
                    <w:sz w:val="18"/>
                    <w:szCs w:val="18"/>
                  </w:rPr>
                </w:rPrChange>
              </w:rPr>
            </w:pPr>
            <w:r w:rsidRPr="00DF1634">
              <w:rPr>
                <w:rFonts w:ascii="GHEA Grapalat" w:hAnsi="GHEA Grapalat"/>
                <w:sz w:val="18"/>
                <w:szCs w:val="18"/>
                <w:rPrChange w:id="6650" w:author="Hayk-PC" w:date="2024-12-11T02:31: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0B9E58" w14:textId="77777777" w:rsidR="00BE2572" w:rsidRPr="00DF1634" w:rsidRDefault="00BE2572" w:rsidP="00DE2AE3">
            <w:pPr>
              <w:widowControl w:val="0"/>
              <w:spacing w:after="120"/>
              <w:jc w:val="center"/>
              <w:rPr>
                <w:rFonts w:ascii="GHEA Grapalat" w:hAnsi="GHEA Grapalat"/>
                <w:sz w:val="18"/>
                <w:szCs w:val="18"/>
                <w:rPrChange w:id="6651" w:author="Hayk-PC" w:date="2024-12-11T02:31:00Z">
                  <w:rPr>
                    <w:rFonts w:ascii="GHEA Grapalat" w:hAnsi="GHEA Grapalat"/>
                    <w:sz w:val="18"/>
                    <w:szCs w:val="18"/>
                  </w:rPr>
                </w:rPrChange>
              </w:rPr>
            </w:pPr>
            <w:r w:rsidRPr="00DF1634">
              <w:rPr>
                <w:rFonts w:ascii="GHEA Grapalat" w:hAnsi="GHEA Grapalat"/>
                <w:sz w:val="18"/>
                <w:szCs w:val="18"/>
                <w:rPrChange w:id="6652" w:author="Hayk-PC" w:date="2024-12-11T02:31:00Z">
                  <w:rPr>
                    <w:rFonts w:ascii="GHEA Grapalat" w:hAnsi="GHEA Grapalat"/>
                    <w:sz w:val="18"/>
                    <w:szCs w:val="18"/>
                  </w:rPr>
                </w:rPrChange>
              </w:rPr>
              <w:t>обязательно</w:t>
            </w:r>
          </w:p>
          <w:p w14:paraId="40C65C2D" w14:textId="77777777" w:rsidR="00BE2572" w:rsidRPr="00DF1634" w:rsidRDefault="00BE2572" w:rsidP="00DE2AE3">
            <w:pPr>
              <w:widowControl w:val="0"/>
              <w:spacing w:after="120"/>
              <w:jc w:val="center"/>
              <w:rPr>
                <w:rFonts w:ascii="GHEA Grapalat" w:hAnsi="GHEA Grapalat"/>
                <w:sz w:val="18"/>
                <w:szCs w:val="18"/>
                <w:rPrChange w:id="6653" w:author="Hayk-PC" w:date="2024-12-11T02:31:00Z">
                  <w:rPr>
                    <w:rFonts w:ascii="GHEA Grapalat" w:hAnsi="GHEA Grapalat"/>
                    <w:sz w:val="18"/>
                    <w:szCs w:val="18"/>
                  </w:rPr>
                </w:rPrChange>
              </w:rPr>
            </w:pPr>
            <w:r w:rsidRPr="00DF1634">
              <w:rPr>
                <w:rFonts w:ascii="GHEA Grapalat" w:hAnsi="GHEA Grapalat"/>
                <w:sz w:val="18"/>
                <w:szCs w:val="18"/>
                <w:rPrChange w:id="6654" w:author="Hayk-PC" w:date="2024-12-11T02:31:00Z">
                  <w:rPr>
                    <w:rFonts w:ascii="GHEA Grapalat" w:hAnsi="GHEA Grapalat"/>
                    <w:sz w:val="18"/>
                    <w:szCs w:val="18"/>
                  </w:rPr>
                </w:rPrChange>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14CB0BC2" w14:textId="77777777" w:rsidR="00BE2572" w:rsidRPr="00DF1634" w:rsidRDefault="00BE2572" w:rsidP="00DE2AE3">
            <w:pPr>
              <w:widowControl w:val="0"/>
              <w:spacing w:after="120"/>
              <w:jc w:val="center"/>
              <w:rPr>
                <w:rFonts w:ascii="GHEA Grapalat" w:hAnsi="GHEA Grapalat"/>
                <w:sz w:val="18"/>
                <w:szCs w:val="18"/>
                <w:rPrChange w:id="6655" w:author="Hayk-PC" w:date="2024-12-11T02:31:00Z">
                  <w:rPr>
                    <w:rFonts w:ascii="GHEA Grapalat" w:hAnsi="GHEA Grapalat"/>
                    <w:sz w:val="18"/>
                    <w:szCs w:val="18"/>
                  </w:rPr>
                </w:rPrChange>
              </w:rPr>
            </w:pPr>
            <w:r w:rsidRPr="00DF1634">
              <w:rPr>
                <w:rFonts w:ascii="GHEA Grapalat" w:hAnsi="GHEA Grapalat"/>
                <w:sz w:val="18"/>
                <w:szCs w:val="18"/>
                <w:rPrChange w:id="6656" w:author="Hayk-PC" w:date="2024-12-11T02:31:00Z">
                  <w:rPr>
                    <w:rFonts w:ascii="GHEA Grapalat" w:hAnsi="GHEA Grapalat"/>
                    <w:sz w:val="18"/>
                    <w:szCs w:val="18"/>
                  </w:rPr>
                </w:rPrChange>
              </w:rPr>
              <w:t>заранее заполняется бенефициаром — по приглашению</w:t>
            </w:r>
          </w:p>
        </w:tc>
      </w:tr>
      <w:tr w:rsidR="00B138F3" w:rsidRPr="00DF1634" w14:paraId="2E97903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EA0D85" w14:textId="77777777" w:rsidR="00BE2572" w:rsidRPr="00DF1634" w:rsidRDefault="00BE2572" w:rsidP="00DE2AE3">
            <w:pPr>
              <w:widowControl w:val="0"/>
              <w:spacing w:after="120"/>
              <w:jc w:val="center"/>
              <w:rPr>
                <w:rFonts w:ascii="GHEA Grapalat" w:hAnsi="GHEA Grapalat"/>
                <w:sz w:val="18"/>
                <w:szCs w:val="18"/>
                <w:rPrChange w:id="6657" w:author="Hayk-PC" w:date="2024-12-11T02:31:00Z">
                  <w:rPr>
                    <w:rFonts w:ascii="GHEA Grapalat" w:hAnsi="GHEA Grapalat"/>
                    <w:sz w:val="18"/>
                    <w:szCs w:val="18"/>
                  </w:rPr>
                </w:rPrChange>
              </w:rPr>
            </w:pPr>
            <w:r w:rsidRPr="00DF1634">
              <w:rPr>
                <w:rFonts w:ascii="GHEA Grapalat" w:hAnsi="GHEA Grapalat"/>
                <w:sz w:val="18"/>
                <w:szCs w:val="18"/>
                <w:rPrChange w:id="6658" w:author="Hayk-PC" w:date="2024-12-11T02:31:00Z">
                  <w:rPr>
                    <w:rFonts w:ascii="GHEA Grapalat" w:hAnsi="GHEA Grapalat"/>
                    <w:sz w:val="18"/>
                    <w:szCs w:val="18"/>
                  </w:rPr>
                </w:rPrChange>
              </w:rPr>
              <w:t>10.</w:t>
            </w:r>
          </w:p>
        </w:tc>
        <w:tc>
          <w:tcPr>
            <w:tcW w:w="1938" w:type="dxa"/>
            <w:tcBorders>
              <w:top w:val="single" w:sz="4" w:space="0" w:color="auto"/>
              <w:left w:val="single" w:sz="4" w:space="0" w:color="auto"/>
              <w:bottom w:val="single" w:sz="4" w:space="0" w:color="auto"/>
              <w:right w:val="single" w:sz="4" w:space="0" w:color="auto"/>
            </w:tcBorders>
          </w:tcPr>
          <w:p w14:paraId="5A157504" w14:textId="77777777" w:rsidR="00BE2572" w:rsidRPr="00DF1634" w:rsidRDefault="00BE2572" w:rsidP="00DE2AE3">
            <w:pPr>
              <w:widowControl w:val="0"/>
              <w:spacing w:after="120"/>
              <w:jc w:val="center"/>
              <w:rPr>
                <w:rFonts w:ascii="GHEA Grapalat" w:hAnsi="GHEA Grapalat"/>
                <w:sz w:val="18"/>
                <w:szCs w:val="18"/>
                <w:rPrChange w:id="6659" w:author="Hayk-PC" w:date="2024-12-11T02:31:00Z">
                  <w:rPr>
                    <w:rFonts w:ascii="GHEA Grapalat" w:hAnsi="GHEA Grapalat"/>
                    <w:sz w:val="18"/>
                    <w:szCs w:val="18"/>
                  </w:rPr>
                </w:rPrChange>
              </w:rPr>
            </w:pPr>
            <w:r w:rsidRPr="00DF1634">
              <w:rPr>
                <w:rFonts w:ascii="GHEA Grapalat" w:hAnsi="GHEA Grapalat"/>
                <w:sz w:val="18"/>
                <w:szCs w:val="18"/>
                <w:rPrChange w:id="6660" w:author="Hayk-PC" w:date="2024-12-11T02:31:00Z">
                  <w:rPr>
                    <w:rFonts w:ascii="GHEA Grapalat" w:hAnsi="GHEA Grapalat"/>
                    <w:sz w:val="18"/>
                    <w:szCs w:val="18"/>
                  </w:rPr>
                </w:rPrChange>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04370228" w14:textId="77777777" w:rsidR="00BE2572" w:rsidRPr="00DF1634" w:rsidRDefault="00BE2572" w:rsidP="00DE2AE3">
            <w:pPr>
              <w:widowControl w:val="0"/>
              <w:spacing w:after="120"/>
              <w:jc w:val="center"/>
              <w:rPr>
                <w:rFonts w:ascii="GHEA Grapalat" w:hAnsi="GHEA Grapalat"/>
                <w:sz w:val="18"/>
                <w:szCs w:val="18"/>
                <w:rPrChange w:id="6661" w:author="Hayk-PC" w:date="2024-12-11T02:31:00Z">
                  <w:rPr>
                    <w:rFonts w:ascii="GHEA Grapalat" w:hAnsi="GHEA Grapalat"/>
                    <w:sz w:val="18"/>
                    <w:szCs w:val="18"/>
                  </w:rPr>
                </w:rPrChange>
              </w:rPr>
            </w:pPr>
            <w:r w:rsidRPr="00DF1634">
              <w:rPr>
                <w:rFonts w:ascii="GHEA Grapalat" w:hAnsi="GHEA Grapalat"/>
                <w:sz w:val="18"/>
                <w:szCs w:val="18"/>
                <w:rPrChange w:id="6662" w:author="Hayk-PC" w:date="2024-12-11T02:31: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5A7AFE" w14:textId="77777777" w:rsidR="00BE2572" w:rsidRPr="00DF1634" w:rsidRDefault="00BE2572" w:rsidP="00DE2AE3">
            <w:pPr>
              <w:widowControl w:val="0"/>
              <w:spacing w:after="120"/>
              <w:jc w:val="center"/>
              <w:rPr>
                <w:rFonts w:ascii="GHEA Grapalat" w:hAnsi="GHEA Grapalat"/>
                <w:sz w:val="18"/>
                <w:szCs w:val="18"/>
                <w:rPrChange w:id="6663" w:author="Hayk-PC" w:date="2024-12-11T02:31:00Z">
                  <w:rPr>
                    <w:rFonts w:ascii="GHEA Grapalat" w:hAnsi="GHEA Grapalat"/>
                    <w:sz w:val="18"/>
                    <w:szCs w:val="18"/>
                  </w:rPr>
                </w:rPrChange>
              </w:rPr>
            </w:pPr>
            <w:r w:rsidRPr="00DF1634">
              <w:rPr>
                <w:rFonts w:ascii="GHEA Grapalat" w:hAnsi="GHEA Grapalat"/>
                <w:sz w:val="18"/>
                <w:szCs w:val="18"/>
                <w:rPrChange w:id="6664" w:author="Hayk-PC" w:date="2024-12-11T02:31:00Z">
                  <w:rPr>
                    <w:rFonts w:ascii="GHEA Grapalat" w:hAnsi="GHEA Grapalat"/>
                    <w:sz w:val="18"/>
                    <w:szCs w:val="18"/>
                  </w:rPr>
                </w:rPrChange>
              </w:rPr>
              <w:t>необязательно</w:t>
            </w:r>
          </w:p>
          <w:p w14:paraId="232D4089" w14:textId="77777777" w:rsidR="00BE2572" w:rsidRPr="00DF1634" w:rsidRDefault="00BE2572" w:rsidP="00DE2AE3">
            <w:pPr>
              <w:widowControl w:val="0"/>
              <w:spacing w:after="120"/>
              <w:jc w:val="center"/>
              <w:rPr>
                <w:rFonts w:ascii="GHEA Grapalat" w:hAnsi="GHEA Grapalat"/>
                <w:sz w:val="18"/>
                <w:szCs w:val="18"/>
                <w:rPrChange w:id="6665" w:author="Hayk-PC" w:date="2024-12-11T02:31:00Z">
                  <w:rPr>
                    <w:rFonts w:ascii="GHEA Grapalat" w:hAnsi="GHEA Grapalat"/>
                    <w:sz w:val="18"/>
                    <w:szCs w:val="18"/>
                  </w:rPr>
                </w:rPrChange>
              </w:rPr>
            </w:pPr>
            <w:r w:rsidRPr="00DF1634">
              <w:rPr>
                <w:rFonts w:ascii="GHEA Grapalat" w:hAnsi="GHEA Grapalat"/>
                <w:sz w:val="18"/>
                <w:szCs w:val="18"/>
                <w:rPrChange w:id="6666" w:author="Hayk-PC" w:date="2024-12-11T02:31:00Z">
                  <w:rPr>
                    <w:rFonts w:ascii="GHEA Grapalat" w:hAnsi="GHEA Grapalat"/>
                    <w:sz w:val="18"/>
                    <w:szCs w:val="18"/>
                  </w:rPr>
                </w:rPrChange>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A118E94" w14:textId="77777777" w:rsidR="00BE2572" w:rsidRPr="00DF1634" w:rsidRDefault="00BE2572" w:rsidP="00DE2AE3">
            <w:pPr>
              <w:widowControl w:val="0"/>
              <w:spacing w:after="120"/>
              <w:jc w:val="center"/>
              <w:rPr>
                <w:rFonts w:ascii="GHEA Grapalat" w:hAnsi="GHEA Grapalat"/>
                <w:sz w:val="18"/>
                <w:szCs w:val="18"/>
                <w:rPrChange w:id="6667" w:author="Hayk-PC" w:date="2024-12-11T02:31:00Z">
                  <w:rPr>
                    <w:rFonts w:ascii="GHEA Grapalat" w:hAnsi="GHEA Grapalat"/>
                    <w:sz w:val="18"/>
                    <w:szCs w:val="18"/>
                  </w:rPr>
                </w:rPrChange>
              </w:rPr>
            </w:pPr>
            <w:r w:rsidRPr="00DF1634">
              <w:rPr>
                <w:rFonts w:ascii="GHEA Grapalat" w:hAnsi="GHEA Grapalat"/>
                <w:sz w:val="18"/>
                <w:szCs w:val="18"/>
                <w:rPrChange w:id="6668" w:author="Hayk-PC" w:date="2024-12-11T02:31:00Z">
                  <w:rPr>
                    <w:rFonts w:ascii="GHEA Grapalat" w:hAnsi="GHEA Grapalat"/>
                    <w:sz w:val="18"/>
                    <w:szCs w:val="18"/>
                  </w:rPr>
                </w:rPrChange>
              </w:rPr>
              <w:t>(не заполняется)</w:t>
            </w:r>
          </w:p>
        </w:tc>
      </w:tr>
      <w:tr w:rsidR="00B138F3" w:rsidRPr="00DF1634" w14:paraId="1A8D06E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838C22" w14:textId="77777777" w:rsidR="00BE2572" w:rsidRPr="00DF1634" w:rsidRDefault="00BE2572" w:rsidP="00DE2AE3">
            <w:pPr>
              <w:widowControl w:val="0"/>
              <w:spacing w:after="120"/>
              <w:jc w:val="center"/>
              <w:rPr>
                <w:rFonts w:ascii="GHEA Grapalat" w:hAnsi="GHEA Grapalat"/>
                <w:sz w:val="18"/>
                <w:szCs w:val="18"/>
                <w:rPrChange w:id="6669" w:author="Hayk-PC" w:date="2024-12-11T02:31:00Z">
                  <w:rPr>
                    <w:rFonts w:ascii="GHEA Grapalat" w:hAnsi="GHEA Grapalat"/>
                    <w:sz w:val="18"/>
                    <w:szCs w:val="18"/>
                  </w:rPr>
                </w:rPrChange>
              </w:rPr>
            </w:pPr>
            <w:r w:rsidRPr="00DF1634">
              <w:rPr>
                <w:rFonts w:ascii="GHEA Grapalat" w:hAnsi="GHEA Grapalat"/>
                <w:sz w:val="18"/>
                <w:szCs w:val="18"/>
                <w:rPrChange w:id="6670" w:author="Hayk-PC" w:date="2024-12-11T02:31:00Z">
                  <w:rPr>
                    <w:rFonts w:ascii="GHEA Grapalat" w:hAnsi="GHEA Grapalat"/>
                    <w:sz w:val="18"/>
                    <w:szCs w:val="18"/>
                  </w:rPr>
                </w:rPrChange>
              </w:rPr>
              <w:t>11.</w:t>
            </w:r>
          </w:p>
        </w:tc>
        <w:tc>
          <w:tcPr>
            <w:tcW w:w="1938" w:type="dxa"/>
            <w:tcBorders>
              <w:top w:val="single" w:sz="4" w:space="0" w:color="auto"/>
              <w:left w:val="single" w:sz="4" w:space="0" w:color="auto"/>
              <w:bottom w:val="single" w:sz="4" w:space="0" w:color="auto"/>
              <w:right w:val="single" w:sz="4" w:space="0" w:color="auto"/>
            </w:tcBorders>
          </w:tcPr>
          <w:p w14:paraId="5CA3B025" w14:textId="77777777" w:rsidR="00BE2572" w:rsidRPr="00DF1634" w:rsidRDefault="00BE2572" w:rsidP="00DE2AE3">
            <w:pPr>
              <w:widowControl w:val="0"/>
              <w:spacing w:after="120"/>
              <w:jc w:val="center"/>
              <w:rPr>
                <w:rFonts w:ascii="GHEA Grapalat" w:hAnsi="GHEA Grapalat"/>
                <w:sz w:val="18"/>
                <w:szCs w:val="18"/>
                <w:rPrChange w:id="6671" w:author="Hayk-PC" w:date="2024-12-11T02:31:00Z">
                  <w:rPr>
                    <w:rFonts w:ascii="GHEA Grapalat" w:hAnsi="GHEA Grapalat"/>
                    <w:sz w:val="18"/>
                    <w:szCs w:val="18"/>
                  </w:rPr>
                </w:rPrChange>
              </w:rPr>
            </w:pPr>
            <w:r w:rsidRPr="00DF1634">
              <w:rPr>
                <w:rFonts w:ascii="GHEA Grapalat" w:hAnsi="GHEA Grapalat"/>
                <w:sz w:val="18"/>
                <w:szCs w:val="18"/>
                <w:rPrChange w:id="6672" w:author="Hayk-PC" w:date="2024-12-11T02:31:00Z">
                  <w:rPr>
                    <w:rFonts w:ascii="GHEA Grapalat" w:hAnsi="GHEA Grapalat"/>
                    <w:sz w:val="18"/>
                    <w:szCs w:val="18"/>
                  </w:rPr>
                </w:rPrChange>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0EA95356" w14:textId="77777777" w:rsidR="00BE2572" w:rsidRPr="00DF1634" w:rsidRDefault="00BE2572" w:rsidP="00DE2AE3">
            <w:pPr>
              <w:widowControl w:val="0"/>
              <w:spacing w:after="120"/>
              <w:jc w:val="center"/>
              <w:rPr>
                <w:rFonts w:ascii="GHEA Grapalat" w:hAnsi="GHEA Grapalat"/>
                <w:sz w:val="18"/>
                <w:szCs w:val="18"/>
                <w:rPrChange w:id="6673" w:author="Hayk-PC" w:date="2024-12-11T02:31:00Z">
                  <w:rPr>
                    <w:rFonts w:ascii="GHEA Grapalat" w:hAnsi="GHEA Grapalat"/>
                    <w:sz w:val="18"/>
                    <w:szCs w:val="18"/>
                  </w:rPr>
                </w:rPrChange>
              </w:rPr>
            </w:pPr>
            <w:r w:rsidRPr="00DF1634">
              <w:rPr>
                <w:rFonts w:ascii="GHEA Grapalat" w:hAnsi="GHEA Grapalat"/>
                <w:sz w:val="18"/>
                <w:szCs w:val="18"/>
                <w:rPrChange w:id="6674" w:author="Hayk-PC" w:date="2024-12-11T02:31: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EEC032" w14:textId="77777777" w:rsidR="00BE2572" w:rsidRPr="00DF1634" w:rsidRDefault="00BE2572" w:rsidP="00DE2AE3">
            <w:pPr>
              <w:widowControl w:val="0"/>
              <w:spacing w:after="120"/>
              <w:jc w:val="center"/>
              <w:rPr>
                <w:rFonts w:ascii="GHEA Grapalat" w:hAnsi="GHEA Grapalat"/>
                <w:sz w:val="18"/>
                <w:szCs w:val="18"/>
                <w:rPrChange w:id="6675" w:author="Hayk-PC" w:date="2024-12-11T02:31:00Z">
                  <w:rPr>
                    <w:rFonts w:ascii="GHEA Grapalat" w:hAnsi="GHEA Grapalat"/>
                    <w:sz w:val="18"/>
                    <w:szCs w:val="18"/>
                  </w:rPr>
                </w:rPrChange>
              </w:rPr>
            </w:pPr>
            <w:r w:rsidRPr="00DF1634">
              <w:rPr>
                <w:rFonts w:ascii="GHEA Grapalat" w:hAnsi="GHEA Grapalat"/>
                <w:sz w:val="18"/>
                <w:szCs w:val="18"/>
                <w:rPrChange w:id="6676" w:author="Hayk-PC" w:date="2024-12-11T02:31:00Z">
                  <w:rPr>
                    <w:rFonts w:ascii="GHEA Grapalat" w:hAnsi="GHEA Grapalat"/>
                    <w:sz w:val="18"/>
                    <w:szCs w:val="18"/>
                  </w:rPr>
                </w:rPrChange>
              </w:rPr>
              <w:t>необязательно</w:t>
            </w:r>
          </w:p>
          <w:p w14:paraId="324FE940" w14:textId="77777777" w:rsidR="00BE2572" w:rsidRPr="00DF1634" w:rsidRDefault="00BE2572" w:rsidP="00DE2AE3">
            <w:pPr>
              <w:widowControl w:val="0"/>
              <w:spacing w:after="120"/>
              <w:jc w:val="center"/>
              <w:rPr>
                <w:rFonts w:ascii="GHEA Grapalat" w:hAnsi="GHEA Grapalat"/>
                <w:sz w:val="18"/>
                <w:szCs w:val="18"/>
                <w:rPrChange w:id="6677" w:author="Hayk-PC" w:date="2024-12-11T02:31:00Z">
                  <w:rPr>
                    <w:rFonts w:ascii="GHEA Grapalat" w:hAnsi="GHEA Grapalat"/>
                    <w:sz w:val="18"/>
                    <w:szCs w:val="18"/>
                  </w:rPr>
                </w:rPrChange>
              </w:rPr>
            </w:pPr>
            <w:r w:rsidRPr="00DF1634">
              <w:rPr>
                <w:rFonts w:ascii="GHEA Grapalat" w:hAnsi="GHEA Grapalat"/>
                <w:sz w:val="18"/>
                <w:szCs w:val="18"/>
                <w:rPrChange w:id="6678" w:author="Hayk-PC" w:date="2024-12-11T02:31:00Z">
                  <w:rPr>
                    <w:rFonts w:ascii="GHEA Grapalat" w:hAnsi="GHEA Grapalat"/>
                    <w:sz w:val="18"/>
                    <w:szCs w:val="18"/>
                  </w:rPr>
                </w:rPrChange>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3EB400BC" w14:textId="77777777" w:rsidR="00BE2572" w:rsidRPr="00DF1634" w:rsidRDefault="00BE2572" w:rsidP="00DE2AE3">
            <w:pPr>
              <w:widowControl w:val="0"/>
              <w:spacing w:after="120"/>
              <w:jc w:val="center"/>
              <w:rPr>
                <w:rFonts w:ascii="GHEA Grapalat" w:hAnsi="GHEA Grapalat"/>
                <w:sz w:val="18"/>
                <w:szCs w:val="18"/>
                <w:rPrChange w:id="6679" w:author="Hayk-PC" w:date="2024-12-11T02:31:00Z">
                  <w:rPr>
                    <w:rFonts w:ascii="GHEA Grapalat" w:hAnsi="GHEA Grapalat"/>
                    <w:sz w:val="18"/>
                    <w:szCs w:val="18"/>
                  </w:rPr>
                </w:rPrChange>
              </w:rPr>
            </w:pPr>
            <w:r w:rsidRPr="00DF1634">
              <w:rPr>
                <w:rFonts w:ascii="GHEA Grapalat" w:hAnsi="GHEA Grapalat"/>
                <w:sz w:val="18"/>
                <w:szCs w:val="18"/>
                <w:rPrChange w:id="6680" w:author="Hayk-PC" w:date="2024-12-11T02:31:00Z">
                  <w:rPr>
                    <w:rFonts w:ascii="GHEA Grapalat" w:hAnsi="GHEA Grapalat"/>
                    <w:sz w:val="18"/>
                    <w:szCs w:val="18"/>
                  </w:rPr>
                </w:rPrChange>
              </w:rPr>
              <w:t>заранее заполняется бенефициаром — по приглашению</w:t>
            </w:r>
          </w:p>
        </w:tc>
      </w:tr>
      <w:tr w:rsidR="00B138F3" w:rsidRPr="00DF1634" w14:paraId="3B93933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4DFD18" w14:textId="77777777" w:rsidR="00BE2572" w:rsidRPr="00DF1634" w:rsidRDefault="00BE2572" w:rsidP="00DE2AE3">
            <w:pPr>
              <w:widowControl w:val="0"/>
              <w:spacing w:after="120"/>
              <w:jc w:val="center"/>
              <w:rPr>
                <w:rFonts w:ascii="GHEA Grapalat" w:hAnsi="GHEA Grapalat"/>
                <w:sz w:val="18"/>
                <w:szCs w:val="18"/>
                <w:rPrChange w:id="6681" w:author="Hayk-PC" w:date="2024-12-11T02:31:00Z">
                  <w:rPr>
                    <w:rFonts w:ascii="GHEA Grapalat" w:hAnsi="GHEA Grapalat"/>
                    <w:sz w:val="18"/>
                    <w:szCs w:val="18"/>
                  </w:rPr>
                </w:rPrChange>
              </w:rPr>
            </w:pPr>
            <w:r w:rsidRPr="00DF1634">
              <w:rPr>
                <w:rFonts w:ascii="GHEA Grapalat" w:hAnsi="GHEA Grapalat"/>
                <w:sz w:val="18"/>
                <w:szCs w:val="18"/>
                <w:rPrChange w:id="6682" w:author="Hayk-PC" w:date="2024-12-11T02:31:00Z">
                  <w:rPr>
                    <w:rFonts w:ascii="GHEA Grapalat" w:hAnsi="GHEA Grapalat"/>
                    <w:sz w:val="18"/>
                    <w:szCs w:val="18"/>
                  </w:rPr>
                </w:rPrChange>
              </w:rPr>
              <w:t>12.</w:t>
            </w:r>
          </w:p>
        </w:tc>
        <w:tc>
          <w:tcPr>
            <w:tcW w:w="1938" w:type="dxa"/>
            <w:tcBorders>
              <w:top w:val="single" w:sz="4" w:space="0" w:color="auto"/>
              <w:left w:val="single" w:sz="4" w:space="0" w:color="auto"/>
              <w:bottom w:val="single" w:sz="4" w:space="0" w:color="auto"/>
              <w:right w:val="single" w:sz="4" w:space="0" w:color="auto"/>
            </w:tcBorders>
          </w:tcPr>
          <w:p w14:paraId="5DF35842" w14:textId="77777777" w:rsidR="00BE2572" w:rsidRPr="00DF1634" w:rsidRDefault="00BE2572" w:rsidP="00DE2AE3">
            <w:pPr>
              <w:widowControl w:val="0"/>
              <w:spacing w:after="120"/>
              <w:jc w:val="center"/>
              <w:rPr>
                <w:rFonts w:ascii="GHEA Grapalat" w:hAnsi="GHEA Grapalat"/>
                <w:sz w:val="18"/>
                <w:szCs w:val="18"/>
                <w:rPrChange w:id="6683" w:author="Hayk-PC" w:date="2024-12-11T02:31:00Z">
                  <w:rPr>
                    <w:rFonts w:ascii="GHEA Grapalat" w:hAnsi="GHEA Grapalat"/>
                    <w:sz w:val="18"/>
                    <w:szCs w:val="18"/>
                  </w:rPr>
                </w:rPrChange>
              </w:rPr>
            </w:pPr>
            <w:r w:rsidRPr="00DF1634">
              <w:rPr>
                <w:rFonts w:ascii="GHEA Grapalat" w:hAnsi="GHEA Grapalat"/>
                <w:sz w:val="18"/>
                <w:szCs w:val="18"/>
                <w:rPrChange w:id="6684" w:author="Hayk-PC" w:date="2024-12-11T02:31:00Z">
                  <w:rPr>
                    <w:rFonts w:ascii="GHEA Grapalat" w:hAnsi="GHEA Grapalat"/>
                    <w:sz w:val="18"/>
                    <w:szCs w:val="18"/>
                  </w:rPr>
                </w:rPrChange>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B8DD44F" w14:textId="77777777" w:rsidR="00BE2572" w:rsidRPr="00DF1634" w:rsidRDefault="00BE2572" w:rsidP="00DE2AE3">
            <w:pPr>
              <w:widowControl w:val="0"/>
              <w:spacing w:after="120"/>
              <w:jc w:val="center"/>
              <w:rPr>
                <w:rFonts w:ascii="GHEA Grapalat" w:hAnsi="GHEA Grapalat"/>
                <w:sz w:val="18"/>
                <w:szCs w:val="18"/>
                <w:rPrChange w:id="6685" w:author="Hayk-PC" w:date="2024-12-11T02:31:00Z">
                  <w:rPr>
                    <w:rFonts w:ascii="GHEA Grapalat" w:hAnsi="GHEA Grapalat"/>
                    <w:sz w:val="18"/>
                    <w:szCs w:val="18"/>
                  </w:rPr>
                </w:rPrChange>
              </w:rPr>
            </w:pPr>
            <w:r w:rsidRPr="00DF1634">
              <w:rPr>
                <w:rFonts w:ascii="GHEA Grapalat" w:hAnsi="GHEA Grapalat"/>
                <w:sz w:val="18"/>
                <w:szCs w:val="18"/>
                <w:rPrChange w:id="6686" w:author="Hayk-PC" w:date="2024-12-11T02:31: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16CFF6" w14:textId="77777777" w:rsidR="00BE2572" w:rsidRPr="00DF1634" w:rsidRDefault="00BE2572" w:rsidP="00DE2AE3">
            <w:pPr>
              <w:widowControl w:val="0"/>
              <w:spacing w:after="120"/>
              <w:jc w:val="center"/>
              <w:rPr>
                <w:rFonts w:ascii="GHEA Grapalat" w:hAnsi="GHEA Grapalat"/>
                <w:sz w:val="18"/>
                <w:szCs w:val="18"/>
                <w:rPrChange w:id="6687" w:author="Hayk-PC" w:date="2024-12-11T02:31:00Z">
                  <w:rPr>
                    <w:rFonts w:ascii="GHEA Grapalat" w:hAnsi="GHEA Grapalat"/>
                    <w:sz w:val="18"/>
                    <w:szCs w:val="18"/>
                  </w:rPr>
                </w:rPrChange>
              </w:rPr>
            </w:pPr>
            <w:r w:rsidRPr="00DF1634">
              <w:rPr>
                <w:rFonts w:ascii="GHEA Grapalat" w:hAnsi="GHEA Grapalat"/>
                <w:sz w:val="18"/>
                <w:szCs w:val="18"/>
                <w:rPrChange w:id="6688" w:author="Hayk-PC" w:date="2024-12-11T02:31:00Z">
                  <w:rPr>
                    <w:rFonts w:ascii="GHEA Grapalat" w:hAnsi="GHEA Grapalat"/>
                    <w:sz w:val="18"/>
                    <w:szCs w:val="18"/>
                  </w:rPr>
                </w:rPrChange>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534F478" w14:textId="77777777" w:rsidR="00BE2572" w:rsidRPr="00DF1634" w:rsidRDefault="00BE2572" w:rsidP="00DE2AE3">
            <w:pPr>
              <w:widowControl w:val="0"/>
              <w:spacing w:after="120"/>
              <w:jc w:val="center"/>
              <w:rPr>
                <w:rFonts w:ascii="GHEA Grapalat" w:hAnsi="GHEA Grapalat"/>
                <w:sz w:val="18"/>
                <w:szCs w:val="18"/>
                <w:rPrChange w:id="6689" w:author="Hayk-PC" w:date="2024-12-11T02:31:00Z">
                  <w:rPr>
                    <w:rFonts w:ascii="GHEA Grapalat" w:hAnsi="GHEA Grapalat"/>
                    <w:sz w:val="18"/>
                    <w:szCs w:val="18"/>
                  </w:rPr>
                </w:rPrChange>
              </w:rPr>
            </w:pPr>
            <w:r w:rsidRPr="00DF1634">
              <w:rPr>
                <w:rFonts w:ascii="GHEA Grapalat" w:hAnsi="GHEA Grapalat"/>
                <w:sz w:val="18"/>
                <w:szCs w:val="18"/>
                <w:rPrChange w:id="6690" w:author="Hayk-PC" w:date="2024-12-11T02:31:00Z">
                  <w:rPr>
                    <w:rFonts w:ascii="GHEA Grapalat" w:hAnsi="GHEA Grapalat"/>
                    <w:sz w:val="18"/>
                    <w:szCs w:val="18"/>
                  </w:rPr>
                </w:rPrChange>
              </w:rPr>
              <w:t>заранее заполняется бенефициаром — по приглашению</w:t>
            </w:r>
          </w:p>
        </w:tc>
      </w:tr>
      <w:tr w:rsidR="00B138F3" w:rsidRPr="00DF1634" w14:paraId="09592BF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833C83" w14:textId="77777777" w:rsidR="00BE2572" w:rsidRPr="00DF1634" w:rsidRDefault="00BE2572" w:rsidP="00DE2AE3">
            <w:pPr>
              <w:widowControl w:val="0"/>
              <w:spacing w:after="120"/>
              <w:jc w:val="center"/>
              <w:rPr>
                <w:rFonts w:ascii="GHEA Grapalat" w:hAnsi="GHEA Grapalat"/>
                <w:sz w:val="18"/>
                <w:szCs w:val="18"/>
                <w:rPrChange w:id="6691" w:author="Hayk-PC" w:date="2024-12-11T02:31:00Z">
                  <w:rPr>
                    <w:rFonts w:ascii="GHEA Grapalat" w:hAnsi="GHEA Grapalat"/>
                    <w:sz w:val="18"/>
                    <w:szCs w:val="18"/>
                  </w:rPr>
                </w:rPrChange>
              </w:rPr>
            </w:pPr>
            <w:r w:rsidRPr="00DF1634">
              <w:rPr>
                <w:rFonts w:ascii="GHEA Grapalat" w:hAnsi="GHEA Grapalat"/>
                <w:sz w:val="18"/>
                <w:szCs w:val="18"/>
                <w:rPrChange w:id="6692" w:author="Hayk-PC" w:date="2024-12-11T02:31:00Z">
                  <w:rPr>
                    <w:rFonts w:ascii="GHEA Grapalat" w:hAnsi="GHEA Grapalat"/>
                    <w:sz w:val="18"/>
                    <w:szCs w:val="18"/>
                  </w:rPr>
                </w:rPrChange>
              </w:rPr>
              <w:t>13.</w:t>
            </w:r>
          </w:p>
        </w:tc>
        <w:tc>
          <w:tcPr>
            <w:tcW w:w="1938" w:type="dxa"/>
            <w:tcBorders>
              <w:top w:val="single" w:sz="4" w:space="0" w:color="auto"/>
              <w:left w:val="single" w:sz="4" w:space="0" w:color="auto"/>
              <w:bottom w:val="single" w:sz="4" w:space="0" w:color="auto"/>
              <w:right w:val="single" w:sz="4" w:space="0" w:color="auto"/>
            </w:tcBorders>
          </w:tcPr>
          <w:p w14:paraId="70B52269" w14:textId="77777777" w:rsidR="00BE2572" w:rsidRPr="00DF1634" w:rsidRDefault="00BE2572" w:rsidP="00DE2AE3">
            <w:pPr>
              <w:widowControl w:val="0"/>
              <w:spacing w:after="120"/>
              <w:jc w:val="center"/>
              <w:rPr>
                <w:rFonts w:ascii="GHEA Grapalat" w:hAnsi="GHEA Grapalat"/>
                <w:sz w:val="18"/>
                <w:szCs w:val="18"/>
                <w:rPrChange w:id="6693" w:author="Hayk-PC" w:date="2024-12-11T02:31:00Z">
                  <w:rPr>
                    <w:rFonts w:ascii="GHEA Grapalat" w:hAnsi="GHEA Grapalat"/>
                    <w:sz w:val="18"/>
                    <w:szCs w:val="18"/>
                  </w:rPr>
                </w:rPrChange>
              </w:rPr>
            </w:pPr>
            <w:r w:rsidRPr="00DF1634">
              <w:rPr>
                <w:rFonts w:ascii="GHEA Grapalat" w:hAnsi="GHEA Grapalat"/>
                <w:sz w:val="18"/>
                <w:szCs w:val="18"/>
                <w:rPrChange w:id="6694" w:author="Hayk-PC" w:date="2024-12-11T02:31:00Z">
                  <w:rPr>
                    <w:rFonts w:ascii="GHEA Grapalat" w:hAnsi="GHEA Grapalat"/>
                    <w:sz w:val="18"/>
                    <w:szCs w:val="18"/>
                  </w:rPr>
                </w:rPrChange>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FF61884" w14:textId="77777777" w:rsidR="00BE2572" w:rsidRPr="00DF1634" w:rsidRDefault="00BE2572" w:rsidP="00DE2AE3">
            <w:pPr>
              <w:widowControl w:val="0"/>
              <w:spacing w:after="120"/>
              <w:jc w:val="center"/>
              <w:rPr>
                <w:rFonts w:ascii="GHEA Grapalat" w:hAnsi="GHEA Grapalat"/>
                <w:sz w:val="18"/>
                <w:szCs w:val="18"/>
                <w:rPrChange w:id="6695" w:author="Hayk-PC" w:date="2024-12-11T02:31:00Z">
                  <w:rPr>
                    <w:rFonts w:ascii="GHEA Grapalat" w:hAnsi="GHEA Grapalat"/>
                    <w:sz w:val="18"/>
                    <w:szCs w:val="18"/>
                  </w:rPr>
                </w:rPrChange>
              </w:rPr>
            </w:pPr>
            <w:r w:rsidRPr="00DF1634">
              <w:rPr>
                <w:rFonts w:ascii="GHEA Grapalat" w:hAnsi="GHEA Grapalat"/>
                <w:sz w:val="18"/>
                <w:szCs w:val="18"/>
                <w:rPrChange w:id="6696" w:author="Hayk-PC" w:date="2024-12-11T02:31: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178241" w14:textId="77777777" w:rsidR="00BE2572" w:rsidRPr="00DF1634" w:rsidRDefault="00BE2572" w:rsidP="00DE2AE3">
            <w:pPr>
              <w:widowControl w:val="0"/>
              <w:spacing w:after="120"/>
              <w:jc w:val="center"/>
              <w:rPr>
                <w:rFonts w:ascii="GHEA Grapalat" w:hAnsi="GHEA Grapalat"/>
                <w:sz w:val="18"/>
                <w:szCs w:val="18"/>
                <w:rPrChange w:id="6697" w:author="Hayk-PC" w:date="2024-12-11T02:31:00Z">
                  <w:rPr>
                    <w:rFonts w:ascii="GHEA Grapalat" w:hAnsi="GHEA Grapalat"/>
                    <w:sz w:val="18"/>
                    <w:szCs w:val="18"/>
                  </w:rPr>
                </w:rPrChange>
              </w:rPr>
            </w:pPr>
            <w:r w:rsidRPr="00DF1634">
              <w:rPr>
                <w:rFonts w:ascii="GHEA Grapalat" w:hAnsi="GHEA Grapalat"/>
                <w:sz w:val="18"/>
                <w:szCs w:val="18"/>
                <w:rPrChange w:id="6698" w:author="Hayk-PC" w:date="2024-12-11T02:31:00Z">
                  <w:rPr>
                    <w:rFonts w:ascii="GHEA Grapalat" w:hAnsi="GHEA Grapalat"/>
                    <w:sz w:val="18"/>
                    <w:szCs w:val="18"/>
                  </w:rPr>
                </w:rPrChange>
              </w:rPr>
              <w:t>обязательно</w:t>
            </w:r>
          </w:p>
          <w:p w14:paraId="53ECCCA8" w14:textId="77777777" w:rsidR="00BE2572" w:rsidRPr="00DF1634" w:rsidRDefault="00BE2572" w:rsidP="00DE2AE3">
            <w:pPr>
              <w:widowControl w:val="0"/>
              <w:spacing w:after="120"/>
              <w:jc w:val="center"/>
              <w:rPr>
                <w:rFonts w:ascii="GHEA Grapalat" w:hAnsi="GHEA Grapalat"/>
                <w:sz w:val="18"/>
                <w:szCs w:val="18"/>
                <w:rPrChange w:id="6699" w:author="Hayk-PC" w:date="2024-12-11T02:31:00Z">
                  <w:rPr>
                    <w:rFonts w:ascii="GHEA Grapalat" w:hAnsi="GHEA Grapalat"/>
                    <w:sz w:val="18"/>
                    <w:szCs w:val="18"/>
                  </w:rPr>
                </w:rPrChange>
              </w:rPr>
            </w:pPr>
            <w:r w:rsidRPr="00DF1634">
              <w:rPr>
                <w:rFonts w:ascii="GHEA Grapalat" w:hAnsi="GHEA Grapalat"/>
                <w:sz w:val="18"/>
                <w:szCs w:val="18"/>
                <w:rPrChange w:id="6700" w:author="Hayk-PC" w:date="2024-12-11T02:31:00Z">
                  <w:rPr>
                    <w:rFonts w:ascii="GHEA Grapalat" w:hAnsi="GHEA Grapalat"/>
                    <w:sz w:val="18"/>
                    <w:szCs w:val="18"/>
                  </w:rPr>
                </w:rPrChange>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3E742917" w14:textId="77777777" w:rsidR="00BE2572" w:rsidRPr="00DF1634" w:rsidRDefault="00BE2572" w:rsidP="00DE2AE3">
            <w:pPr>
              <w:widowControl w:val="0"/>
              <w:spacing w:after="120"/>
              <w:jc w:val="center"/>
              <w:rPr>
                <w:rFonts w:ascii="GHEA Grapalat" w:hAnsi="GHEA Grapalat"/>
                <w:sz w:val="18"/>
                <w:szCs w:val="18"/>
                <w:rPrChange w:id="6701" w:author="Hayk-PC" w:date="2024-12-11T02:31:00Z">
                  <w:rPr>
                    <w:rFonts w:ascii="GHEA Grapalat" w:hAnsi="GHEA Grapalat"/>
                    <w:sz w:val="18"/>
                    <w:szCs w:val="18"/>
                  </w:rPr>
                </w:rPrChange>
              </w:rPr>
            </w:pPr>
            <w:r w:rsidRPr="00DF1634">
              <w:rPr>
                <w:rFonts w:ascii="GHEA Grapalat" w:hAnsi="GHEA Grapalat"/>
                <w:sz w:val="18"/>
                <w:szCs w:val="18"/>
                <w:rPrChange w:id="6702" w:author="Hayk-PC" w:date="2024-12-11T02:31:00Z">
                  <w:rPr>
                    <w:rFonts w:ascii="GHEA Grapalat" w:hAnsi="GHEA Grapalat"/>
                    <w:sz w:val="18"/>
                    <w:szCs w:val="18"/>
                  </w:rPr>
                </w:rPrChange>
              </w:rPr>
              <w:t>заранее заполняется бенефициаром — по приглашению</w:t>
            </w:r>
          </w:p>
        </w:tc>
      </w:tr>
      <w:tr w:rsidR="00B138F3" w:rsidRPr="00DF1634" w14:paraId="39265BE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F7E5E4" w14:textId="77777777" w:rsidR="00BE2572" w:rsidRPr="00DF1634" w:rsidRDefault="00BE2572" w:rsidP="00DE2AE3">
            <w:pPr>
              <w:widowControl w:val="0"/>
              <w:spacing w:after="120"/>
              <w:jc w:val="center"/>
              <w:rPr>
                <w:rFonts w:ascii="GHEA Grapalat" w:hAnsi="GHEA Grapalat"/>
                <w:sz w:val="18"/>
                <w:szCs w:val="18"/>
                <w:rPrChange w:id="6703" w:author="Hayk-PC" w:date="2024-12-11T02:31:00Z">
                  <w:rPr>
                    <w:rFonts w:ascii="GHEA Grapalat" w:hAnsi="GHEA Grapalat"/>
                    <w:sz w:val="18"/>
                    <w:szCs w:val="18"/>
                  </w:rPr>
                </w:rPrChange>
              </w:rPr>
            </w:pPr>
            <w:r w:rsidRPr="00DF1634">
              <w:rPr>
                <w:rFonts w:ascii="GHEA Grapalat" w:hAnsi="GHEA Grapalat"/>
                <w:sz w:val="18"/>
                <w:szCs w:val="18"/>
                <w:rPrChange w:id="6704" w:author="Hayk-PC" w:date="2024-12-11T02:31:00Z">
                  <w:rPr>
                    <w:rFonts w:ascii="GHEA Grapalat" w:hAnsi="GHEA Grapalat"/>
                    <w:sz w:val="18"/>
                    <w:szCs w:val="18"/>
                  </w:rPr>
                </w:rPrChange>
              </w:rPr>
              <w:t>14.</w:t>
            </w:r>
          </w:p>
        </w:tc>
        <w:tc>
          <w:tcPr>
            <w:tcW w:w="1938" w:type="dxa"/>
            <w:tcBorders>
              <w:top w:val="single" w:sz="4" w:space="0" w:color="auto"/>
              <w:left w:val="single" w:sz="4" w:space="0" w:color="auto"/>
              <w:bottom w:val="single" w:sz="4" w:space="0" w:color="auto"/>
              <w:right w:val="single" w:sz="4" w:space="0" w:color="auto"/>
            </w:tcBorders>
          </w:tcPr>
          <w:p w14:paraId="0D3B22CA" w14:textId="77777777" w:rsidR="00BE2572" w:rsidRPr="00DF1634" w:rsidRDefault="00BE2572" w:rsidP="00DE2AE3">
            <w:pPr>
              <w:widowControl w:val="0"/>
              <w:spacing w:after="120"/>
              <w:jc w:val="center"/>
              <w:rPr>
                <w:rFonts w:ascii="GHEA Grapalat" w:hAnsi="GHEA Grapalat"/>
                <w:sz w:val="18"/>
                <w:szCs w:val="18"/>
                <w:rPrChange w:id="6705" w:author="Hayk-PC" w:date="2024-12-11T02:31:00Z">
                  <w:rPr>
                    <w:rFonts w:ascii="GHEA Grapalat" w:hAnsi="GHEA Grapalat"/>
                    <w:sz w:val="18"/>
                    <w:szCs w:val="18"/>
                  </w:rPr>
                </w:rPrChange>
              </w:rPr>
            </w:pPr>
            <w:r w:rsidRPr="00DF1634">
              <w:rPr>
                <w:rFonts w:ascii="GHEA Grapalat" w:hAnsi="GHEA Grapalat"/>
                <w:sz w:val="18"/>
                <w:szCs w:val="18"/>
                <w:rPrChange w:id="6706" w:author="Hayk-PC" w:date="2024-12-11T02:31:00Z">
                  <w:rPr>
                    <w:rFonts w:ascii="GHEA Grapalat" w:hAnsi="GHEA Grapalat"/>
                    <w:sz w:val="18"/>
                    <w:szCs w:val="18"/>
                  </w:rPr>
                </w:rPrChange>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0B25362" w14:textId="77777777" w:rsidR="00BE2572" w:rsidRPr="00DF1634" w:rsidRDefault="00BE2572" w:rsidP="00DE2AE3">
            <w:pPr>
              <w:widowControl w:val="0"/>
              <w:spacing w:after="120"/>
              <w:jc w:val="center"/>
              <w:rPr>
                <w:rFonts w:ascii="GHEA Grapalat" w:hAnsi="GHEA Grapalat"/>
                <w:sz w:val="18"/>
                <w:szCs w:val="18"/>
                <w:rPrChange w:id="6707" w:author="Hayk-PC" w:date="2024-12-11T02:31:00Z">
                  <w:rPr>
                    <w:rFonts w:ascii="GHEA Grapalat" w:hAnsi="GHEA Grapalat"/>
                    <w:sz w:val="18"/>
                    <w:szCs w:val="18"/>
                  </w:rPr>
                </w:rPrChange>
              </w:rPr>
            </w:pPr>
            <w:r w:rsidRPr="00DF1634">
              <w:rPr>
                <w:rFonts w:ascii="GHEA Grapalat" w:hAnsi="GHEA Grapalat"/>
                <w:sz w:val="18"/>
                <w:szCs w:val="18"/>
                <w:rPrChange w:id="6708" w:author="Hayk-PC" w:date="2024-12-11T02:31: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35B2B0" w14:textId="77777777" w:rsidR="00BE2572" w:rsidRPr="00DF1634" w:rsidRDefault="00BE2572" w:rsidP="00DE2AE3">
            <w:pPr>
              <w:widowControl w:val="0"/>
              <w:spacing w:after="120"/>
              <w:jc w:val="center"/>
              <w:rPr>
                <w:rFonts w:ascii="GHEA Grapalat" w:hAnsi="GHEA Grapalat"/>
                <w:sz w:val="18"/>
                <w:szCs w:val="18"/>
                <w:rPrChange w:id="6709" w:author="Hayk-PC" w:date="2024-12-11T02:31:00Z">
                  <w:rPr>
                    <w:rFonts w:ascii="GHEA Grapalat" w:hAnsi="GHEA Grapalat"/>
                    <w:sz w:val="18"/>
                    <w:szCs w:val="18"/>
                  </w:rPr>
                </w:rPrChange>
              </w:rPr>
            </w:pPr>
            <w:r w:rsidRPr="00DF1634">
              <w:rPr>
                <w:rFonts w:ascii="GHEA Grapalat" w:hAnsi="GHEA Grapalat"/>
                <w:sz w:val="18"/>
                <w:szCs w:val="18"/>
                <w:rPrChange w:id="6710" w:author="Hayk-PC" w:date="2024-12-11T02:31:00Z">
                  <w:rPr>
                    <w:rFonts w:ascii="GHEA Grapalat" w:hAnsi="GHEA Grapalat"/>
                    <w:sz w:val="18"/>
                    <w:szCs w:val="18"/>
                  </w:rPr>
                </w:rPrChange>
              </w:rPr>
              <w:t>обязательно</w:t>
            </w:r>
          </w:p>
          <w:p w14:paraId="5B14ECD7" w14:textId="77777777" w:rsidR="00BE2572" w:rsidRPr="00DF1634" w:rsidRDefault="00BE2572" w:rsidP="00DE2AE3">
            <w:pPr>
              <w:widowControl w:val="0"/>
              <w:spacing w:after="120"/>
              <w:jc w:val="center"/>
              <w:rPr>
                <w:rFonts w:ascii="GHEA Grapalat" w:hAnsi="GHEA Grapalat"/>
                <w:sz w:val="18"/>
                <w:szCs w:val="18"/>
                <w:rPrChange w:id="6711" w:author="Hayk-PC" w:date="2024-12-11T02:31:00Z">
                  <w:rPr>
                    <w:rFonts w:ascii="GHEA Grapalat" w:hAnsi="GHEA Grapalat"/>
                    <w:sz w:val="18"/>
                    <w:szCs w:val="18"/>
                  </w:rPr>
                </w:rPrChange>
              </w:rPr>
            </w:pPr>
            <w:r w:rsidRPr="00DF1634">
              <w:rPr>
                <w:rFonts w:ascii="GHEA Grapalat" w:hAnsi="GHEA Grapalat"/>
                <w:sz w:val="18"/>
                <w:szCs w:val="18"/>
                <w:rPrChange w:id="6712" w:author="Hayk-PC" w:date="2024-12-11T02:31:00Z">
                  <w:rPr>
                    <w:rFonts w:ascii="GHEA Grapalat" w:hAnsi="GHEA Grapalat"/>
                    <w:sz w:val="18"/>
                    <w:szCs w:val="18"/>
                  </w:rPr>
                </w:rPrChange>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4CCEEB51" w14:textId="77777777" w:rsidR="00BE2572" w:rsidRPr="00DF1634" w:rsidRDefault="00BE2572" w:rsidP="00DE2AE3">
            <w:pPr>
              <w:widowControl w:val="0"/>
              <w:spacing w:after="120"/>
              <w:jc w:val="center"/>
              <w:rPr>
                <w:rFonts w:ascii="GHEA Grapalat" w:hAnsi="GHEA Grapalat"/>
                <w:sz w:val="18"/>
                <w:szCs w:val="18"/>
                <w:rPrChange w:id="6713" w:author="Hayk-PC" w:date="2024-12-11T02:31:00Z">
                  <w:rPr>
                    <w:rFonts w:ascii="GHEA Grapalat" w:hAnsi="GHEA Grapalat"/>
                    <w:sz w:val="18"/>
                    <w:szCs w:val="18"/>
                  </w:rPr>
                </w:rPrChange>
              </w:rPr>
            </w:pPr>
            <w:r w:rsidRPr="00DF1634">
              <w:rPr>
                <w:rFonts w:ascii="GHEA Grapalat" w:hAnsi="GHEA Grapalat"/>
                <w:sz w:val="18"/>
                <w:szCs w:val="18"/>
                <w:rPrChange w:id="6714" w:author="Hayk-PC" w:date="2024-12-11T02:31:00Z">
                  <w:rPr>
                    <w:rFonts w:ascii="GHEA Grapalat" w:hAnsi="GHEA Grapalat"/>
                    <w:sz w:val="18"/>
                    <w:szCs w:val="18"/>
                  </w:rPr>
                </w:rPrChange>
              </w:rPr>
              <w:t xml:space="preserve">заполняется плательщиком </w:t>
            </w:r>
          </w:p>
        </w:tc>
      </w:tr>
      <w:tr w:rsidR="00B138F3" w:rsidRPr="00DF1634" w14:paraId="6F405A5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A00F06" w14:textId="77777777" w:rsidR="00BE2572" w:rsidRPr="00DF1634" w:rsidRDefault="00BE2572" w:rsidP="00DE2AE3">
            <w:pPr>
              <w:widowControl w:val="0"/>
              <w:spacing w:after="120"/>
              <w:jc w:val="center"/>
              <w:rPr>
                <w:rFonts w:ascii="GHEA Grapalat" w:hAnsi="GHEA Grapalat"/>
                <w:sz w:val="18"/>
                <w:szCs w:val="18"/>
                <w:rPrChange w:id="6715" w:author="Hayk-PC" w:date="2024-12-11T02:31:00Z">
                  <w:rPr>
                    <w:rFonts w:ascii="GHEA Grapalat" w:hAnsi="GHEA Grapalat"/>
                    <w:sz w:val="18"/>
                    <w:szCs w:val="18"/>
                  </w:rPr>
                </w:rPrChange>
              </w:rPr>
            </w:pPr>
            <w:r w:rsidRPr="00DF1634">
              <w:rPr>
                <w:rFonts w:ascii="GHEA Grapalat" w:hAnsi="GHEA Grapalat"/>
                <w:sz w:val="18"/>
                <w:szCs w:val="18"/>
                <w:rPrChange w:id="6716" w:author="Hayk-PC" w:date="2024-12-11T02:31:00Z">
                  <w:rPr>
                    <w:rFonts w:ascii="GHEA Grapalat" w:hAnsi="GHEA Grapalat"/>
                    <w:sz w:val="18"/>
                    <w:szCs w:val="18"/>
                  </w:rPr>
                </w:rPrChange>
              </w:rPr>
              <w:t>15.</w:t>
            </w:r>
          </w:p>
        </w:tc>
        <w:tc>
          <w:tcPr>
            <w:tcW w:w="1938" w:type="dxa"/>
            <w:tcBorders>
              <w:top w:val="single" w:sz="4" w:space="0" w:color="auto"/>
              <w:left w:val="single" w:sz="4" w:space="0" w:color="auto"/>
              <w:bottom w:val="single" w:sz="4" w:space="0" w:color="auto"/>
              <w:right w:val="single" w:sz="4" w:space="0" w:color="auto"/>
            </w:tcBorders>
          </w:tcPr>
          <w:p w14:paraId="0A6D20D1" w14:textId="77777777" w:rsidR="00BE2572" w:rsidRPr="00DF1634" w:rsidRDefault="00BE2572" w:rsidP="00DE2AE3">
            <w:pPr>
              <w:widowControl w:val="0"/>
              <w:spacing w:after="120"/>
              <w:jc w:val="center"/>
              <w:rPr>
                <w:rFonts w:ascii="GHEA Grapalat" w:hAnsi="GHEA Grapalat"/>
                <w:sz w:val="18"/>
                <w:szCs w:val="18"/>
                <w:rPrChange w:id="6717" w:author="Hayk-PC" w:date="2024-12-11T02:31:00Z">
                  <w:rPr>
                    <w:rFonts w:ascii="GHEA Grapalat" w:hAnsi="GHEA Grapalat"/>
                    <w:sz w:val="18"/>
                    <w:szCs w:val="18"/>
                  </w:rPr>
                </w:rPrChange>
              </w:rPr>
            </w:pPr>
            <w:r w:rsidRPr="00DF1634">
              <w:rPr>
                <w:rFonts w:ascii="GHEA Grapalat" w:hAnsi="GHEA Grapalat"/>
                <w:sz w:val="18"/>
                <w:szCs w:val="18"/>
                <w:rPrChange w:id="6718" w:author="Hayk-PC" w:date="2024-12-11T02:31:00Z">
                  <w:rPr>
                    <w:rFonts w:ascii="GHEA Grapalat" w:hAnsi="GHEA Grapalat"/>
                    <w:sz w:val="18"/>
                    <w:szCs w:val="18"/>
                  </w:rPr>
                </w:rPrChange>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179097EB" w14:textId="77777777" w:rsidR="00BE2572" w:rsidRPr="00DF1634" w:rsidRDefault="00BE2572" w:rsidP="00DE2AE3">
            <w:pPr>
              <w:widowControl w:val="0"/>
              <w:spacing w:after="120"/>
              <w:jc w:val="center"/>
              <w:rPr>
                <w:rFonts w:ascii="GHEA Grapalat" w:hAnsi="GHEA Grapalat"/>
                <w:sz w:val="18"/>
                <w:szCs w:val="18"/>
                <w:rPrChange w:id="6719" w:author="Hayk-PC" w:date="2024-12-11T02:31:00Z">
                  <w:rPr>
                    <w:rFonts w:ascii="GHEA Grapalat" w:hAnsi="GHEA Grapalat"/>
                    <w:sz w:val="18"/>
                    <w:szCs w:val="18"/>
                  </w:rPr>
                </w:rPrChange>
              </w:rPr>
            </w:pPr>
            <w:r w:rsidRPr="00DF1634">
              <w:rPr>
                <w:rFonts w:ascii="GHEA Grapalat" w:hAnsi="GHEA Grapalat"/>
                <w:sz w:val="18"/>
                <w:szCs w:val="18"/>
                <w:rPrChange w:id="6720" w:author="Hayk-PC" w:date="2024-12-11T02:31: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20C95F" w14:textId="77777777" w:rsidR="00BE2572" w:rsidRPr="00DF1634" w:rsidRDefault="00BE2572" w:rsidP="00DE2AE3">
            <w:pPr>
              <w:widowControl w:val="0"/>
              <w:spacing w:after="120"/>
              <w:jc w:val="center"/>
              <w:rPr>
                <w:rFonts w:ascii="GHEA Grapalat" w:hAnsi="GHEA Grapalat"/>
                <w:sz w:val="18"/>
                <w:szCs w:val="18"/>
                <w:rPrChange w:id="6721" w:author="Hayk-PC" w:date="2024-12-11T02:31:00Z">
                  <w:rPr>
                    <w:rFonts w:ascii="GHEA Grapalat" w:hAnsi="GHEA Grapalat"/>
                    <w:sz w:val="18"/>
                    <w:szCs w:val="18"/>
                  </w:rPr>
                </w:rPrChange>
              </w:rPr>
            </w:pPr>
            <w:r w:rsidRPr="00DF1634">
              <w:rPr>
                <w:rFonts w:ascii="GHEA Grapalat" w:hAnsi="GHEA Grapalat"/>
                <w:sz w:val="18"/>
                <w:szCs w:val="18"/>
                <w:rPrChange w:id="6722" w:author="Hayk-PC" w:date="2024-12-11T02:31:00Z">
                  <w:rPr>
                    <w:rFonts w:ascii="GHEA Grapalat" w:hAnsi="GHEA Grapalat"/>
                    <w:sz w:val="18"/>
                    <w:szCs w:val="18"/>
                  </w:rPr>
                </w:rPrChange>
              </w:rPr>
              <w:t>необязательно</w:t>
            </w:r>
          </w:p>
          <w:p w14:paraId="01DA016E" w14:textId="77777777" w:rsidR="00BE2572" w:rsidRPr="00DF1634" w:rsidRDefault="00BE2572" w:rsidP="00DE2AE3">
            <w:pPr>
              <w:widowControl w:val="0"/>
              <w:spacing w:after="120"/>
              <w:jc w:val="center"/>
              <w:rPr>
                <w:rFonts w:ascii="GHEA Grapalat" w:hAnsi="GHEA Grapalat"/>
                <w:sz w:val="18"/>
                <w:szCs w:val="18"/>
                <w:rPrChange w:id="6723" w:author="Hayk-PC" w:date="2024-12-11T02:31:00Z">
                  <w:rPr>
                    <w:rFonts w:ascii="GHEA Grapalat" w:hAnsi="GHEA Grapalat"/>
                    <w:sz w:val="18"/>
                    <w:szCs w:val="18"/>
                  </w:rPr>
                </w:rPrChange>
              </w:rPr>
            </w:pPr>
            <w:r w:rsidRPr="00DF1634">
              <w:rPr>
                <w:rFonts w:ascii="GHEA Grapalat" w:hAnsi="GHEA Grapalat"/>
                <w:sz w:val="18"/>
                <w:szCs w:val="18"/>
                <w:rPrChange w:id="6724" w:author="Hayk-PC" w:date="2024-12-11T02:31:00Z">
                  <w:rPr>
                    <w:rFonts w:ascii="GHEA Grapalat" w:hAnsi="GHEA Grapalat"/>
                    <w:sz w:val="18"/>
                    <w:szCs w:val="18"/>
                  </w:rPr>
                </w:rPrChange>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3758A1E" w14:textId="77777777" w:rsidR="00BE2572" w:rsidRPr="00DF1634" w:rsidRDefault="00BE2572" w:rsidP="00DE2AE3">
            <w:pPr>
              <w:widowControl w:val="0"/>
              <w:spacing w:after="120"/>
              <w:jc w:val="center"/>
              <w:rPr>
                <w:rFonts w:ascii="GHEA Grapalat" w:hAnsi="GHEA Grapalat"/>
                <w:sz w:val="18"/>
                <w:szCs w:val="18"/>
                <w:rPrChange w:id="6725" w:author="Hayk-PC" w:date="2024-12-11T02:31:00Z">
                  <w:rPr>
                    <w:rFonts w:ascii="GHEA Grapalat" w:hAnsi="GHEA Grapalat"/>
                    <w:sz w:val="18"/>
                    <w:szCs w:val="18"/>
                  </w:rPr>
                </w:rPrChange>
              </w:rPr>
            </w:pPr>
            <w:r w:rsidRPr="00DF1634">
              <w:rPr>
                <w:rFonts w:ascii="GHEA Grapalat" w:hAnsi="GHEA Grapalat"/>
                <w:sz w:val="18"/>
                <w:szCs w:val="18"/>
                <w:rPrChange w:id="6726" w:author="Hayk-PC" w:date="2024-12-11T02:31:00Z">
                  <w:rPr>
                    <w:rFonts w:ascii="GHEA Grapalat" w:hAnsi="GHEA Grapalat"/>
                    <w:sz w:val="18"/>
                    <w:szCs w:val="18"/>
                  </w:rPr>
                </w:rPrChange>
              </w:rPr>
              <w:t>(не заполняется и не применяется)</w:t>
            </w:r>
          </w:p>
        </w:tc>
      </w:tr>
      <w:tr w:rsidR="00B138F3" w:rsidRPr="00DF1634" w14:paraId="7348659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D7C535" w14:textId="77777777" w:rsidR="00BE2572" w:rsidRPr="00DF1634" w:rsidRDefault="00BE2572" w:rsidP="00DE2AE3">
            <w:pPr>
              <w:widowControl w:val="0"/>
              <w:spacing w:after="120"/>
              <w:jc w:val="center"/>
              <w:rPr>
                <w:rFonts w:ascii="GHEA Grapalat" w:hAnsi="GHEA Grapalat"/>
                <w:sz w:val="18"/>
                <w:szCs w:val="18"/>
                <w:rPrChange w:id="6727" w:author="Hayk-PC" w:date="2024-12-11T02:31:00Z">
                  <w:rPr>
                    <w:rFonts w:ascii="GHEA Grapalat" w:hAnsi="GHEA Grapalat"/>
                    <w:sz w:val="18"/>
                    <w:szCs w:val="18"/>
                  </w:rPr>
                </w:rPrChange>
              </w:rPr>
            </w:pPr>
            <w:r w:rsidRPr="00DF1634">
              <w:rPr>
                <w:rFonts w:ascii="GHEA Grapalat" w:hAnsi="GHEA Grapalat"/>
                <w:sz w:val="18"/>
                <w:szCs w:val="18"/>
                <w:rPrChange w:id="6728" w:author="Hayk-PC" w:date="2024-12-11T02:31:00Z">
                  <w:rPr>
                    <w:rFonts w:ascii="GHEA Grapalat" w:hAnsi="GHEA Grapalat"/>
                    <w:sz w:val="18"/>
                    <w:szCs w:val="18"/>
                  </w:rPr>
                </w:rPrChange>
              </w:rPr>
              <w:t>16.</w:t>
            </w:r>
          </w:p>
        </w:tc>
        <w:tc>
          <w:tcPr>
            <w:tcW w:w="1938" w:type="dxa"/>
            <w:tcBorders>
              <w:top w:val="single" w:sz="4" w:space="0" w:color="auto"/>
              <w:left w:val="single" w:sz="4" w:space="0" w:color="auto"/>
              <w:bottom w:val="single" w:sz="4" w:space="0" w:color="auto"/>
              <w:right w:val="single" w:sz="4" w:space="0" w:color="auto"/>
            </w:tcBorders>
          </w:tcPr>
          <w:p w14:paraId="7AB53BDF" w14:textId="77777777" w:rsidR="00BE2572" w:rsidRPr="00DF1634" w:rsidRDefault="00BE2572" w:rsidP="00DE2AE3">
            <w:pPr>
              <w:widowControl w:val="0"/>
              <w:spacing w:after="120"/>
              <w:jc w:val="center"/>
              <w:rPr>
                <w:rFonts w:ascii="GHEA Grapalat" w:hAnsi="GHEA Grapalat"/>
                <w:sz w:val="18"/>
                <w:szCs w:val="18"/>
                <w:rPrChange w:id="6729" w:author="Hayk-PC" w:date="2024-12-11T02:31:00Z">
                  <w:rPr>
                    <w:rFonts w:ascii="GHEA Grapalat" w:hAnsi="GHEA Grapalat"/>
                    <w:sz w:val="18"/>
                    <w:szCs w:val="18"/>
                  </w:rPr>
                </w:rPrChange>
              </w:rPr>
            </w:pPr>
            <w:r w:rsidRPr="00DF1634">
              <w:rPr>
                <w:rFonts w:ascii="GHEA Grapalat" w:hAnsi="GHEA Grapalat"/>
                <w:sz w:val="18"/>
                <w:szCs w:val="18"/>
                <w:rPrChange w:id="6730" w:author="Hayk-PC" w:date="2024-12-11T02:31:00Z">
                  <w:rPr>
                    <w:rFonts w:ascii="GHEA Grapalat" w:hAnsi="GHEA Grapalat"/>
                    <w:sz w:val="18"/>
                    <w:szCs w:val="18"/>
                  </w:rPr>
                </w:rPrChange>
              </w:rPr>
              <w:t xml:space="preserve">валюта (прописью и </w:t>
            </w:r>
            <w:r w:rsidRPr="00DF1634">
              <w:rPr>
                <w:rFonts w:ascii="GHEA Grapalat" w:hAnsi="GHEA Grapalat"/>
                <w:sz w:val="18"/>
                <w:szCs w:val="18"/>
                <w:rPrChange w:id="6731" w:author="Hayk-PC" w:date="2024-12-11T02:31:00Z">
                  <w:rPr>
                    <w:rFonts w:ascii="GHEA Grapalat" w:hAnsi="GHEA Grapalat"/>
                    <w:sz w:val="18"/>
                    <w:szCs w:val="18"/>
                  </w:rPr>
                </w:rPrChange>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14:paraId="15C6CE01" w14:textId="77777777" w:rsidR="00BE2572" w:rsidRPr="00DF1634" w:rsidRDefault="00BE2572" w:rsidP="00DE2AE3">
            <w:pPr>
              <w:widowControl w:val="0"/>
              <w:spacing w:after="120"/>
              <w:jc w:val="center"/>
              <w:rPr>
                <w:rFonts w:ascii="GHEA Grapalat" w:hAnsi="GHEA Grapalat"/>
                <w:sz w:val="18"/>
                <w:szCs w:val="18"/>
                <w:rPrChange w:id="6732" w:author="Hayk-PC" w:date="2024-12-11T02:31:00Z">
                  <w:rPr>
                    <w:rFonts w:ascii="GHEA Grapalat" w:hAnsi="GHEA Grapalat"/>
                    <w:sz w:val="18"/>
                    <w:szCs w:val="18"/>
                  </w:rPr>
                </w:rPrChange>
              </w:rPr>
            </w:pPr>
            <w:r w:rsidRPr="00DF1634">
              <w:rPr>
                <w:rFonts w:ascii="GHEA Grapalat" w:hAnsi="GHEA Grapalat"/>
                <w:sz w:val="18"/>
                <w:szCs w:val="18"/>
                <w:rPrChange w:id="6733" w:author="Hayk-PC" w:date="2024-12-11T02:31:00Z">
                  <w:rPr>
                    <w:rFonts w:ascii="GHEA Grapalat" w:hAnsi="GHEA Grapalat"/>
                    <w:sz w:val="18"/>
                    <w:szCs w:val="18"/>
                  </w:rPr>
                </w:rPrChange>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06D9B6BC" w14:textId="77777777" w:rsidR="00BE2572" w:rsidRPr="00DF1634" w:rsidRDefault="00BE2572" w:rsidP="00DE2AE3">
            <w:pPr>
              <w:widowControl w:val="0"/>
              <w:spacing w:after="120"/>
              <w:jc w:val="center"/>
              <w:rPr>
                <w:rFonts w:ascii="GHEA Grapalat" w:hAnsi="GHEA Grapalat"/>
                <w:sz w:val="18"/>
                <w:szCs w:val="18"/>
                <w:rPrChange w:id="6734" w:author="Hayk-PC" w:date="2024-12-11T02:31:00Z">
                  <w:rPr>
                    <w:rFonts w:ascii="GHEA Grapalat" w:hAnsi="GHEA Grapalat"/>
                    <w:sz w:val="18"/>
                    <w:szCs w:val="18"/>
                  </w:rPr>
                </w:rPrChange>
              </w:rPr>
            </w:pPr>
            <w:r w:rsidRPr="00DF1634">
              <w:rPr>
                <w:rFonts w:ascii="GHEA Grapalat" w:hAnsi="GHEA Grapalat"/>
                <w:sz w:val="18"/>
                <w:szCs w:val="18"/>
                <w:rPrChange w:id="6735" w:author="Hayk-PC" w:date="2024-12-11T02:31:00Z">
                  <w:rPr>
                    <w:rFonts w:ascii="GHEA Grapalat" w:hAnsi="GHEA Grapalat"/>
                    <w:sz w:val="18"/>
                    <w:szCs w:val="18"/>
                  </w:rPr>
                </w:rPrChange>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94410E1" w14:textId="77777777" w:rsidR="00BE2572" w:rsidRPr="00DF1634" w:rsidRDefault="00BE2572" w:rsidP="00DE2AE3">
            <w:pPr>
              <w:widowControl w:val="0"/>
              <w:spacing w:after="120"/>
              <w:jc w:val="center"/>
              <w:rPr>
                <w:rFonts w:ascii="GHEA Grapalat" w:hAnsi="GHEA Grapalat"/>
                <w:sz w:val="18"/>
                <w:szCs w:val="18"/>
                <w:rPrChange w:id="6736" w:author="Hayk-PC" w:date="2024-12-11T02:31:00Z">
                  <w:rPr>
                    <w:rFonts w:ascii="GHEA Grapalat" w:hAnsi="GHEA Grapalat"/>
                    <w:sz w:val="18"/>
                    <w:szCs w:val="18"/>
                  </w:rPr>
                </w:rPrChange>
              </w:rPr>
            </w:pPr>
            <w:r w:rsidRPr="00DF1634">
              <w:rPr>
                <w:rFonts w:ascii="GHEA Grapalat" w:hAnsi="GHEA Grapalat"/>
                <w:sz w:val="18"/>
                <w:szCs w:val="18"/>
                <w:rPrChange w:id="6737" w:author="Hayk-PC" w:date="2024-12-11T02:31:00Z">
                  <w:rPr>
                    <w:rFonts w:ascii="GHEA Grapalat" w:hAnsi="GHEA Grapalat"/>
                    <w:sz w:val="18"/>
                    <w:szCs w:val="18"/>
                  </w:rPr>
                </w:rPrChange>
              </w:rPr>
              <w:t>заполняется плательщиком</w:t>
            </w:r>
          </w:p>
        </w:tc>
      </w:tr>
      <w:tr w:rsidR="00B138F3" w:rsidRPr="00DF1634" w14:paraId="5571580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6F7574" w14:textId="77777777" w:rsidR="00BE2572" w:rsidRPr="00DF1634" w:rsidRDefault="00BE2572" w:rsidP="00DE2AE3">
            <w:pPr>
              <w:widowControl w:val="0"/>
              <w:spacing w:after="120"/>
              <w:jc w:val="center"/>
              <w:rPr>
                <w:rFonts w:ascii="GHEA Grapalat" w:hAnsi="GHEA Grapalat"/>
                <w:sz w:val="18"/>
                <w:szCs w:val="18"/>
                <w:rPrChange w:id="6738" w:author="Hayk-PC" w:date="2024-12-11T02:31:00Z">
                  <w:rPr>
                    <w:rFonts w:ascii="GHEA Grapalat" w:hAnsi="GHEA Grapalat"/>
                    <w:sz w:val="18"/>
                    <w:szCs w:val="18"/>
                  </w:rPr>
                </w:rPrChange>
              </w:rPr>
            </w:pPr>
            <w:r w:rsidRPr="00DF1634">
              <w:rPr>
                <w:rFonts w:ascii="GHEA Grapalat" w:hAnsi="GHEA Grapalat"/>
                <w:sz w:val="18"/>
                <w:szCs w:val="18"/>
                <w:rPrChange w:id="6739" w:author="Hayk-PC" w:date="2024-12-11T02:31:00Z">
                  <w:rPr>
                    <w:rFonts w:ascii="GHEA Grapalat" w:hAnsi="GHEA Grapalat"/>
                    <w:sz w:val="18"/>
                    <w:szCs w:val="18"/>
                  </w:rPr>
                </w:rPrChange>
              </w:rPr>
              <w:t>17.</w:t>
            </w:r>
          </w:p>
        </w:tc>
        <w:tc>
          <w:tcPr>
            <w:tcW w:w="1938" w:type="dxa"/>
            <w:tcBorders>
              <w:top w:val="single" w:sz="4" w:space="0" w:color="auto"/>
              <w:left w:val="single" w:sz="4" w:space="0" w:color="auto"/>
              <w:bottom w:val="single" w:sz="4" w:space="0" w:color="auto"/>
              <w:right w:val="single" w:sz="4" w:space="0" w:color="auto"/>
            </w:tcBorders>
          </w:tcPr>
          <w:p w14:paraId="3DF9C42C" w14:textId="77777777" w:rsidR="00BE2572" w:rsidRPr="00DF1634" w:rsidRDefault="00BE2572" w:rsidP="00DE2AE3">
            <w:pPr>
              <w:widowControl w:val="0"/>
              <w:spacing w:after="120"/>
              <w:jc w:val="center"/>
              <w:rPr>
                <w:rFonts w:ascii="GHEA Grapalat" w:hAnsi="GHEA Grapalat"/>
                <w:sz w:val="18"/>
                <w:szCs w:val="18"/>
                <w:rPrChange w:id="6740" w:author="Hayk-PC" w:date="2024-12-11T02:31:00Z">
                  <w:rPr>
                    <w:rFonts w:ascii="GHEA Grapalat" w:hAnsi="GHEA Grapalat"/>
                    <w:sz w:val="18"/>
                    <w:szCs w:val="18"/>
                  </w:rPr>
                </w:rPrChange>
              </w:rPr>
            </w:pPr>
            <w:r w:rsidRPr="00DF1634">
              <w:rPr>
                <w:rFonts w:ascii="GHEA Grapalat" w:hAnsi="GHEA Grapalat"/>
                <w:sz w:val="18"/>
                <w:szCs w:val="18"/>
                <w:rPrChange w:id="6741" w:author="Hayk-PC" w:date="2024-12-11T02:31:00Z">
                  <w:rPr>
                    <w:rFonts w:ascii="GHEA Grapalat" w:hAnsi="GHEA Grapalat"/>
                    <w:sz w:val="18"/>
                    <w:szCs w:val="18"/>
                  </w:rPr>
                </w:rPrChange>
              </w:rPr>
              <w:t>цель сделки</w:t>
            </w:r>
          </w:p>
        </w:tc>
        <w:tc>
          <w:tcPr>
            <w:tcW w:w="2050" w:type="dxa"/>
            <w:tcBorders>
              <w:top w:val="single" w:sz="4" w:space="0" w:color="auto"/>
              <w:left w:val="single" w:sz="4" w:space="0" w:color="auto"/>
              <w:bottom w:val="single" w:sz="4" w:space="0" w:color="auto"/>
              <w:right w:val="single" w:sz="4" w:space="0" w:color="auto"/>
            </w:tcBorders>
          </w:tcPr>
          <w:p w14:paraId="31E7AE71" w14:textId="77777777" w:rsidR="00BE2572" w:rsidRPr="00DF1634" w:rsidRDefault="00BE2572" w:rsidP="00DE2AE3">
            <w:pPr>
              <w:widowControl w:val="0"/>
              <w:spacing w:after="120"/>
              <w:jc w:val="center"/>
              <w:rPr>
                <w:rFonts w:ascii="GHEA Grapalat" w:hAnsi="GHEA Grapalat"/>
                <w:sz w:val="18"/>
                <w:szCs w:val="18"/>
                <w:rPrChange w:id="6742" w:author="Hayk-PC" w:date="2024-12-11T02:31:00Z">
                  <w:rPr>
                    <w:rFonts w:ascii="GHEA Grapalat" w:hAnsi="GHEA Grapalat"/>
                    <w:sz w:val="18"/>
                    <w:szCs w:val="18"/>
                  </w:rPr>
                </w:rPrChange>
              </w:rPr>
            </w:pPr>
            <w:r w:rsidRPr="00DF1634">
              <w:rPr>
                <w:rFonts w:ascii="GHEA Grapalat" w:hAnsi="GHEA Grapalat"/>
                <w:sz w:val="18"/>
                <w:szCs w:val="18"/>
                <w:rPrChange w:id="6743" w:author="Hayk-PC" w:date="2024-12-11T02:31: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1BF274" w14:textId="77777777" w:rsidR="00BE2572" w:rsidRPr="00DF1634" w:rsidRDefault="00BE2572" w:rsidP="00DE2AE3">
            <w:pPr>
              <w:widowControl w:val="0"/>
              <w:spacing w:after="120"/>
              <w:jc w:val="center"/>
              <w:rPr>
                <w:rFonts w:ascii="GHEA Grapalat" w:hAnsi="GHEA Grapalat"/>
                <w:sz w:val="18"/>
                <w:szCs w:val="18"/>
                <w:rPrChange w:id="6744" w:author="Hayk-PC" w:date="2024-12-11T02:31:00Z">
                  <w:rPr>
                    <w:rFonts w:ascii="GHEA Grapalat" w:hAnsi="GHEA Grapalat"/>
                    <w:sz w:val="18"/>
                    <w:szCs w:val="18"/>
                  </w:rPr>
                </w:rPrChange>
              </w:rPr>
            </w:pPr>
            <w:r w:rsidRPr="00DF1634">
              <w:rPr>
                <w:rFonts w:ascii="GHEA Grapalat" w:hAnsi="GHEA Grapalat"/>
                <w:sz w:val="18"/>
                <w:szCs w:val="18"/>
                <w:rPrChange w:id="6745" w:author="Hayk-PC" w:date="2024-12-11T02:31:00Z">
                  <w:rPr>
                    <w:rFonts w:ascii="GHEA Grapalat" w:hAnsi="GHEA Grapalat"/>
                    <w:sz w:val="18"/>
                    <w:szCs w:val="18"/>
                  </w:rPr>
                </w:rPrChange>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6B3117F7" w14:textId="77777777" w:rsidR="00BE2572" w:rsidRPr="00DF1634" w:rsidRDefault="00BE2572" w:rsidP="00DE2AE3">
            <w:pPr>
              <w:widowControl w:val="0"/>
              <w:spacing w:after="120"/>
              <w:jc w:val="center"/>
              <w:rPr>
                <w:rFonts w:ascii="GHEA Grapalat" w:hAnsi="GHEA Grapalat"/>
                <w:sz w:val="18"/>
                <w:szCs w:val="18"/>
                <w:rPrChange w:id="6746" w:author="Hayk-PC" w:date="2024-12-11T02:31:00Z">
                  <w:rPr>
                    <w:rFonts w:ascii="GHEA Grapalat" w:hAnsi="GHEA Grapalat"/>
                    <w:sz w:val="18"/>
                    <w:szCs w:val="18"/>
                  </w:rPr>
                </w:rPrChange>
              </w:rPr>
            </w:pPr>
            <w:r w:rsidRPr="00DF1634">
              <w:rPr>
                <w:rFonts w:ascii="GHEA Grapalat" w:hAnsi="GHEA Grapalat"/>
                <w:sz w:val="18"/>
                <w:szCs w:val="18"/>
                <w:rPrChange w:id="6747" w:author="Hayk-PC" w:date="2024-12-11T02:31:00Z">
                  <w:rPr>
                    <w:rFonts w:ascii="GHEA Grapalat" w:hAnsi="GHEA Grapalat"/>
                    <w:sz w:val="18"/>
                    <w:szCs w:val="18"/>
                  </w:rPr>
                </w:rPrChange>
              </w:rPr>
              <w:t>заранее заполняется бенефициаром — по приглашению</w:t>
            </w:r>
          </w:p>
        </w:tc>
      </w:tr>
      <w:tr w:rsidR="00B138F3" w:rsidRPr="00DF1634" w14:paraId="2909522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4B5477" w14:textId="77777777" w:rsidR="00BE2572" w:rsidRPr="00DF1634" w:rsidRDefault="00BE2572" w:rsidP="00DE2AE3">
            <w:pPr>
              <w:widowControl w:val="0"/>
              <w:spacing w:after="120"/>
              <w:jc w:val="center"/>
              <w:rPr>
                <w:rFonts w:ascii="GHEA Grapalat" w:hAnsi="GHEA Grapalat"/>
                <w:sz w:val="18"/>
                <w:szCs w:val="18"/>
                <w:rPrChange w:id="6748" w:author="Hayk-PC" w:date="2024-12-11T02:31:00Z">
                  <w:rPr>
                    <w:rFonts w:ascii="GHEA Grapalat" w:hAnsi="GHEA Grapalat"/>
                    <w:sz w:val="18"/>
                    <w:szCs w:val="18"/>
                  </w:rPr>
                </w:rPrChange>
              </w:rPr>
            </w:pPr>
            <w:r w:rsidRPr="00DF1634">
              <w:rPr>
                <w:rFonts w:ascii="GHEA Grapalat" w:hAnsi="GHEA Grapalat"/>
                <w:sz w:val="18"/>
                <w:szCs w:val="18"/>
                <w:rPrChange w:id="6749" w:author="Hayk-PC" w:date="2024-12-11T02:31:00Z">
                  <w:rPr>
                    <w:rFonts w:ascii="GHEA Grapalat" w:hAnsi="GHEA Grapalat"/>
                    <w:sz w:val="18"/>
                    <w:szCs w:val="18"/>
                  </w:rPr>
                </w:rPrChange>
              </w:rPr>
              <w:t>18.</w:t>
            </w:r>
          </w:p>
        </w:tc>
        <w:tc>
          <w:tcPr>
            <w:tcW w:w="1938" w:type="dxa"/>
            <w:tcBorders>
              <w:top w:val="single" w:sz="4" w:space="0" w:color="auto"/>
              <w:left w:val="single" w:sz="4" w:space="0" w:color="auto"/>
              <w:bottom w:val="single" w:sz="4" w:space="0" w:color="auto"/>
              <w:right w:val="single" w:sz="4" w:space="0" w:color="auto"/>
            </w:tcBorders>
          </w:tcPr>
          <w:p w14:paraId="7CF45B74" w14:textId="77777777" w:rsidR="00BE2572" w:rsidRPr="00DF1634" w:rsidRDefault="00BE2572" w:rsidP="00DE2AE3">
            <w:pPr>
              <w:widowControl w:val="0"/>
              <w:spacing w:after="120"/>
              <w:jc w:val="center"/>
              <w:rPr>
                <w:rFonts w:ascii="GHEA Grapalat" w:hAnsi="GHEA Grapalat"/>
                <w:sz w:val="18"/>
                <w:szCs w:val="18"/>
                <w:rPrChange w:id="6750" w:author="Hayk-PC" w:date="2024-12-11T02:31:00Z">
                  <w:rPr>
                    <w:rFonts w:ascii="GHEA Grapalat" w:hAnsi="GHEA Grapalat"/>
                    <w:sz w:val="18"/>
                    <w:szCs w:val="18"/>
                  </w:rPr>
                </w:rPrChange>
              </w:rPr>
            </w:pPr>
            <w:r w:rsidRPr="00DF1634">
              <w:rPr>
                <w:rFonts w:ascii="GHEA Grapalat" w:hAnsi="GHEA Grapalat"/>
                <w:sz w:val="18"/>
                <w:szCs w:val="18"/>
                <w:rPrChange w:id="6751" w:author="Hayk-PC" w:date="2024-12-11T02:31:00Z">
                  <w:rPr>
                    <w:rFonts w:ascii="GHEA Grapalat" w:hAnsi="GHEA Grapalat"/>
                    <w:sz w:val="18"/>
                    <w:szCs w:val="18"/>
                  </w:rPr>
                </w:rPrChange>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56565A7" w14:textId="77777777" w:rsidR="00BE2572" w:rsidRPr="00DF1634" w:rsidRDefault="00BE2572" w:rsidP="00DE2AE3">
            <w:pPr>
              <w:widowControl w:val="0"/>
              <w:spacing w:after="120"/>
              <w:jc w:val="center"/>
              <w:rPr>
                <w:rFonts w:ascii="GHEA Grapalat" w:hAnsi="GHEA Grapalat"/>
                <w:sz w:val="18"/>
                <w:szCs w:val="18"/>
                <w:rPrChange w:id="6752" w:author="Hayk-PC" w:date="2024-12-11T02:31:00Z">
                  <w:rPr>
                    <w:rFonts w:ascii="GHEA Grapalat" w:hAnsi="GHEA Grapalat"/>
                    <w:sz w:val="18"/>
                    <w:szCs w:val="18"/>
                  </w:rPr>
                </w:rPrChange>
              </w:rPr>
            </w:pPr>
            <w:r w:rsidRPr="00DF1634">
              <w:rPr>
                <w:rFonts w:ascii="GHEA Grapalat" w:hAnsi="GHEA Grapalat"/>
                <w:sz w:val="18"/>
                <w:szCs w:val="18"/>
                <w:rPrChange w:id="6753" w:author="Hayk-PC" w:date="2024-12-11T02:31: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F9A2E4" w14:textId="77777777" w:rsidR="00BE2572" w:rsidRPr="00DF1634" w:rsidRDefault="00BE2572" w:rsidP="00DE2AE3">
            <w:pPr>
              <w:widowControl w:val="0"/>
              <w:spacing w:after="120"/>
              <w:jc w:val="center"/>
              <w:rPr>
                <w:rFonts w:ascii="GHEA Grapalat" w:hAnsi="GHEA Grapalat"/>
                <w:sz w:val="18"/>
                <w:szCs w:val="18"/>
                <w:rPrChange w:id="6754" w:author="Hayk-PC" w:date="2024-12-11T02:31:00Z">
                  <w:rPr>
                    <w:rFonts w:ascii="GHEA Grapalat" w:hAnsi="GHEA Grapalat"/>
                    <w:sz w:val="18"/>
                    <w:szCs w:val="18"/>
                  </w:rPr>
                </w:rPrChange>
              </w:rPr>
            </w:pPr>
            <w:r w:rsidRPr="00DF1634">
              <w:rPr>
                <w:rFonts w:ascii="GHEA Grapalat" w:hAnsi="GHEA Grapalat"/>
                <w:sz w:val="18"/>
                <w:szCs w:val="18"/>
                <w:rPrChange w:id="6755" w:author="Hayk-PC" w:date="2024-12-11T02:31:00Z">
                  <w:rPr>
                    <w:rFonts w:ascii="GHEA Grapalat" w:hAnsi="GHEA Grapalat"/>
                    <w:sz w:val="18"/>
                    <w:szCs w:val="18"/>
                  </w:rPr>
                </w:rPrChange>
              </w:rPr>
              <w:t>обязательно</w:t>
            </w:r>
          </w:p>
          <w:p w14:paraId="4CEADBE5" w14:textId="77777777" w:rsidR="00BE2572" w:rsidRPr="00DF1634" w:rsidRDefault="00BE2572" w:rsidP="00DE2AE3">
            <w:pPr>
              <w:widowControl w:val="0"/>
              <w:spacing w:after="120"/>
              <w:jc w:val="center"/>
              <w:rPr>
                <w:rFonts w:ascii="GHEA Grapalat" w:hAnsi="GHEA Grapalat"/>
                <w:sz w:val="18"/>
                <w:szCs w:val="18"/>
                <w:rPrChange w:id="6756" w:author="Hayk-PC" w:date="2024-12-11T02:31:00Z">
                  <w:rPr>
                    <w:rFonts w:ascii="GHEA Grapalat" w:hAnsi="GHEA Grapalat"/>
                    <w:sz w:val="18"/>
                    <w:szCs w:val="18"/>
                  </w:rPr>
                </w:rPrChange>
              </w:rPr>
            </w:pPr>
            <w:r w:rsidRPr="00DF1634">
              <w:rPr>
                <w:rFonts w:ascii="GHEA Grapalat" w:hAnsi="GHEA Grapalat"/>
                <w:sz w:val="18"/>
                <w:szCs w:val="18"/>
                <w:rPrChange w:id="6757" w:author="Hayk-PC" w:date="2024-12-11T02:31:00Z">
                  <w:rPr>
                    <w:rFonts w:ascii="GHEA Grapalat" w:hAnsi="GHEA Grapalat"/>
                    <w:sz w:val="18"/>
                    <w:szCs w:val="18"/>
                  </w:rPr>
                </w:rPrChange>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6902BC93" w14:textId="77777777" w:rsidR="00BE2572" w:rsidRPr="00DF1634" w:rsidRDefault="00BE2572" w:rsidP="00DE2AE3">
            <w:pPr>
              <w:widowControl w:val="0"/>
              <w:spacing w:after="120"/>
              <w:jc w:val="center"/>
              <w:rPr>
                <w:rFonts w:ascii="GHEA Grapalat" w:hAnsi="GHEA Grapalat"/>
                <w:sz w:val="18"/>
                <w:szCs w:val="18"/>
                <w:rPrChange w:id="6758" w:author="Hayk-PC" w:date="2024-12-11T02:31:00Z">
                  <w:rPr>
                    <w:rFonts w:ascii="GHEA Grapalat" w:hAnsi="GHEA Grapalat"/>
                    <w:sz w:val="18"/>
                    <w:szCs w:val="18"/>
                  </w:rPr>
                </w:rPrChange>
              </w:rPr>
            </w:pPr>
            <w:r w:rsidRPr="00DF1634">
              <w:rPr>
                <w:rFonts w:ascii="GHEA Grapalat" w:hAnsi="GHEA Grapalat"/>
                <w:sz w:val="18"/>
                <w:szCs w:val="18"/>
                <w:rPrChange w:id="6759" w:author="Hayk-PC" w:date="2024-12-11T02:31:00Z">
                  <w:rPr>
                    <w:rFonts w:ascii="GHEA Grapalat" w:hAnsi="GHEA Grapalat"/>
                    <w:sz w:val="18"/>
                    <w:szCs w:val="18"/>
                  </w:rPr>
                </w:rPrChange>
              </w:rPr>
              <w:t>заполняется бенефициаром</w:t>
            </w:r>
          </w:p>
        </w:tc>
      </w:tr>
      <w:tr w:rsidR="00B138F3" w:rsidRPr="00DF1634" w14:paraId="227129C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A29570" w14:textId="77777777" w:rsidR="00BE2572" w:rsidRPr="00DF1634" w:rsidDel="0010680B" w:rsidRDefault="00BE2572" w:rsidP="00DE2AE3">
            <w:pPr>
              <w:widowControl w:val="0"/>
              <w:spacing w:after="120"/>
              <w:jc w:val="center"/>
              <w:rPr>
                <w:rFonts w:ascii="GHEA Grapalat" w:hAnsi="GHEA Grapalat"/>
                <w:sz w:val="18"/>
                <w:szCs w:val="18"/>
                <w:rPrChange w:id="6760" w:author="Hayk-PC" w:date="2024-12-11T02:31:00Z">
                  <w:rPr>
                    <w:rFonts w:ascii="GHEA Grapalat" w:hAnsi="GHEA Grapalat"/>
                    <w:sz w:val="18"/>
                    <w:szCs w:val="18"/>
                  </w:rPr>
                </w:rPrChange>
              </w:rPr>
            </w:pPr>
            <w:r w:rsidRPr="00DF1634">
              <w:rPr>
                <w:rFonts w:ascii="GHEA Grapalat" w:hAnsi="GHEA Grapalat"/>
                <w:sz w:val="18"/>
                <w:szCs w:val="18"/>
                <w:rPrChange w:id="6761" w:author="Hayk-PC" w:date="2024-12-11T02:31:00Z">
                  <w:rPr>
                    <w:rFonts w:ascii="GHEA Grapalat" w:hAnsi="GHEA Grapalat"/>
                    <w:sz w:val="18"/>
                    <w:szCs w:val="18"/>
                  </w:rPr>
                </w:rPrChange>
              </w:rPr>
              <w:t>19.</w:t>
            </w:r>
          </w:p>
        </w:tc>
        <w:tc>
          <w:tcPr>
            <w:tcW w:w="1938" w:type="dxa"/>
            <w:tcBorders>
              <w:top w:val="single" w:sz="4" w:space="0" w:color="auto"/>
              <w:left w:val="single" w:sz="4" w:space="0" w:color="auto"/>
              <w:bottom w:val="single" w:sz="4" w:space="0" w:color="auto"/>
              <w:right w:val="single" w:sz="4" w:space="0" w:color="auto"/>
            </w:tcBorders>
          </w:tcPr>
          <w:p w14:paraId="294BC4A7" w14:textId="77777777" w:rsidR="00BE2572" w:rsidRPr="00DF1634" w:rsidRDefault="00BE2572" w:rsidP="00DE2AE3">
            <w:pPr>
              <w:widowControl w:val="0"/>
              <w:spacing w:after="120"/>
              <w:jc w:val="center"/>
              <w:rPr>
                <w:rFonts w:ascii="GHEA Grapalat" w:hAnsi="GHEA Grapalat"/>
                <w:sz w:val="18"/>
                <w:szCs w:val="18"/>
                <w:rPrChange w:id="6762" w:author="Hayk-PC" w:date="2024-12-11T02:31:00Z">
                  <w:rPr>
                    <w:rFonts w:ascii="GHEA Grapalat" w:hAnsi="GHEA Grapalat"/>
                    <w:sz w:val="18"/>
                    <w:szCs w:val="18"/>
                  </w:rPr>
                </w:rPrChange>
              </w:rPr>
            </w:pPr>
            <w:r w:rsidRPr="00DF1634">
              <w:rPr>
                <w:rFonts w:ascii="GHEA Grapalat" w:hAnsi="GHEA Grapalat"/>
                <w:sz w:val="18"/>
                <w:szCs w:val="18"/>
                <w:rPrChange w:id="6763" w:author="Hayk-PC" w:date="2024-12-11T02:31:00Z">
                  <w:rPr>
                    <w:rFonts w:ascii="GHEA Grapalat" w:hAnsi="GHEA Grapalat"/>
                    <w:sz w:val="18"/>
                    <w:szCs w:val="18"/>
                  </w:rPr>
                </w:rPrChange>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5AC401C6" w14:textId="77777777" w:rsidR="00BE2572" w:rsidRPr="00DF1634" w:rsidRDefault="00BE2572" w:rsidP="00DE2AE3">
            <w:pPr>
              <w:widowControl w:val="0"/>
              <w:spacing w:after="120"/>
              <w:jc w:val="center"/>
              <w:rPr>
                <w:rFonts w:ascii="GHEA Grapalat" w:hAnsi="GHEA Grapalat"/>
                <w:sz w:val="18"/>
                <w:szCs w:val="18"/>
                <w:rPrChange w:id="6764" w:author="Hayk-PC" w:date="2024-12-11T02:31:00Z">
                  <w:rPr>
                    <w:rFonts w:ascii="GHEA Grapalat" w:hAnsi="GHEA Grapalat"/>
                    <w:sz w:val="18"/>
                    <w:szCs w:val="18"/>
                  </w:rPr>
                </w:rPrChange>
              </w:rPr>
            </w:pPr>
            <w:r w:rsidRPr="00DF1634">
              <w:rPr>
                <w:rFonts w:ascii="GHEA Grapalat" w:hAnsi="GHEA Grapalat"/>
                <w:sz w:val="18"/>
                <w:szCs w:val="18"/>
                <w:rPrChange w:id="6765" w:author="Hayk-PC" w:date="2024-12-11T02:31: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84F13B" w14:textId="77777777" w:rsidR="00BE2572" w:rsidRPr="00DF1634" w:rsidRDefault="00BE2572" w:rsidP="00DE2AE3">
            <w:pPr>
              <w:widowControl w:val="0"/>
              <w:spacing w:after="120"/>
              <w:jc w:val="center"/>
              <w:rPr>
                <w:rFonts w:ascii="GHEA Grapalat" w:hAnsi="GHEA Grapalat" w:cs="Sylfaen"/>
                <w:sz w:val="18"/>
                <w:szCs w:val="18"/>
                <w:rPrChange w:id="6766" w:author="Hayk-PC" w:date="2024-12-11T02:31:00Z">
                  <w:rPr>
                    <w:rFonts w:ascii="GHEA Grapalat" w:hAnsi="GHEA Grapalat" w:cs="Sylfaen"/>
                    <w:sz w:val="18"/>
                    <w:szCs w:val="18"/>
                  </w:rPr>
                </w:rPrChange>
              </w:rPr>
            </w:pPr>
            <w:r w:rsidRPr="00DF1634">
              <w:rPr>
                <w:rFonts w:ascii="GHEA Grapalat" w:hAnsi="GHEA Grapalat"/>
                <w:sz w:val="18"/>
                <w:szCs w:val="18"/>
                <w:rPrChange w:id="6767" w:author="Hayk-PC" w:date="2024-12-11T02:31:00Z">
                  <w:rPr>
                    <w:rFonts w:ascii="GHEA Grapalat" w:hAnsi="GHEA Grapalat"/>
                    <w:sz w:val="18"/>
                    <w:szCs w:val="18"/>
                  </w:rPr>
                </w:rPrChange>
              </w:rPr>
              <w:t xml:space="preserve">обязательно </w:t>
            </w:r>
          </w:p>
          <w:p w14:paraId="03273848" w14:textId="77777777" w:rsidR="00BE2572" w:rsidRPr="00DF1634" w:rsidRDefault="00BE2572" w:rsidP="00DE2AE3">
            <w:pPr>
              <w:widowControl w:val="0"/>
              <w:spacing w:after="120"/>
              <w:jc w:val="center"/>
              <w:rPr>
                <w:rFonts w:ascii="GHEA Grapalat" w:hAnsi="GHEA Grapalat" w:cs="Sylfaen"/>
                <w:sz w:val="18"/>
                <w:szCs w:val="18"/>
                <w:rPrChange w:id="6768" w:author="Hayk-PC" w:date="2024-12-11T02:31:00Z">
                  <w:rPr>
                    <w:rFonts w:ascii="GHEA Grapalat" w:hAnsi="GHEA Grapalat" w:cs="Sylfaen"/>
                    <w:sz w:val="18"/>
                    <w:szCs w:val="18"/>
                  </w:rPr>
                </w:rPrChange>
              </w:rPr>
            </w:pPr>
            <w:r w:rsidRPr="00DF1634">
              <w:rPr>
                <w:rFonts w:ascii="GHEA Grapalat" w:hAnsi="GHEA Grapalat"/>
                <w:sz w:val="18"/>
                <w:szCs w:val="18"/>
                <w:rPrChange w:id="6769" w:author="Hayk-PC" w:date="2024-12-11T02:31:00Z">
                  <w:rPr>
                    <w:rFonts w:ascii="GHEA Grapalat" w:hAnsi="GHEA Grapalat"/>
                    <w:sz w:val="18"/>
                    <w:szCs w:val="18"/>
                  </w:rPr>
                </w:rPrChange>
              </w:rPr>
              <w:t xml:space="preserve">заполняются слова "акцептованный платеж", </w:t>
            </w:r>
          </w:p>
          <w:p w14:paraId="12A6DF73" w14:textId="77777777" w:rsidR="00BE2572" w:rsidRPr="00DF1634" w:rsidRDefault="00BE2572" w:rsidP="00DE2AE3">
            <w:pPr>
              <w:widowControl w:val="0"/>
              <w:spacing w:after="120"/>
              <w:jc w:val="center"/>
              <w:rPr>
                <w:rFonts w:ascii="GHEA Grapalat" w:hAnsi="GHEA Grapalat"/>
                <w:sz w:val="18"/>
                <w:szCs w:val="18"/>
                <w:rPrChange w:id="6770" w:author="Hayk-PC" w:date="2024-12-11T02:31:00Z">
                  <w:rPr>
                    <w:rFonts w:ascii="GHEA Grapalat" w:hAnsi="GHEA Grapalat"/>
                    <w:sz w:val="18"/>
                    <w:szCs w:val="18"/>
                  </w:rPr>
                </w:rPrChange>
              </w:rPr>
            </w:pPr>
            <w:r w:rsidRPr="00DF1634">
              <w:rPr>
                <w:rFonts w:ascii="GHEA Grapalat" w:hAnsi="GHEA Grapalat"/>
                <w:sz w:val="18"/>
                <w:szCs w:val="18"/>
                <w:rPrChange w:id="6771" w:author="Hayk-PC" w:date="2024-12-11T02:31:00Z">
                  <w:rPr>
                    <w:rFonts w:ascii="GHEA Grapalat" w:hAnsi="GHEA Grapalat"/>
                    <w:sz w:val="18"/>
                    <w:szCs w:val="18"/>
                  </w:rPr>
                </w:rPrChange>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6D70896" w14:textId="77777777" w:rsidR="00BE2572" w:rsidRPr="00DF1634" w:rsidRDefault="00BE2572" w:rsidP="00DE2AE3">
            <w:pPr>
              <w:widowControl w:val="0"/>
              <w:spacing w:after="120"/>
              <w:jc w:val="center"/>
              <w:rPr>
                <w:rFonts w:ascii="GHEA Grapalat" w:hAnsi="GHEA Grapalat"/>
                <w:sz w:val="18"/>
                <w:szCs w:val="18"/>
                <w:rPrChange w:id="6772" w:author="Hayk-PC" w:date="2024-12-11T02:31:00Z">
                  <w:rPr>
                    <w:rFonts w:ascii="GHEA Grapalat" w:hAnsi="GHEA Grapalat"/>
                    <w:sz w:val="18"/>
                    <w:szCs w:val="18"/>
                  </w:rPr>
                </w:rPrChange>
              </w:rPr>
            </w:pPr>
            <w:r w:rsidRPr="00DF1634">
              <w:rPr>
                <w:rFonts w:ascii="GHEA Grapalat" w:hAnsi="GHEA Grapalat"/>
                <w:sz w:val="18"/>
                <w:szCs w:val="18"/>
                <w:rPrChange w:id="6773" w:author="Hayk-PC" w:date="2024-12-11T02:31:00Z">
                  <w:rPr>
                    <w:rFonts w:ascii="GHEA Grapalat" w:hAnsi="GHEA Grapalat"/>
                    <w:sz w:val="18"/>
                    <w:szCs w:val="18"/>
                  </w:rPr>
                </w:rPrChange>
              </w:rPr>
              <w:t xml:space="preserve">заранее заполняется бенефициаром </w:t>
            </w:r>
          </w:p>
        </w:tc>
      </w:tr>
      <w:tr w:rsidR="00B138F3" w:rsidRPr="00DF1634" w14:paraId="5004203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5B7A9F" w14:textId="77777777" w:rsidR="00BE2572" w:rsidRPr="00DF1634" w:rsidRDefault="00BE2572" w:rsidP="00DE2AE3">
            <w:pPr>
              <w:widowControl w:val="0"/>
              <w:spacing w:after="120"/>
              <w:jc w:val="center"/>
              <w:rPr>
                <w:rFonts w:ascii="GHEA Grapalat" w:hAnsi="GHEA Grapalat"/>
                <w:sz w:val="18"/>
                <w:szCs w:val="18"/>
                <w:rPrChange w:id="6774" w:author="Hayk-PC" w:date="2024-12-11T02:31:00Z">
                  <w:rPr>
                    <w:rFonts w:ascii="GHEA Grapalat" w:hAnsi="GHEA Grapalat"/>
                    <w:sz w:val="18"/>
                    <w:szCs w:val="18"/>
                  </w:rPr>
                </w:rPrChange>
              </w:rPr>
            </w:pPr>
            <w:r w:rsidRPr="00DF1634">
              <w:rPr>
                <w:rFonts w:ascii="GHEA Grapalat" w:hAnsi="GHEA Grapalat"/>
                <w:sz w:val="18"/>
                <w:szCs w:val="18"/>
                <w:rPrChange w:id="6775" w:author="Hayk-PC" w:date="2024-12-11T02:31:00Z">
                  <w:rPr>
                    <w:rFonts w:ascii="GHEA Grapalat" w:hAnsi="GHEA Grapalat"/>
                    <w:sz w:val="18"/>
                    <w:szCs w:val="18"/>
                  </w:rPr>
                </w:rPrChange>
              </w:rPr>
              <w:t>20.</w:t>
            </w:r>
          </w:p>
        </w:tc>
        <w:tc>
          <w:tcPr>
            <w:tcW w:w="1938" w:type="dxa"/>
            <w:tcBorders>
              <w:top w:val="single" w:sz="4" w:space="0" w:color="auto"/>
              <w:left w:val="single" w:sz="4" w:space="0" w:color="auto"/>
              <w:bottom w:val="single" w:sz="4" w:space="0" w:color="auto"/>
              <w:right w:val="single" w:sz="4" w:space="0" w:color="auto"/>
            </w:tcBorders>
          </w:tcPr>
          <w:p w14:paraId="527C17BA" w14:textId="77777777" w:rsidR="00BE2572" w:rsidRPr="00DF1634" w:rsidRDefault="00BE2572" w:rsidP="00DE2AE3">
            <w:pPr>
              <w:widowControl w:val="0"/>
              <w:spacing w:after="120"/>
              <w:jc w:val="center"/>
              <w:rPr>
                <w:rFonts w:ascii="GHEA Grapalat" w:hAnsi="GHEA Grapalat"/>
                <w:sz w:val="18"/>
                <w:szCs w:val="18"/>
                <w:rPrChange w:id="6776" w:author="Hayk-PC" w:date="2024-12-11T02:31:00Z">
                  <w:rPr>
                    <w:rFonts w:ascii="GHEA Grapalat" w:hAnsi="GHEA Grapalat"/>
                    <w:sz w:val="18"/>
                    <w:szCs w:val="18"/>
                  </w:rPr>
                </w:rPrChange>
              </w:rPr>
            </w:pPr>
            <w:r w:rsidRPr="00DF1634">
              <w:rPr>
                <w:rFonts w:ascii="GHEA Grapalat" w:hAnsi="GHEA Grapalat"/>
                <w:sz w:val="18"/>
                <w:szCs w:val="18"/>
                <w:rPrChange w:id="6777" w:author="Hayk-PC" w:date="2024-12-11T02:31:00Z">
                  <w:rPr>
                    <w:rFonts w:ascii="GHEA Grapalat" w:hAnsi="GHEA Grapalat"/>
                    <w:sz w:val="18"/>
                    <w:szCs w:val="18"/>
                  </w:rPr>
                </w:rPrChange>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DA71EF9" w14:textId="77777777" w:rsidR="00BE2572" w:rsidRPr="00DF1634" w:rsidRDefault="00BE2572" w:rsidP="00DE2AE3">
            <w:pPr>
              <w:widowControl w:val="0"/>
              <w:spacing w:after="120"/>
              <w:jc w:val="center"/>
              <w:rPr>
                <w:rFonts w:ascii="GHEA Grapalat" w:hAnsi="GHEA Grapalat"/>
                <w:sz w:val="18"/>
                <w:szCs w:val="18"/>
                <w:rPrChange w:id="6778" w:author="Hayk-PC" w:date="2024-12-11T02:31:00Z">
                  <w:rPr>
                    <w:rFonts w:ascii="GHEA Grapalat" w:hAnsi="GHEA Grapalat"/>
                    <w:sz w:val="18"/>
                    <w:szCs w:val="18"/>
                  </w:rPr>
                </w:rPrChange>
              </w:rPr>
            </w:pPr>
            <w:r w:rsidRPr="00DF1634">
              <w:rPr>
                <w:rFonts w:ascii="GHEA Grapalat" w:hAnsi="GHEA Grapalat"/>
                <w:sz w:val="18"/>
                <w:szCs w:val="18"/>
                <w:rPrChange w:id="6779" w:author="Hayk-PC" w:date="2024-12-11T02:31: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5C1F96" w14:textId="77777777" w:rsidR="00BE2572" w:rsidRPr="00DF1634" w:rsidRDefault="00BE2572" w:rsidP="00DE2AE3">
            <w:pPr>
              <w:widowControl w:val="0"/>
              <w:spacing w:after="120"/>
              <w:jc w:val="center"/>
              <w:rPr>
                <w:rFonts w:ascii="GHEA Grapalat" w:hAnsi="GHEA Grapalat"/>
                <w:sz w:val="18"/>
                <w:szCs w:val="18"/>
                <w:rPrChange w:id="6780" w:author="Hayk-PC" w:date="2024-12-11T02:31:00Z">
                  <w:rPr>
                    <w:rFonts w:ascii="GHEA Grapalat" w:hAnsi="GHEA Grapalat"/>
                    <w:sz w:val="18"/>
                    <w:szCs w:val="18"/>
                  </w:rPr>
                </w:rPrChange>
              </w:rPr>
            </w:pPr>
            <w:r w:rsidRPr="00DF1634">
              <w:rPr>
                <w:rFonts w:ascii="GHEA Grapalat" w:hAnsi="GHEA Grapalat"/>
                <w:sz w:val="18"/>
                <w:szCs w:val="18"/>
                <w:rPrChange w:id="6781" w:author="Hayk-PC" w:date="2024-12-11T02:31:00Z">
                  <w:rPr>
                    <w:rFonts w:ascii="GHEA Grapalat" w:hAnsi="GHEA Grapalat"/>
                    <w:sz w:val="18"/>
                    <w:szCs w:val="18"/>
                  </w:rPr>
                </w:rPrChange>
              </w:rPr>
              <w:t>необязательно</w:t>
            </w:r>
          </w:p>
          <w:p w14:paraId="5C346AF9" w14:textId="77777777" w:rsidR="00BE2572" w:rsidRPr="00DF1634" w:rsidRDefault="00BE2572" w:rsidP="00DE2AE3">
            <w:pPr>
              <w:widowControl w:val="0"/>
              <w:spacing w:after="120"/>
              <w:jc w:val="center"/>
              <w:rPr>
                <w:rFonts w:ascii="GHEA Grapalat" w:hAnsi="GHEA Grapalat"/>
                <w:sz w:val="18"/>
                <w:szCs w:val="18"/>
                <w:rPrChange w:id="6782" w:author="Hayk-PC" w:date="2024-12-11T02:31:00Z">
                  <w:rPr>
                    <w:rFonts w:ascii="GHEA Grapalat" w:hAnsi="GHEA Grapalat"/>
                    <w:sz w:val="18"/>
                    <w:szCs w:val="18"/>
                  </w:rPr>
                </w:rPrChange>
              </w:rPr>
            </w:pPr>
            <w:r w:rsidRPr="00DF1634">
              <w:rPr>
                <w:rFonts w:ascii="GHEA Grapalat" w:hAnsi="GHEA Grapalat"/>
                <w:sz w:val="18"/>
                <w:szCs w:val="18"/>
                <w:rPrChange w:id="6783" w:author="Hayk-PC" w:date="2024-12-11T02:31:00Z">
                  <w:rPr>
                    <w:rFonts w:ascii="GHEA Grapalat" w:hAnsi="GHEA Grapalat"/>
                    <w:sz w:val="18"/>
                    <w:szCs w:val="18"/>
                  </w:rPr>
                </w:rPrChange>
              </w:rPr>
              <w:t>заполняется количество страниц прилагаемых к Требованию документов, которые должны быть предоставлены плательщику (банку плательщика)</w:t>
            </w:r>
          </w:p>
          <w:p w14:paraId="61F8B61C" w14:textId="77777777" w:rsidR="00BE2572" w:rsidRPr="00DF1634" w:rsidRDefault="00BE2572" w:rsidP="00DE2AE3">
            <w:pPr>
              <w:widowControl w:val="0"/>
              <w:spacing w:after="120"/>
              <w:jc w:val="center"/>
              <w:rPr>
                <w:rFonts w:ascii="GHEA Grapalat" w:hAnsi="GHEA Grapalat"/>
                <w:sz w:val="18"/>
                <w:szCs w:val="18"/>
                <w:rPrChange w:id="6784" w:author="Hayk-PC" w:date="2024-12-11T02:31:00Z">
                  <w:rPr>
                    <w:rFonts w:ascii="GHEA Grapalat" w:hAnsi="GHEA Grapalat"/>
                    <w:sz w:val="18"/>
                    <w:szCs w:val="18"/>
                  </w:rPr>
                </w:rPrChange>
              </w:rPr>
            </w:pPr>
            <w:r w:rsidRPr="00DF1634">
              <w:rPr>
                <w:rFonts w:ascii="GHEA Grapalat" w:hAnsi="GHEA Grapalat"/>
                <w:sz w:val="18"/>
                <w:szCs w:val="18"/>
                <w:rPrChange w:id="6785" w:author="Hayk-PC" w:date="2024-12-11T02:31:00Z">
                  <w:rPr>
                    <w:rFonts w:ascii="GHEA Grapalat" w:hAnsi="GHEA Grapalat"/>
                    <w:sz w:val="18"/>
                    <w:szCs w:val="18"/>
                  </w:rPr>
                </w:rPrChange>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1D6F4058" w14:textId="77777777" w:rsidR="00BE2572" w:rsidRPr="00DF1634" w:rsidRDefault="00BE2572" w:rsidP="00DE2AE3">
            <w:pPr>
              <w:widowControl w:val="0"/>
              <w:spacing w:after="120"/>
              <w:jc w:val="center"/>
              <w:rPr>
                <w:rFonts w:ascii="GHEA Grapalat" w:hAnsi="GHEA Grapalat"/>
                <w:sz w:val="18"/>
                <w:szCs w:val="18"/>
                <w:rPrChange w:id="6786" w:author="Hayk-PC" w:date="2024-12-11T02:31:00Z">
                  <w:rPr>
                    <w:rFonts w:ascii="GHEA Grapalat" w:hAnsi="GHEA Grapalat"/>
                    <w:sz w:val="18"/>
                    <w:szCs w:val="18"/>
                  </w:rPr>
                </w:rPrChange>
              </w:rPr>
            </w:pPr>
            <w:r w:rsidRPr="00DF1634">
              <w:rPr>
                <w:rFonts w:ascii="GHEA Grapalat" w:hAnsi="GHEA Grapalat"/>
                <w:sz w:val="18"/>
                <w:szCs w:val="18"/>
                <w:rPrChange w:id="6787" w:author="Hayk-PC" w:date="2024-12-11T02:31:00Z">
                  <w:rPr>
                    <w:rFonts w:ascii="GHEA Grapalat" w:hAnsi="GHEA Grapalat"/>
                    <w:sz w:val="18"/>
                    <w:szCs w:val="18"/>
                  </w:rPr>
                </w:rPrChange>
              </w:rPr>
              <w:t>заполняется бенефициаром</w:t>
            </w:r>
          </w:p>
        </w:tc>
      </w:tr>
      <w:tr w:rsidR="00B138F3" w:rsidRPr="00DF1634" w14:paraId="4794A5E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5503A6" w14:textId="77777777" w:rsidR="00BE2572" w:rsidRPr="00DF1634" w:rsidRDefault="00BE2572" w:rsidP="00DE2AE3">
            <w:pPr>
              <w:widowControl w:val="0"/>
              <w:spacing w:after="120"/>
              <w:jc w:val="center"/>
              <w:rPr>
                <w:rFonts w:ascii="GHEA Grapalat" w:hAnsi="GHEA Grapalat"/>
                <w:sz w:val="18"/>
                <w:szCs w:val="18"/>
                <w:rPrChange w:id="6788" w:author="Hayk-PC" w:date="2024-12-11T02:31:00Z">
                  <w:rPr>
                    <w:rFonts w:ascii="GHEA Grapalat" w:hAnsi="GHEA Grapalat"/>
                    <w:sz w:val="18"/>
                    <w:szCs w:val="18"/>
                  </w:rPr>
                </w:rPrChange>
              </w:rPr>
            </w:pPr>
            <w:r w:rsidRPr="00DF1634">
              <w:rPr>
                <w:rFonts w:ascii="GHEA Grapalat" w:hAnsi="GHEA Grapalat"/>
                <w:sz w:val="18"/>
                <w:szCs w:val="18"/>
                <w:rPrChange w:id="6789" w:author="Hayk-PC" w:date="2024-12-11T02:31:00Z">
                  <w:rPr>
                    <w:rFonts w:ascii="GHEA Grapalat" w:hAnsi="GHEA Grapalat"/>
                    <w:sz w:val="18"/>
                    <w:szCs w:val="18"/>
                  </w:rPr>
                </w:rPrChange>
              </w:rPr>
              <w:t>21.а.</w:t>
            </w:r>
          </w:p>
        </w:tc>
        <w:tc>
          <w:tcPr>
            <w:tcW w:w="1938" w:type="dxa"/>
            <w:tcBorders>
              <w:top w:val="single" w:sz="4" w:space="0" w:color="auto"/>
              <w:left w:val="single" w:sz="4" w:space="0" w:color="auto"/>
              <w:bottom w:val="single" w:sz="4" w:space="0" w:color="auto"/>
              <w:right w:val="single" w:sz="4" w:space="0" w:color="auto"/>
            </w:tcBorders>
          </w:tcPr>
          <w:p w14:paraId="5D79C215" w14:textId="77777777" w:rsidR="00BE2572" w:rsidRPr="00DF1634" w:rsidRDefault="00BE2572" w:rsidP="00DE2AE3">
            <w:pPr>
              <w:widowControl w:val="0"/>
              <w:spacing w:after="120"/>
              <w:jc w:val="center"/>
              <w:rPr>
                <w:rFonts w:ascii="GHEA Grapalat" w:hAnsi="GHEA Grapalat"/>
                <w:sz w:val="18"/>
                <w:szCs w:val="18"/>
                <w:rPrChange w:id="6790" w:author="Hayk-PC" w:date="2024-12-11T02:31:00Z">
                  <w:rPr>
                    <w:rFonts w:ascii="GHEA Grapalat" w:hAnsi="GHEA Grapalat"/>
                    <w:sz w:val="18"/>
                    <w:szCs w:val="18"/>
                  </w:rPr>
                </w:rPrChange>
              </w:rPr>
            </w:pPr>
            <w:r w:rsidRPr="00DF1634">
              <w:rPr>
                <w:rFonts w:ascii="GHEA Grapalat" w:hAnsi="GHEA Grapalat"/>
                <w:sz w:val="18"/>
                <w:szCs w:val="18"/>
                <w:rPrChange w:id="6791" w:author="Hayk-PC" w:date="2024-12-11T02:31:00Z">
                  <w:rPr>
                    <w:rFonts w:ascii="GHEA Grapalat" w:hAnsi="GHEA Grapalat"/>
                    <w:sz w:val="18"/>
                    <w:szCs w:val="18"/>
                  </w:rPr>
                </w:rPrChange>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2317841C" w14:textId="77777777" w:rsidR="00BE2572" w:rsidRPr="00DF1634" w:rsidRDefault="00BE2572" w:rsidP="00DE2AE3">
            <w:pPr>
              <w:widowControl w:val="0"/>
              <w:spacing w:after="120"/>
              <w:jc w:val="center"/>
              <w:rPr>
                <w:rFonts w:ascii="GHEA Grapalat" w:hAnsi="GHEA Grapalat"/>
                <w:sz w:val="18"/>
                <w:szCs w:val="18"/>
                <w:rPrChange w:id="6792" w:author="Hayk-PC" w:date="2024-12-11T02:31:00Z">
                  <w:rPr>
                    <w:rFonts w:ascii="GHEA Grapalat" w:hAnsi="GHEA Grapalat"/>
                    <w:sz w:val="18"/>
                    <w:szCs w:val="18"/>
                  </w:rPr>
                </w:rPrChange>
              </w:rPr>
            </w:pPr>
            <w:r w:rsidRPr="00DF1634">
              <w:rPr>
                <w:rFonts w:ascii="GHEA Grapalat" w:hAnsi="GHEA Grapalat"/>
                <w:sz w:val="18"/>
                <w:szCs w:val="18"/>
                <w:rPrChange w:id="6793" w:author="Hayk-PC" w:date="2024-12-11T02:31: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33EFE6" w14:textId="77777777" w:rsidR="00BE2572" w:rsidRPr="00DF1634" w:rsidRDefault="00BE2572" w:rsidP="00DE2AE3">
            <w:pPr>
              <w:widowControl w:val="0"/>
              <w:spacing w:after="120"/>
              <w:jc w:val="center"/>
              <w:rPr>
                <w:rFonts w:ascii="GHEA Grapalat" w:hAnsi="GHEA Grapalat"/>
                <w:sz w:val="18"/>
                <w:szCs w:val="18"/>
                <w:rPrChange w:id="6794" w:author="Hayk-PC" w:date="2024-12-11T02:31:00Z">
                  <w:rPr>
                    <w:rFonts w:ascii="GHEA Grapalat" w:hAnsi="GHEA Grapalat"/>
                    <w:sz w:val="18"/>
                    <w:szCs w:val="18"/>
                  </w:rPr>
                </w:rPrChange>
              </w:rPr>
            </w:pPr>
            <w:r w:rsidRPr="00DF1634">
              <w:rPr>
                <w:rFonts w:ascii="GHEA Grapalat" w:hAnsi="GHEA Grapalat"/>
                <w:sz w:val="18"/>
                <w:szCs w:val="18"/>
                <w:rPrChange w:id="6795" w:author="Hayk-PC" w:date="2024-12-11T02:31:00Z">
                  <w:rPr>
                    <w:rFonts w:ascii="GHEA Grapalat" w:hAnsi="GHEA Grapalat"/>
                    <w:sz w:val="18"/>
                    <w:szCs w:val="18"/>
                  </w:rPr>
                </w:rPrChange>
              </w:rPr>
              <w:t>обязательно</w:t>
            </w:r>
          </w:p>
          <w:p w14:paraId="5B874091" w14:textId="77777777" w:rsidR="00BE2572" w:rsidRPr="00DF1634" w:rsidRDefault="00BE2572" w:rsidP="00DE2AE3">
            <w:pPr>
              <w:widowControl w:val="0"/>
              <w:spacing w:after="120"/>
              <w:jc w:val="center"/>
              <w:rPr>
                <w:rFonts w:ascii="GHEA Grapalat" w:hAnsi="GHEA Grapalat"/>
                <w:sz w:val="18"/>
                <w:szCs w:val="18"/>
                <w:rPrChange w:id="6796" w:author="Hayk-PC" w:date="2024-12-11T02:31:00Z">
                  <w:rPr>
                    <w:rFonts w:ascii="GHEA Grapalat" w:hAnsi="GHEA Grapalat"/>
                    <w:sz w:val="18"/>
                    <w:szCs w:val="18"/>
                  </w:rPr>
                </w:rPrChange>
              </w:rPr>
            </w:pPr>
            <w:r w:rsidRPr="00DF1634">
              <w:rPr>
                <w:rFonts w:ascii="GHEA Grapalat" w:hAnsi="GHEA Grapalat"/>
                <w:sz w:val="18"/>
                <w:szCs w:val="18"/>
                <w:rPrChange w:id="6797" w:author="Hayk-PC" w:date="2024-12-11T02:31:00Z">
                  <w:rPr>
                    <w:rFonts w:ascii="GHEA Grapalat" w:hAnsi="GHEA Grapalat"/>
                    <w:sz w:val="18"/>
                    <w:szCs w:val="18"/>
                  </w:rPr>
                </w:rPrChange>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DF1634">
              <w:rPr>
                <w:rFonts w:ascii="GHEA Grapalat" w:hAnsi="GHEA Grapalat"/>
                <w:sz w:val="18"/>
                <w:szCs w:val="18"/>
                <w:rPrChange w:id="6798" w:author="Hayk-PC" w:date="2024-12-11T02:31:00Z">
                  <w:rPr>
                    <w:rFonts w:ascii="GHEA Grapalat" w:hAnsi="GHEA Grapalat"/>
                    <w:sz w:val="18"/>
                    <w:szCs w:val="18"/>
                  </w:rPr>
                </w:rPrChange>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EC4D7BC" w14:textId="77777777" w:rsidR="00BE2572" w:rsidRPr="00DF1634" w:rsidRDefault="00BE2572" w:rsidP="00DE2AE3">
            <w:pPr>
              <w:widowControl w:val="0"/>
              <w:spacing w:after="120"/>
              <w:jc w:val="center"/>
              <w:rPr>
                <w:rFonts w:ascii="GHEA Grapalat" w:hAnsi="GHEA Grapalat"/>
                <w:sz w:val="18"/>
                <w:szCs w:val="18"/>
                <w:rPrChange w:id="6799" w:author="Hayk-PC" w:date="2024-12-11T02:31:00Z">
                  <w:rPr>
                    <w:rFonts w:ascii="GHEA Grapalat" w:hAnsi="GHEA Grapalat"/>
                    <w:sz w:val="18"/>
                    <w:szCs w:val="18"/>
                  </w:rPr>
                </w:rPrChange>
              </w:rPr>
            </w:pPr>
            <w:r w:rsidRPr="00DF1634">
              <w:rPr>
                <w:rFonts w:ascii="GHEA Grapalat" w:hAnsi="GHEA Grapalat"/>
                <w:sz w:val="18"/>
                <w:szCs w:val="18"/>
                <w:rPrChange w:id="6800" w:author="Hayk-PC" w:date="2024-12-11T02:31:00Z">
                  <w:rPr>
                    <w:rFonts w:ascii="GHEA Grapalat" w:hAnsi="GHEA Grapalat"/>
                    <w:sz w:val="18"/>
                    <w:szCs w:val="18"/>
                  </w:rPr>
                </w:rPrChange>
              </w:rPr>
              <w:lastRenderedPageBreak/>
              <w:t xml:space="preserve">подписывается плательщиком или </w:t>
            </w:r>
          </w:p>
          <w:p w14:paraId="10953811" w14:textId="77777777" w:rsidR="00BE2572" w:rsidRPr="00DF1634" w:rsidRDefault="00BE2572" w:rsidP="00DE2AE3">
            <w:pPr>
              <w:widowControl w:val="0"/>
              <w:spacing w:after="120"/>
              <w:jc w:val="center"/>
              <w:rPr>
                <w:rFonts w:ascii="GHEA Grapalat" w:hAnsi="GHEA Grapalat"/>
                <w:sz w:val="18"/>
                <w:szCs w:val="18"/>
                <w:rPrChange w:id="6801" w:author="Hayk-PC" w:date="2024-12-11T02:31:00Z">
                  <w:rPr>
                    <w:rFonts w:ascii="GHEA Grapalat" w:hAnsi="GHEA Grapalat"/>
                    <w:sz w:val="18"/>
                    <w:szCs w:val="18"/>
                  </w:rPr>
                </w:rPrChange>
              </w:rPr>
            </w:pPr>
            <w:r w:rsidRPr="00DF1634">
              <w:rPr>
                <w:rFonts w:ascii="GHEA Grapalat" w:hAnsi="GHEA Grapalat"/>
                <w:sz w:val="18"/>
                <w:szCs w:val="18"/>
                <w:rPrChange w:id="6802" w:author="Hayk-PC" w:date="2024-12-11T02:31:00Z">
                  <w:rPr>
                    <w:rFonts w:ascii="GHEA Grapalat" w:hAnsi="GHEA Grapalat"/>
                    <w:sz w:val="18"/>
                    <w:szCs w:val="18"/>
                  </w:rPr>
                </w:rPrChange>
              </w:rPr>
              <w:t>проставляется электронная подпись плательщика</w:t>
            </w:r>
          </w:p>
        </w:tc>
      </w:tr>
      <w:tr w:rsidR="00B138F3" w:rsidRPr="00DF1634" w14:paraId="685C1B1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ACDAC5" w14:textId="77777777" w:rsidR="00BE2572" w:rsidRPr="00DF1634" w:rsidRDefault="00BE2572" w:rsidP="00DE2AE3">
            <w:pPr>
              <w:widowControl w:val="0"/>
              <w:spacing w:after="120"/>
              <w:jc w:val="center"/>
              <w:rPr>
                <w:rFonts w:ascii="GHEA Grapalat" w:hAnsi="GHEA Grapalat"/>
                <w:sz w:val="18"/>
                <w:szCs w:val="18"/>
                <w:rPrChange w:id="6803" w:author="Hayk-PC" w:date="2024-12-11T02:31:00Z">
                  <w:rPr>
                    <w:rFonts w:ascii="GHEA Grapalat" w:hAnsi="GHEA Grapalat"/>
                    <w:sz w:val="18"/>
                    <w:szCs w:val="18"/>
                  </w:rPr>
                </w:rPrChange>
              </w:rPr>
            </w:pPr>
            <w:r w:rsidRPr="00DF1634">
              <w:rPr>
                <w:rFonts w:ascii="GHEA Grapalat" w:hAnsi="GHEA Grapalat"/>
                <w:sz w:val="18"/>
                <w:szCs w:val="18"/>
                <w:rPrChange w:id="6804" w:author="Hayk-PC" w:date="2024-12-11T02:31:00Z">
                  <w:rPr>
                    <w:rFonts w:ascii="GHEA Grapalat" w:hAnsi="GHEA Grapalat"/>
                    <w:sz w:val="18"/>
                    <w:szCs w:val="18"/>
                  </w:rPr>
                </w:rPrChange>
              </w:rPr>
              <w:t>21.б.</w:t>
            </w:r>
          </w:p>
        </w:tc>
        <w:tc>
          <w:tcPr>
            <w:tcW w:w="1938" w:type="dxa"/>
            <w:tcBorders>
              <w:top w:val="single" w:sz="4" w:space="0" w:color="auto"/>
              <w:left w:val="single" w:sz="4" w:space="0" w:color="auto"/>
              <w:bottom w:val="single" w:sz="4" w:space="0" w:color="auto"/>
              <w:right w:val="single" w:sz="4" w:space="0" w:color="auto"/>
            </w:tcBorders>
          </w:tcPr>
          <w:p w14:paraId="7E518138" w14:textId="77777777" w:rsidR="00BE2572" w:rsidRPr="00DF1634" w:rsidRDefault="00BE2572" w:rsidP="00DE2AE3">
            <w:pPr>
              <w:widowControl w:val="0"/>
              <w:spacing w:after="120"/>
              <w:jc w:val="center"/>
              <w:rPr>
                <w:rFonts w:ascii="GHEA Grapalat" w:hAnsi="GHEA Grapalat"/>
                <w:sz w:val="18"/>
                <w:szCs w:val="18"/>
                <w:rPrChange w:id="6805" w:author="Hayk-PC" w:date="2024-12-11T02:31:00Z">
                  <w:rPr>
                    <w:rFonts w:ascii="GHEA Grapalat" w:hAnsi="GHEA Grapalat"/>
                    <w:sz w:val="18"/>
                    <w:szCs w:val="18"/>
                  </w:rPr>
                </w:rPrChange>
              </w:rPr>
            </w:pPr>
            <w:r w:rsidRPr="00DF1634">
              <w:rPr>
                <w:rFonts w:ascii="GHEA Grapalat" w:hAnsi="GHEA Grapalat"/>
                <w:sz w:val="18"/>
                <w:szCs w:val="18"/>
                <w:rPrChange w:id="6806" w:author="Hayk-PC" w:date="2024-12-11T02:31:00Z">
                  <w:rPr>
                    <w:rFonts w:ascii="GHEA Grapalat" w:hAnsi="GHEA Grapalat"/>
                    <w:sz w:val="18"/>
                    <w:szCs w:val="18"/>
                  </w:rPr>
                </w:rPrChange>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17D73064" w14:textId="77777777" w:rsidR="00BE2572" w:rsidRPr="00DF1634" w:rsidRDefault="00BE2572" w:rsidP="00DE2AE3">
            <w:pPr>
              <w:widowControl w:val="0"/>
              <w:spacing w:after="120"/>
              <w:jc w:val="center"/>
              <w:rPr>
                <w:rFonts w:ascii="GHEA Grapalat" w:hAnsi="GHEA Grapalat"/>
                <w:sz w:val="18"/>
                <w:szCs w:val="18"/>
                <w:rPrChange w:id="6807" w:author="Hayk-PC" w:date="2024-12-11T02:31:00Z">
                  <w:rPr>
                    <w:rFonts w:ascii="GHEA Grapalat" w:hAnsi="GHEA Grapalat"/>
                    <w:sz w:val="18"/>
                    <w:szCs w:val="18"/>
                  </w:rPr>
                </w:rPrChange>
              </w:rPr>
            </w:pPr>
            <w:r w:rsidRPr="00DF1634">
              <w:rPr>
                <w:rFonts w:ascii="GHEA Grapalat" w:hAnsi="GHEA Grapalat"/>
                <w:sz w:val="18"/>
                <w:szCs w:val="18"/>
                <w:rPrChange w:id="6808" w:author="Hayk-PC" w:date="2024-12-11T02:31: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68274C" w14:textId="77777777" w:rsidR="00BE2572" w:rsidRPr="00DF1634" w:rsidRDefault="00BE2572" w:rsidP="00DE2AE3">
            <w:pPr>
              <w:widowControl w:val="0"/>
              <w:spacing w:after="120"/>
              <w:jc w:val="center"/>
              <w:rPr>
                <w:rFonts w:ascii="GHEA Grapalat" w:hAnsi="GHEA Grapalat"/>
                <w:sz w:val="18"/>
                <w:szCs w:val="18"/>
                <w:rPrChange w:id="6809" w:author="Hayk-PC" w:date="2024-12-11T02:31:00Z">
                  <w:rPr>
                    <w:rFonts w:ascii="GHEA Grapalat" w:hAnsi="GHEA Grapalat"/>
                    <w:sz w:val="18"/>
                    <w:szCs w:val="18"/>
                  </w:rPr>
                </w:rPrChange>
              </w:rPr>
            </w:pPr>
            <w:r w:rsidRPr="00DF1634">
              <w:rPr>
                <w:rFonts w:ascii="GHEA Grapalat" w:hAnsi="GHEA Grapalat"/>
                <w:sz w:val="18"/>
                <w:szCs w:val="18"/>
                <w:rPrChange w:id="6810" w:author="Hayk-PC" w:date="2024-12-11T02:31:00Z">
                  <w:rPr>
                    <w:rFonts w:ascii="GHEA Grapalat" w:hAnsi="GHEA Grapalat"/>
                    <w:sz w:val="18"/>
                    <w:szCs w:val="18"/>
                  </w:rPr>
                </w:rPrChange>
              </w:rPr>
              <w:t xml:space="preserve">обязательно: </w:t>
            </w:r>
          </w:p>
          <w:p w14:paraId="77B86692" w14:textId="77777777" w:rsidR="00BE2572" w:rsidRPr="00DF1634" w:rsidRDefault="00BE2572" w:rsidP="00DE2AE3">
            <w:pPr>
              <w:widowControl w:val="0"/>
              <w:spacing w:after="120"/>
              <w:jc w:val="center"/>
              <w:rPr>
                <w:rFonts w:ascii="GHEA Grapalat" w:hAnsi="GHEA Grapalat"/>
                <w:sz w:val="18"/>
                <w:szCs w:val="18"/>
                <w:rPrChange w:id="6811" w:author="Hayk-PC" w:date="2024-12-11T02:31:00Z">
                  <w:rPr>
                    <w:rFonts w:ascii="GHEA Grapalat" w:hAnsi="GHEA Grapalat"/>
                    <w:sz w:val="18"/>
                    <w:szCs w:val="18"/>
                  </w:rPr>
                </w:rPrChange>
              </w:rPr>
            </w:pPr>
            <w:r w:rsidRPr="00DF1634">
              <w:rPr>
                <w:rFonts w:ascii="GHEA Grapalat" w:hAnsi="GHEA Grapalat"/>
                <w:sz w:val="18"/>
                <w:szCs w:val="18"/>
                <w:rPrChange w:id="6812" w:author="Hayk-PC" w:date="2024-12-11T02:31:00Z">
                  <w:rPr>
                    <w:rFonts w:ascii="GHEA Grapalat" w:hAnsi="GHEA Grapalat"/>
                    <w:sz w:val="18"/>
                    <w:szCs w:val="18"/>
                  </w:rPr>
                </w:rPrChange>
              </w:rPr>
              <w:t>при наличии печати, когда плательщик представляет Требование в бумажной форме</w:t>
            </w:r>
          </w:p>
          <w:p w14:paraId="7843F8AE" w14:textId="77777777" w:rsidR="00BE2572" w:rsidRPr="00DF1634" w:rsidRDefault="00BE2572" w:rsidP="00DE2AE3">
            <w:pPr>
              <w:widowControl w:val="0"/>
              <w:spacing w:after="120"/>
              <w:jc w:val="center"/>
              <w:rPr>
                <w:rFonts w:ascii="GHEA Grapalat" w:hAnsi="GHEA Grapalat"/>
                <w:sz w:val="18"/>
                <w:szCs w:val="18"/>
                <w:rPrChange w:id="6813" w:author="Hayk-PC" w:date="2024-12-11T02:31:00Z">
                  <w:rPr>
                    <w:rFonts w:ascii="GHEA Grapalat" w:hAnsi="GHEA Grapalat"/>
                    <w:sz w:val="18"/>
                    <w:szCs w:val="18"/>
                  </w:rPr>
                </w:rPrChange>
              </w:rPr>
            </w:pPr>
          </w:p>
        </w:tc>
        <w:tc>
          <w:tcPr>
            <w:tcW w:w="2640" w:type="dxa"/>
            <w:tcBorders>
              <w:top w:val="single" w:sz="4" w:space="0" w:color="auto"/>
              <w:left w:val="single" w:sz="4" w:space="0" w:color="auto"/>
              <w:bottom w:val="single" w:sz="4" w:space="0" w:color="auto"/>
              <w:right w:val="single" w:sz="4" w:space="0" w:color="auto"/>
            </w:tcBorders>
          </w:tcPr>
          <w:p w14:paraId="62A81EF9" w14:textId="77777777" w:rsidR="00BE2572" w:rsidRPr="00DF1634" w:rsidRDefault="00BE2572" w:rsidP="00DE2AE3">
            <w:pPr>
              <w:widowControl w:val="0"/>
              <w:spacing w:after="120"/>
              <w:jc w:val="center"/>
              <w:rPr>
                <w:rFonts w:ascii="GHEA Grapalat" w:hAnsi="GHEA Grapalat"/>
                <w:sz w:val="18"/>
                <w:szCs w:val="18"/>
                <w:rPrChange w:id="6814" w:author="Hayk-PC" w:date="2024-12-11T02:31:00Z">
                  <w:rPr>
                    <w:rFonts w:ascii="GHEA Grapalat" w:hAnsi="GHEA Grapalat"/>
                    <w:sz w:val="18"/>
                    <w:szCs w:val="18"/>
                  </w:rPr>
                </w:rPrChange>
              </w:rPr>
            </w:pPr>
            <w:r w:rsidRPr="00DF1634">
              <w:rPr>
                <w:rFonts w:ascii="GHEA Grapalat" w:hAnsi="GHEA Grapalat"/>
                <w:sz w:val="18"/>
                <w:szCs w:val="18"/>
                <w:rPrChange w:id="6815" w:author="Hayk-PC" w:date="2024-12-11T02:31:00Z">
                  <w:rPr>
                    <w:rFonts w:ascii="GHEA Grapalat" w:hAnsi="GHEA Grapalat"/>
                    <w:sz w:val="18"/>
                    <w:szCs w:val="18"/>
                  </w:rPr>
                </w:rPrChange>
              </w:rPr>
              <w:t xml:space="preserve">скрепляется печатью плательщика </w:t>
            </w:r>
          </w:p>
          <w:p w14:paraId="66B928B8" w14:textId="77777777" w:rsidR="00BE2572" w:rsidRPr="00DF1634" w:rsidRDefault="00BE2572" w:rsidP="00DE2AE3">
            <w:pPr>
              <w:widowControl w:val="0"/>
              <w:spacing w:after="120"/>
              <w:jc w:val="center"/>
              <w:rPr>
                <w:rFonts w:ascii="GHEA Grapalat" w:hAnsi="GHEA Grapalat"/>
                <w:sz w:val="18"/>
                <w:szCs w:val="18"/>
                <w:rPrChange w:id="6816" w:author="Hayk-PC" w:date="2024-12-11T02:31:00Z">
                  <w:rPr>
                    <w:rFonts w:ascii="GHEA Grapalat" w:hAnsi="GHEA Grapalat"/>
                    <w:sz w:val="18"/>
                    <w:szCs w:val="18"/>
                  </w:rPr>
                </w:rPrChange>
              </w:rPr>
            </w:pPr>
            <w:r w:rsidRPr="00DF1634">
              <w:rPr>
                <w:rFonts w:ascii="GHEA Grapalat" w:hAnsi="GHEA Grapalat"/>
                <w:sz w:val="18"/>
                <w:szCs w:val="18"/>
                <w:rPrChange w:id="6817" w:author="Hayk-PC" w:date="2024-12-11T02:31:00Z">
                  <w:rPr>
                    <w:rFonts w:ascii="GHEA Grapalat" w:hAnsi="GHEA Grapalat"/>
                    <w:sz w:val="18"/>
                    <w:szCs w:val="18"/>
                  </w:rPr>
                </w:rPrChange>
              </w:rPr>
              <w:t>при представлении в бумажной форме</w:t>
            </w:r>
          </w:p>
        </w:tc>
      </w:tr>
      <w:tr w:rsidR="00B138F3" w:rsidRPr="00DF1634" w14:paraId="12E9A63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894CE7" w14:textId="77777777" w:rsidR="00BE2572" w:rsidRPr="00DF1634" w:rsidRDefault="00BE2572" w:rsidP="00DE2AE3">
            <w:pPr>
              <w:widowControl w:val="0"/>
              <w:spacing w:after="120"/>
              <w:jc w:val="center"/>
              <w:rPr>
                <w:rFonts w:ascii="GHEA Grapalat" w:hAnsi="GHEA Grapalat"/>
                <w:sz w:val="18"/>
                <w:szCs w:val="18"/>
                <w:rPrChange w:id="6818" w:author="Hayk-PC" w:date="2024-12-11T02:31:00Z">
                  <w:rPr>
                    <w:rFonts w:ascii="GHEA Grapalat" w:hAnsi="GHEA Grapalat"/>
                    <w:sz w:val="18"/>
                    <w:szCs w:val="18"/>
                  </w:rPr>
                </w:rPrChange>
              </w:rPr>
            </w:pPr>
            <w:r w:rsidRPr="00DF1634">
              <w:rPr>
                <w:rFonts w:ascii="GHEA Grapalat" w:hAnsi="GHEA Grapalat"/>
                <w:sz w:val="18"/>
                <w:szCs w:val="18"/>
                <w:rPrChange w:id="6819" w:author="Hayk-PC" w:date="2024-12-11T02:31:00Z">
                  <w:rPr>
                    <w:rFonts w:ascii="GHEA Grapalat" w:hAnsi="GHEA Grapalat"/>
                    <w:sz w:val="18"/>
                    <w:szCs w:val="18"/>
                  </w:rPr>
                </w:rPrChange>
              </w:rPr>
              <w:t>22.а.</w:t>
            </w:r>
          </w:p>
        </w:tc>
        <w:tc>
          <w:tcPr>
            <w:tcW w:w="1938" w:type="dxa"/>
            <w:tcBorders>
              <w:top w:val="single" w:sz="4" w:space="0" w:color="auto"/>
              <w:left w:val="single" w:sz="4" w:space="0" w:color="auto"/>
              <w:bottom w:val="single" w:sz="4" w:space="0" w:color="auto"/>
              <w:right w:val="single" w:sz="4" w:space="0" w:color="auto"/>
            </w:tcBorders>
          </w:tcPr>
          <w:p w14:paraId="1E580F30" w14:textId="77777777" w:rsidR="00BE2572" w:rsidRPr="00DF1634" w:rsidRDefault="00BE2572" w:rsidP="00DE2AE3">
            <w:pPr>
              <w:widowControl w:val="0"/>
              <w:spacing w:after="120"/>
              <w:jc w:val="center"/>
              <w:rPr>
                <w:rFonts w:ascii="GHEA Grapalat" w:hAnsi="GHEA Grapalat"/>
                <w:sz w:val="18"/>
                <w:szCs w:val="18"/>
                <w:rPrChange w:id="6820" w:author="Hayk-PC" w:date="2024-12-11T02:31:00Z">
                  <w:rPr>
                    <w:rFonts w:ascii="GHEA Grapalat" w:hAnsi="GHEA Grapalat"/>
                    <w:sz w:val="18"/>
                    <w:szCs w:val="18"/>
                  </w:rPr>
                </w:rPrChange>
              </w:rPr>
            </w:pPr>
            <w:r w:rsidRPr="00DF1634">
              <w:rPr>
                <w:rFonts w:ascii="GHEA Grapalat" w:hAnsi="GHEA Grapalat"/>
                <w:sz w:val="18"/>
                <w:szCs w:val="18"/>
                <w:rPrChange w:id="6821" w:author="Hayk-PC" w:date="2024-12-11T02:31:00Z">
                  <w:rPr>
                    <w:rFonts w:ascii="GHEA Grapalat" w:hAnsi="GHEA Grapalat"/>
                    <w:sz w:val="18"/>
                    <w:szCs w:val="18"/>
                  </w:rPr>
                </w:rPrChange>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34B730A" w14:textId="77777777" w:rsidR="00BE2572" w:rsidRPr="00DF1634" w:rsidRDefault="00BE2572" w:rsidP="00DE2AE3">
            <w:pPr>
              <w:widowControl w:val="0"/>
              <w:spacing w:after="120"/>
              <w:jc w:val="center"/>
              <w:rPr>
                <w:rFonts w:ascii="GHEA Grapalat" w:hAnsi="GHEA Grapalat"/>
                <w:sz w:val="18"/>
                <w:szCs w:val="18"/>
                <w:rPrChange w:id="6822" w:author="Hayk-PC" w:date="2024-12-11T02:31:00Z">
                  <w:rPr>
                    <w:rFonts w:ascii="GHEA Grapalat" w:hAnsi="GHEA Grapalat"/>
                    <w:sz w:val="18"/>
                    <w:szCs w:val="18"/>
                  </w:rPr>
                </w:rPrChange>
              </w:rPr>
            </w:pPr>
            <w:r w:rsidRPr="00DF1634">
              <w:rPr>
                <w:rFonts w:ascii="GHEA Grapalat" w:hAnsi="GHEA Grapalat"/>
                <w:sz w:val="18"/>
                <w:szCs w:val="18"/>
                <w:rPrChange w:id="6823" w:author="Hayk-PC" w:date="2024-12-11T02:31: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890EDC" w14:textId="77777777" w:rsidR="00BE2572" w:rsidRPr="00DF1634" w:rsidRDefault="00BE2572" w:rsidP="00DE2AE3">
            <w:pPr>
              <w:widowControl w:val="0"/>
              <w:spacing w:after="120"/>
              <w:jc w:val="center"/>
              <w:rPr>
                <w:rFonts w:ascii="GHEA Grapalat" w:hAnsi="GHEA Grapalat"/>
                <w:sz w:val="18"/>
                <w:szCs w:val="18"/>
                <w:rPrChange w:id="6824" w:author="Hayk-PC" w:date="2024-12-11T02:31:00Z">
                  <w:rPr>
                    <w:rFonts w:ascii="GHEA Grapalat" w:hAnsi="GHEA Grapalat"/>
                    <w:sz w:val="18"/>
                    <w:szCs w:val="18"/>
                  </w:rPr>
                </w:rPrChange>
              </w:rPr>
            </w:pPr>
            <w:r w:rsidRPr="00DF1634">
              <w:rPr>
                <w:rFonts w:ascii="GHEA Grapalat" w:hAnsi="GHEA Grapalat"/>
                <w:sz w:val="18"/>
                <w:szCs w:val="18"/>
                <w:rPrChange w:id="6825" w:author="Hayk-PC" w:date="2024-12-11T02:31:00Z">
                  <w:rPr>
                    <w:rFonts w:ascii="GHEA Grapalat" w:hAnsi="GHEA Grapalat"/>
                    <w:sz w:val="18"/>
                    <w:szCs w:val="18"/>
                  </w:rPr>
                </w:rPrChange>
              </w:rPr>
              <w:t xml:space="preserve">обязательно: </w:t>
            </w:r>
          </w:p>
          <w:p w14:paraId="550C1205" w14:textId="77777777" w:rsidR="00BE2572" w:rsidRPr="00DF1634" w:rsidRDefault="00BE2572" w:rsidP="00DE2AE3">
            <w:pPr>
              <w:widowControl w:val="0"/>
              <w:spacing w:after="120"/>
              <w:jc w:val="center"/>
              <w:rPr>
                <w:rFonts w:ascii="GHEA Grapalat" w:hAnsi="GHEA Grapalat"/>
                <w:sz w:val="18"/>
                <w:szCs w:val="18"/>
                <w:rPrChange w:id="6826" w:author="Hayk-PC" w:date="2024-12-11T02:31:00Z">
                  <w:rPr>
                    <w:rFonts w:ascii="GHEA Grapalat" w:hAnsi="GHEA Grapalat"/>
                    <w:sz w:val="18"/>
                    <w:szCs w:val="18"/>
                  </w:rPr>
                </w:rPrChange>
              </w:rPr>
            </w:pPr>
            <w:r w:rsidRPr="00DF1634">
              <w:rPr>
                <w:rFonts w:ascii="GHEA Grapalat" w:hAnsi="GHEA Grapalat"/>
                <w:sz w:val="18"/>
                <w:szCs w:val="18"/>
                <w:rPrChange w:id="6827" w:author="Hayk-PC" w:date="2024-12-11T02:31:00Z">
                  <w:rPr>
                    <w:rFonts w:ascii="GHEA Grapalat" w:hAnsi="GHEA Grapalat"/>
                    <w:sz w:val="18"/>
                    <w:szCs w:val="18"/>
                  </w:rPr>
                </w:rPrChange>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B1C2CA5" w14:textId="77777777" w:rsidR="00BE2572" w:rsidRPr="00DF1634" w:rsidRDefault="00BE2572" w:rsidP="00DE2AE3">
            <w:pPr>
              <w:widowControl w:val="0"/>
              <w:spacing w:after="120"/>
              <w:jc w:val="center"/>
              <w:rPr>
                <w:rFonts w:ascii="GHEA Grapalat" w:hAnsi="GHEA Grapalat"/>
                <w:sz w:val="18"/>
                <w:szCs w:val="18"/>
                <w:rPrChange w:id="6828" w:author="Hayk-PC" w:date="2024-12-11T02:31:00Z">
                  <w:rPr>
                    <w:rFonts w:ascii="GHEA Grapalat" w:hAnsi="GHEA Grapalat"/>
                    <w:sz w:val="18"/>
                    <w:szCs w:val="18"/>
                  </w:rPr>
                </w:rPrChange>
              </w:rPr>
            </w:pPr>
            <w:r w:rsidRPr="00DF1634">
              <w:rPr>
                <w:rFonts w:ascii="GHEA Grapalat" w:hAnsi="GHEA Grapalat"/>
                <w:sz w:val="18"/>
                <w:szCs w:val="18"/>
                <w:rPrChange w:id="6829" w:author="Hayk-PC" w:date="2024-12-11T02:31:00Z">
                  <w:rPr>
                    <w:rFonts w:ascii="GHEA Grapalat" w:hAnsi="GHEA Grapalat"/>
                    <w:sz w:val="18"/>
                    <w:szCs w:val="18"/>
                  </w:rPr>
                </w:rPrChange>
              </w:rPr>
              <w:t>подписывается бенефициаром</w:t>
            </w:r>
          </w:p>
        </w:tc>
      </w:tr>
      <w:tr w:rsidR="00B138F3" w:rsidRPr="00DF1634" w14:paraId="0D4756C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9936A9" w14:textId="77777777" w:rsidR="00BE2572" w:rsidRPr="00DF1634" w:rsidRDefault="00BE2572" w:rsidP="00DE2AE3">
            <w:pPr>
              <w:widowControl w:val="0"/>
              <w:spacing w:after="120"/>
              <w:jc w:val="center"/>
              <w:rPr>
                <w:rFonts w:ascii="GHEA Grapalat" w:hAnsi="GHEA Grapalat"/>
                <w:sz w:val="18"/>
                <w:szCs w:val="18"/>
                <w:rPrChange w:id="6830" w:author="Hayk-PC" w:date="2024-12-11T02:31:00Z">
                  <w:rPr>
                    <w:rFonts w:ascii="GHEA Grapalat" w:hAnsi="GHEA Grapalat"/>
                    <w:sz w:val="18"/>
                    <w:szCs w:val="18"/>
                  </w:rPr>
                </w:rPrChange>
              </w:rPr>
            </w:pPr>
            <w:r w:rsidRPr="00DF1634">
              <w:rPr>
                <w:rFonts w:ascii="GHEA Grapalat" w:hAnsi="GHEA Grapalat"/>
                <w:sz w:val="18"/>
                <w:szCs w:val="18"/>
                <w:rPrChange w:id="6831" w:author="Hayk-PC" w:date="2024-12-11T02:31:00Z">
                  <w:rPr>
                    <w:rFonts w:ascii="GHEA Grapalat" w:hAnsi="GHEA Grapalat"/>
                    <w:sz w:val="18"/>
                    <w:szCs w:val="18"/>
                  </w:rPr>
                </w:rPrChange>
              </w:rPr>
              <w:t>22.б.</w:t>
            </w:r>
          </w:p>
        </w:tc>
        <w:tc>
          <w:tcPr>
            <w:tcW w:w="1938" w:type="dxa"/>
            <w:tcBorders>
              <w:top w:val="single" w:sz="4" w:space="0" w:color="auto"/>
              <w:left w:val="single" w:sz="4" w:space="0" w:color="auto"/>
              <w:bottom w:val="single" w:sz="4" w:space="0" w:color="auto"/>
              <w:right w:val="single" w:sz="4" w:space="0" w:color="auto"/>
            </w:tcBorders>
          </w:tcPr>
          <w:p w14:paraId="18D2C637" w14:textId="77777777" w:rsidR="00BE2572" w:rsidRPr="00DF1634" w:rsidRDefault="00BE2572" w:rsidP="00DE2AE3">
            <w:pPr>
              <w:widowControl w:val="0"/>
              <w:spacing w:after="120"/>
              <w:jc w:val="center"/>
              <w:rPr>
                <w:rFonts w:ascii="GHEA Grapalat" w:hAnsi="GHEA Grapalat"/>
                <w:sz w:val="18"/>
                <w:szCs w:val="18"/>
                <w:rPrChange w:id="6832" w:author="Hayk-PC" w:date="2024-12-11T02:31:00Z">
                  <w:rPr>
                    <w:rFonts w:ascii="GHEA Grapalat" w:hAnsi="GHEA Grapalat"/>
                    <w:sz w:val="18"/>
                    <w:szCs w:val="18"/>
                  </w:rPr>
                </w:rPrChange>
              </w:rPr>
            </w:pPr>
            <w:r w:rsidRPr="00DF1634">
              <w:rPr>
                <w:rFonts w:ascii="GHEA Grapalat" w:hAnsi="GHEA Grapalat"/>
                <w:sz w:val="18"/>
                <w:szCs w:val="18"/>
                <w:rPrChange w:id="6833" w:author="Hayk-PC" w:date="2024-12-11T02:31:00Z">
                  <w:rPr>
                    <w:rFonts w:ascii="GHEA Grapalat" w:hAnsi="GHEA Grapalat"/>
                    <w:sz w:val="18"/>
                    <w:szCs w:val="18"/>
                  </w:rPr>
                </w:rPrChange>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690AF722" w14:textId="77777777" w:rsidR="00BE2572" w:rsidRPr="00DF1634" w:rsidRDefault="00BE2572" w:rsidP="00DE2AE3">
            <w:pPr>
              <w:widowControl w:val="0"/>
              <w:spacing w:after="120"/>
              <w:jc w:val="center"/>
              <w:rPr>
                <w:rFonts w:ascii="GHEA Grapalat" w:hAnsi="GHEA Grapalat"/>
                <w:sz w:val="18"/>
                <w:szCs w:val="18"/>
                <w:rPrChange w:id="6834" w:author="Hayk-PC" w:date="2024-12-11T02:31:00Z">
                  <w:rPr>
                    <w:rFonts w:ascii="GHEA Grapalat" w:hAnsi="GHEA Grapalat"/>
                    <w:sz w:val="18"/>
                    <w:szCs w:val="18"/>
                  </w:rPr>
                </w:rPrChange>
              </w:rPr>
            </w:pPr>
            <w:r w:rsidRPr="00DF1634">
              <w:rPr>
                <w:rFonts w:ascii="GHEA Grapalat" w:hAnsi="GHEA Grapalat"/>
                <w:sz w:val="18"/>
                <w:szCs w:val="18"/>
                <w:rPrChange w:id="6835" w:author="Hayk-PC" w:date="2024-12-11T02:31: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B7B44F" w14:textId="77777777" w:rsidR="00BE2572" w:rsidRPr="00DF1634" w:rsidRDefault="00BE2572" w:rsidP="00DE2AE3">
            <w:pPr>
              <w:widowControl w:val="0"/>
              <w:spacing w:after="120"/>
              <w:jc w:val="center"/>
              <w:rPr>
                <w:rFonts w:ascii="GHEA Grapalat" w:hAnsi="GHEA Grapalat"/>
                <w:sz w:val="18"/>
                <w:szCs w:val="18"/>
                <w:rPrChange w:id="6836" w:author="Hayk-PC" w:date="2024-12-11T02:31:00Z">
                  <w:rPr>
                    <w:rFonts w:ascii="GHEA Grapalat" w:hAnsi="GHEA Grapalat"/>
                    <w:sz w:val="18"/>
                    <w:szCs w:val="18"/>
                  </w:rPr>
                </w:rPrChange>
              </w:rPr>
            </w:pPr>
            <w:r w:rsidRPr="00DF1634">
              <w:rPr>
                <w:rFonts w:ascii="GHEA Grapalat" w:hAnsi="GHEA Grapalat"/>
                <w:sz w:val="18"/>
                <w:szCs w:val="18"/>
                <w:rPrChange w:id="6837" w:author="Hayk-PC" w:date="2024-12-11T02:31:00Z">
                  <w:rPr>
                    <w:rFonts w:ascii="GHEA Grapalat" w:hAnsi="GHEA Grapalat"/>
                    <w:sz w:val="18"/>
                    <w:szCs w:val="18"/>
                  </w:rPr>
                </w:rPrChange>
              </w:rPr>
              <w:t xml:space="preserve">обязательно: </w:t>
            </w:r>
          </w:p>
          <w:p w14:paraId="768D162F" w14:textId="77777777" w:rsidR="00BE2572" w:rsidRPr="00DF1634" w:rsidRDefault="00BE2572" w:rsidP="00DE2AE3">
            <w:pPr>
              <w:widowControl w:val="0"/>
              <w:spacing w:after="120"/>
              <w:jc w:val="center"/>
              <w:rPr>
                <w:rFonts w:ascii="GHEA Grapalat" w:hAnsi="GHEA Grapalat"/>
                <w:sz w:val="18"/>
                <w:szCs w:val="18"/>
                <w:rPrChange w:id="6838" w:author="Hayk-PC" w:date="2024-12-11T02:31:00Z">
                  <w:rPr>
                    <w:rFonts w:ascii="GHEA Grapalat" w:hAnsi="GHEA Grapalat"/>
                    <w:sz w:val="18"/>
                    <w:szCs w:val="18"/>
                  </w:rPr>
                </w:rPrChange>
              </w:rPr>
            </w:pPr>
            <w:r w:rsidRPr="00DF1634">
              <w:rPr>
                <w:rFonts w:ascii="GHEA Grapalat" w:hAnsi="GHEA Grapalat"/>
                <w:sz w:val="18"/>
                <w:szCs w:val="18"/>
                <w:rPrChange w:id="6839" w:author="Hayk-PC" w:date="2024-12-11T02:31:00Z">
                  <w:rPr>
                    <w:rFonts w:ascii="GHEA Grapalat" w:hAnsi="GHEA Grapalat"/>
                    <w:sz w:val="18"/>
                    <w:szCs w:val="18"/>
                  </w:rPr>
                </w:rPrChange>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1D9900F6" w14:textId="77777777" w:rsidR="00BE2572" w:rsidRPr="00DF1634" w:rsidRDefault="00BE2572" w:rsidP="00DE2AE3">
            <w:pPr>
              <w:widowControl w:val="0"/>
              <w:spacing w:after="120"/>
              <w:jc w:val="center"/>
              <w:rPr>
                <w:rFonts w:ascii="GHEA Grapalat" w:hAnsi="GHEA Grapalat"/>
                <w:sz w:val="18"/>
                <w:szCs w:val="18"/>
                <w:rPrChange w:id="6840" w:author="Hayk-PC" w:date="2024-12-11T02:31:00Z">
                  <w:rPr>
                    <w:rFonts w:ascii="GHEA Grapalat" w:hAnsi="GHEA Grapalat"/>
                    <w:sz w:val="18"/>
                    <w:szCs w:val="18"/>
                  </w:rPr>
                </w:rPrChange>
              </w:rPr>
            </w:pPr>
            <w:r w:rsidRPr="00DF1634">
              <w:rPr>
                <w:rFonts w:ascii="GHEA Grapalat" w:hAnsi="GHEA Grapalat"/>
                <w:sz w:val="18"/>
                <w:szCs w:val="18"/>
                <w:rPrChange w:id="6841" w:author="Hayk-PC" w:date="2024-12-11T02:31:00Z">
                  <w:rPr>
                    <w:rFonts w:ascii="GHEA Grapalat" w:hAnsi="GHEA Grapalat"/>
                    <w:sz w:val="18"/>
                    <w:szCs w:val="18"/>
                  </w:rPr>
                </w:rPrChange>
              </w:rPr>
              <w:t xml:space="preserve">скрепляется печатью бенефициара </w:t>
            </w:r>
          </w:p>
          <w:p w14:paraId="11C6A8D3" w14:textId="77777777" w:rsidR="00BE2572" w:rsidRPr="00DF1634" w:rsidRDefault="00BE2572" w:rsidP="00DE2AE3">
            <w:pPr>
              <w:widowControl w:val="0"/>
              <w:spacing w:after="120"/>
              <w:jc w:val="center"/>
              <w:rPr>
                <w:rFonts w:ascii="GHEA Grapalat" w:hAnsi="GHEA Grapalat"/>
                <w:sz w:val="18"/>
                <w:szCs w:val="18"/>
                <w:rPrChange w:id="6842" w:author="Hayk-PC" w:date="2024-12-11T02:31:00Z">
                  <w:rPr>
                    <w:rFonts w:ascii="GHEA Grapalat" w:hAnsi="GHEA Grapalat"/>
                    <w:sz w:val="18"/>
                    <w:szCs w:val="18"/>
                  </w:rPr>
                </w:rPrChange>
              </w:rPr>
            </w:pPr>
            <w:r w:rsidRPr="00DF1634">
              <w:rPr>
                <w:rFonts w:ascii="GHEA Grapalat" w:hAnsi="GHEA Grapalat"/>
                <w:sz w:val="18"/>
                <w:szCs w:val="18"/>
                <w:rPrChange w:id="6843" w:author="Hayk-PC" w:date="2024-12-11T02:31:00Z">
                  <w:rPr>
                    <w:rFonts w:ascii="GHEA Grapalat" w:hAnsi="GHEA Grapalat"/>
                    <w:sz w:val="18"/>
                    <w:szCs w:val="18"/>
                  </w:rPr>
                </w:rPrChange>
              </w:rPr>
              <w:t>при представлении в банк в бумажной форме</w:t>
            </w:r>
          </w:p>
        </w:tc>
      </w:tr>
      <w:tr w:rsidR="00B138F3" w:rsidRPr="00DF1634" w14:paraId="20AB6B9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D81B7C" w14:textId="77777777" w:rsidR="00BE2572" w:rsidRPr="00DF1634" w:rsidRDefault="00BE2572" w:rsidP="00DE2AE3">
            <w:pPr>
              <w:widowControl w:val="0"/>
              <w:spacing w:after="120"/>
              <w:jc w:val="center"/>
              <w:rPr>
                <w:rFonts w:ascii="GHEA Grapalat" w:hAnsi="GHEA Grapalat"/>
                <w:sz w:val="18"/>
                <w:szCs w:val="18"/>
                <w:rPrChange w:id="6844" w:author="Hayk-PC" w:date="2024-12-11T02:31:00Z">
                  <w:rPr>
                    <w:rFonts w:ascii="GHEA Grapalat" w:hAnsi="GHEA Grapalat"/>
                    <w:sz w:val="18"/>
                    <w:szCs w:val="18"/>
                  </w:rPr>
                </w:rPrChange>
              </w:rPr>
            </w:pPr>
            <w:r w:rsidRPr="00DF1634">
              <w:rPr>
                <w:rFonts w:ascii="GHEA Grapalat" w:hAnsi="GHEA Grapalat"/>
                <w:sz w:val="18"/>
                <w:szCs w:val="18"/>
                <w:rPrChange w:id="6845" w:author="Hayk-PC" w:date="2024-12-11T02:31:00Z">
                  <w:rPr>
                    <w:rFonts w:ascii="GHEA Grapalat" w:hAnsi="GHEA Grapalat"/>
                    <w:sz w:val="18"/>
                    <w:szCs w:val="18"/>
                  </w:rPr>
                </w:rPrChange>
              </w:rPr>
              <w:t>23.а.</w:t>
            </w:r>
          </w:p>
        </w:tc>
        <w:tc>
          <w:tcPr>
            <w:tcW w:w="1938" w:type="dxa"/>
            <w:tcBorders>
              <w:top w:val="single" w:sz="4" w:space="0" w:color="auto"/>
              <w:left w:val="single" w:sz="4" w:space="0" w:color="auto"/>
              <w:bottom w:val="single" w:sz="4" w:space="0" w:color="auto"/>
              <w:right w:val="single" w:sz="4" w:space="0" w:color="auto"/>
            </w:tcBorders>
          </w:tcPr>
          <w:p w14:paraId="71A310B4" w14:textId="77777777" w:rsidR="00BE2572" w:rsidRPr="00DF1634" w:rsidRDefault="00BE2572" w:rsidP="00DE2AE3">
            <w:pPr>
              <w:widowControl w:val="0"/>
              <w:spacing w:after="120"/>
              <w:jc w:val="center"/>
              <w:rPr>
                <w:rFonts w:ascii="GHEA Grapalat" w:hAnsi="GHEA Grapalat"/>
                <w:sz w:val="18"/>
                <w:szCs w:val="18"/>
                <w:rPrChange w:id="6846" w:author="Hayk-PC" w:date="2024-12-11T02:31:00Z">
                  <w:rPr>
                    <w:rFonts w:ascii="GHEA Grapalat" w:hAnsi="GHEA Grapalat"/>
                    <w:sz w:val="18"/>
                    <w:szCs w:val="18"/>
                  </w:rPr>
                </w:rPrChange>
              </w:rPr>
            </w:pPr>
            <w:r w:rsidRPr="00DF1634">
              <w:rPr>
                <w:rFonts w:ascii="GHEA Grapalat" w:hAnsi="GHEA Grapalat"/>
                <w:sz w:val="18"/>
                <w:szCs w:val="18"/>
                <w:rPrChange w:id="6847" w:author="Hayk-PC" w:date="2024-12-11T02:31:00Z">
                  <w:rPr>
                    <w:rFonts w:ascii="GHEA Grapalat" w:hAnsi="GHEA Grapalat"/>
                    <w:sz w:val="18"/>
                    <w:szCs w:val="18"/>
                  </w:rPr>
                </w:rPrChange>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7C4AD1F" w14:textId="77777777" w:rsidR="00BE2572" w:rsidRPr="00DF1634" w:rsidRDefault="00BE2572" w:rsidP="00DE2AE3">
            <w:pPr>
              <w:widowControl w:val="0"/>
              <w:spacing w:after="120"/>
              <w:jc w:val="center"/>
              <w:rPr>
                <w:rFonts w:ascii="GHEA Grapalat" w:hAnsi="GHEA Grapalat"/>
                <w:sz w:val="18"/>
                <w:szCs w:val="18"/>
                <w:rPrChange w:id="6848" w:author="Hayk-PC" w:date="2024-12-11T02:31:00Z">
                  <w:rPr>
                    <w:rFonts w:ascii="GHEA Grapalat" w:hAnsi="GHEA Grapalat"/>
                    <w:sz w:val="18"/>
                    <w:szCs w:val="18"/>
                  </w:rPr>
                </w:rPrChange>
              </w:rPr>
            </w:pPr>
            <w:r w:rsidRPr="00DF1634">
              <w:rPr>
                <w:rFonts w:ascii="GHEA Grapalat" w:hAnsi="GHEA Grapalat"/>
                <w:sz w:val="18"/>
                <w:szCs w:val="18"/>
                <w:rPrChange w:id="6849" w:author="Hayk-PC" w:date="2024-12-11T02:31: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324F1B" w14:textId="77777777" w:rsidR="00BE2572" w:rsidRPr="00DF1634" w:rsidRDefault="00BE2572" w:rsidP="00DE2AE3">
            <w:pPr>
              <w:widowControl w:val="0"/>
              <w:spacing w:after="120"/>
              <w:jc w:val="center"/>
              <w:rPr>
                <w:rFonts w:ascii="GHEA Grapalat" w:hAnsi="GHEA Grapalat"/>
                <w:sz w:val="18"/>
                <w:szCs w:val="18"/>
                <w:rPrChange w:id="6850" w:author="Hayk-PC" w:date="2024-12-11T02:31:00Z">
                  <w:rPr>
                    <w:rFonts w:ascii="GHEA Grapalat" w:hAnsi="GHEA Grapalat"/>
                    <w:sz w:val="18"/>
                    <w:szCs w:val="18"/>
                  </w:rPr>
                </w:rPrChange>
              </w:rPr>
            </w:pPr>
            <w:r w:rsidRPr="00DF1634">
              <w:rPr>
                <w:rFonts w:ascii="GHEA Grapalat" w:hAnsi="GHEA Grapalat"/>
                <w:sz w:val="18"/>
                <w:szCs w:val="18"/>
                <w:rPrChange w:id="6851" w:author="Hayk-PC" w:date="2024-12-11T02:31:00Z">
                  <w:rPr>
                    <w:rFonts w:ascii="GHEA Grapalat" w:hAnsi="GHEA Grapalat"/>
                    <w:sz w:val="18"/>
                    <w:szCs w:val="18"/>
                  </w:rPr>
                </w:rPrChange>
              </w:rPr>
              <w:t>обязательно</w:t>
            </w:r>
          </w:p>
          <w:p w14:paraId="7811BEA2" w14:textId="77777777" w:rsidR="00BE2572" w:rsidRPr="00DF1634" w:rsidRDefault="00BE2572" w:rsidP="00DE2AE3">
            <w:pPr>
              <w:widowControl w:val="0"/>
              <w:spacing w:after="120"/>
              <w:jc w:val="center"/>
              <w:rPr>
                <w:rFonts w:ascii="GHEA Grapalat" w:hAnsi="GHEA Grapalat"/>
                <w:sz w:val="18"/>
                <w:szCs w:val="18"/>
                <w:rPrChange w:id="6852" w:author="Hayk-PC" w:date="2024-12-11T02:31:00Z">
                  <w:rPr>
                    <w:rFonts w:ascii="GHEA Grapalat" w:hAnsi="GHEA Grapalat"/>
                    <w:sz w:val="18"/>
                    <w:szCs w:val="18"/>
                  </w:rPr>
                </w:rPrChange>
              </w:rPr>
            </w:pPr>
            <w:r w:rsidRPr="00DF1634">
              <w:rPr>
                <w:rFonts w:ascii="GHEA Grapalat" w:hAnsi="GHEA Grapalat"/>
                <w:sz w:val="18"/>
                <w:szCs w:val="18"/>
                <w:rPrChange w:id="6853" w:author="Hayk-PC" w:date="2024-12-11T02:31:00Z">
                  <w:rPr>
                    <w:rFonts w:ascii="GHEA Grapalat" w:hAnsi="GHEA Grapalat"/>
                    <w:sz w:val="18"/>
                    <w:szCs w:val="18"/>
                  </w:rPr>
                </w:rPrChange>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BCB488F" w14:textId="77777777" w:rsidR="00BE2572" w:rsidRPr="00DF1634" w:rsidRDefault="00BE2572" w:rsidP="00DE2AE3">
            <w:pPr>
              <w:widowControl w:val="0"/>
              <w:spacing w:after="120"/>
              <w:jc w:val="center"/>
              <w:rPr>
                <w:rFonts w:ascii="GHEA Grapalat" w:hAnsi="GHEA Grapalat"/>
                <w:sz w:val="18"/>
                <w:szCs w:val="18"/>
                <w:rPrChange w:id="6854" w:author="Hayk-PC" w:date="2024-12-11T02:31:00Z">
                  <w:rPr>
                    <w:rFonts w:ascii="GHEA Grapalat" w:hAnsi="GHEA Grapalat"/>
                    <w:sz w:val="18"/>
                    <w:szCs w:val="18"/>
                  </w:rPr>
                </w:rPrChange>
              </w:rPr>
            </w:pPr>
          </w:p>
        </w:tc>
      </w:tr>
      <w:tr w:rsidR="00B138F3" w:rsidRPr="00DF1634" w14:paraId="49B2B2A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4B714B" w14:textId="77777777" w:rsidR="00BE2572" w:rsidRPr="00DF1634" w:rsidRDefault="00BE2572" w:rsidP="00DE2AE3">
            <w:pPr>
              <w:widowControl w:val="0"/>
              <w:spacing w:after="120"/>
              <w:jc w:val="center"/>
              <w:rPr>
                <w:rFonts w:ascii="GHEA Grapalat" w:hAnsi="GHEA Grapalat"/>
                <w:sz w:val="18"/>
                <w:szCs w:val="18"/>
                <w:rPrChange w:id="6855" w:author="Hayk-PC" w:date="2024-12-11T02:31:00Z">
                  <w:rPr>
                    <w:rFonts w:ascii="GHEA Grapalat" w:hAnsi="GHEA Grapalat"/>
                    <w:sz w:val="18"/>
                    <w:szCs w:val="18"/>
                  </w:rPr>
                </w:rPrChange>
              </w:rPr>
            </w:pPr>
            <w:r w:rsidRPr="00DF1634">
              <w:rPr>
                <w:rFonts w:ascii="GHEA Grapalat" w:hAnsi="GHEA Grapalat"/>
                <w:sz w:val="18"/>
                <w:szCs w:val="18"/>
                <w:rPrChange w:id="6856" w:author="Hayk-PC" w:date="2024-12-11T02:31:00Z">
                  <w:rPr>
                    <w:rFonts w:ascii="GHEA Grapalat" w:hAnsi="GHEA Grapalat"/>
                    <w:sz w:val="18"/>
                    <w:szCs w:val="18"/>
                  </w:rPr>
                </w:rPrChange>
              </w:rPr>
              <w:t>23.б.</w:t>
            </w:r>
          </w:p>
        </w:tc>
        <w:tc>
          <w:tcPr>
            <w:tcW w:w="1938" w:type="dxa"/>
            <w:tcBorders>
              <w:top w:val="single" w:sz="4" w:space="0" w:color="auto"/>
              <w:left w:val="single" w:sz="4" w:space="0" w:color="auto"/>
              <w:bottom w:val="single" w:sz="4" w:space="0" w:color="auto"/>
              <w:right w:val="single" w:sz="4" w:space="0" w:color="auto"/>
            </w:tcBorders>
          </w:tcPr>
          <w:p w14:paraId="48464A99" w14:textId="77777777" w:rsidR="00BE2572" w:rsidRPr="00DF1634" w:rsidRDefault="00BE2572" w:rsidP="00DE2AE3">
            <w:pPr>
              <w:widowControl w:val="0"/>
              <w:spacing w:after="120"/>
              <w:jc w:val="center"/>
              <w:rPr>
                <w:rFonts w:ascii="GHEA Grapalat" w:hAnsi="GHEA Grapalat"/>
                <w:sz w:val="18"/>
                <w:szCs w:val="18"/>
                <w:rPrChange w:id="6857" w:author="Hayk-PC" w:date="2024-12-11T02:31:00Z">
                  <w:rPr>
                    <w:rFonts w:ascii="GHEA Grapalat" w:hAnsi="GHEA Grapalat"/>
                    <w:sz w:val="18"/>
                    <w:szCs w:val="18"/>
                  </w:rPr>
                </w:rPrChange>
              </w:rPr>
            </w:pPr>
            <w:r w:rsidRPr="00DF1634">
              <w:rPr>
                <w:rFonts w:ascii="GHEA Grapalat" w:hAnsi="GHEA Grapalat"/>
                <w:sz w:val="18"/>
                <w:szCs w:val="18"/>
                <w:rPrChange w:id="6858" w:author="Hayk-PC" w:date="2024-12-11T02:31:00Z">
                  <w:rPr>
                    <w:rFonts w:ascii="GHEA Grapalat" w:hAnsi="GHEA Grapalat"/>
                    <w:sz w:val="18"/>
                    <w:szCs w:val="18"/>
                  </w:rPr>
                </w:rPrChange>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4BA8AF44" w14:textId="77777777" w:rsidR="00BE2572" w:rsidRPr="00DF1634" w:rsidRDefault="00BE2572" w:rsidP="00DE2AE3">
            <w:pPr>
              <w:widowControl w:val="0"/>
              <w:spacing w:after="120"/>
              <w:jc w:val="center"/>
              <w:rPr>
                <w:rFonts w:ascii="GHEA Grapalat" w:hAnsi="GHEA Grapalat"/>
                <w:sz w:val="18"/>
                <w:szCs w:val="18"/>
                <w:rPrChange w:id="6859" w:author="Hayk-PC" w:date="2024-12-11T02:31:00Z">
                  <w:rPr>
                    <w:rFonts w:ascii="GHEA Grapalat" w:hAnsi="GHEA Grapalat"/>
                    <w:sz w:val="18"/>
                    <w:szCs w:val="18"/>
                  </w:rPr>
                </w:rPrChange>
              </w:rPr>
            </w:pPr>
            <w:r w:rsidRPr="00DF1634">
              <w:rPr>
                <w:rFonts w:ascii="GHEA Grapalat" w:hAnsi="GHEA Grapalat"/>
                <w:sz w:val="18"/>
                <w:szCs w:val="18"/>
                <w:rPrChange w:id="6860" w:author="Hayk-PC" w:date="2024-12-11T02:31: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589BD2" w14:textId="77777777" w:rsidR="00BE2572" w:rsidRPr="00DF1634" w:rsidRDefault="00BE2572" w:rsidP="00DE2AE3">
            <w:pPr>
              <w:widowControl w:val="0"/>
              <w:spacing w:after="120"/>
              <w:jc w:val="center"/>
              <w:rPr>
                <w:rFonts w:ascii="GHEA Grapalat" w:hAnsi="GHEA Grapalat"/>
                <w:sz w:val="18"/>
                <w:szCs w:val="18"/>
                <w:rPrChange w:id="6861" w:author="Hayk-PC" w:date="2024-12-11T02:31:00Z">
                  <w:rPr>
                    <w:rFonts w:ascii="GHEA Grapalat" w:hAnsi="GHEA Grapalat"/>
                    <w:sz w:val="18"/>
                    <w:szCs w:val="18"/>
                  </w:rPr>
                </w:rPrChange>
              </w:rPr>
            </w:pPr>
            <w:r w:rsidRPr="00DF1634">
              <w:rPr>
                <w:rFonts w:ascii="GHEA Grapalat" w:hAnsi="GHEA Grapalat"/>
                <w:sz w:val="18"/>
                <w:szCs w:val="18"/>
                <w:rPrChange w:id="6862" w:author="Hayk-PC" w:date="2024-12-11T02:31:00Z">
                  <w:rPr>
                    <w:rFonts w:ascii="GHEA Grapalat" w:hAnsi="GHEA Grapalat"/>
                    <w:sz w:val="18"/>
                    <w:szCs w:val="18"/>
                  </w:rPr>
                </w:rPrChange>
              </w:rPr>
              <w:t>обязательно</w:t>
            </w:r>
          </w:p>
          <w:p w14:paraId="5F5E9224" w14:textId="77777777" w:rsidR="00BE2572" w:rsidRPr="00DF1634" w:rsidRDefault="00BE2572" w:rsidP="00DE2AE3">
            <w:pPr>
              <w:widowControl w:val="0"/>
              <w:spacing w:after="120"/>
              <w:jc w:val="center"/>
              <w:rPr>
                <w:rFonts w:ascii="GHEA Grapalat" w:hAnsi="GHEA Grapalat"/>
                <w:sz w:val="18"/>
                <w:szCs w:val="18"/>
                <w:rPrChange w:id="6863" w:author="Hayk-PC" w:date="2024-12-11T02:31:00Z">
                  <w:rPr>
                    <w:rFonts w:ascii="GHEA Grapalat" w:hAnsi="GHEA Grapalat"/>
                    <w:sz w:val="18"/>
                    <w:szCs w:val="18"/>
                  </w:rPr>
                </w:rPrChange>
              </w:rPr>
            </w:pPr>
            <w:r w:rsidRPr="00DF1634">
              <w:rPr>
                <w:rFonts w:ascii="GHEA Grapalat" w:hAnsi="GHEA Grapalat"/>
                <w:sz w:val="18"/>
                <w:szCs w:val="18"/>
                <w:rPrChange w:id="6864" w:author="Hayk-PC" w:date="2024-12-11T02:31:00Z">
                  <w:rPr>
                    <w:rFonts w:ascii="GHEA Grapalat" w:hAnsi="GHEA Grapalat"/>
                    <w:sz w:val="18"/>
                    <w:szCs w:val="18"/>
                  </w:rPr>
                </w:rPrChange>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A195A86" w14:textId="77777777" w:rsidR="00BE2572" w:rsidRPr="00DF1634" w:rsidRDefault="00BE2572" w:rsidP="00DE2AE3">
            <w:pPr>
              <w:widowControl w:val="0"/>
              <w:spacing w:after="120"/>
              <w:jc w:val="center"/>
              <w:rPr>
                <w:rFonts w:ascii="GHEA Grapalat" w:hAnsi="GHEA Grapalat"/>
                <w:sz w:val="18"/>
                <w:szCs w:val="18"/>
                <w:rPrChange w:id="6865" w:author="Hayk-PC" w:date="2024-12-11T02:31:00Z">
                  <w:rPr>
                    <w:rFonts w:ascii="GHEA Grapalat" w:hAnsi="GHEA Grapalat"/>
                    <w:sz w:val="18"/>
                    <w:szCs w:val="18"/>
                  </w:rPr>
                </w:rPrChange>
              </w:rPr>
            </w:pPr>
          </w:p>
        </w:tc>
      </w:tr>
      <w:tr w:rsidR="00B138F3" w:rsidRPr="00DF1634" w14:paraId="77B8449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7C80B0" w14:textId="77777777" w:rsidR="00BE2572" w:rsidRPr="00DF1634" w:rsidRDefault="00BE2572" w:rsidP="00DE2AE3">
            <w:pPr>
              <w:widowControl w:val="0"/>
              <w:spacing w:after="120"/>
              <w:jc w:val="center"/>
              <w:rPr>
                <w:rFonts w:ascii="GHEA Grapalat" w:hAnsi="GHEA Grapalat"/>
                <w:sz w:val="18"/>
                <w:szCs w:val="18"/>
                <w:rPrChange w:id="6866" w:author="Hayk-PC" w:date="2024-12-11T02:31:00Z">
                  <w:rPr>
                    <w:rFonts w:ascii="GHEA Grapalat" w:hAnsi="GHEA Grapalat"/>
                    <w:sz w:val="18"/>
                    <w:szCs w:val="18"/>
                  </w:rPr>
                </w:rPrChange>
              </w:rPr>
            </w:pPr>
            <w:r w:rsidRPr="00DF1634">
              <w:rPr>
                <w:rFonts w:ascii="GHEA Grapalat" w:hAnsi="GHEA Grapalat"/>
                <w:sz w:val="18"/>
                <w:szCs w:val="18"/>
                <w:rPrChange w:id="6867" w:author="Hayk-PC" w:date="2024-12-11T02:31:00Z">
                  <w:rPr>
                    <w:rFonts w:ascii="GHEA Grapalat" w:hAnsi="GHEA Grapalat"/>
                    <w:sz w:val="18"/>
                    <w:szCs w:val="18"/>
                  </w:rPr>
                </w:rPrChange>
              </w:rPr>
              <w:t>23.в</w:t>
            </w:r>
          </w:p>
        </w:tc>
        <w:tc>
          <w:tcPr>
            <w:tcW w:w="1938" w:type="dxa"/>
            <w:tcBorders>
              <w:top w:val="single" w:sz="4" w:space="0" w:color="auto"/>
              <w:left w:val="single" w:sz="4" w:space="0" w:color="auto"/>
              <w:bottom w:val="single" w:sz="4" w:space="0" w:color="auto"/>
              <w:right w:val="single" w:sz="4" w:space="0" w:color="auto"/>
            </w:tcBorders>
          </w:tcPr>
          <w:p w14:paraId="2E61DFD7" w14:textId="77777777" w:rsidR="00BE2572" w:rsidRPr="00DF1634" w:rsidRDefault="00BE2572" w:rsidP="00DE2AE3">
            <w:pPr>
              <w:widowControl w:val="0"/>
              <w:spacing w:after="120"/>
              <w:jc w:val="center"/>
              <w:rPr>
                <w:rFonts w:ascii="GHEA Grapalat" w:hAnsi="GHEA Grapalat"/>
                <w:sz w:val="18"/>
                <w:szCs w:val="18"/>
                <w:rPrChange w:id="6868" w:author="Hayk-PC" w:date="2024-12-11T02:31:00Z">
                  <w:rPr>
                    <w:rFonts w:ascii="GHEA Grapalat" w:hAnsi="GHEA Grapalat"/>
                    <w:sz w:val="18"/>
                    <w:szCs w:val="18"/>
                  </w:rPr>
                </w:rPrChange>
              </w:rPr>
            </w:pPr>
            <w:r w:rsidRPr="00DF1634">
              <w:rPr>
                <w:rFonts w:ascii="GHEA Grapalat" w:hAnsi="GHEA Grapalat"/>
                <w:sz w:val="18"/>
                <w:szCs w:val="18"/>
                <w:rPrChange w:id="6869" w:author="Hayk-PC" w:date="2024-12-11T02:31:00Z">
                  <w:rPr>
                    <w:rFonts w:ascii="GHEA Grapalat" w:hAnsi="GHEA Grapalat"/>
                    <w:sz w:val="18"/>
                    <w:szCs w:val="18"/>
                  </w:rPr>
                </w:rPrChange>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7BD51744" w14:textId="77777777" w:rsidR="00BE2572" w:rsidRPr="00DF1634" w:rsidRDefault="00BE2572" w:rsidP="00DE2AE3">
            <w:pPr>
              <w:widowControl w:val="0"/>
              <w:spacing w:after="120"/>
              <w:jc w:val="center"/>
              <w:rPr>
                <w:rFonts w:ascii="GHEA Grapalat" w:hAnsi="GHEA Grapalat"/>
                <w:sz w:val="18"/>
                <w:szCs w:val="18"/>
                <w:rPrChange w:id="6870" w:author="Hayk-PC" w:date="2024-12-11T02:31:00Z">
                  <w:rPr>
                    <w:rFonts w:ascii="GHEA Grapalat" w:hAnsi="GHEA Grapalat"/>
                    <w:sz w:val="18"/>
                    <w:szCs w:val="18"/>
                  </w:rPr>
                </w:rPrChange>
              </w:rPr>
            </w:pPr>
            <w:r w:rsidRPr="00DF1634">
              <w:rPr>
                <w:rFonts w:ascii="GHEA Grapalat" w:hAnsi="GHEA Grapalat"/>
                <w:sz w:val="18"/>
                <w:szCs w:val="18"/>
                <w:rPrChange w:id="6871" w:author="Hayk-PC" w:date="2024-12-11T02:31: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EA7594" w14:textId="77777777" w:rsidR="00BE2572" w:rsidRPr="00DF1634" w:rsidRDefault="00BE2572" w:rsidP="00DE2AE3">
            <w:pPr>
              <w:widowControl w:val="0"/>
              <w:spacing w:after="120"/>
              <w:jc w:val="center"/>
              <w:rPr>
                <w:rFonts w:ascii="GHEA Grapalat" w:hAnsi="GHEA Grapalat"/>
                <w:sz w:val="18"/>
                <w:szCs w:val="18"/>
                <w:rPrChange w:id="6872" w:author="Hayk-PC" w:date="2024-12-11T02:31:00Z">
                  <w:rPr>
                    <w:rFonts w:ascii="GHEA Grapalat" w:hAnsi="GHEA Grapalat"/>
                    <w:sz w:val="18"/>
                    <w:szCs w:val="18"/>
                  </w:rPr>
                </w:rPrChange>
              </w:rPr>
            </w:pPr>
            <w:r w:rsidRPr="00DF1634">
              <w:rPr>
                <w:rFonts w:ascii="GHEA Grapalat" w:hAnsi="GHEA Grapalat"/>
                <w:sz w:val="18"/>
                <w:szCs w:val="18"/>
                <w:rPrChange w:id="6873" w:author="Hayk-PC" w:date="2024-12-11T02:31:00Z">
                  <w:rPr>
                    <w:rFonts w:ascii="GHEA Grapalat" w:hAnsi="GHEA Grapalat"/>
                    <w:sz w:val="18"/>
                    <w:szCs w:val="18"/>
                  </w:rPr>
                </w:rPrChange>
              </w:rPr>
              <w:t>обязательно</w:t>
            </w:r>
          </w:p>
          <w:p w14:paraId="15AD7B92" w14:textId="77777777" w:rsidR="00BE2572" w:rsidRPr="00DF1634" w:rsidRDefault="00BE2572" w:rsidP="00DE2AE3">
            <w:pPr>
              <w:widowControl w:val="0"/>
              <w:spacing w:after="120"/>
              <w:jc w:val="center"/>
              <w:rPr>
                <w:rFonts w:ascii="GHEA Grapalat" w:hAnsi="GHEA Grapalat"/>
                <w:sz w:val="18"/>
                <w:szCs w:val="18"/>
                <w:rPrChange w:id="6874" w:author="Hayk-PC" w:date="2024-12-11T02:31:00Z">
                  <w:rPr>
                    <w:rFonts w:ascii="GHEA Grapalat" w:hAnsi="GHEA Grapalat"/>
                    <w:sz w:val="18"/>
                    <w:szCs w:val="18"/>
                  </w:rPr>
                </w:rPrChange>
              </w:rPr>
            </w:pPr>
            <w:r w:rsidRPr="00DF1634">
              <w:rPr>
                <w:rFonts w:ascii="GHEA Grapalat" w:hAnsi="GHEA Grapalat"/>
                <w:sz w:val="18"/>
                <w:szCs w:val="18"/>
                <w:rPrChange w:id="6875" w:author="Hayk-PC" w:date="2024-12-11T02:31:00Z">
                  <w:rPr>
                    <w:rFonts w:ascii="GHEA Grapalat" w:hAnsi="GHEA Grapalat"/>
                    <w:sz w:val="18"/>
                    <w:szCs w:val="18"/>
                  </w:rPr>
                </w:rPrChange>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3B6A4A7C" w14:textId="77777777" w:rsidR="00BE2572" w:rsidRPr="00DF1634" w:rsidRDefault="00BE2572" w:rsidP="00DE2AE3">
            <w:pPr>
              <w:widowControl w:val="0"/>
              <w:spacing w:after="120"/>
              <w:jc w:val="center"/>
              <w:rPr>
                <w:rFonts w:ascii="GHEA Grapalat" w:hAnsi="GHEA Grapalat"/>
                <w:sz w:val="18"/>
                <w:szCs w:val="18"/>
                <w:rPrChange w:id="6876" w:author="Hayk-PC" w:date="2024-12-11T02:31:00Z">
                  <w:rPr>
                    <w:rFonts w:ascii="GHEA Grapalat" w:hAnsi="GHEA Grapalat"/>
                    <w:sz w:val="18"/>
                    <w:szCs w:val="18"/>
                  </w:rPr>
                </w:rPrChange>
              </w:rPr>
            </w:pPr>
          </w:p>
        </w:tc>
      </w:tr>
      <w:tr w:rsidR="00B138F3" w:rsidRPr="00DF1634" w14:paraId="5AEA52B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2C7B58" w14:textId="77777777" w:rsidR="00BE2572" w:rsidRPr="00DF1634" w:rsidRDefault="00BE2572" w:rsidP="00DE2AE3">
            <w:pPr>
              <w:widowControl w:val="0"/>
              <w:spacing w:after="120"/>
              <w:jc w:val="center"/>
              <w:rPr>
                <w:rFonts w:ascii="GHEA Grapalat" w:hAnsi="GHEA Grapalat"/>
                <w:sz w:val="18"/>
                <w:szCs w:val="18"/>
                <w:rPrChange w:id="6877" w:author="Hayk-PC" w:date="2024-12-11T02:31:00Z">
                  <w:rPr>
                    <w:rFonts w:ascii="GHEA Grapalat" w:hAnsi="GHEA Grapalat"/>
                    <w:sz w:val="18"/>
                    <w:szCs w:val="18"/>
                  </w:rPr>
                </w:rPrChange>
              </w:rPr>
            </w:pPr>
            <w:r w:rsidRPr="00DF1634">
              <w:rPr>
                <w:rFonts w:ascii="GHEA Grapalat" w:hAnsi="GHEA Grapalat"/>
                <w:sz w:val="18"/>
                <w:szCs w:val="18"/>
                <w:rPrChange w:id="6878" w:author="Hayk-PC" w:date="2024-12-11T02:31:00Z">
                  <w:rPr>
                    <w:rFonts w:ascii="GHEA Grapalat" w:hAnsi="GHEA Grapalat"/>
                    <w:sz w:val="18"/>
                    <w:szCs w:val="18"/>
                  </w:rPr>
                </w:rPrChange>
              </w:rPr>
              <w:t>24.а.</w:t>
            </w:r>
          </w:p>
        </w:tc>
        <w:tc>
          <w:tcPr>
            <w:tcW w:w="1938" w:type="dxa"/>
            <w:tcBorders>
              <w:top w:val="single" w:sz="4" w:space="0" w:color="auto"/>
              <w:left w:val="single" w:sz="4" w:space="0" w:color="auto"/>
              <w:bottom w:val="single" w:sz="4" w:space="0" w:color="auto"/>
              <w:right w:val="single" w:sz="4" w:space="0" w:color="auto"/>
            </w:tcBorders>
          </w:tcPr>
          <w:p w14:paraId="0C84D030" w14:textId="77777777" w:rsidR="00BE2572" w:rsidRPr="00DF1634" w:rsidRDefault="00BE2572" w:rsidP="00DE2AE3">
            <w:pPr>
              <w:widowControl w:val="0"/>
              <w:spacing w:after="120"/>
              <w:jc w:val="center"/>
              <w:rPr>
                <w:rFonts w:ascii="GHEA Grapalat" w:hAnsi="GHEA Grapalat"/>
                <w:sz w:val="18"/>
                <w:szCs w:val="18"/>
                <w:rPrChange w:id="6879" w:author="Hayk-PC" w:date="2024-12-11T02:31:00Z">
                  <w:rPr>
                    <w:rFonts w:ascii="GHEA Grapalat" w:hAnsi="GHEA Grapalat"/>
                    <w:sz w:val="18"/>
                    <w:szCs w:val="18"/>
                  </w:rPr>
                </w:rPrChange>
              </w:rPr>
            </w:pPr>
            <w:r w:rsidRPr="00DF1634">
              <w:rPr>
                <w:rFonts w:ascii="GHEA Grapalat" w:hAnsi="GHEA Grapalat"/>
                <w:sz w:val="18"/>
                <w:szCs w:val="18"/>
                <w:rPrChange w:id="6880" w:author="Hayk-PC" w:date="2024-12-11T02:31:00Z">
                  <w:rPr>
                    <w:rFonts w:ascii="GHEA Grapalat" w:hAnsi="GHEA Grapalat"/>
                    <w:sz w:val="18"/>
                    <w:szCs w:val="18"/>
                  </w:rPr>
                </w:rPrChange>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E338698" w14:textId="77777777" w:rsidR="00BE2572" w:rsidRPr="00DF1634" w:rsidRDefault="00BE2572" w:rsidP="00DE2AE3">
            <w:pPr>
              <w:widowControl w:val="0"/>
              <w:spacing w:after="120"/>
              <w:jc w:val="center"/>
              <w:rPr>
                <w:rFonts w:ascii="GHEA Grapalat" w:hAnsi="GHEA Grapalat"/>
                <w:sz w:val="18"/>
                <w:szCs w:val="18"/>
                <w:rPrChange w:id="6881" w:author="Hayk-PC" w:date="2024-12-11T02:31:00Z">
                  <w:rPr>
                    <w:rFonts w:ascii="GHEA Grapalat" w:hAnsi="GHEA Grapalat"/>
                    <w:sz w:val="18"/>
                    <w:szCs w:val="18"/>
                  </w:rPr>
                </w:rPrChange>
              </w:rPr>
            </w:pPr>
            <w:r w:rsidRPr="00DF1634">
              <w:rPr>
                <w:rFonts w:ascii="GHEA Grapalat" w:hAnsi="GHEA Grapalat"/>
                <w:sz w:val="18"/>
                <w:szCs w:val="18"/>
                <w:rPrChange w:id="6882" w:author="Hayk-PC" w:date="2024-12-11T02:31: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BF6828" w14:textId="77777777" w:rsidR="00BE2572" w:rsidRPr="00DF1634" w:rsidRDefault="00BE2572" w:rsidP="00DE2AE3">
            <w:pPr>
              <w:widowControl w:val="0"/>
              <w:spacing w:after="120"/>
              <w:jc w:val="center"/>
              <w:rPr>
                <w:rFonts w:ascii="GHEA Grapalat" w:hAnsi="GHEA Grapalat"/>
                <w:sz w:val="18"/>
                <w:szCs w:val="18"/>
                <w:rPrChange w:id="6883" w:author="Hayk-PC" w:date="2024-12-11T02:31:00Z">
                  <w:rPr>
                    <w:rFonts w:ascii="GHEA Grapalat" w:hAnsi="GHEA Grapalat"/>
                    <w:sz w:val="18"/>
                    <w:szCs w:val="18"/>
                  </w:rPr>
                </w:rPrChange>
              </w:rPr>
            </w:pPr>
            <w:r w:rsidRPr="00DF1634">
              <w:rPr>
                <w:rFonts w:ascii="GHEA Grapalat" w:hAnsi="GHEA Grapalat"/>
                <w:sz w:val="18"/>
                <w:szCs w:val="18"/>
                <w:rPrChange w:id="6884" w:author="Hayk-PC" w:date="2024-12-11T02:31:00Z">
                  <w:rPr>
                    <w:rFonts w:ascii="GHEA Grapalat" w:hAnsi="GHEA Grapalat"/>
                    <w:sz w:val="18"/>
                    <w:szCs w:val="18"/>
                  </w:rPr>
                </w:rPrChange>
              </w:rPr>
              <w:t>необязательно</w:t>
            </w:r>
          </w:p>
          <w:p w14:paraId="3F0BB8CC" w14:textId="77777777" w:rsidR="00BE2572" w:rsidRPr="00DF1634" w:rsidRDefault="00BE2572" w:rsidP="00DE2AE3">
            <w:pPr>
              <w:widowControl w:val="0"/>
              <w:spacing w:after="120"/>
              <w:jc w:val="center"/>
              <w:rPr>
                <w:rFonts w:ascii="GHEA Grapalat" w:hAnsi="GHEA Grapalat"/>
                <w:sz w:val="18"/>
                <w:szCs w:val="18"/>
                <w:rPrChange w:id="6885" w:author="Hayk-PC" w:date="2024-12-11T02:31:00Z">
                  <w:rPr>
                    <w:rFonts w:ascii="GHEA Grapalat" w:hAnsi="GHEA Grapalat"/>
                    <w:sz w:val="18"/>
                    <w:szCs w:val="18"/>
                  </w:rPr>
                </w:rPrChange>
              </w:rPr>
            </w:pPr>
            <w:r w:rsidRPr="00DF1634">
              <w:rPr>
                <w:rFonts w:ascii="GHEA Grapalat" w:hAnsi="GHEA Grapalat"/>
                <w:sz w:val="18"/>
                <w:szCs w:val="18"/>
                <w:rPrChange w:id="6886" w:author="Hayk-PC" w:date="2024-12-11T02:31:00Z">
                  <w:rPr>
                    <w:rFonts w:ascii="GHEA Grapalat" w:hAnsi="GHEA Grapalat"/>
                    <w:sz w:val="18"/>
                    <w:szCs w:val="18"/>
                  </w:rPr>
                </w:rPrChange>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FBD4419" w14:textId="77777777" w:rsidR="00BE2572" w:rsidRPr="00DF1634" w:rsidRDefault="00BE2572" w:rsidP="00DE2AE3">
            <w:pPr>
              <w:widowControl w:val="0"/>
              <w:spacing w:after="120"/>
              <w:jc w:val="center"/>
              <w:rPr>
                <w:rFonts w:ascii="GHEA Grapalat" w:hAnsi="GHEA Grapalat"/>
                <w:sz w:val="18"/>
                <w:szCs w:val="18"/>
                <w:rPrChange w:id="6887" w:author="Hayk-PC" w:date="2024-12-11T02:31:00Z">
                  <w:rPr>
                    <w:rFonts w:ascii="GHEA Grapalat" w:hAnsi="GHEA Grapalat"/>
                    <w:sz w:val="18"/>
                    <w:szCs w:val="18"/>
                  </w:rPr>
                </w:rPrChange>
              </w:rPr>
            </w:pPr>
          </w:p>
        </w:tc>
      </w:tr>
      <w:tr w:rsidR="00B138F3" w:rsidRPr="00DF1634" w14:paraId="729C53D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732172" w14:textId="77777777" w:rsidR="00BE2572" w:rsidRPr="00DF1634" w:rsidRDefault="00BE2572" w:rsidP="00DE2AE3">
            <w:pPr>
              <w:widowControl w:val="0"/>
              <w:spacing w:after="120"/>
              <w:jc w:val="center"/>
              <w:rPr>
                <w:rFonts w:ascii="GHEA Grapalat" w:hAnsi="GHEA Grapalat"/>
                <w:sz w:val="18"/>
                <w:szCs w:val="18"/>
                <w:rPrChange w:id="6888" w:author="Hayk-PC" w:date="2024-12-11T02:31:00Z">
                  <w:rPr>
                    <w:rFonts w:ascii="GHEA Grapalat" w:hAnsi="GHEA Grapalat"/>
                    <w:sz w:val="18"/>
                    <w:szCs w:val="18"/>
                  </w:rPr>
                </w:rPrChange>
              </w:rPr>
            </w:pPr>
            <w:r w:rsidRPr="00DF1634">
              <w:rPr>
                <w:rFonts w:ascii="GHEA Grapalat" w:hAnsi="GHEA Grapalat"/>
                <w:sz w:val="18"/>
                <w:szCs w:val="18"/>
                <w:rPrChange w:id="6889" w:author="Hayk-PC" w:date="2024-12-11T02:31:00Z">
                  <w:rPr>
                    <w:rFonts w:ascii="GHEA Grapalat" w:hAnsi="GHEA Grapalat"/>
                    <w:sz w:val="18"/>
                    <w:szCs w:val="18"/>
                  </w:rPr>
                </w:rPrChange>
              </w:rPr>
              <w:t>24.б.</w:t>
            </w:r>
          </w:p>
        </w:tc>
        <w:tc>
          <w:tcPr>
            <w:tcW w:w="1938" w:type="dxa"/>
            <w:tcBorders>
              <w:top w:val="single" w:sz="4" w:space="0" w:color="auto"/>
              <w:left w:val="single" w:sz="4" w:space="0" w:color="auto"/>
              <w:bottom w:val="single" w:sz="4" w:space="0" w:color="auto"/>
              <w:right w:val="single" w:sz="4" w:space="0" w:color="auto"/>
            </w:tcBorders>
          </w:tcPr>
          <w:p w14:paraId="5DD707C0" w14:textId="77777777" w:rsidR="00BE2572" w:rsidRPr="00DF1634" w:rsidRDefault="00BE2572" w:rsidP="00DE2AE3">
            <w:pPr>
              <w:widowControl w:val="0"/>
              <w:spacing w:after="120"/>
              <w:jc w:val="center"/>
              <w:rPr>
                <w:rFonts w:ascii="GHEA Grapalat" w:hAnsi="GHEA Grapalat"/>
                <w:sz w:val="18"/>
                <w:szCs w:val="18"/>
                <w:rPrChange w:id="6890" w:author="Hayk-PC" w:date="2024-12-11T02:31:00Z">
                  <w:rPr>
                    <w:rFonts w:ascii="GHEA Grapalat" w:hAnsi="GHEA Grapalat"/>
                    <w:sz w:val="18"/>
                    <w:szCs w:val="18"/>
                  </w:rPr>
                </w:rPrChange>
              </w:rPr>
            </w:pPr>
            <w:r w:rsidRPr="00DF1634">
              <w:rPr>
                <w:rFonts w:ascii="GHEA Grapalat" w:hAnsi="GHEA Grapalat"/>
                <w:sz w:val="18"/>
                <w:szCs w:val="18"/>
                <w:rPrChange w:id="6891" w:author="Hayk-PC" w:date="2024-12-11T02:31:00Z">
                  <w:rPr>
                    <w:rFonts w:ascii="GHEA Grapalat" w:hAnsi="GHEA Grapalat"/>
                    <w:sz w:val="18"/>
                    <w:szCs w:val="18"/>
                  </w:rPr>
                </w:rPrChange>
              </w:rPr>
              <w:t xml:space="preserve">штамп обслуживающей </w:t>
            </w:r>
            <w:r w:rsidRPr="00DF1634">
              <w:rPr>
                <w:rFonts w:ascii="GHEA Grapalat" w:hAnsi="GHEA Grapalat"/>
                <w:sz w:val="18"/>
                <w:szCs w:val="18"/>
                <w:rPrChange w:id="6892" w:author="Hayk-PC" w:date="2024-12-11T02:31:00Z">
                  <w:rPr>
                    <w:rFonts w:ascii="GHEA Grapalat" w:hAnsi="GHEA Grapalat"/>
                    <w:sz w:val="18"/>
                    <w:szCs w:val="18"/>
                  </w:rPr>
                </w:rPrChange>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D513BD3" w14:textId="77777777" w:rsidR="00BE2572" w:rsidRPr="00DF1634" w:rsidRDefault="00BE2572" w:rsidP="00DE2AE3">
            <w:pPr>
              <w:widowControl w:val="0"/>
              <w:spacing w:after="120"/>
              <w:jc w:val="center"/>
              <w:rPr>
                <w:rFonts w:ascii="GHEA Grapalat" w:hAnsi="GHEA Grapalat"/>
                <w:sz w:val="18"/>
                <w:szCs w:val="18"/>
                <w:rPrChange w:id="6893" w:author="Hayk-PC" w:date="2024-12-11T02:31:00Z">
                  <w:rPr>
                    <w:rFonts w:ascii="GHEA Grapalat" w:hAnsi="GHEA Grapalat"/>
                    <w:sz w:val="18"/>
                    <w:szCs w:val="18"/>
                  </w:rPr>
                </w:rPrChange>
              </w:rPr>
            </w:pPr>
            <w:r w:rsidRPr="00DF1634">
              <w:rPr>
                <w:rFonts w:ascii="GHEA Grapalat" w:hAnsi="GHEA Grapalat"/>
                <w:sz w:val="18"/>
                <w:szCs w:val="18"/>
                <w:rPrChange w:id="6894" w:author="Hayk-PC" w:date="2024-12-11T02:31:00Z">
                  <w:rPr>
                    <w:rFonts w:ascii="GHEA Grapalat" w:hAnsi="GHEA Grapalat"/>
                    <w:sz w:val="18"/>
                    <w:szCs w:val="18"/>
                  </w:rPr>
                </w:rPrChange>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070D6C8" w14:textId="77777777" w:rsidR="00BE2572" w:rsidRPr="00DF1634" w:rsidRDefault="00BE2572" w:rsidP="00DE2AE3">
            <w:pPr>
              <w:widowControl w:val="0"/>
              <w:spacing w:after="120"/>
              <w:jc w:val="center"/>
              <w:rPr>
                <w:rFonts w:ascii="GHEA Grapalat" w:hAnsi="GHEA Grapalat"/>
                <w:sz w:val="18"/>
                <w:szCs w:val="18"/>
                <w:rPrChange w:id="6895" w:author="Hayk-PC" w:date="2024-12-11T02:31:00Z">
                  <w:rPr>
                    <w:rFonts w:ascii="GHEA Grapalat" w:hAnsi="GHEA Grapalat"/>
                    <w:sz w:val="18"/>
                    <w:szCs w:val="18"/>
                  </w:rPr>
                </w:rPrChange>
              </w:rPr>
            </w:pPr>
            <w:r w:rsidRPr="00DF1634">
              <w:rPr>
                <w:rFonts w:ascii="GHEA Grapalat" w:hAnsi="GHEA Grapalat"/>
                <w:sz w:val="18"/>
                <w:szCs w:val="18"/>
                <w:rPrChange w:id="6896" w:author="Hayk-PC" w:date="2024-12-11T02:31:00Z">
                  <w:rPr>
                    <w:rFonts w:ascii="GHEA Grapalat" w:hAnsi="GHEA Grapalat"/>
                    <w:sz w:val="18"/>
                    <w:szCs w:val="18"/>
                  </w:rPr>
                </w:rPrChange>
              </w:rPr>
              <w:t>необязательно</w:t>
            </w:r>
          </w:p>
          <w:p w14:paraId="13EC9B4A" w14:textId="77777777" w:rsidR="00BE2572" w:rsidRPr="00DF1634" w:rsidRDefault="00BE2572" w:rsidP="00DE2AE3">
            <w:pPr>
              <w:widowControl w:val="0"/>
              <w:spacing w:after="120"/>
              <w:jc w:val="center"/>
              <w:rPr>
                <w:rFonts w:ascii="GHEA Grapalat" w:hAnsi="GHEA Grapalat"/>
                <w:sz w:val="18"/>
                <w:szCs w:val="18"/>
                <w:rPrChange w:id="6897" w:author="Hayk-PC" w:date="2024-12-11T02:31:00Z">
                  <w:rPr>
                    <w:rFonts w:ascii="GHEA Grapalat" w:hAnsi="GHEA Grapalat"/>
                    <w:sz w:val="18"/>
                    <w:szCs w:val="18"/>
                  </w:rPr>
                </w:rPrChange>
              </w:rPr>
            </w:pPr>
            <w:r w:rsidRPr="00DF1634">
              <w:rPr>
                <w:rFonts w:ascii="GHEA Grapalat" w:hAnsi="GHEA Grapalat"/>
                <w:sz w:val="18"/>
                <w:szCs w:val="18"/>
                <w:rPrChange w:id="6898" w:author="Hayk-PC" w:date="2024-12-11T02:31:00Z">
                  <w:rPr>
                    <w:rFonts w:ascii="GHEA Grapalat" w:hAnsi="GHEA Grapalat"/>
                    <w:sz w:val="18"/>
                    <w:szCs w:val="18"/>
                  </w:rPr>
                </w:rPrChange>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70E172F" w14:textId="77777777" w:rsidR="00BE2572" w:rsidRPr="00DF1634" w:rsidRDefault="00BE2572" w:rsidP="00DE2AE3">
            <w:pPr>
              <w:widowControl w:val="0"/>
              <w:spacing w:after="120"/>
              <w:jc w:val="center"/>
              <w:rPr>
                <w:rFonts w:ascii="GHEA Grapalat" w:hAnsi="GHEA Grapalat"/>
                <w:sz w:val="18"/>
                <w:szCs w:val="18"/>
                <w:rPrChange w:id="6899" w:author="Hayk-PC" w:date="2024-12-11T02:31:00Z">
                  <w:rPr>
                    <w:rFonts w:ascii="GHEA Grapalat" w:hAnsi="GHEA Grapalat"/>
                    <w:sz w:val="18"/>
                    <w:szCs w:val="18"/>
                  </w:rPr>
                </w:rPrChange>
              </w:rPr>
            </w:pPr>
          </w:p>
        </w:tc>
      </w:tr>
      <w:tr w:rsidR="00FF3DE9" w:rsidRPr="00DF1634" w14:paraId="2FE0299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49635A" w14:textId="77777777" w:rsidR="00BE2572" w:rsidRPr="00DF1634" w:rsidRDefault="00BE2572" w:rsidP="00DE2AE3">
            <w:pPr>
              <w:widowControl w:val="0"/>
              <w:spacing w:after="120"/>
              <w:jc w:val="center"/>
              <w:rPr>
                <w:rFonts w:ascii="GHEA Grapalat" w:hAnsi="GHEA Grapalat"/>
                <w:sz w:val="18"/>
                <w:szCs w:val="18"/>
                <w:rPrChange w:id="6900" w:author="Hayk-PC" w:date="2024-12-11T02:31:00Z">
                  <w:rPr>
                    <w:rFonts w:ascii="GHEA Grapalat" w:hAnsi="GHEA Grapalat"/>
                    <w:sz w:val="18"/>
                    <w:szCs w:val="18"/>
                  </w:rPr>
                </w:rPrChange>
              </w:rPr>
            </w:pPr>
            <w:r w:rsidRPr="00DF1634">
              <w:rPr>
                <w:rFonts w:ascii="GHEA Grapalat" w:hAnsi="GHEA Grapalat"/>
                <w:sz w:val="18"/>
                <w:szCs w:val="18"/>
                <w:rPrChange w:id="6901" w:author="Hayk-PC" w:date="2024-12-11T02:31:00Z">
                  <w:rPr>
                    <w:rFonts w:ascii="GHEA Grapalat" w:hAnsi="GHEA Grapalat"/>
                    <w:sz w:val="18"/>
                    <w:szCs w:val="18"/>
                  </w:rPr>
                </w:rPrChange>
              </w:rPr>
              <w:t>24.в</w:t>
            </w:r>
          </w:p>
        </w:tc>
        <w:tc>
          <w:tcPr>
            <w:tcW w:w="1938" w:type="dxa"/>
            <w:tcBorders>
              <w:top w:val="single" w:sz="4" w:space="0" w:color="auto"/>
              <w:left w:val="single" w:sz="4" w:space="0" w:color="auto"/>
              <w:bottom w:val="single" w:sz="4" w:space="0" w:color="auto"/>
              <w:right w:val="single" w:sz="4" w:space="0" w:color="auto"/>
            </w:tcBorders>
          </w:tcPr>
          <w:p w14:paraId="04756477" w14:textId="77777777" w:rsidR="00BE2572" w:rsidRPr="00DF1634" w:rsidRDefault="00BE2572" w:rsidP="00DE2AE3">
            <w:pPr>
              <w:widowControl w:val="0"/>
              <w:spacing w:after="120"/>
              <w:jc w:val="center"/>
              <w:rPr>
                <w:rFonts w:ascii="GHEA Grapalat" w:hAnsi="GHEA Grapalat"/>
                <w:sz w:val="18"/>
                <w:szCs w:val="18"/>
                <w:rPrChange w:id="6902" w:author="Hayk-PC" w:date="2024-12-11T02:31:00Z">
                  <w:rPr>
                    <w:rFonts w:ascii="GHEA Grapalat" w:hAnsi="GHEA Grapalat"/>
                    <w:sz w:val="18"/>
                    <w:szCs w:val="18"/>
                  </w:rPr>
                </w:rPrChange>
              </w:rPr>
            </w:pPr>
            <w:r w:rsidRPr="00DF1634">
              <w:rPr>
                <w:rFonts w:ascii="GHEA Grapalat" w:hAnsi="GHEA Grapalat"/>
                <w:sz w:val="18"/>
                <w:szCs w:val="18"/>
                <w:rPrChange w:id="6903" w:author="Hayk-PC" w:date="2024-12-11T02:31:00Z">
                  <w:rPr>
                    <w:rFonts w:ascii="GHEA Grapalat" w:hAnsi="GHEA Grapalat"/>
                    <w:sz w:val="18"/>
                    <w:szCs w:val="18"/>
                  </w:rPr>
                </w:rPrChange>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269BEAF2" w14:textId="77777777" w:rsidR="00BE2572" w:rsidRPr="00DF1634" w:rsidRDefault="00BE2572" w:rsidP="00DE2AE3">
            <w:pPr>
              <w:widowControl w:val="0"/>
              <w:spacing w:after="120"/>
              <w:jc w:val="center"/>
              <w:rPr>
                <w:rFonts w:ascii="GHEA Grapalat" w:hAnsi="GHEA Grapalat"/>
                <w:sz w:val="18"/>
                <w:szCs w:val="18"/>
                <w:rPrChange w:id="6904" w:author="Hayk-PC" w:date="2024-12-11T02:31:00Z">
                  <w:rPr>
                    <w:rFonts w:ascii="GHEA Grapalat" w:hAnsi="GHEA Grapalat"/>
                    <w:sz w:val="18"/>
                    <w:szCs w:val="18"/>
                  </w:rPr>
                </w:rPrChange>
              </w:rPr>
            </w:pPr>
            <w:r w:rsidRPr="00DF1634">
              <w:rPr>
                <w:rFonts w:ascii="GHEA Grapalat" w:hAnsi="GHEA Grapalat"/>
                <w:sz w:val="18"/>
                <w:szCs w:val="18"/>
                <w:rPrChange w:id="6905" w:author="Hayk-PC" w:date="2024-12-11T02:31: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9104DB" w14:textId="77777777" w:rsidR="00BE2572" w:rsidRPr="00DF1634" w:rsidRDefault="00BE2572" w:rsidP="00DE2AE3">
            <w:pPr>
              <w:widowControl w:val="0"/>
              <w:spacing w:after="120"/>
              <w:jc w:val="center"/>
              <w:rPr>
                <w:rFonts w:ascii="GHEA Grapalat" w:hAnsi="GHEA Grapalat"/>
                <w:sz w:val="18"/>
                <w:szCs w:val="18"/>
                <w:rPrChange w:id="6906" w:author="Hayk-PC" w:date="2024-12-11T02:31:00Z">
                  <w:rPr>
                    <w:rFonts w:ascii="GHEA Grapalat" w:hAnsi="GHEA Grapalat"/>
                    <w:sz w:val="18"/>
                    <w:szCs w:val="18"/>
                  </w:rPr>
                </w:rPrChange>
              </w:rPr>
            </w:pPr>
            <w:r w:rsidRPr="00DF1634">
              <w:rPr>
                <w:rFonts w:ascii="GHEA Grapalat" w:hAnsi="GHEA Grapalat"/>
                <w:sz w:val="18"/>
                <w:szCs w:val="18"/>
                <w:rPrChange w:id="6907" w:author="Hayk-PC" w:date="2024-12-11T02:31:00Z">
                  <w:rPr>
                    <w:rFonts w:ascii="GHEA Grapalat" w:hAnsi="GHEA Grapalat"/>
                    <w:sz w:val="18"/>
                    <w:szCs w:val="18"/>
                  </w:rPr>
                </w:rPrChange>
              </w:rPr>
              <w:t>необязательно</w:t>
            </w:r>
          </w:p>
          <w:p w14:paraId="44740F37" w14:textId="77777777" w:rsidR="00BE2572" w:rsidRPr="00DF1634" w:rsidRDefault="00BE2572" w:rsidP="00DE2AE3">
            <w:pPr>
              <w:widowControl w:val="0"/>
              <w:spacing w:after="120"/>
              <w:jc w:val="center"/>
              <w:rPr>
                <w:rFonts w:ascii="GHEA Grapalat" w:hAnsi="GHEA Grapalat"/>
                <w:sz w:val="18"/>
                <w:szCs w:val="18"/>
                <w:rPrChange w:id="6908" w:author="Hayk-PC" w:date="2024-12-11T02:31:00Z">
                  <w:rPr>
                    <w:rFonts w:ascii="GHEA Grapalat" w:hAnsi="GHEA Grapalat"/>
                    <w:sz w:val="18"/>
                    <w:szCs w:val="18"/>
                  </w:rPr>
                </w:rPrChange>
              </w:rPr>
            </w:pPr>
            <w:r w:rsidRPr="00DF1634">
              <w:rPr>
                <w:rFonts w:ascii="GHEA Grapalat" w:hAnsi="GHEA Grapalat"/>
                <w:sz w:val="18"/>
                <w:szCs w:val="18"/>
                <w:rPrChange w:id="6909" w:author="Hayk-PC" w:date="2024-12-11T02:31:00Z">
                  <w:rPr>
                    <w:rFonts w:ascii="GHEA Grapalat" w:hAnsi="GHEA Grapalat"/>
                    <w:sz w:val="18"/>
                    <w:szCs w:val="18"/>
                  </w:rPr>
                </w:rPrChange>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37879A9" w14:textId="77777777" w:rsidR="00BE2572" w:rsidRPr="00DF1634" w:rsidRDefault="00BE2572" w:rsidP="00DE2AE3">
            <w:pPr>
              <w:widowControl w:val="0"/>
              <w:spacing w:after="120"/>
              <w:jc w:val="center"/>
              <w:rPr>
                <w:rFonts w:ascii="GHEA Grapalat" w:hAnsi="GHEA Grapalat"/>
                <w:sz w:val="18"/>
                <w:szCs w:val="18"/>
                <w:rPrChange w:id="6910" w:author="Hayk-PC" w:date="2024-12-11T02:31:00Z">
                  <w:rPr>
                    <w:rFonts w:ascii="GHEA Grapalat" w:hAnsi="GHEA Grapalat"/>
                    <w:sz w:val="18"/>
                    <w:szCs w:val="18"/>
                  </w:rPr>
                </w:rPrChange>
              </w:rPr>
            </w:pPr>
          </w:p>
        </w:tc>
      </w:tr>
    </w:tbl>
    <w:p w14:paraId="45A7DCCB" w14:textId="77777777" w:rsidR="00BE2572" w:rsidRPr="00DF1634" w:rsidRDefault="00BE2572" w:rsidP="00BE2572">
      <w:pPr>
        <w:widowControl w:val="0"/>
        <w:spacing w:after="160"/>
        <w:ind w:left="567" w:right="565"/>
        <w:jc w:val="center"/>
        <w:rPr>
          <w:rFonts w:ascii="GHEA Grapalat" w:hAnsi="GHEA Grapalat"/>
          <w:b/>
          <w:rPrChange w:id="6911" w:author="Hayk-PC" w:date="2024-12-11T02:31:00Z">
            <w:rPr>
              <w:rFonts w:ascii="GHEA Grapalat" w:hAnsi="GHEA Grapalat"/>
              <w:b/>
            </w:rPr>
          </w:rPrChange>
        </w:rPr>
      </w:pPr>
    </w:p>
    <w:p w14:paraId="53CE4344" w14:textId="77777777" w:rsidR="00BE2572" w:rsidRPr="00DF1634" w:rsidRDefault="00BE2572" w:rsidP="00BE2572">
      <w:pPr>
        <w:widowControl w:val="0"/>
        <w:spacing w:after="160"/>
        <w:ind w:left="567" w:right="565"/>
        <w:jc w:val="center"/>
        <w:rPr>
          <w:rFonts w:ascii="GHEA Grapalat" w:hAnsi="GHEA Grapalat"/>
          <w:b/>
          <w:rPrChange w:id="6912" w:author="Hayk-PC" w:date="2024-12-11T02:31:00Z">
            <w:rPr>
              <w:rFonts w:ascii="GHEA Grapalat" w:hAnsi="GHEA Grapalat"/>
              <w:b/>
            </w:rPr>
          </w:rPrChange>
        </w:rPr>
      </w:pPr>
    </w:p>
    <w:p w14:paraId="2AF77AA5" w14:textId="77777777" w:rsidR="00BE2572" w:rsidRPr="00DF1634" w:rsidRDefault="00BE2572" w:rsidP="00BE2572">
      <w:pPr>
        <w:widowControl w:val="0"/>
        <w:spacing w:after="160"/>
        <w:ind w:left="567" w:right="565"/>
        <w:jc w:val="center"/>
        <w:rPr>
          <w:rFonts w:ascii="GHEA Grapalat" w:hAnsi="GHEA Grapalat"/>
          <w:b/>
          <w:rPrChange w:id="6913" w:author="Hayk-PC" w:date="2024-12-11T02:31:00Z">
            <w:rPr>
              <w:rFonts w:ascii="GHEA Grapalat" w:hAnsi="GHEA Grapalat"/>
              <w:b/>
            </w:rPr>
          </w:rPrChange>
        </w:rPr>
      </w:pPr>
    </w:p>
    <w:p w14:paraId="7328D7D7" w14:textId="77777777" w:rsidR="00BE2572" w:rsidRPr="00DF1634" w:rsidRDefault="00BE2572" w:rsidP="00BE2572">
      <w:pPr>
        <w:widowControl w:val="0"/>
        <w:spacing w:after="160"/>
        <w:ind w:left="567" w:right="565"/>
        <w:jc w:val="center"/>
        <w:rPr>
          <w:rFonts w:ascii="GHEA Grapalat" w:hAnsi="GHEA Grapalat"/>
          <w:b/>
          <w:rPrChange w:id="6914" w:author="Hayk-PC" w:date="2024-12-11T02:31:00Z">
            <w:rPr>
              <w:rFonts w:ascii="GHEA Grapalat" w:hAnsi="GHEA Grapalat"/>
              <w:b/>
            </w:rPr>
          </w:rPrChange>
        </w:rPr>
      </w:pPr>
    </w:p>
    <w:p w14:paraId="00ED5363" w14:textId="77777777" w:rsidR="00BE2572" w:rsidRPr="00DF1634" w:rsidRDefault="00BE2572" w:rsidP="00BE2572">
      <w:pPr>
        <w:widowControl w:val="0"/>
        <w:spacing w:after="160"/>
        <w:ind w:left="567" w:right="565"/>
        <w:jc w:val="center"/>
        <w:rPr>
          <w:rFonts w:ascii="GHEA Grapalat" w:hAnsi="GHEA Grapalat"/>
          <w:b/>
          <w:rPrChange w:id="6915" w:author="Hayk-PC" w:date="2024-12-11T02:31:00Z">
            <w:rPr>
              <w:rFonts w:ascii="GHEA Grapalat" w:hAnsi="GHEA Grapalat"/>
              <w:b/>
            </w:rPr>
          </w:rPrChange>
        </w:rPr>
      </w:pPr>
    </w:p>
    <w:p w14:paraId="2BA4AF3E" w14:textId="77777777" w:rsidR="00BE2572" w:rsidRPr="00DF1634" w:rsidRDefault="00BE2572" w:rsidP="00BE2572">
      <w:pPr>
        <w:widowControl w:val="0"/>
        <w:spacing w:after="160"/>
        <w:ind w:left="567" w:right="565"/>
        <w:jc w:val="center"/>
        <w:rPr>
          <w:rFonts w:ascii="GHEA Grapalat" w:hAnsi="GHEA Grapalat"/>
          <w:b/>
          <w:rPrChange w:id="6916" w:author="Hayk-PC" w:date="2024-12-11T02:31:00Z">
            <w:rPr>
              <w:rFonts w:ascii="GHEA Grapalat" w:hAnsi="GHEA Grapalat"/>
              <w:b/>
            </w:rPr>
          </w:rPrChange>
        </w:rPr>
      </w:pPr>
    </w:p>
    <w:p w14:paraId="67E3B2CA" w14:textId="77777777" w:rsidR="00BE2572" w:rsidRPr="00DF1634" w:rsidRDefault="00BE2572" w:rsidP="00BE2572">
      <w:pPr>
        <w:widowControl w:val="0"/>
        <w:spacing w:after="160"/>
        <w:ind w:left="567" w:right="565"/>
        <w:jc w:val="center"/>
        <w:rPr>
          <w:rFonts w:ascii="GHEA Grapalat" w:hAnsi="GHEA Grapalat"/>
          <w:b/>
          <w:rPrChange w:id="6917" w:author="Hayk-PC" w:date="2024-12-11T02:31:00Z">
            <w:rPr>
              <w:rFonts w:ascii="GHEA Grapalat" w:hAnsi="GHEA Grapalat"/>
              <w:b/>
            </w:rPr>
          </w:rPrChange>
        </w:rPr>
      </w:pPr>
    </w:p>
    <w:p w14:paraId="254EEFD9" w14:textId="77777777" w:rsidR="00BE2572" w:rsidRPr="00DF1634" w:rsidRDefault="00BE2572" w:rsidP="00BE2572">
      <w:pPr>
        <w:widowControl w:val="0"/>
        <w:spacing w:after="160"/>
        <w:ind w:left="567" w:right="565"/>
        <w:jc w:val="center"/>
        <w:rPr>
          <w:rFonts w:ascii="GHEA Grapalat" w:hAnsi="GHEA Grapalat"/>
          <w:b/>
          <w:rPrChange w:id="6918" w:author="Hayk-PC" w:date="2024-12-11T02:31:00Z">
            <w:rPr>
              <w:rFonts w:ascii="GHEA Grapalat" w:hAnsi="GHEA Grapalat"/>
              <w:b/>
            </w:rPr>
          </w:rPrChange>
        </w:rPr>
      </w:pPr>
    </w:p>
    <w:p w14:paraId="60542EBF" w14:textId="77777777" w:rsidR="00BE2572" w:rsidRPr="00DF1634" w:rsidRDefault="00BE2572" w:rsidP="00BE2572">
      <w:pPr>
        <w:widowControl w:val="0"/>
        <w:spacing w:after="160"/>
        <w:ind w:left="567" w:right="565"/>
        <w:jc w:val="center"/>
        <w:rPr>
          <w:rFonts w:ascii="GHEA Grapalat" w:hAnsi="GHEA Grapalat"/>
          <w:b/>
          <w:rPrChange w:id="6919" w:author="Hayk-PC" w:date="2024-12-11T02:31:00Z">
            <w:rPr>
              <w:rFonts w:ascii="GHEA Grapalat" w:hAnsi="GHEA Grapalat"/>
              <w:b/>
            </w:rPr>
          </w:rPrChange>
        </w:rPr>
      </w:pPr>
    </w:p>
    <w:p w14:paraId="18924A34" w14:textId="77777777" w:rsidR="00BE2572" w:rsidRPr="00DF1634" w:rsidRDefault="00BE2572" w:rsidP="00BE2572">
      <w:pPr>
        <w:widowControl w:val="0"/>
        <w:spacing w:after="160"/>
        <w:ind w:left="567" w:right="565"/>
        <w:jc w:val="center"/>
        <w:rPr>
          <w:rFonts w:ascii="GHEA Grapalat" w:hAnsi="GHEA Grapalat"/>
          <w:b/>
          <w:rPrChange w:id="6920" w:author="Hayk-PC" w:date="2024-12-11T02:31:00Z">
            <w:rPr>
              <w:rFonts w:ascii="GHEA Grapalat" w:hAnsi="GHEA Grapalat"/>
              <w:b/>
            </w:rPr>
          </w:rPrChange>
        </w:rPr>
      </w:pPr>
    </w:p>
    <w:p w14:paraId="3F35672F" w14:textId="77777777" w:rsidR="000A214C" w:rsidRPr="00DF1634" w:rsidRDefault="000A214C" w:rsidP="000A214C">
      <w:pPr>
        <w:widowControl w:val="0"/>
        <w:spacing w:after="160"/>
        <w:jc w:val="both"/>
        <w:rPr>
          <w:rFonts w:ascii="GHEA Grapalat" w:hAnsi="GHEA Grapalat"/>
          <w:rPrChange w:id="6921" w:author="Hayk-PC" w:date="2024-12-11T02:31:00Z">
            <w:rPr>
              <w:rFonts w:ascii="GHEA Grapalat" w:hAnsi="GHEA Grapalat"/>
            </w:rPr>
          </w:rPrChange>
        </w:rPr>
      </w:pPr>
      <w:r w:rsidRPr="00DF1634">
        <w:rPr>
          <w:rFonts w:ascii="GHEA Grapalat" w:hAnsi="GHEA Grapalat"/>
          <w:rPrChange w:id="6922" w:author="Hayk-PC" w:date="2024-12-11T02:31:00Z">
            <w:rPr>
              <w:rFonts w:ascii="GHEA Grapalat" w:hAnsi="GHEA Grapalat"/>
            </w:rPr>
          </w:rPrChange>
        </w:rPr>
        <w:br w:type="page"/>
      </w:r>
    </w:p>
    <w:p w14:paraId="7EC45C0C" w14:textId="05871606" w:rsidR="00A943A0" w:rsidRPr="00DF1634" w:rsidDel="008848AA" w:rsidRDefault="00A943A0" w:rsidP="00A943A0">
      <w:pPr>
        <w:widowControl w:val="0"/>
        <w:spacing w:after="160"/>
        <w:ind w:firstLine="567"/>
        <w:jc w:val="right"/>
        <w:rPr>
          <w:del w:id="6923" w:author="Hayk-PC" w:date="2024-12-11T02:08:00Z"/>
          <w:rFonts w:ascii="GHEA Grapalat" w:hAnsi="GHEA Grapalat" w:cs="Arial"/>
          <w:b/>
          <w:rPrChange w:id="6924" w:author="Hayk-PC" w:date="2024-12-11T02:31:00Z">
            <w:rPr>
              <w:del w:id="6925" w:author="Hayk-PC" w:date="2024-12-11T02:08:00Z"/>
              <w:rFonts w:ascii="GHEA Grapalat" w:hAnsi="GHEA Grapalat" w:cs="Arial"/>
              <w:b/>
            </w:rPr>
          </w:rPrChange>
        </w:rPr>
      </w:pPr>
      <w:del w:id="6926" w:author="Hayk-PC" w:date="2024-12-11T02:08:00Z">
        <w:r w:rsidRPr="00DF1634" w:rsidDel="008848AA">
          <w:rPr>
            <w:rFonts w:ascii="GHEA Grapalat" w:hAnsi="GHEA Grapalat"/>
            <w:b/>
            <w:rPrChange w:id="6927" w:author="Hayk-PC" w:date="2024-12-11T02:31:00Z">
              <w:rPr>
                <w:rFonts w:ascii="GHEA Grapalat" w:hAnsi="GHEA Grapalat"/>
                <w:b/>
              </w:rPr>
            </w:rPrChange>
          </w:rPr>
          <w:lastRenderedPageBreak/>
          <w:delText>Приложение № 5.2</w:delText>
        </w:r>
      </w:del>
    </w:p>
    <w:p w14:paraId="4E0C40BA" w14:textId="103C88F7" w:rsidR="00A943A0" w:rsidRPr="00DF1634" w:rsidDel="008848AA" w:rsidRDefault="00A943A0" w:rsidP="00A943A0">
      <w:pPr>
        <w:pStyle w:val="BodyTextIndent3"/>
        <w:widowControl w:val="0"/>
        <w:spacing w:after="160" w:line="240" w:lineRule="auto"/>
        <w:jc w:val="right"/>
        <w:rPr>
          <w:del w:id="6928" w:author="Hayk-PC" w:date="2024-12-11T02:08:00Z"/>
          <w:rFonts w:ascii="GHEA Grapalat" w:hAnsi="GHEA Grapalat" w:cs="Arial"/>
          <w:b/>
          <w:sz w:val="24"/>
          <w:szCs w:val="24"/>
          <w:rPrChange w:id="6929" w:author="Hayk-PC" w:date="2024-12-11T02:31:00Z">
            <w:rPr>
              <w:del w:id="6930" w:author="Hayk-PC" w:date="2024-12-11T02:08:00Z"/>
              <w:rFonts w:ascii="GHEA Grapalat" w:hAnsi="GHEA Grapalat" w:cs="Arial"/>
              <w:b/>
              <w:sz w:val="24"/>
              <w:szCs w:val="24"/>
            </w:rPr>
          </w:rPrChange>
        </w:rPr>
      </w:pPr>
      <w:del w:id="6931" w:author="Hayk-PC" w:date="2024-12-11T02:08:00Z">
        <w:r w:rsidRPr="00DF1634" w:rsidDel="008848AA">
          <w:rPr>
            <w:rFonts w:ascii="GHEA Grapalat" w:hAnsi="GHEA Grapalat"/>
            <w:b/>
            <w:sz w:val="24"/>
            <w:szCs w:val="24"/>
            <w:rPrChange w:id="6932" w:author="Hayk-PC" w:date="2024-12-11T02:31:00Z">
              <w:rPr>
                <w:rFonts w:ascii="GHEA Grapalat" w:hAnsi="GHEA Grapalat"/>
                <w:b/>
                <w:sz w:val="24"/>
                <w:szCs w:val="24"/>
              </w:rPr>
            </w:rPrChange>
          </w:rPr>
          <w:delText>к Приглашению под кодом "---BMAPDzB</w:delText>
        </w:r>
      </w:del>
      <w:ins w:id="6933" w:author="Hayk Koshetsyan" w:date="2024-12-10T16:54:00Z">
        <w:del w:id="6934" w:author="Hayk-PC" w:date="2024-12-11T02:08:00Z">
          <w:r w:rsidR="0014596D" w:rsidRPr="00DF1634" w:rsidDel="008848AA">
            <w:rPr>
              <w:rFonts w:ascii="GHEA Grapalat" w:hAnsi="GHEA Grapalat"/>
              <w:b/>
              <w:sz w:val="24"/>
              <w:szCs w:val="24"/>
              <w:rPrChange w:id="6935" w:author="Hayk-PC" w:date="2024-12-11T02:31:00Z">
                <w:rPr>
                  <w:rFonts w:ascii="GHEA Grapalat" w:hAnsi="GHEA Grapalat"/>
                  <w:b/>
                  <w:sz w:val="24"/>
                  <w:szCs w:val="24"/>
                </w:rPr>
              </w:rPrChange>
            </w:rPr>
            <w:delText>IAIM-GHAPDzB-24/1</w:delText>
          </w:r>
        </w:del>
      </w:ins>
      <w:del w:id="6936" w:author="Hayk-PC" w:date="2024-12-11T02:08:00Z">
        <w:r w:rsidRPr="00DF1634" w:rsidDel="008848AA">
          <w:rPr>
            <w:rFonts w:ascii="GHEA Grapalat" w:hAnsi="GHEA Grapalat"/>
            <w:b/>
            <w:sz w:val="24"/>
            <w:szCs w:val="24"/>
            <w:rPrChange w:id="6937" w:author="Hayk-PC" w:date="2024-12-11T02:31:00Z">
              <w:rPr>
                <w:rFonts w:ascii="GHEA Grapalat" w:hAnsi="GHEA Grapalat"/>
                <w:b/>
                <w:sz w:val="24"/>
                <w:szCs w:val="24"/>
              </w:rPr>
            </w:rPrChange>
          </w:rPr>
          <w:delText>---/---"</w:delText>
        </w:r>
        <w:r w:rsidRPr="00DF1634" w:rsidDel="008848AA">
          <w:rPr>
            <w:rStyle w:val="FootnoteReference"/>
            <w:rFonts w:ascii="GHEA Grapalat" w:hAnsi="GHEA Grapalat"/>
            <w:b/>
            <w:sz w:val="24"/>
            <w:szCs w:val="24"/>
            <w:rPrChange w:id="6938" w:author="Hayk-PC" w:date="2024-12-11T02:31:00Z">
              <w:rPr>
                <w:rStyle w:val="FootnoteReference"/>
                <w:rFonts w:ascii="GHEA Grapalat" w:hAnsi="GHEA Grapalat"/>
                <w:b/>
                <w:sz w:val="24"/>
                <w:szCs w:val="24"/>
              </w:rPr>
            </w:rPrChange>
          </w:rPr>
          <w:footnoteReference w:customMarkFollows="1" w:id="29"/>
          <w:delText>*</w:delText>
        </w:r>
      </w:del>
    </w:p>
    <w:p w14:paraId="471C0FE3" w14:textId="7D5F34EF" w:rsidR="00A943A0" w:rsidRPr="00DF1634" w:rsidDel="008848AA" w:rsidRDefault="00A943A0" w:rsidP="00A943A0">
      <w:pPr>
        <w:widowControl w:val="0"/>
        <w:spacing w:after="160"/>
        <w:ind w:left="567" w:right="565"/>
        <w:jc w:val="center"/>
        <w:rPr>
          <w:del w:id="6941" w:author="Hayk-PC" w:date="2024-12-11T02:08:00Z"/>
          <w:rFonts w:ascii="GHEA Grapalat" w:hAnsi="GHEA Grapalat"/>
          <w:b/>
          <w:rPrChange w:id="6942" w:author="Hayk-PC" w:date="2024-12-11T02:31:00Z">
            <w:rPr>
              <w:del w:id="6943" w:author="Hayk-PC" w:date="2024-12-11T02:08:00Z"/>
              <w:rFonts w:ascii="GHEA Grapalat" w:hAnsi="GHEA Grapalat"/>
              <w:b/>
            </w:rPr>
          </w:rPrChange>
        </w:rPr>
      </w:pPr>
    </w:p>
    <w:p w14:paraId="1A9A5C05" w14:textId="3BDF14FA" w:rsidR="00A943A0" w:rsidRPr="00DF1634" w:rsidDel="008848AA" w:rsidRDefault="00A943A0" w:rsidP="00A943A0">
      <w:pPr>
        <w:pStyle w:val="BodyTextIndent3"/>
        <w:widowControl w:val="0"/>
        <w:spacing w:after="160" w:line="240" w:lineRule="auto"/>
        <w:jc w:val="center"/>
        <w:rPr>
          <w:del w:id="6944" w:author="Hayk-PC" w:date="2024-12-11T02:08:00Z"/>
          <w:rFonts w:ascii="GHEA Grapalat" w:hAnsi="GHEA Grapalat"/>
          <w:sz w:val="24"/>
          <w:szCs w:val="24"/>
          <w:lang w:val="hy-AM"/>
          <w:rPrChange w:id="6945" w:author="Hayk-PC" w:date="2024-12-11T02:31:00Z">
            <w:rPr>
              <w:del w:id="6946" w:author="Hayk-PC" w:date="2024-12-11T02:08:00Z"/>
              <w:rFonts w:ascii="GHEA Grapalat" w:hAnsi="GHEA Grapalat"/>
              <w:sz w:val="24"/>
              <w:szCs w:val="24"/>
              <w:lang w:val="hy-AM"/>
            </w:rPr>
          </w:rPrChange>
        </w:rPr>
      </w:pPr>
      <w:del w:id="6947" w:author="Hayk-PC" w:date="2024-12-11T02:08:00Z">
        <w:r w:rsidRPr="00DF1634" w:rsidDel="008848AA">
          <w:rPr>
            <w:rFonts w:ascii="GHEA Grapalat" w:hAnsi="GHEA Grapalat"/>
            <w:sz w:val="24"/>
            <w:szCs w:val="24"/>
            <w:rPrChange w:id="6948" w:author="Hayk-PC" w:date="2024-12-11T02:31:00Z">
              <w:rPr>
                <w:rFonts w:ascii="GHEA Grapalat" w:hAnsi="GHEA Grapalat"/>
                <w:sz w:val="24"/>
                <w:szCs w:val="24"/>
              </w:rPr>
            </w:rPrChange>
          </w:rPr>
          <w:delText xml:space="preserve">ГАРАНТИЯ </w:delText>
        </w:r>
        <w:r w:rsidRPr="00DF1634" w:rsidDel="008848AA">
          <w:rPr>
            <w:rFonts w:ascii="GHEA Grapalat" w:hAnsi="GHEA Grapalat"/>
            <w:sz w:val="24"/>
            <w:szCs w:val="24"/>
            <w:lang w:val="en-US"/>
            <w:rPrChange w:id="6949" w:author="Hayk-PC" w:date="2024-12-11T02:31:00Z">
              <w:rPr>
                <w:rFonts w:ascii="GHEA Grapalat" w:hAnsi="GHEA Grapalat"/>
                <w:sz w:val="24"/>
                <w:szCs w:val="24"/>
                <w:lang w:val="en-US"/>
              </w:rPr>
            </w:rPrChange>
          </w:rPr>
          <w:delText>N</w:delText>
        </w:r>
        <w:r w:rsidRPr="00DF1634" w:rsidDel="008848AA">
          <w:rPr>
            <w:rFonts w:ascii="GHEA Grapalat" w:hAnsi="GHEA Grapalat"/>
            <w:sz w:val="24"/>
            <w:szCs w:val="24"/>
            <w:lang w:val="hy-AM"/>
            <w:rPrChange w:id="6950" w:author="Hayk-PC" w:date="2024-12-11T02:31:00Z">
              <w:rPr>
                <w:rFonts w:ascii="GHEA Grapalat" w:hAnsi="GHEA Grapalat"/>
                <w:sz w:val="24"/>
                <w:szCs w:val="24"/>
                <w:lang w:val="hy-AM"/>
              </w:rPr>
            </w:rPrChange>
          </w:rPr>
          <w:delText>________</w:delText>
        </w:r>
      </w:del>
    </w:p>
    <w:p w14:paraId="2EC8FC84" w14:textId="66DE4DFF" w:rsidR="00A943A0" w:rsidRPr="00DF1634" w:rsidDel="008848AA" w:rsidRDefault="00A943A0" w:rsidP="00A943A0">
      <w:pPr>
        <w:widowControl w:val="0"/>
        <w:spacing w:after="160"/>
        <w:ind w:left="567" w:right="565"/>
        <w:jc w:val="center"/>
        <w:rPr>
          <w:del w:id="6951" w:author="Hayk-PC" w:date="2024-12-11T02:08:00Z"/>
          <w:rFonts w:ascii="GHEA Grapalat" w:hAnsi="GHEA Grapalat"/>
          <w:b/>
          <w:rPrChange w:id="6952" w:author="Hayk-PC" w:date="2024-12-11T02:31:00Z">
            <w:rPr>
              <w:del w:id="6953" w:author="Hayk-PC" w:date="2024-12-11T02:08:00Z"/>
              <w:rFonts w:ascii="GHEA Grapalat" w:hAnsi="GHEA Grapalat"/>
              <w:b/>
            </w:rPr>
          </w:rPrChange>
        </w:rPr>
      </w:pPr>
      <w:del w:id="6954" w:author="Hayk-PC" w:date="2024-12-11T02:08:00Z">
        <w:r w:rsidRPr="00DF1634" w:rsidDel="008848AA">
          <w:rPr>
            <w:rFonts w:ascii="GHEA Grapalat" w:hAnsi="GHEA Grapalat"/>
            <w:b/>
            <w:rPrChange w:id="6955" w:author="Hayk-PC" w:date="2024-12-11T02:31:00Z">
              <w:rPr>
                <w:rFonts w:ascii="GHEA Grapalat" w:hAnsi="GHEA Grapalat"/>
                <w:b/>
              </w:rPr>
            </w:rPrChange>
          </w:rPr>
          <w:delText>(обеспечение предоплаты)</w:delText>
        </w:r>
      </w:del>
    </w:p>
    <w:p w14:paraId="6F8C1F7A" w14:textId="79631550" w:rsidR="00A943A0" w:rsidRPr="00DF1634" w:rsidDel="008848AA" w:rsidRDefault="00A943A0" w:rsidP="00A943A0">
      <w:pPr>
        <w:widowControl w:val="0"/>
        <w:spacing w:after="160"/>
        <w:ind w:left="567" w:right="565"/>
        <w:jc w:val="center"/>
        <w:rPr>
          <w:del w:id="6956" w:author="Hayk-PC" w:date="2024-12-11T02:08:00Z"/>
          <w:rFonts w:ascii="GHEA Grapalat" w:hAnsi="GHEA Grapalat"/>
          <w:b/>
          <w:rPrChange w:id="6957" w:author="Hayk-PC" w:date="2024-12-11T02:31:00Z">
            <w:rPr>
              <w:del w:id="6958" w:author="Hayk-PC" w:date="2024-12-11T02:08:00Z"/>
              <w:rFonts w:ascii="GHEA Grapalat" w:hAnsi="GHEA Grapalat"/>
              <w:b/>
            </w:rPr>
          </w:rPrChange>
        </w:rPr>
      </w:pPr>
    </w:p>
    <w:p w14:paraId="6DA08F1E" w14:textId="10809870" w:rsidR="00A943A0" w:rsidRPr="00DF1634" w:rsidDel="008848AA" w:rsidRDefault="00A943A0" w:rsidP="00A943A0">
      <w:pPr>
        <w:pStyle w:val="NormalWeb"/>
        <w:shd w:val="clear" w:color="auto" w:fill="FFFFFF"/>
        <w:spacing w:before="0" w:beforeAutospacing="0" w:after="0" w:afterAutospacing="0"/>
        <w:jc w:val="both"/>
        <w:rPr>
          <w:del w:id="6959" w:author="Hayk-PC" w:date="2024-12-11T02:08:00Z"/>
          <w:rStyle w:val="Strong"/>
          <w:rFonts w:ascii="GHEA Grapalat" w:eastAsiaTheme="minorHAnsi" w:hAnsi="GHEA Grapalat" w:cstheme="minorBidi"/>
          <w:b w:val="0"/>
          <w:bCs w:val="0"/>
          <w:rPrChange w:id="6960" w:author="Hayk-PC" w:date="2024-12-11T02:31:00Z">
            <w:rPr>
              <w:del w:id="6961" w:author="Hayk-PC" w:date="2024-12-11T02:08:00Z"/>
              <w:rStyle w:val="Strong"/>
              <w:rFonts w:ascii="GHEA Grapalat" w:eastAsiaTheme="minorHAnsi" w:hAnsi="GHEA Grapalat" w:cstheme="minorBidi"/>
              <w:b w:val="0"/>
              <w:bCs w:val="0"/>
            </w:rPr>
          </w:rPrChange>
        </w:rPr>
      </w:pPr>
      <w:del w:id="6962" w:author="Hayk-PC" w:date="2024-12-11T02:08:00Z">
        <w:r w:rsidRPr="00DF1634" w:rsidDel="008848AA">
          <w:rPr>
            <w:rFonts w:ascii="GHEA Grapalat" w:eastAsiaTheme="minorHAnsi" w:hAnsi="GHEA Grapalat" w:cstheme="minorBidi"/>
            <w:rPrChange w:id="6963" w:author="Hayk-PC" w:date="2024-12-11T02:31:00Z">
              <w:rPr>
                <w:rFonts w:ascii="GHEA Grapalat" w:eastAsiaTheme="minorHAnsi" w:hAnsi="GHEA Grapalat" w:cstheme="minorBidi"/>
              </w:rPr>
            </w:rPrChange>
          </w:rPr>
          <w:delText xml:space="preserve">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w:delText>
        </w:r>
        <w:r w:rsidRPr="00DF1634" w:rsidDel="008848AA">
          <w:rPr>
            <w:rFonts w:eastAsiaTheme="minorHAnsi" w:cstheme="minorBidi"/>
            <w:rPrChange w:id="6964" w:author="Hayk-PC" w:date="2024-12-11T02:31:00Z">
              <w:rPr>
                <w:rFonts w:eastAsiaTheme="minorHAnsi" w:cstheme="minorBidi"/>
              </w:rPr>
            </w:rPrChange>
          </w:rPr>
          <w:delText>N</w:delText>
        </w:r>
        <w:r w:rsidRPr="00DF1634" w:rsidDel="008848AA">
          <w:rPr>
            <w:rFonts w:eastAsiaTheme="minorHAnsi" w:cstheme="minorBidi"/>
            <w:lang w:val="hy-AM"/>
            <w:rPrChange w:id="6965" w:author="Hayk-PC" w:date="2024-12-11T02:31:00Z">
              <w:rPr>
                <w:rFonts w:eastAsiaTheme="minorHAnsi" w:cstheme="minorBidi"/>
                <w:lang w:val="hy-AM"/>
              </w:rPr>
            </w:rPrChange>
          </w:rPr>
          <w:delText xml:space="preserve">  </w:delText>
        </w:r>
        <w:r w:rsidRPr="00DF1634" w:rsidDel="008848AA">
          <w:rPr>
            <w:rStyle w:val="Strong"/>
            <w:rFonts w:ascii="GHEA Grapalat" w:hAnsi="GHEA Grapalat"/>
            <w:sz w:val="20"/>
            <w:szCs w:val="20"/>
            <w:u w:val="single"/>
            <w:lang w:val="hy-AM"/>
            <w:rPrChange w:id="6966" w:author="Hayk-PC" w:date="2024-12-11T02:31:00Z">
              <w:rPr>
                <w:rStyle w:val="Strong"/>
                <w:rFonts w:ascii="GHEA Grapalat" w:hAnsi="GHEA Grapalat"/>
                <w:sz w:val="20"/>
                <w:szCs w:val="20"/>
                <w:u w:val="single"/>
                <w:lang w:val="hy-AM"/>
              </w:rPr>
            </w:rPrChange>
          </w:rPr>
          <w:tab/>
        </w:r>
        <w:r w:rsidRPr="00DF1634" w:rsidDel="008848AA">
          <w:rPr>
            <w:rStyle w:val="Strong"/>
            <w:rFonts w:ascii="GHEA Grapalat" w:hAnsi="GHEA Grapalat"/>
            <w:sz w:val="20"/>
            <w:szCs w:val="20"/>
            <w:u w:val="single"/>
            <w:rPrChange w:id="6967" w:author="Hayk-PC" w:date="2024-12-11T02:31:00Z">
              <w:rPr>
                <w:rStyle w:val="Strong"/>
                <w:rFonts w:ascii="GHEA Grapalat" w:hAnsi="GHEA Grapalat"/>
                <w:sz w:val="20"/>
                <w:szCs w:val="20"/>
                <w:u w:val="single"/>
              </w:rPr>
            </w:rPrChange>
          </w:rPr>
          <w:delText>___________</w:delText>
        </w:r>
        <w:r w:rsidRPr="00DF1634" w:rsidDel="008848AA">
          <w:rPr>
            <w:rFonts w:ascii="GHEA Grapalat" w:eastAsiaTheme="minorHAnsi" w:hAnsi="GHEA Grapalat" w:cstheme="minorBidi"/>
            <w:rPrChange w:id="6968" w:author="Hayk-PC" w:date="2024-12-11T02:31:00Z">
              <w:rPr>
                <w:rFonts w:ascii="GHEA Grapalat" w:eastAsiaTheme="minorHAnsi" w:hAnsi="GHEA Grapalat" w:cstheme="minorBidi"/>
              </w:rPr>
            </w:rPrChange>
          </w:rPr>
          <w:delText>заключаемым между</w:delText>
        </w:r>
      </w:del>
    </w:p>
    <w:p w14:paraId="439F5F38" w14:textId="7FC9E74A" w:rsidR="00A943A0" w:rsidRPr="00DF1634" w:rsidDel="008848AA" w:rsidRDefault="00A943A0" w:rsidP="00A943A0">
      <w:pPr>
        <w:pStyle w:val="NormalWeb"/>
        <w:shd w:val="clear" w:color="auto" w:fill="FFFFFF"/>
        <w:spacing w:before="0" w:beforeAutospacing="0" w:after="0" w:afterAutospacing="0"/>
        <w:jc w:val="both"/>
        <w:rPr>
          <w:del w:id="6969" w:author="Hayk-PC" w:date="2024-12-11T02:08:00Z"/>
          <w:rFonts w:ascii="GHEA Grapalat" w:eastAsiaTheme="minorHAnsi" w:hAnsi="GHEA Grapalat" w:cstheme="minorBidi"/>
          <w:rPrChange w:id="6970" w:author="Hayk-PC" w:date="2024-12-11T02:31:00Z">
            <w:rPr>
              <w:del w:id="6971" w:author="Hayk-PC" w:date="2024-12-11T02:08:00Z"/>
              <w:rFonts w:ascii="GHEA Grapalat" w:eastAsiaTheme="minorHAnsi" w:hAnsi="GHEA Grapalat" w:cstheme="minorBidi"/>
            </w:rPr>
          </w:rPrChange>
        </w:rPr>
      </w:pPr>
      <w:del w:id="6972" w:author="Hayk-PC" w:date="2024-12-11T02:08:00Z">
        <w:r w:rsidRPr="00DF1634" w:rsidDel="008848AA">
          <w:rPr>
            <w:rStyle w:val="Strong"/>
            <w:rFonts w:ascii="GHEA Grapalat" w:hAnsi="GHEA Grapalat"/>
            <w:sz w:val="20"/>
            <w:szCs w:val="20"/>
            <w:rPrChange w:id="6973" w:author="Hayk-PC" w:date="2024-12-11T02:31:00Z">
              <w:rPr>
                <w:rStyle w:val="Strong"/>
                <w:rFonts w:ascii="GHEA Grapalat" w:hAnsi="GHEA Grapalat"/>
                <w:sz w:val="20"/>
                <w:szCs w:val="20"/>
              </w:rPr>
            </w:rPrChange>
          </w:rPr>
          <w:delText xml:space="preserve">                                                    </w:delText>
        </w:r>
        <w:r w:rsidRPr="00DF1634" w:rsidDel="008848AA">
          <w:rPr>
            <w:rStyle w:val="Strong"/>
            <w:rFonts w:ascii="GHEA Grapalat" w:hAnsi="GHEA Grapalat"/>
            <w:b w:val="0"/>
            <w:sz w:val="20"/>
            <w:szCs w:val="20"/>
            <w:rPrChange w:id="6974" w:author="Hayk-PC" w:date="2024-12-11T02:31:00Z">
              <w:rPr>
                <w:rStyle w:val="Strong"/>
                <w:rFonts w:ascii="GHEA Grapalat" w:hAnsi="GHEA Grapalat"/>
                <w:b w:val="0"/>
                <w:sz w:val="20"/>
                <w:szCs w:val="20"/>
              </w:rPr>
            </w:rPrChange>
          </w:rPr>
          <w:delText xml:space="preserve">   </w:delText>
        </w:r>
        <w:r w:rsidRPr="00DF1634" w:rsidDel="008848AA">
          <w:rPr>
            <w:rStyle w:val="Strong"/>
            <w:rFonts w:ascii="GHEA Grapalat" w:hAnsi="GHEA Grapalat"/>
            <w:b w:val="0"/>
            <w:sz w:val="20"/>
            <w:szCs w:val="20"/>
            <w:lang w:val="hy-AM"/>
            <w:rPrChange w:id="6975" w:author="Hayk-PC" w:date="2024-12-11T02:31:00Z">
              <w:rPr>
                <w:rStyle w:val="Strong"/>
                <w:rFonts w:ascii="GHEA Grapalat" w:hAnsi="GHEA Grapalat"/>
                <w:b w:val="0"/>
                <w:sz w:val="20"/>
                <w:szCs w:val="20"/>
                <w:lang w:val="hy-AM"/>
              </w:rPr>
            </w:rPrChange>
          </w:rPr>
          <w:tab/>
        </w:r>
        <w:r w:rsidRPr="00DF1634" w:rsidDel="008848AA">
          <w:rPr>
            <w:rStyle w:val="Strong"/>
            <w:rFonts w:ascii="GHEA Grapalat" w:hAnsi="GHEA Grapalat"/>
            <w:b w:val="0"/>
            <w:sz w:val="20"/>
            <w:szCs w:val="20"/>
            <w:lang w:val="hy-AM"/>
            <w:rPrChange w:id="6976" w:author="Hayk-PC" w:date="2024-12-11T02:31:00Z">
              <w:rPr>
                <w:rStyle w:val="Strong"/>
                <w:rFonts w:ascii="GHEA Grapalat" w:hAnsi="GHEA Grapalat"/>
                <w:b w:val="0"/>
                <w:sz w:val="20"/>
                <w:szCs w:val="20"/>
                <w:lang w:val="hy-AM"/>
              </w:rPr>
            </w:rPrChange>
          </w:rPr>
          <w:tab/>
        </w:r>
        <w:r w:rsidRPr="00DF1634" w:rsidDel="008848AA">
          <w:rPr>
            <w:rStyle w:val="Strong"/>
            <w:rFonts w:ascii="GHEA Grapalat" w:hAnsi="GHEA Grapalat"/>
            <w:b w:val="0"/>
            <w:sz w:val="20"/>
            <w:szCs w:val="20"/>
            <w:rPrChange w:id="6977" w:author="Hayk-PC" w:date="2024-12-11T02:31:00Z">
              <w:rPr>
                <w:rStyle w:val="Strong"/>
                <w:rFonts w:ascii="GHEA Grapalat" w:hAnsi="GHEA Grapalat"/>
                <w:b w:val="0"/>
                <w:sz w:val="20"/>
                <w:szCs w:val="20"/>
              </w:rPr>
            </w:rPrChange>
          </w:rPr>
          <w:delText xml:space="preserve">           </w:delText>
        </w:r>
        <w:r w:rsidRPr="00DF1634" w:rsidDel="008848AA">
          <w:rPr>
            <w:rStyle w:val="Strong"/>
            <w:rFonts w:ascii="GHEA Grapalat" w:hAnsi="GHEA Grapalat"/>
            <w:b w:val="0"/>
            <w:sz w:val="16"/>
            <w:szCs w:val="16"/>
            <w:rPrChange w:id="6978" w:author="Hayk-PC" w:date="2024-12-11T02:31:00Z">
              <w:rPr>
                <w:rStyle w:val="Strong"/>
                <w:rFonts w:ascii="GHEA Grapalat" w:hAnsi="GHEA Grapalat"/>
                <w:b w:val="0"/>
                <w:sz w:val="16"/>
                <w:szCs w:val="16"/>
              </w:rPr>
            </w:rPrChange>
          </w:rPr>
          <w:delText>номер заключаемого договора</w:delText>
        </w:r>
        <w:r w:rsidRPr="00DF1634" w:rsidDel="008848AA">
          <w:rPr>
            <w:rFonts w:ascii="GHEA Grapalat" w:eastAsiaTheme="minorHAnsi" w:hAnsi="GHEA Grapalat" w:cstheme="minorBidi"/>
            <w:rPrChange w:id="6979" w:author="Hayk-PC" w:date="2024-12-11T02:31:00Z">
              <w:rPr>
                <w:rFonts w:ascii="GHEA Grapalat" w:eastAsiaTheme="minorHAnsi" w:hAnsi="GHEA Grapalat" w:cstheme="minorBidi"/>
              </w:rPr>
            </w:rPrChange>
          </w:rPr>
          <w:delText xml:space="preserve"> </w:delText>
        </w:r>
      </w:del>
    </w:p>
    <w:p w14:paraId="5414C1C8" w14:textId="0468A96B" w:rsidR="00A943A0" w:rsidRPr="00DF1634" w:rsidDel="008848AA" w:rsidRDefault="00A943A0" w:rsidP="00A943A0">
      <w:pPr>
        <w:pStyle w:val="NormalWeb"/>
        <w:shd w:val="clear" w:color="auto" w:fill="FFFFFF"/>
        <w:spacing w:before="0" w:beforeAutospacing="0" w:after="0" w:afterAutospacing="0"/>
        <w:ind w:left="-142"/>
        <w:rPr>
          <w:del w:id="6980" w:author="Hayk-PC" w:date="2024-12-11T02:08:00Z"/>
          <w:rStyle w:val="Strong"/>
          <w:rFonts w:ascii="GHEA Grapalat" w:hAnsi="GHEA Grapalat"/>
          <w:b w:val="0"/>
          <w:bCs w:val="0"/>
          <w:sz w:val="20"/>
          <w:szCs w:val="20"/>
          <w:lang w:val="hy-AM"/>
          <w:rPrChange w:id="6981" w:author="Hayk-PC" w:date="2024-12-11T02:31:00Z">
            <w:rPr>
              <w:del w:id="6982" w:author="Hayk-PC" w:date="2024-12-11T02:08:00Z"/>
              <w:rStyle w:val="Strong"/>
              <w:rFonts w:ascii="GHEA Grapalat" w:hAnsi="GHEA Grapalat"/>
              <w:b w:val="0"/>
              <w:bCs w:val="0"/>
              <w:sz w:val="20"/>
              <w:szCs w:val="20"/>
              <w:lang w:val="hy-AM"/>
            </w:rPr>
          </w:rPrChange>
        </w:rPr>
      </w:pPr>
      <w:del w:id="6983" w:author="Hayk-PC" w:date="2024-12-11T02:08:00Z">
        <w:r w:rsidRPr="00DF1634" w:rsidDel="008848AA">
          <w:rPr>
            <w:rFonts w:ascii="GHEA Grapalat" w:hAnsi="GHEA Grapalat"/>
            <w:sz w:val="20"/>
            <w:szCs w:val="20"/>
            <w:u w:val="single"/>
            <w:rPrChange w:id="6984" w:author="Hayk-PC" w:date="2024-12-11T02:31:00Z">
              <w:rPr>
                <w:rFonts w:ascii="GHEA Grapalat" w:hAnsi="GHEA Grapalat"/>
                <w:sz w:val="20"/>
                <w:szCs w:val="20"/>
                <w:u w:val="single"/>
              </w:rPr>
            </w:rPrChange>
          </w:rPr>
          <w:delText>______________________</w:delText>
        </w:r>
        <w:r w:rsidRPr="00DF1634" w:rsidDel="008848AA">
          <w:rPr>
            <w:rFonts w:ascii="GHEA Grapalat" w:hAnsi="GHEA Grapalat"/>
            <w:sz w:val="20"/>
            <w:szCs w:val="20"/>
            <w:lang w:val="hy-AM"/>
            <w:rPrChange w:id="6985" w:author="Hayk-PC" w:date="2024-12-11T02:31:00Z">
              <w:rPr>
                <w:rFonts w:ascii="GHEA Grapalat" w:hAnsi="GHEA Grapalat"/>
                <w:sz w:val="20"/>
                <w:szCs w:val="20"/>
                <w:lang w:val="hy-AM"/>
              </w:rPr>
            </w:rPrChange>
          </w:rPr>
          <w:delText xml:space="preserve"> </w:delText>
        </w:r>
        <w:r w:rsidRPr="00DF1634" w:rsidDel="008848AA">
          <w:rPr>
            <w:rFonts w:ascii="GHEA Grapalat" w:eastAsiaTheme="minorHAnsi" w:hAnsi="GHEA Grapalat" w:cstheme="minorBidi"/>
            <w:rPrChange w:id="6986" w:author="Hayk-PC" w:date="2024-12-11T02:31:00Z">
              <w:rPr>
                <w:rFonts w:ascii="GHEA Grapalat" w:eastAsiaTheme="minorHAnsi" w:hAnsi="GHEA Grapalat" w:cstheme="minorBidi"/>
              </w:rPr>
            </w:rPrChange>
          </w:rPr>
          <w:delText xml:space="preserve">   (далее-бенефициар)   и</w:delText>
        </w:r>
        <w:r w:rsidRPr="00DF1634" w:rsidDel="008848AA">
          <w:rPr>
            <w:rStyle w:val="Strong"/>
            <w:rFonts w:ascii="GHEA Grapalat" w:hAnsi="GHEA Grapalat"/>
            <w:b w:val="0"/>
            <w:sz w:val="20"/>
            <w:szCs w:val="20"/>
            <w:rPrChange w:id="6987" w:author="Hayk-PC" w:date="2024-12-11T02:31:00Z">
              <w:rPr>
                <w:rStyle w:val="Strong"/>
                <w:rFonts w:ascii="GHEA Grapalat" w:hAnsi="GHEA Grapalat"/>
                <w:b w:val="0"/>
                <w:sz w:val="20"/>
                <w:szCs w:val="20"/>
              </w:rPr>
            </w:rPrChange>
          </w:rPr>
          <w:delText xml:space="preserve">     </w:delText>
        </w:r>
        <w:r w:rsidRPr="00DF1634" w:rsidDel="008848AA">
          <w:rPr>
            <w:rStyle w:val="Strong"/>
            <w:rFonts w:ascii="GHEA Grapalat" w:hAnsi="GHEA Grapalat"/>
            <w:b w:val="0"/>
            <w:sz w:val="20"/>
            <w:szCs w:val="20"/>
            <w:u w:val="single"/>
            <w:lang w:val="hy-AM"/>
            <w:rPrChange w:id="6988" w:author="Hayk-PC" w:date="2024-12-11T02:31:00Z">
              <w:rPr>
                <w:rStyle w:val="Strong"/>
                <w:rFonts w:ascii="GHEA Grapalat" w:hAnsi="GHEA Grapalat"/>
                <w:b w:val="0"/>
                <w:sz w:val="20"/>
                <w:szCs w:val="20"/>
                <w:u w:val="single"/>
                <w:lang w:val="hy-AM"/>
              </w:rPr>
            </w:rPrChange>
          </w:rPr>
          <w:tab/>
        </w:r>
        <w:r w:rsidRPr="00DF1634" w:rsidDel="008848AA">
          <w:rPr>
            <w:rStyle w:val="Strong"/>
            <w:rFonts w:ascii="GHEA Grapalat" w:hAnsi="GHEA Grapalat"/>
            <w:b w:val="0"/>
            <w:sz w:val="20"/>
            <w:szCs w:val="20"/>
            <w:u w:val="single"/>
            <w:lang w:val="hy-AM"/>
            <w:rPrChange w:id="6989" w:author="Hayk-PC" w:date="2024-12-11T02:31:00Z">
              <w:rPr>
                <w:rStyle w:val="Strong"/>
                <w:rFonts w:ascii="GHEA Grapalat" w:hAnsi="GHEA Grapalat"/>
                <w:b w:val="0"/>
                <w:sz w:val="20"/>
                <w:szCs w:val="20"/>
                <w:u w:val="single"/>
                <w:lang w:val="hy-AM"/>
              </w:rPr>
            </w:rPrChange>
          </w:rPr>
          <w:tab/>
        </w:r>
        <w:r w:rsidRPr="00DF1634" w:rsidDel="008848AA">
          <w:rPr>
            <w:rStyle w:val="Strong"/>
            <w:rFonts w:ascii="GHEA Grapalat" w:hAnsi="GHEA Grapalat"/>
            <w:b w:val="0"/>
            <w:sz w:val="20"/>
            <w:szCs w:val="20"/>
            <w:u w:val="single"/>
            <w:lang w:val="hy-AM"/>
            <w:rPrChange w:id="6990" w:author="Hayk-PC" w:date="2024-12-11T02:31:00Z">
              <w:rPr>
                <w:rStyle w:val="Strong"/>
                <w:rFonts w:ascii="GHEA Grapalat" w:hAnsi="GHEA Grapalat"/>
                <w:b w:val="0"/>
                <w:sz w:val="20"/>
                <w:szCs w:val="20"/>
                <w:u w:val="single"/>
                <w:lang w:val="hy-AM"/>
              </w:rPr>
            </w:rPrChange>
          </w:rPr>
          <w:tab/>
        </w:r>
        <w:r w:rsidRPr="00DF1634" w:rsidDel="008848AA">
          <w:rPr>
            <w:rStyle w:val="Strong"/>
            <w:rFonts w:ascii="GHEA Grapalat" w:hAnsi="GHEA Grapalat"/>
            <w:b w:val="0"/>
            <w:sz w:val="20"/>
            <w:szCs w:val="20"/>
            <w:u w:val="single"/>
            <w:lang w:val="hy-AM"/>
            <w:rPrChange w:id="6991" w:author="Hayk-PC" w:date="2024-12-11T02:31:00Z">
              <w:rPr>
                <w:rStyle w:val="Strong"/>
                <w:rFonts w:ascii="GHEA Grapalat" w:hAnsi="GHEA Grapalat"/>
                <w:b w:val="0"/>
                <w:sz w:val="20"/>
                <w:szCs w:val="20"/>
                <w:u w:val="single"/>
                <w:lang w:val="hy-AM"/>
              </w:rPr>
            </w:rPrChange>
          </w:rPr>
          <w:tab/>
        </w:r>
        <w:r w:rsidRPr="00DF1634" w:rsidDel="008848AA">
          <w:rPr>
            <w:rFonts w:eastAsiaTheme="minorHAnsi" w:cstheme="minorBidi"/>
            <w:rPrChange w:id="6992" w:author="Hayk-PC" w:date="2024-12-11T02:31:00Z">
              <w:rPr>
                <w:rFonts w:eastAsiaTheme="minorHAnsi" w:cstheme="minorBidi"/>
              </w:rPr>
            </w:rPrChange>
          </w:rPr>
          <w:delText xml:space="preserve">    </w:delText>
        </w:r>
      </w:del>
    </w:p>
    <w:p w14:paraId="3B5AF8B6" w14:textId="33B326C0" w:rsidR="00A943A0" w:rsidRPr="00DF1634" w:rsidDel="008848AA" w:rsidRDefault="00A943A0" w:rsidP="00A943A0">
      <w:pPr>
        <w:pStyle w:val="NormalWeb"/>
        <w:shd w:val="clear" w:color="auto" w:fill="FFFFFF"/>
        <w:spacing w:before="0" w:beforeAutospacing="0" w:after="0" w:afterAutospacing="0"/>
        <w:ind w:left="-142"/>
        <w:rPr>
          <w:del w:id="6993" w:author="Hayk-PC" w:date="2024-12-11T02:08:00Z"/>
          <w:rStyle w:val="Strong"/>
          <w:rFonts w:ascii="GHEA Grapalat" w:hAnsi="GHEA Grapalat"/>
          <w:b w:val="0"/>
          <w:sz w:val="16"/>
          <w:szCs w:val="16"/>
          <w:rPrChange w:id="6994" w:author="Hayk-PC" w:date="2024-12-11T02:31:00Z">
            <w:rPr>
              <w:del w:id="6995" w:author="Hayk-PC" w:date="2024-12-11T02:08:00Z"/>
              <w:rStyle w:val="Strong"/>
              <w:rFonts w:ascii="GHEA Grapalat" w:hAnsi="GHEA Grapalat"/>
              <w:b w:val="0"/>
              <w:sz w:val="16"/>
              <w:szCs w:val="16"/>
            </w:rPr>
          </w:rPrChange>
        </w:rPr>
      </w:pPr>
      <w:del w:id="6996" w:author="Hayk-PC" w:date="2024-12-11T02:08:00Z">
        <w:r w:rsidRPr="00DF1634" w:rsidDel="008848AA">
          <w:rPr>
            <w:rStyle w:val="Strong"/>
            <w:rFonts w:ascii="GHEA Grapalat" w:hAnsi="GHEA Grapalat"/>
            <w:b w:val="0"/>
            <w:sz w:val="18"/>
            <w:szCs w:val="18"/>
            <w:rPrChange w:id="6997" w:author="Hayk-PC" w:date="2024-12-11T02:31:00Z">
              <w:rPr>
                <w:rStyle w:val="Strong"/>
                <w:rFonts w:ascii="GHEA Grapalat" w:hAnsi="GHEA Grapalat"/>
                <w:b w:val="0"/>
                <w:sz w:val="18"/>
                <w:szCs w:val="18"/>
              </w:rPr>
            </w:rPrChange>
          </w:rPr>
          <w:delText xml:space="preserve"> </w:delText>
        </w:r>
        <w:r w:rsidRPr="00DF1634" w:rsidDel="008848AA">
          <w:rPr>
            <w:rStyle w:val="Strong"/>
            <w:rFonts w:ascii="GHEA Grapalat" w:hAnsi="GHEA Grapalat"/>
            <w:b w:val="0"/>
            <w:sz w:val="16"/>
            <w:szCs w:val="16"/>
            <w:rPrChange w:id="6998" w:author="Hayk-PC" w:date="2024-12-11T02:31:00Z">
              <w:rPr>
                <w:rStyle w:val="Strong"/>
                <w:rFonts w:ascii="GHEA Grapalat" w:hAnsi="GHEA Grapalat"/>
                <w:b w:val="0"/>
                <w:sz w:val="16"/>
                <w:szCs w:val="16"/>
              </w:rPr>
            </w:rPrChange>
          </w:rPr>
          <w:delText>наименование заказчика                                                                  наименование отобранного участника</w:delText>
        </w:r>
      </w:del>
    </w:p>
    <w:p w14:paraId="2C043CE7" w14:textId="23B8B8B6" w:rsidR="00A943A0" w:rsidRPr="00DF1634" w:rsidDel="008848AA" w:rsidRDefault="00A943A0" w:rsidP="00A943A0">
      <w:pPr>
        <w:pStyle w:val="NormalWeb"/>
        <w:shd w:val="clear" w:color="auto" w:fill="FFFFFF"/>
        <w:spacing w:before="0" w:beforeAutospacing="0" w:after="0" w:afterAutospacing="0"/>
        <w:ind w:left="-142"/>
        <w:rPr>
          <w:del w:id="6999" w:author="Hayk-PC" w:date="2024-12-11T02:08:00Z"/>
          <w:rFonts w:cs="Sylfaen"/>
          <w:sz w:val="16"/>
          <w:szCs w:val="16"/>
          <w:vertAlign w:val="superscript"/>
          <w:lang w:val="hy-AM"/>
          <w:rPrChange w:id="7000" w:author="Hayk-PC" w:date="2024-12-11T02:31:00Z">
            <w:rPr>
              <w:del w:id="7001" w:author="Hayk-PC" w:date="2024-12-11T02:08:00Z"/>
              <w:rFonts w:cs="Sylfaen"/>
              <w:sz w:val="16"/>
              <w:szCs w:val="16"/>
              <w:vertAlign w:val="superscript"/>
              <w:lang w:val="hy-AM"/>
            </w:rPr>
          </w:rPrChange>
        </w:rPr>
      </w:pPr>
      <w:del w:id="7002" w:author="Hayk-PC" w:date="2024-12-11T02:08:00Z">
        <w:r w:rsidRPr="00DF1634" w:rsidDel="008848AA">
          <w:rPr>
            <w:rStyle w:val="Strong"/>
            <w:rFonts w:ascii="GHEA Grapalat" w:hAnsi="GHEA Grapalat"/>
            <w:b w:val="0"/>
            <w:sz w:val="16"/>
            <w:szCs w:val="16"/>
            <w:rPrChange w:id="7003" w:author="Hayk-PC" w:date="2024-12-11T02:31:00Z">
              <w:rPr>
                <w:rStyle w:val="Strong"/>
                <w:rFonts w:ascii="GHEA Grapalat" w:hAnsi="GHEA Grapalat"/>
                <w:b w:val="0"/>
                <w:sz w:val="16"/>
                <w:szCs w:val="16"/>
              </w:rPr>
            </w:rPrChange>
          </w:rPr>
          <w:delText xml:space="preserve">                                                                </w:delText>
        </w:r>
        <w:r w:rsidRPr="00DF1634" w:rsidDel="008848AA">
          <w:rPr>
            <w:rStyle w:val="Strong"/>
            <w:rFonts w:ascii="GHEA Grapalat" w:hAnsi="GHEA Grapalat"/>
            <w:b w:val="0"/>
            <w:sz w:val="16"/>
            <w:szCs w:val="16"/>
            <w:lang w:val="hy-AM"/>
            <w:rPrChange w:id="7004" w:author="Hayk-PC" w:date="2024-12-11T02:31:00Z">
              <w:rPr>
                <w:rStyle w:val="Strong"/>
                <w:rFonts w:ascii="GHEA Grapalat" w:hAnsi="GHEA Grapalat"/>
                <w:b w:val="0"/>
                <w:sz w:val="16"/>
                <w:szCs w:val="16"/>
                <w:lang w:val="hy-AM"/>
              </w:rPr>
            </w:rPrChange>
          </w:rPr>
          <w:tab/>
        </w:r>
      </w:del>
    </w:p>
    <w:p w14:paraId="39A13B24" w14:textId="0DFB0296" w:rsidR="00A943A0" w:rsidRPr="00DF1634" w:rsidDel="008848AA" w:rsidRDefault="00A943A0" w:rsidP="00A943A0">
      <w:pPr>
        <w:pStyle w:val="NormalWeb"/>
        <w:shd w:val="clear" w:color="auto" w:fill="FFFFFF"/>
        <w:spacing w:before="0" w:beforeAutospacing="0" w:after="0" w:afterAutospacing="0"/>
        <w:jc w:val="both"/>
        <w:rPr>
          <w:del w:id="7005" w:author="Hayk-PC" w:date="2024-12-11T02:08:00Z"/>
          <w:rFonts w:ascii="GHEA Grapalat" w:hAnsi="GHEA Grapalat"/>
          <w:sz w:val="20"/>
          <w:szCs w:val="20"/>
          <w:rPrChange w:id="7006" w:author="Hayk-PC" w:date="2024-12-11T02:31:00Z">
            <w:rPr>
              <w:del w:id="7007" w:author="Hayk-PC" w:date="2024-12-11T02:08:00Z"/>
              <w:rFonts w:ascii="GHEA Grapalat" w:hAnsi="GHEA Grapalat"/>
              <w:sz w:val="20"/>
              <w:szCs w:val="20"/>
            </w:rPr>
          </w:rPrChange>
        </w:rPr>
      </w:pPr>
      <w:del w:id="7008" w:author="Hayk-PC" w:date="2024-12-11T02:08:00Z">
        <w:r w:rsidRPr="00DF1634" w:rsidDel="008848AA">
          <w:rPr>
            <w:rFonts w:eastAsiaTheme="minorHAnsi" w:cstheme="minorBidi"/>
            <w:rPrChange w:id="7009" w:author="Hayk-PC" w:date="2024-12-11T02:31:00Z">
              <w:rPr>
                <w:rFonts w:eastAsiaTheme="minorHAnsi" w:cstheme="minorBidi"/>
              </w:rPr>
            </w:rPrChange>
          </w:rPr>
          <w:delText>(</w:delText>
        </w:r>
        <w:r w:rsidRPr="00DF1634" w:rsidDel="008848AA">
          <w:rPr>
            <w:rFonts w:ascii="GHEA Grapalat" w:eastAsiaTheme="minorHAnsi" w:hAnsi="GHEA Grapalat" w:cstheme="minorBidi"/>
            <w:rPrChange w:id="7010" w:author="Hayk-PC" w:date="2024-12-11T02:31:00Z">
              <w:rPr>
                <w:rFonts w:ascii="GHEA Grapalat" w:eastAsiaTheme="minorHAnsi" w:hAnsi="GHEA Grapalat" w:cstheme="minorBidi"/>
              </w:rPr>
            </w:rPrChange>
          </w:rPr>
          <w:delText xml:space="preserve">далее-принципал). </w:delText>
        </w:r>
      </w:del>
    </w:p>
    <w:p w14:paraId="7966AA05" w14:textId="76E14616" w:rsidR="00A943A0" w:rsidRPr="00DF1634" w:rsidDel="008848AA" w:rsidRDefault="00A943A0" w:rsidP="00A943A0">
      <w:pPr>
        <w:pStyle w:val="NormalWeb"/>
        <w:shd w:val="clear" w:color="auto" w:fill="FFFFFF"/>
        <w:spacing w:before="0" w:beforeAutospacing="0" w:after="0" w:afterAutospacing="0"/>
        <w:ind w:firstLine="375"/>
        <w:jc w:val="both"/>
        <w:rPr>
          <w:del w:id="7011" w:author="Hayk-PC" w:date="2024-12-11T02:08:00Z"/>
          <w:rStyle w:val="Strong"/>
          <w:rFonts w:ascii="GHEA Grapalat" w:hAnsi="GHEA Grapalat"/>
          <w:sz w:val="20"/>
          <w:szCs w:val="20"/>
          <w:lang w:val="hy-AM"/>
          <w:rPrChange w:id="7012" w:author="Hayk-PC" w:date="2024-12-11T02:31:00Z">
            <w:rPr>
              <w:del w:id="7013" w:author="Hayk-PC" w:date="2024-12-11T02:08:00Z"/>
              <w:rStyle w:val="Strong"/>
              <w:rFonts w:ascii="GHEA Grapalat" w:hAnsi="GHEA Grapalat"/>
              <w:sz w:val="20"/>
              <w:szCs w:val="20"/>
              <w:lang w:val="hy-AM"/>
            </w:rPr>
          </w:rPrChange>
        </w:rPr>
      </w:pPr>
      <w:del w:id="7014" w:author="Hayk-PC" w:date="2024-12-11T02:08:00Z">
        <w:r w:rsidRPr="00DF1634" w:rsidDel="008848AA">
          <w:rPr>
            <w:rStyle w:val="Strong"/>
            <w:rFonts w:ascii="GHEA Grapalat" w:hAnsi="GHEA Grapalat"/>
            <w:sz w:val="20"/>
            <w:szCs w:val="20"/>
            <w:lang w:val="hy-AM"/>
            <w:rPrChange w:id="7015" w:author="Hayk-PC" w:date="2024-12-11T02:31:00Z">
              <w:rPr>
                <w:rStyle w:val="Strong"/>
                <w:rFonts w:ascii="GHEA Grapalat" w:hAnsi="GHEA Grapalat"/>
                <w:sz w:val="20"/>
                <w:szCs w:val="20"/>
                <w:lang w:val="hy-AM"/>
              </w:rPr>
            </w:rPrChange>
          </w:rPr>
          <w:tab/>
        </w:r>
      </w:del>
    </w:p>
    <w:p w14:paraId="729568C4" w14:textId="122AF90D" w:rsidR="00A943A0" w:rsidRPr="00DF1634" w:rsidDel="008848AA" w:rsidRDefault="00A943A0" w:rsidP="00A943A0">
      <w:pPr>
        <w:pStyle w:val="NormalWeb"/>
        <w:shd w:val="clear" w:color="auto" w:fill="FFFFFF"/>
        <w:spacing w:before="0" w:beforeAutospacing="0" w:after="0" w:afterAutospacing="0"/>
        <w:jc w:val="both"/>
        <w:rPr>
          <w:del w:id="7016" w:author="Hayk-PC" w:date="2024-12-11T02:08:00Z"/>
          <w:rFonts w:ascii="GHEA Grapalat" w:eastAsiaTheme="minorHAnsi" w:hAnsi="GHEA Grapalat" w:cstheme="minorBidi"/>
          <w:lang w:val="hy-AM"/>
          <w:rPrChange w:id="7017" w:author="Hayk-PC" w:date="2024-12-11T02:31:00Z">
            <w:rPr>
              <w:del w:id="7018" w:author="Hayk-PC" w:date="2024-12-11T02:08:00Z"/>
              <w:rFonts w:ascii="GHEA Grapalat" w:eastAsiaTheme="minorHAnsi" w:hAnsi="GHEA Grapalat" w:cstheme="minorBidi"/>
              <w:lang w:val="hy-AM"/>
            </w:rPr>
          </w:rPrChange>
        </w:rPr>
      </w:pPr>
      <w:del w:id="7019" w:author="Hayk-PC" w:date="2024-12-11T02:08:00Z">
        <w:r w:rsidRPr="00DF1634" w:rsidDel="008848AA">
          <w:rPr>
            <w:rFonts w:ascii="GHEA Grapalat" w:eastAsiaTheme="minorHAnsi" w:hAnsi="GHEA Grapalat" w:cstheme="minorBidi"/>
            <w:rPrChange w:id="7020" w:author="Hayk-PC" w:date="2024-12-11T02:31:00Z">
              <w:rPr>
                <w:rFonts w:ascii="GHEA Grapalat" w:eastAsiaTheme="minorHAnsi" w:hAnsi="GHEA Grapalat" w:cstheme="minorBidi"/>
              </w:rPr>
            </w:rPrChange>
          </w:rPr>
          <w:delText xml:space="preserve">  2.  По гарантии </w:delText>
        </w:r>
        <w:r w:rsidRPr="00DF1634" w:rsidDel="008848AA">
          <w:rPr>
            <w:rFonts w:ascii="GHEA Grapalat" w:eastAsiaTheme="minorHAnsi" w:hAnsi="GHEA Grapalat" w:cstheme="minorBidi"/>
            <w:lang w:val="hy-AM"/>
            <w:rPrChange w:id="7021" w:author="Hayk-PC" w:date="2024-12-11T02:31:00Z">
              <w:rPr>
                <w:rFonts w:ascii="GHEA Grapalat" w:eastAsiaTheme="minorHAnsi" w:hAnsi="GHEA Grapalat" w:cstheme="minorBidi"/>
                <w:lang w:val="hy-AM"/>
              </w:rPr>
            </w:rPrChange>
          </w:rPr>
          <w:delText xml:space="preserve">---------------------------------------------------------------------------- </w:delText>
        </w:r>
      </w:del>
    </w:p>
    <w:p w14:paraId="68E11738" w14:textId="3377490D" w:rsidR="00A943A0" w:rsidRPr="00DF1634" w:rsidDel="008848AA" w:rsidRDefault="00A943A0" w:rsidP="00A943A0">
      <w:pPr>
        <w:pStyle w:val="NormalWeb"/>
        <w:shd w:val="clear" w:color="auto" w:fill="FFFFFF"/>
        <w:spacing w:before="0" w:beforeAutospacing="0" w:after="0" w:afterAutospacing="0"/>
        <w:jc w:val="both"/>
        <w:rPr>
          <w:del w:id="7022" w:author="Hayk-PC" w:date="2024-12-11T02:08:00Z"/>
          <w:rFonts w:ascii="GHEA Grapalat" w:eastAsiaTheme="minorHAnsi" w:hAnsi="GHEA Grapalat" w:cstheme="minorBidi"/>
          <w:sz w:val="18"/>
          <w:szCs w:val="18"/>
          <w:lang w:val="hy-AM"/>
          <w:rPrChange w:id="7023" w:author="Hayk-PC" w:date="2024-12-11T02:31:00Z">
            <w:rPr>
              <w:del w:id="7024" w:author="Hayk-PC" w:date="2024-12-11T02:08:00Z"/>
              <w:rFonts w:ascii="GHEA Grapalat" w:eastAsiaTheme="minorHAnsi" w:hAnsi="GHEA Grapalat" w:cstheme="minorBidi"/>
              <w:sz w:val="18"/>
              <w:szCs w:val="18"/>
              <w:lang w:val="hy-AM"/>
            </w:rPr>
          </w:rPrChange>
        </w:rPr>
      </w:pPr>
      <w:del w:id="7025" w:author="Hayk-PC" w:date="2024-12-11T02:08:00Z">
        <w:r w:rsidRPr="00DF1634" w:rsidDel="008848AA">
          <w:rPr>
            <w:rFonts w:ascii="GHEA Grapalat" w:eastAsiaTheme="minorHAnsi" w:hAnsi="GHEA Grapalat" w:cstheme="minorBidi"/>
            <w:sz w:val="18"/>
            <w:szCs w:val="18"/>
            <w:rPrChange w:id="7026" w:author="Hayk-PC" w:date="2024-12-11T02:31:00Z">
              <w:rPr>
                <w:rFonts w:ascii="GHEA Grapalat" w:eastAsiaTheme="minorHAnsi" w:hAnsi="GHEA Grapalat" w:cstheme="minorBidi"/>
                <w:sz w:val="18"/>
                <w:szCs w:val="18"/>
              </w:rPr>
            </w:rPrChange>
          </w:rPr>
          <w:delText xml:space="preserve">                                                           наименование банка выдающего гарантию</w:delText>
        </w:r>
      </w:del>
    </w:p>
    <w:p w14:paraId="1E44AE77" w14:textId="023A4427" w:rsidR="00A943A0" w:rsidRPr="00DF1634" w:rsidDel="008848AA" w:rsidRDefault="00A943A0" w:rsidP="00A943A0">
      <w:pPr>
        <w:pStyle w:val="NormalWeb"/>
        <w:shd w:val="clear" w:color="auto" w:fill="FFFFFF"/>
        <w:spacing w:before="0" w:beforeAutospacing="0" w:after="0" w:afterAutospacing="0"/>
        <w:jc w:val="both"/>
        <w:rPr>
          <w:del w:id="7027" w:author="Hayk-PC" w:date="2024-12-11T02:08:00Z"/>
          <w:rFonts w:ascii="GHEA Grapalat" w:eastAsiaTheme="minorHAnsi" w:hAnsi="GHEA Grapalat" w:cstheme="minorBidi"/>
          <w:rPrChange w:id="7028" w:author="Hayk-PC" w:date="2024-12-11T02:31:00Z">
            <w:rPr>
              <w:del w:id="7029" w:author="Hayk-PC" w:date="2024-12-11T02:08:00Z"/>
              <w:rFonts w:ascii="GHEA Grapalat" w:eastAsiaTheme="minorHAnsi" w:hAnsi="GHEA Grapalat" w:cstheme="minorBidi"/>
            </w:rPr>
          </w:rPrChange>
        </w:rPr>
      </w:pPr>
    </w:p>
    <w:p w14:paraId="4BE5CD04" w14:textId="43BDB682" w:rsidR="00A943A0" w:rsidRPr="00DF1634" w:rsidDel="008848AA" w:rsidRDefault="00A943A0" w:rsidP="00A943A0">
      <w:pPr>
        <w:pStyle w:val="NormalWeb"/>
        <w:shd w:val="clear" w:color="auto" w:fill="FFFFFF"/>
        <w:spacing w:before="0" w:beforeAutospacing="0" w:after="0" w:afterAutospacing="0"/>
        <w:jc w:val="both"/>
        <w:rPr>
          <w:del w:id="7030" w:author="Hayk-PC" w:date="2024-12-11T02:08:00Z"/>
          <w:rFonts w:ascii="GHEA Grapalat" w:eastAsiaTheme="minorHAnsi" w:hAnsi="GHEA Grapalat" w:cstheme="minorBidi"/>
          <w:rPrChange w:id="7031" w:author="Hayk-PC" w:date="2024-12-11T02:31:00Z">
            <w:rPr>
              <w:del w:id="7032" w:author="Hayk-PC" w:date="2024-12-11T02:08:00Z"/>
              <w:rFonts w:ascii="GHEA Grapalat" w:eastAsiaTheme="minorHAnsi" w:hAnsi="GHEA Grapalat" w:cstheme="minorBidi"/>
            </w:rPr>
          </w:rPrChange>
        </w:rPr>
      </w:pPr>
      <w:del w:id="7033" w:author="Hayk-PC" w:date="2024-12-11T02:08:00Z">
        <w:r w:rsidRPr="00DF1634" w:rsidDel="008848AA">
          <w:rPr>
            <w:rFonts w:ascii="GHEA Grapalat" w:eastAsiaTheme="minorHAnsi" w:hAnsi="GHEA Grapalat" w:cstheme="minorBidi"/>
            <w:rPrChange w:id="7034" w:author="Hayk-PC" w:date="2024-12-11T02:31:00Z">
              <w:rPr>
                <w:rFonts w:ascii="GHEA Grapalat" w:eastAsiaTheme="minorHAnsi" w:hAnsi="GHEA Grapalat" w:cstheme="minorBidi"/>
              </w:rPr>
            </w:rPrChange>
          </w:rPr>
          <w:delTex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delText>
        </w:r>
      </w:del>
    </w:p>
    <w:p w14:paraId="49F6FEB9" w14:textId="4A9BD1E9" w:rsidR="00A943A0" w:rsidRPr="00DF1634" w:rsidDel="008848AA" w:rsidRDefault="00A943A0" w:rsidP="00A943A0">
      <w:pPr>
        <w:pStyle w:val="NormalWeb"/>
        <w:shd w:val="clear" w:color="auto" w:fill="FFFFFF"/>
        <w:spacing w:before="0" w:beforeAutospacing="0" w:after="0" w:afterAutospacing="0"/>
        <w:jc w:val="center"/>
        <w:rPr>
          <w:del w:id="7035" w:author="Hayk-PC" w:date="2024-12-11T02:08:00Z"/>
          <w:rFonts w:ascii="GHEA Grapalat" w:eastAsiaTheme="minorHAnsi" w:hAnsi="GHEA Grapalat" w:cstheme="minorBidi"/>
          <w:rPrChange w:id="7036" w:author="Hayk-PC" w:date="2024-12-11T02:31:00Z">
            <w:rPr>
              <w:del w:id="7037" w:author="Hayk-PC" w:date="2024-12-11T02:08:00Z"/>
              <w:rFonts w:ascii="GHEA Grapalat" w:eastAsiaTheme="minorHAnsi" w:hAnsi="GHEA Grapalat" w:cstheme="minorBidi"/>
            </w:rPr>
          </w:rPrChange>
        </w:rPr>
      </w:pPr>
      <w:del w:id="7038" w:author="Hayk-PC" w:date="2024-12-11T02:08:00Z">
        <w:r w:rsidRPr="00DF1634" w:rsidDel="008848AA">
          <w:rPr>
            <w:rFonts w:ascii="GHEA Grapalat" w:eastAsiaTheme="minorHAnsi" w:hAnsi="GHEA Grapalat" w:cstheme="minorBidi"/>
            <w:sz w:val="18"/>
            <w:szCs w:val="18"/>
            <w:rPrChange w:id="7039" w:author="Hayk-PC" w:date="2024-12-11T02:31:00Z">
              <w:rPr>
                <w:rFonts w:ascii="GHEA Grapalat" w:eastAsiaTheme="minorHAnsi" w:hAnsi="GHEA Grapalat" w:cstheme="minorBidi"/>
                <w:sz w:val="18"/>
                <w:szCs w:val="18"/>
              </w:rPr>
            </w:rPrChange>
          </w:rPr>
          <w:delText xml:space="preserve">                                                       сумма в цифрах и прописью</w:delText>
        </w:r>
      </w:del>
    </w:p>
    <w:p w14:paraId="2396EB1B" w14:textId="29681E4F" w:rsidR="00A943A0" w:rsidRPr="00DF1634" w:rsidDel="008848AA" w:rsidRDefault="00A943A0" w:rsidP="00A943A0">
      <w:pPr>
        <w:pStyle w:val="NormalWeb"/>
        <w:shd w:val="clear" w:color="auto" w:fill="FFFFFF"/>
        <w:spacing w:before="0" w:beforeAutospacing="0" w:after="0" w:afterAutospacing="0"/>
        <w:jc w:val="both"/>
        <w:rPr>
          <w:del w:id="7040" w:author="Hayk-PC" w:date="2024-12-11T02:08:00Z"/>
          <w:rFonts w:ascii="GHEA Grapalat" w:eastAsiaTheme="minorHAnsi" w:hAnsi="GHEA Grapalat" w:cstheme="minorBidi"/>
          <w:sz w:val="18"/>
          <w:szCs w:val="18"/>
          <w:rPrChange w:id="7041" w:author="Hayk-PC" w:date="2024-12-11T02:31:00Z">
            <w:rPr>
              <w:del w:id="7042" w:author="Hayk-PC" w:date="2024-12-11T02:08:00Z"/>
              <w:rFonts w:ascii="GHEA Grapalat" w:eastAsiaTheme="minorHAnsi" w:hAnsi="GHEA Grapalat" w:cstheme="minorBidi"/>
              <w:sz w:val="18"/>
              <w:szCs w:val="18"/>
            </w:rPr>
          </w:rPrChange>
        </w:rPr>
      </w:pPr>
      <w:del w:id="7043" w:author="Hayk-PC" w:date="2024-12-11T02:08:00Z">
        <w:r w:rsidRPr="00DF1634" w:rsidDel="008848AA">
          <w:rPr>
            <w:rFonts w:ascii="GHEA Grapalat" w:eastAsiaTheme="minorHAnsi" w:hAnsi="GHEA Grapalat" w:cstheme="minorBidi"/>
            <w:rPrChange w:id="7044" w:author="Hayk-PC" w:date="2024-12-11T02:31:00Z">
              <w:rPr>
                <w:rFonts w:ascii="GHEA Grapalat" w:eastAsiaTheme="minorHAnsi" w:hAnsi="GHEA Grapalat" w:cstheme="minorBidi"/>
              </w:rPr>
            </w:rPrChange>
          </w:rPr>
          <w:delText xml:space="preserve">                         </w:delText>
        </w:r>
      </w:del>
    </w:p>
    <w:p w14:paraId="6FC633DC" w14:textId="23BEEFF6" w:rsidR="00A943A0" w:rsidRPr="00DF1634" w:rsidDel="008848AA" w:rsidRDefault="00A943A0" w:rsidP="00A943A0">
      <w:pPr>
        <w:pStyle w:val="NormalWeb"/>
        <w:shd w:val="clear" w:color="auto" w:fill="FFFFFF"/>
        <w:spacing w:before="0" w:beforeAutospacing="0" w:after="0" w:afterAutospacing="0"/>
        <w:jc w:val="both"/>
        <w:rPr>
          <w:del w:id="7045" w:author="Hayk-PC" w:date="2024-12-11T02:08:00Z"/>
          <w:rFonts w:ascii="GHEA Grapalat" w:eastAsiaTheme="minorHAnsi" w:hAnsi="GHEA Grapalat" w:cstheme="minorBidi"/>
          <w:rPrChange w:id="7046" w:author="Hayk-PC" w:date="2024-12-11T02:31:00Z">
            <w:rPr>
              <w:del w:id="7047" w:author="Hayk-PC" w:date="2024-12-11T02:08:00Z"/>
              <w:rFonts w:ascii="GHEA Grapalat" w:eastAsiaTheme="minorHAnsi" w:hAnsi="GHEA Grapalat" w:cstheme="minorBidi"/>
            </w:rPr>
          </w:rPrChange>
        </w:rPr>
      </w:pPr>
      <w:del w:id="7048" w:author="Hayk-PC" w:date="2024-12-11T02:08:00Z">
        <w:r w:rsidRPr="00DF1634" w:rsidDel="008848AA">
          <w:rPr>
            <w:rFonts w:ascii="GHEA Grapalat" w:eastAsiaTheme="minorHAnsi" w:hAnsi="GHEA Grapalat" w:cstheme="minorBidi"/>
            <w:rPrChange w:id="7049" w:author="Hayk-PC" w:date="2024-12-11T02:31:00Z">
              <w:rPr>
                <w:rFonts w:ascii="GHEA Grapalat" w:eastAsiaTheme="minorHAnsi" w:hAnsi="GHEA Grapalat" w:cstheme="minorBidi"/>
              </w:rPr>
            </w:rPrChange>
          </w:rPr>
          <w:delText xml:space="preserve">(далее-сумма гарантии) в течение </w:delText>
        </w:r>
        <w:r w:rsidR="00B20BCE" w:rsidRPr="00DF1634" w:rsidDel="008848AA">
          <w:rPr>
            <w:rFonts w:ascii="GHEA Grapalat" w:eastAsiaTheme="minorHAnsi" w:hAnsi="GHEA Grapalat" w:cstheme="minorBidi"/>
            <w:rPrChange w:id="7050" w:author="Hayk-PC" w:date="2024-12-11T02:31:00Z">
              <w:rPr>
                <w:rFonts w:ascii="GHEA Grapalat" w:eastAsiaTheme="minorHAnsi" w:hAnsi="GHEA Grapalat" w:cstheme="minorBidi"/>
              </w:rPr>
            </w:rPrChange>
          </w:rPr>
          <w:delText>пяти</w:delText>
        </w:r>
        <w:r w:rsidRPr="00DF1634" w:rsidDel="008848AA">
          <w:rPr>
            <w:rFonts w:ascii="GHEA Grapalat" w:eastAsiaTheme="minorHAnsi" w:hAnsi="GHEA Grapalat" w:cstheme="minorBidi"/>
            <w:rPrChange w:id="7051" w:author="Hayk-PC" w:date="2024-12-11T02:31:00Z">
              <w:rPr>
                <w:rFonts w:ascii="GHEA Grapalat" w:eastAsiaTheme="minorHAnsi" w:hAnsi="GHEA Grapalat" w:cstheme="minorBidi"/>
              </w:rPr>
            </w:rPrChange>
          </w:rPr>
          <w:delText xml:space="preserve"> рабочих дней после получения требования. Выплата производится посредством перечисления на расчетный счет____________________ бенефициара.</w:delText>
        </w:r>
      </w:del>
    </w:p>
    <w:p w14:paraId="21C082F3" w14:textId="60AEEF42" w:rsidR="00A943A0" w:rsidRPr="00DF1634" w:rsidDel="008848AA" w:rsidRDefault="00A943A0" w:rsidP="00A943A0">
      <w:pPr>
        <w:pStyle w:val="NormalWeb"/>
        <w:shd w:val="clear" w:color="auto" w:fill="FFFFFF"/>
        <w:spacing w:before="0" w:beforeAutospacing="0" w:after="0" w:afterAutospacing="0"/>
        <w:jc w:val="both"/>
        <w:rPr>
          <w:del w:id="7052" w:author="Hayk-PC" w:date="2024-12-11T02:08:00Z"/>
          <w:rFonts w:ascii="GHEA Grapalat" w:eastAsiaTheme="minorHAnsi" w:hAnsi="GHEA Grapalat" w:cstheme="minorBidi"/>
          <w:sz w:val="18"/>
          <w:szCs w:val="18"/>
          <w:rPrChange w:id="7053" w:author="Hayk-PC" w:date="2024-12-11T02:31:00Z">
            <w:rPr>
              <w:del w:id="7054" w:author="Hayk-PC" w:date="2024-12-11T02:08:00Z"/>
              <w:rFonts w:ascii="GHEA Grapalat" w:eastAsiaTheme="minorHAnsi" w:hAnsi="GHEA Grapalat" w:cstheme="minorBidi"/>
              <w:sz w:val="18"/>
              <w:szCs w:val="18"/>
            </w:rPr>
          </w:rPrChange>
        </w:rPr>
      </w:pPr>
      <w:del w:id="7055" w:author="Hayk-PC" w:date="2024-12-11T02:08:00Z">
        <w:r w:rsidRPr="00DF1634" w:rsidDel="008848AA">
          <w:rPr>
            <w:rFonts w:ascii="GHEA Grapalat" w:eastAsiaTheme="minorHAnsi" w:hAnsi="GHEA Grapalat" w:cstheme="minorBidi"/>
            <w:rPrChange w:id="7056" w:author="Hayk-PC" w:date="2024-12-11T02:31:00Z">
              <w:rPr>
                <w:rFonts w:ascii="GHEA Grapalat" w:eastAsiaTheme="minorHAnsi" w:hAnsi="GHEA Grapalat" w:cstheme="minorBidi"/>
              </w:rPr>
            </w:rPrChange>
          </w:rPr>
          <w:delText xml:space="preserve">             </w:delText>
        </w:r>
        <w:r w:rsidRPr="00DF1634" w:rsidDel="008848AA">
          <w:rPr>
            <w:rFonts w:ascii="GHEA Grapalat" w:eastAsiaTheme="minorHAnsi" w:hAnsi="GHEA Grapalat" w:cstheme="minorBidi"/>
            <w:sz w:val="18"/>
            <w:szCs w:val="18"/>
            <w:rPrChange w:id="7057" w:author="Hayk-PC" w:date="2024-12-11T02:31:00Z">
              <w:rPr>
                <w:rFonts w:ascii="GHEA Grapalat" w:eastAsiaTheme="minorHAnsi" w:hAnsi="GHEA Grapalat" w:cstheme="minorBidi"/>
                <w:sz w:val="18"/>
                <w:szCs w:val="18"/>
              </w:rPr>
            </w:rPrChange>
          </w:rPr>
          <w:delText>расчетный счет</w:delText>
        </w:r>
      </w:del>
    </w:p>
    <w:p w14:paraId="716C59D9" w14:textId="13572D4A" w:rsidR="00A943A0" w:rsidRPr="00DF1634" w:rsidDel="008848AA" w:rsidRDefault="00A943A0" w:rsidP="00A943A0">
      <w:pPr>
        <w:pStyle w:val="NormalWeb"/>
        <w:shd w:val="clear" w:color="auto" w:fill="FFFFFF"/>
        <w:spacing w:before="0" w:beforeAutospacing="0" w:after="0" w:afterAutospacing="0"/>
        <w:ind w:firstLine="375"/>
        <w:jc w:val="both"/>
        <w:rPr>
          <w:del w:id="7058" w:author="Hayk-PC" w:date="2024-12-11T02:08:00Z"/>
          <w:rStyle w:val="Strong"/>
          <w:rFonts w:ascii="GHEA Grapalat" w:hAnsi="GHEA Grapalat"/>
          <w:b w:val="0"/>
          <w:bCs w:val="0"/>
          <w:sz w:val="20"/>
          <w:szCs w:val="20"/>
          <w:rPrChange w:id="7059" w:author="Hayk-PC" w:date="2024-12-11T02:31:00Z">
            <w:rPr>
              <w:del w:id="7060" w:author="Hayk-PC" w:date="2024-12-11T02:08:00Z"/>
              <w:rStyle w:val="Strong"/>
              <w:rFonts w:ascii="GHEA Grapalat" w:hAnsi="GHEA Grapalat"/>
              <w:b w:val="0"/>
              <w:bCs w:val="0"/>
              <w:sz w:val="20"/>
              <w:szCs w:val="20"/>
            </w:rPr>
          </w:rPrChange>
        </w:rPr>
      </w:pPr>
      <w:del w:id="7061" w:author="Hayk-PC" w:date="2024-12-11T02:08:00Z">
        <w:r w:rsidRPr="00DF1634" w:rsidDel="008848AA">
          <w:rPr>
            <w:rStyle w:val="Strong"/>
            <w:rFonts w:ascii="GHEA Grapalat" w:hAnsi="GHEA Grapalat"/>
            <w:sz w:val="20"/>
            <w:szCs w:val="20"/>
            <w:rPrChange w:id="7062" w:author="Hayk-PC" w:date="2024-12-11T02:31:00Z">
              <w:rPr>
                <w:rStyle w:val="Strong"/>
                <w:rFonts w:ascii="GHEA Grapalat" w:hAnsi="GHEA Grapalat"/>
                <w:sz w:val="20"/>
                <w:szCs w:val="20"/>
              </w:rPr>
            </w:rPrChange>
          </w:rPr>
          <w:delText xml:space="preserve">3. </w:delText>
        </w:r>
        <w:r w:rsidRPr="00DF1634" w:rsidDel="008848AA">
          <w:rPr>
            <w:rFonts w:ascii="GHEA Grapalat" w:eastAsiaTheme="minorHAnsi" w:hAnsi="GHEA Grapalat" w:cstheme="minorBidi"/>
            <w:rPrChange w:id="7063" w:author="Hayk-PC" w:date="2024-12-11T02:31:00Z">
              <w:rPr>
                <w:rFonts w:ascii="GHEA Grapalat" w:eastAsiaTheme="minorHAnsi" w:hAnsi="GHEA Grapalat" w:cstheme="minorBidi"/>
              </w:rPr>
            </w:rPrChange>
          </w:rPr>
          <w:delText>Настоящая гарантия является безотзывной.</w:delText>
        </w:r>
      </w:del>
    </w:p>
    <w:p w14:paraId="64BFD529" w14:textId="12711E44" w:rsidR="00A943A0" w:rsidRPr="00DF1634" w:rsidDel="008848AA" w:rsidRDefault="00A943A0" w:rsidP="00A943A0">
      <w:pPr>
        <w:pStyle w:val="NormalWeb"/>
        <w:shd w:val="clear" w:color="auto" w:fill="FFFFFF"/>
        <w:spacing w:before="0" w:beforeAutospacing="0" w:after="0" w:afterAutospacing="0"/>
        <w:ind w:firstLine="375"/>
        <w:jc w:val="both"/>
        <w:rPr>
          <w:del w:id="7064" w:author="Hayk-PC" w:date="2024-12-11T02:08:00Z"/>
          <w:rStyle w:val="Strong"/>
          <w:rFonts w:ascii="GHEA Grapalat" w:hAnsi="GHEA Grapalat"/>
          <w:b w:val="0"/>
          <w:bCs w:val="0"/>
          <w:sz w:val="20"/>
          <w:szCs w:val="20"/>
          <w:rPrChange w:id="7065" w:author="Hayk-PC" w:date="2024-12-11T02:31:00Z">
            <w:rPr>
              <w:del w:id="7066" w:author="Hayk-PC" w:date="2024-12-11T02:08:00Z"/>
              <w:rStyle w:val="Strong"/>
              <w:rFonts w:ascii="GHEA Grapalat" w:hAnsi="GHEA Grapalat"/>
              <w:b w:val="0"/>
              <w:bCs w:val="0"/>
              <w:sz w:val="20"/>
              <w:szCs w:val="20"/>
            </w:rPr>
          </w:rPrChange>
        </w:rPr>
      </w:pPr>
    </w:p>
    <w:p w14:paraId="2E618580" w14:textId="62E331BA" w:rsidR="00A943A0" w:rsidRPr="00DF1634" w:rsidDel="008848AA" w:rsidRDefault="00A943A0" w:rsidP="00A943A0">
      <w:pPr>
        <w:pStyle w:val="NormalWeb"/>
        <w:shd w:val="clear" w:color="auto" w:fill="FFFFFF"/>
        <w:spacing w:before="0" w:beforeAutospacing="0" w:after="0" w:afterAutospacing="0"/>
        <w:ind w:firstLine="375"/>
        <w:jc w:val="both"/>
        <w:rPr>
          <w:del w:id="7067" w:author="Hayk-PC" w:date="2024-12-11T02:08:00Z"/>
          <w:rFonts w:ascii="GHEA Grapalat" w:eastAsiaTheme="minorHAnsi" w:hAnsi="GHEA Grapalat" w:cstheme="minorBidi"/>
          <w:rPrChange w:id="7068" w:author="Hayk-PC" w:date="2024-12-11T02:31:00Z">
            <w:rPr>
              <w:del w:id="7069" w:author="Hayk-PC" w:date="2024-12-11T02:08:00Z"/>
              <w:rFonts w:ascii="GHEA Grapalat" w:eastAsiaTheme="minorHAnsi" w:hAnsi="GHEA Grapalat" w:cstheme="minorBidi"/>
            </w:rPr>
          </w:rPrChange>
        </w:rPr>
      </w:pPr>
      <w:del w:id="7070" w:author="Hayk-PC" w:date="2024-12-11T02:08:00Z">
        <w:r w:rsidRPr="00DF1634" w:rsidDel="008848AA">
          <w:rPr>
            <w:rFonts w:ascii="GHEA Grapalat" w:eastAsiaTheme="minorHAnsi" w:hAnsi="GHEA Grapalat" w:cstheme="minorBidi"/>
            <w:rPrChange w:id="7071" w:author="Hayk-PC" w:date="2024-12-11T02:31:00Z">
              <w:rPr>
                <w:rFonts w:ascii="GHEA Grapalat" w:eastAsiaTheme="minorHAnsi" w:hAnsi="GHEA Grapalat" w:cstheme="minorBidi"/>
              </w:rPr>
            </w:rPrChange>
          </w:rPr>
          <w:delTex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delText>
        </w:r>
      </w:del>
    </w:p>
    <w:p w14:paraId="6E4B3FC9" w14:textId="20EAFF89" w:rsidR="00A943A0" w:rsidRPr="00DF1634" w:rsidDel="008848AA" w:rsidRDefault="00A943A0" w:rsidP="00A943A0">
      <w:pPr>
        <w:pStyle w:val="NormalWeb"/>
        <w:shd w:val="clear" w:color="auto" w:fill="FFFFFF"/>
        <w:ind w:firstLine="374"/>
        <w:contextualSpacing/>
        <w:jc w:val="both"/>
        <w:rPr>
          <w:del w:id="7072" w:author="Hayk-PC" w:date="2024-12-11T02:08:00Z"/>
          <w:rFonts w:ascii="GHEA Grapalat" w:eastAsiaTheme="minorHAnsi" w:hAnsi="GHEA Grapalat" w:cstheme="minorBidi"/>
          <w:rPrChange w:id="7073" w:author="Hayk-PC" w:date="2024-12-11T02:31:00Z">
            <w:rPr>
              <w:del w:id="7074" w:author="Hayk-PC" w:date="2024-12-11T02:08:00Z"/>
              <w:rFonts w:ascii="GHEA Grapalat" w:eastAsiaTheme="minorHAnsi" w:hAnsi="GHEA Grapalat" w:cstheme="minorBidi"/>
            </w:rPr>
          </w:rPrChange>
        </w:rPr>
      </w:pPr>
      <w:del w:id="7075" w:author="Hayk-PC" w:date="2024-12-11T02:08:00Z">
        <w:r w:rsidRPr="00DF1634" w:rsidDel="008848AA">
          <w:rPr>
            <w:rFonts w:ascii="GHEA Grapalat" w:eastAsiaTheme="minorHAnsi" w:hAnsi="GHEA Grapalat" w:cstheme="minorBidi"/>
            <w:rPrChange w:id="7076" w:author="Hayk-PC" w:date="2024-12-11T02:31:00Z">
              <w:rPr>
                <w:rFonts w:ascii="GHEA Grapalat" w:eastAsiaTheme="minorHAnsi" w:hAnsi="GHEA Grapalat" w:cstheme="minorBidi"/>
              </w:rPr>
            </w:rPrChange>
          </w:rPr>
          <w:delText xml:space="preserve">5. Гарантия действует </w:delText>
        </w:r>
        <w:r w:rsidR="00AD57B3" w:rsidRPr="00DF1634" w:rsidDel="008848AA">
          <w:rPr>
            <w:rFonts w:ascii="GHEA Grapalat" w:eastAsiaTheme="minorHAnsi" w:hAnsi="GHEA Grapalat" w:cstheme="minorBidi"/>
            <w:rPrChange w:id="7077" w:author="Hayk-PC" w:date="2024-12-11T02:31:00Z">
              <w:rPr>
                <w:rFonts w:ascii="GHEA Grapalat" w:eastAsiaTheme="minorHAnsi" w:hAnsi="GHEA Grapalat" w:cstheme="minorBidi"/>
              </w:rPr>
            </w:rPrChange>
          </w:rPr>
          <w:delText xml:space="preserve">с момента выпуска и в силе </w:delText>
        </w:r>
        <w:r w:rsidRPr="00DF1634" w:rsidDel="008848AA">
          <w:rPr>
            <w:rFonts w:ascii="GHEA Grapalat" w:eastAsiaTheme="minorHAnsi" w:hAnsi="GHEA Grapalat" w:cstheme="minorBidi"/>
            <w:rPrChange w:id="7078" w:author="Hayk-PC" w:date="2024-12-11T02:31:00Z">
              <w:rPr>
                <w:rFonts w:ascii="GHEA Grapalat" w:eastAsiaTheme="minorHAnsi" w:hAnsi="GHEA Grapalat" w:cstheme="minorBidi"/>
              </w:rPr>
            </w:rPrChange>
          </w:rPr>
          <w:delText xml:space="preserve">со дня вступления в силу договора N________________________ заключаемого  между  бенефициаром и   </w:delText>
        </w:r>
      </w:del>
    </w:p>
    <w:p w14:paraId="57DAFC60" w14:textId="79FD3BC9" w:rsidR="00A943A0" w:rsidRPr="00DF1634" w:rsidDel="008848AA" w:rsidRDefault="00AD57B3" w:rsidP="00A943A0">
      <w:pPr>
        <w:pStyle w:val="NormalWeb"/>
        <w:shd w:val="clear" w:color="auto" w:fill="FFFFFF"/>
        <w:ind w:firstLine="374"/>
        <w:contextualSpacing/>
        <w:jc w:val="both"/>
        <w:rPr>
          <w:del w:id="7079" w:author="Hayk-PC" w:date="2024-12-11T02:08:00Z"/>
          <w:rFonts w:ascii="GHEA Grapalat" w:eastAsiaTheme="minorHAnsi" w:hAnsi="GHEA Grapalat" w:cstheme="minorBidi"/>
          <w:rPrChange w:id="7080" w:author="Hayk-PC" w:date="2024-12-11T02:31:00Z">
            <w:rPr>
              <w:del w:id="7081" w:author="Hayk-PC" w:date="2024-12-11T02:08:00Z"/>
              <w:rFonts w:ascii="GHEA Grapalat" w:eastAsiaTheme="minorHAnsi" w:hAnsi="GHEA Grapalat" w:cstheme="minorBidi"/>
            </w:rPr>
          </w:rPrChange>
        </w:rPr>
      </w:pPr>
      <w:del w:id="7082" w:author="Hayk-PC" w:date="2024-12-11T02:08:00Z">
        <w:r w:rsidRPr="00DF1634" w:rsidDel="008848AA">
          <w:rPr>
            <w:rFonts w:ascii="GHEA Grapalat" w:eastAsiaTheme="minorHAnsi" w:hAnsi="GHEA Grapalat" w:cstheme="minorBidi"/>
            <w:sz w:val="18"/>
            <w:szCs w:val="18"/>
            <w:rPrChange w:id="7083" w:author="Hayk-PC" w:date="2024-12-11T02:31:00Z">
              <w:rPr>
                <w:rFonts w:ascii="GHEA Grapalat" w:eastAsiaTheme="minorHAnsi" w:hAnsi="GHEA Grapalat" w:cstheme="minorBidi"/>
                <w:sz w:val="18"/>
                <w:szCs w:val="18"/>
              </w:rPr>
            </w:rPrChange>
          </w:rPr>
          <w:delText xml:space="preserve">                </w:delText>
        </w:r>
        <w:r w:rsidR="00A943A0" w:rsidRPr="00DF1634" w:rsidDel="008848AA">
          <w:rPr>
            <w:rFonts w:ascii="GHEA Grapalat" w:eastAsiaTheme="minorHAnsi" w:hAnsi="GHEA Grapalat" w:cstheme="minorBidi"/>
            <w:sz w:val="18"/>
            <w:szCs w:val="18"/>
            <w:rPrChange w:id="7084" w:author="Hayk-PC" w:date="2024-12-11T02:31:00Z">
              <w:rPr>
                <w:rFonts w:ascii="GHEA Grapalat" w:eastAsiaTheme="minorHAnsi" w:hAnsi="GHEA Grapalat" w:cstheme="minorBidi"/>
                <w:sz w:val="18"/>
                <w:szCs w:val="18"/>
              </w:rPr>
            </w:rPrChange>
          </w:rPr>
          <w:delText>номер заключаемого договара</w:delText>
        </w:r>
      </w:del>
    </w:p>
    <w:p w14:paraId="0710E08C" w14:textId="02EB97BE" w:rsidR="00A943A0" w:rsidRPr="00DF1634" w:rsidDel="008848AA" w:rsidRDefault="00A943A0" w:rsidP="00A943A0">
      <w:pPr>
        <w:pStyle w:val="NormalWeb"/>
        <w:shd w:val="clear" w:color="auto" w:fill="FFFFFF"/>
        <w:ind w:firstLine="374"/>
        <w:contextualSpacing/>
        <w:jc w:val="both"/>
        <w:rPr>
          <w:del w:id="7085" w:author="Hayk-PC" w:date="2024-12-11T02:08:00Z"/>
          <w:rFonts w:ascii="GHEA Grapalat" w:eastAsiaTheme="minorHAnsi" w:hAnsi="GHEA Grapalat" w:cstheme="minorBidi"/>
          <w:rPrChange w:id="7086" w:author="Hayk-PC" w:date="2024-12-11T02:31:00Z">
            <w:rPr>
              <w:del w:id="7087" w:author="Hayk-PC" w:date="2024-12-11T02:08:00Z"/>
              <w:rFonts w:ascii="GHEA Grapalat" w:eastAsiaTheme="minorHAnsi" w:hAnsi="GHEA Grapalat" w:cstheme="minorBidi"/>
            </w:rPr>
          </w:rPrChange>
        </w:rPr>
      </w:pPr>
    </w:p>
    <w:p w14:paraId="2D82FD07" w14:textId="206E839E" w:rsidR="00A943A0" w:rsidRPr="00DF1634" w:rsidDel="008848AA" w:rsidRDefault="00AD57B3" w:rsidP="00A943A0">
      <w:pPr>
        <w:pStyle w:val="NormalWeb"/>
        <w:shd w:val="clear" w:color="auto" w:fill="FFFFFF"/>
        <w:contextualSpacing/>
        <w:jc w:val="both"/>
        <w:rPr>
          <w:del w:id="7088" w:author="Hayk-PC" w:date="2024-12-11T02:08:00Z"/>
          <w:rFonts w:ascii="GHEA Grapalat" w:eastAsiaTheme="minorHAnsi" w:hAnsi="GHEA Grapalat" w:cstheme="minorBidi"/>
          <w:lang w:val="hy-AM"/>
          <w:rPrChange w:id="7089" w:author="Hayk-PC" w:date="2024-12-11T02:31:00Z">
            <w:rPr>
              <w:del w:id="7090" w:author="Hayk-PC" w:date="2024-12-11T02:08:00Z"/>
              <w:rFonts w:ascii="GHEA Grapalat" w:eastAsiaTheme="minorHAnsi" w:hAnsi="GHEA Grapalat" w:cstheme="minorBidi"/>
              <w:lang w:val="hy-AM"/>
            </w:rPr>
          </w:rPrChange>
        </w:rPr>
      </w:pPr>
      <w:del w:id="7091" w:author="Hayk-PC" w:date="2024-12-11T02:08:00Z">
        <w:r w:rsidRPr="00DF1634" w:rsidDel="008848AA">
          <w:rPr>
            <w:rFonts w:ascii="GHEA Grapalat" w:eastAsiaTheme="minorHAnsi" w:hAnsi="GHEA Grapalat" w:cstheme="minorBidi"/>
            <w:rPrChange w:id="7092" w:author="Hayk-PC" w:date="2024-12-11T02:31:00Z">
              <w:rPr>
                <w:rFonts w:ascii="GHEA Grapalat" w:eastAsiaTheme="minorHAnsi" w:hAnsi="GHEA Grapalat" w:cstheme="minorBidi"/>
              </w:rPr>
            </w:rPrChange>
          </w:rPr>
          <w:delText xml:space="preserve">принципалом  </w:delText>
        </w:r>
        <w:r w:rsidR="00A943A0" w:rsidRPr="00DF1634" w:rsidDel="008848AA">
          <w:rPr>
            <w:rFonts w:ascii="GHEA Grapalat" w:eastAsiaTheme="minorHAnsi" w:hAnsi="GHEA Grapalat" w:cstheme="minorBidi"/>
            <w:rPrChange w:id="7093" w:author="Hayk-PC" w:date="2024-12-11T02:31:00Z">
              <w:rPr>
                <w:rFonts w:ascii="GHEA Grapalat" w:eastAsiaTheme="minorHAnsi" w:hAnsi="GHEA Grapalat" w:cstheme="minorBidi"/>
              </w:rPr>
            </w:rPrChange>
          </w:rPr>
          <w:delText xml:space="preserve">и  действует </w:delText>
        </w:r>
        <w:r w:rsidR="00A943A0" w:rsidRPr="00DF1634" w:rsidDel="008848AA">
          <w:rPr>
            <w:rFonts w:ascii="GHEA Grapalat" w:eastAsiaTheme="minorHAnsi" w:hAnsi="GHEA Grapalat" w:cstheme="minorBidi"/>
            <w:lang w:val="hy-AM"/>
            <w:rPrChange w:id="7094" w:author="Hayk-PC" w:date="2024-12-11T02:31:00Z">
              <w:rPr>
                <w:rFonts w:ascii="GHEA Grapalat" w:eastAsiaTheme="minorHAnsi" w:hAnsi="GHEA Grapalat" w:cstheme="minorBidi"/>
                <w:lang w:val="hy-AM"/>
              </w:rPr>
            </w:rPrChange>
          </w:rPr>
          <w:delText xml:space="preserve"> </w:delText>
        </w:r>
        <w:r w:rsidR="00A943A0" w:rsidRPr="00DF1634" w:rsidDel="008848AA">
          <w:rPr>
            <w:rFonts w:ascii="GHEA Grapalat" w:eastAsiaTheme="minorHAnsi" w:hAnsi="GHEA Grapalat" w:cstheme="minorBidi"/>
            <w:rPrChange w:id="7095" w:author="Hayk-PC" w:date="2024-12-11T02:31:00Z">
              <w:rPr>
                <w:rFonts w:ascii="GHEA Grapalat" w:eastAsiaTheme="minorHAnsi" w:hAnsi="GHEA Grapalat" w:cstheme="minorBidi"/>
              </w:rPr>
            </w:rPrChange>
          </w:rPr>
          <w:delText>в</w:delText>
        </w:r>
        <w:r w:rsidR="00A943A0" w:rsidRPr="00DF1634" w:rsidDel="008848AA">
          <w:rPr>
            <w:rFonts w:ascii="GHEA Grapalat" w:hAnsi="GHEA Grapalat"/>
            <w:rPrChange w:id="7096" w:author="Hayk-PC" w:date="2024-12-11T02:31:00Z">
              <w:rPr>
                <w:rFonts w:ascii="GHEA Grapalat" w:hAnsi="GHEA Grapalat"/>
              </w:rPr>
            </w:rPrChange>
          </w:rPr>
          <w:delText>ключительно</w:delText>
        </w:r>
        <w:r w:rsidR="00A943A0" w:rsidRPr="00DF1634" w:rsidDel="008848AA">
          <w:rPr>
            <w:rFonts w:ascii="GHEA Grapalat" w:eastAsiaTheme="minorHAnsi" w:hAnsi="GHEA Grapalat" w:cstheme="minorBidi"/>
            <w:rPrChange w:id="7097" w:author="Hayk-PC" w:date="2024-12-11T02:31:00Z">
              <w:rPr>
                <w:rFonts w:ascii="GHEA Grapalat" w:eastAsiaTheme="minorHAnsi" w:hAnsi="GHEA Grapalat" w:cstheme="minorBidi"/>
              </w:rPr>
            </w:rPrChange>
          </w:rPr>
          <w:delText xml:space="preserve"> </w:delText>
        </w:r>
        <w:r w:rsidR="00A943A0" w:rsidRPr="00DF1634" w:rsidDel="008848AA">
          <w:rPr>
            <w:rFonts w:ascii="GHEA Grapalat" w:eastAsiaTheme="minorHAnsi" w:hAnsi="GHEA Grapalat" w:cstheme="minorBidi"/>
            <w:lang w:val="hy-AM"/>
            <w:rPrChange w:id="7098" w:author="Hayk-PC" w:date="2024-12-11T02:31:00Z">
              <w:rPr>
                <w:rFonts w:ascii="GHEA Grapalat" w:eastAsiaTheme="minorHAnsi" w:hAnsi="GHEA Grapalat" w:cstheme="minorBidi"/>
                <w:lang w:val="hy-AM"/>
              </w:rPr>
            </w:rPrChange>
          </w:rPr>
          <w:delText xml:space="preserve"> </w:delText>
        </w:r>
        <w:r w:rsidR="00A943A0" w:rsidRPr="00DF1634" w:rsidDel="008848AA">
          <w:rPr>
            <w:rFonts w:ascii="GHEA Grapalat" w:eastAsiaTheme="minorHAnsi" w:hAnsi="GHEA Grapalat" w:cstheme="minorBidi"/>
            <w:rPrChange w:id="7099" w:author="Hayk-PC" w:date="2024-12-11T02:31:00Z">
              <w:rPr>
                <w:rFonts w:ascii="GHEA Grapalat" w:eastAsiaTheme="minorHAnsi" w:hAnsi="GHEA Grapalat" w:cstheme="minorBidi"/>
              </w:rPr>
            </w:rPrChange>
          </w:rPr>
          <w:delText xml:space="preserve">до </w:delText>
        </w:r>
        <w:r w:rsidR="00A943A0" w:rsidRPr="00DF1634" w:rsidDel="008848AA">
          <w:rPr>
            <w:rFonts w:ascii="GHEA Grapalat" w:eastAsiaTheme="minorHAnsi" w:hAnsi="GHEA Grapalat" w:cstheme="minorBidi"/>
            <w:lang w:val="hy-AM"/>
            <w:rPrChange w:id="7100" w:author="Hayk-PC" w:date="2024-12-11T02:31:00Z">
              <w:rPr>
                <w:rFonts w:ascii="GHEA Grapalat" w:eastAsiaTheme="minorHAnsi" w:hAnsi="GHEA Grapalat" w:cstheme="minorBidi"/>
                <w:lang w:val="hy-AM"/>
              </w:rPr>
            </w:rPrChange>
          </w:rPr>
          <w:delText xml:space="preserve"> </w:delText>
        </w:r>
        <w:r w:rsidR="00A943A0" w:rsidRPr="00DF1634" w:rsidDel="008848AA">
          <w:rPr>
            <w:rFonts w:ascii="GHEA Grapalat" w:eastAsiaTheme="minorHAnsi" w:hAnsi="GHEA Grapalat" w:cstheme="minorBidi"/>
            <w:rPrChange w:id="7101" w:author="Hayk-PC" w:date="2024-12-11T02:31:00Z">
              <w:rPr>
                <w:rFonts w:ascii="GHEA Grapalat" w:eastAsiaTheme="minorHAnsi" w:hAnsi="GHEA Grapalat" w:cstheme="minorBidi"/>
              </w:rPr>
            </w:rPrChange>
          </w:rPr>
          <w:delText xml:space="preserve">девяностого </w:delText>
        </w:r>
        <w:r w:rsidR="00A943A0" w:rsidRPr="00DF1634" w:rsidDel="008848AA">
          <w:rPr>
            <w:rFonts w:ascii="GHEA Grapalat" w:eastAsiaTheme="minorHAnsi" w:hAnsi="GHEA Grapalat" w:cstheme="minorBidi"/>
            <w:lang w:val="hy-AM"/>
            <w:rPrChange w:id="7102" w:author="Hayk-PC" w:date="2024-12-11T02:31:00Z">
              <w:rPr>
                <w:rFonts w:ascii="GHEA Grapalat" w:eastAsiaTheme="minorHAnsi" w:hAnsi="GHEA Grapalat" w:cstheme="minorBidi"/>
                <w:lang w:val="hy-AM"/>
              </w:rPr>
            </w:rPrChange>
          </w:rPr>
          <w:delText xml:space="preserve"> </w:delText>
        </w:r>
        <w:r w:rsidR="00A943A0" w:rsidRPr="00DF1634" w:rsidDel="008848AA">
          <w:rPr>
            <w:rFonts w:ascii="GHEA Grapalat" w:eastAsiaTheme="minorHAnsi" w:hAnsi="GHEA Grapalat" w:cstheme="minorBidi"/>
            <w:rPrChange w:id="7103" w:author="Hayk-PC" w:date="2024-12-11T02:31:00Z">
              <w:rPr>
                <w:rFonts w:ascii="GHEA Grapalat" w:eastAsiaTheme="minorHAnsi" w:hAnsi="GHEA Grapalat" w:cstheme="minorBidi"/>
              </w:rPr>
            </w:rPrChange>
          </w:rPr>
          <w:delText xml:space="preserve">рабочего </w:delText>
        </w:r>
        <w:r w:rsidR="00A943A0" w:rsidRPr="00DF1634" w:rsidDel="008848AA">
          <w:rPr>
            <w:rFonts w:ascii="GHEA Grapalat" w:eastAsiaTheme="minorHAnsi" w:hAnsi="GHEA Grapalat" w:cstheme="minorBidi"/>
            <w:lang w:val="hy-AM"/>
            <w:rPrChange w:id="7104" w:author="Hayk-PC" w:date="2024-12-11T02:31:00Z">
              <w:rPr>
                <w:rFonts w:ascii="GHEA Grapalat" w:eastAsiaTheme="minorHAnsi" w:hAnsi="GHEA Grapalat" w:cstheme="minorBidi"/>
                <w:lang w:val="hy-AM"/>
              </w:rPr>
            </w:rPrChange>
          </w:rPr>
          <w:delText xml:space="preserve"> </w:delText>
        </w:r>
        <w:r w:rsidR="00A943A0" w:rsidRPr="00DF1634" w:rsidDel="008848AA">
          <w:rPr>
            <w:rFonts w:ascii="GHEA Grapalat" w:eastAsiaTheme="minorHAnsi" w:hAnsi="GHEA Grapalat" w:cstheme="minorBidi"/>
            <w:rPrChange w:id="7105" w:author="Hayk-PC" w:date="2024-12-11T02:31:00Z">
              <w:rPr>
                <w:rFonts w:ascii="GHEA Grapalat" w:eastAsiaTheme="minorHAnsi" w:hAnsi="GHEA Grapalat" w:cstheme="minorBidi"/>
              </w:rPr>
            </w:rPrChange>
          </w:rPr>
          <w:delText>дня</w:delText>
        </w:r>
        <w:r w:rsidR="00A943A0" w:rsidRPr="00DF1634" w:rsidDel="008848AA">
          <w:rPr>
            <w:rFonts w:ascii="GHEA Grapalat" w:eastAsiaTheme="minorHAnsi" w:hAnsi="GHEA Grapalat" w:cstheme="minorBidi"/>
            <w:lang w:val="hy-AM"/>
            <w:rPrChange w:id="7106" w:author="Hayk-PC" w:date="2024-12-11T02:31:00Z">
              <w:rPr>
                <w:rFonts w:ascii="GHEA Grapalat" w:eastAsiaTheme="minorHAnsi" w:hAnsi="GHEA Grapalat" w:cstheme="minorBidi"/>
                <w:lang w:val="hy-AM"/>
              </w:rPr>
            </w:rPrChange>
          </w:rPr>
          <w:delText xml:space="preserve">   </w:delText>
        </w:r>
        <w:r w:rsidR="00A943A0" w:rsidRPr="00DF1634" w:rsidDel="008848AA">
          <w:rPr>
            <w:rFonts w:ascii="GHEA Grapalat" w:eastAsiaTheme="minorHAnsi" w:hAnsi="GHEA Grapalat" w:cstheme="minorBidi"/>
            <w:rPrChange w:id="7107" w:author="Hayk-PC" w:date="2024-12-11T02:31:00Z">
              <w:rPr>
                <w:rFonts w:ascii="GHEA Grapalat" w:eastAsiaTheme="minorHAnsi" w:hAnsi="GHEA Grapalat" w:cstheme="minorBidi"/>
              </w:rPr>
            </w:rPrChange>
          </w:rPr>
          <w:delText xml:space="preserve">следующего за днем </w:delText>
        </w:r>
      </w:del>
    </w:p>
    <w:p w14:paraId="1531C8CB" w14:textId="4ABC109A" w:rsidR="00A943A0" w:rsidRPr="00DF1634" w:rsidDel="008848AA" w:rsidRDefault="00A943A0" w:rsidP="00A943A0">
      <w:pPr>
        <w:pStyle w:val="NormalWeb"/>
        <w:shd w:val="clear" w:color="auto" w:fill="FFFFFF"/>
        <w:contextualSpacing/>
        <w:jc w:val="both"/>
        <w:rPr>
          <w:del w:id="7108" w:author="Hayk-PC" w:date="2024-12-11T02:08:00Z"/>
          <w:rFonts w:ascii="GHEA Grapalat" w:eastAsiaTheme="minorHAnsi" w:hAnsi="GHEA Grapalat" w:cstheme="minorBidi"/>
          <w:sz w:val="18"/>
          <w:szCs w:val="18"/>
          <w:lang w:val="hy-AM"/>
          <w:rPrChange w:id="7109" w:author="Hayk-PC" w:date="2024-12-11T02:31:00Z">
            <w:rPr>
              <w:del w:id="7110" w:author="Hayk-PC" w:date="2024-12-11T02:08:00Z"/>
              <w:rFonts w:ascii="GHEA Grapalat" w:eastAsiaTheme="minorHAnsi" w:hAnsi="GHEA Grapalat" w:cstheme="minorBidi"/>
              <w:sz w:val="18"/>
              <w:szCs w:val="18"/>
              <w:lang w:val="hy-AM"/>
            </w:rPr>
          </w:rPrChange>
        </w:rPr>
      </w:pPr>
    </w:p>
    <w:p w14:paraId="31F0BFA8" w14:textId="4EDA9260" w:rsidR="00A943A0" w:rsidRPr="00DF1634" w:rsidDel="008848AA" w:rsidRDefault="00A943A0" w:rsidP="00A943A0">
      <w:pPr>
        <w:pStyle w:val="NormalWeb"/>
        <w:shd w:val="clear" w:color="auto" w:fill="FFFFFF"/>
        <w:contextualSpacing/>
        <w:jc w:val="center"/>
        <w:rPr>
          <w:del w:id="7111" w:author="Hayk-PC" w:date="2024-12-11T02:08:00Z"/>
          <w:rFonts w:eastAsiaTheme="minorHAnsi" w:cstheme="minorBidi"/>
          <w:rPrChange w:id="7112" w:author="Hayk-PC" w:date="2024-12-11T02:31:00Z">
            <w:rPr>
              <w:del w:id="7113" w:author="Hayk-PC" w:date="2024-12-11T02:08:00Z"/>
              <w:rFonts w:eastAsiaTheme="minorHAnsi" w:cstheme="minorBidi"/>
            </w:rPr>
          </w:rPrChange>
        </w:rPr>
      </w:pPr>
      <w:del w:id="7114" w:author="Hayk-PC" w:date="2024-12-11T02:08:00Z">
        <w:r w:rsidRPr="00DF1634" w:rsidDel="008848AA">
          <w:rPr>
            <w:rFonts w:ascii="GHEA Grapalat" w:eastAsiaTheme="minorHAnsi" w:hAnsi="GHEA Grapalat" w:cstheme="minorBidi"/>
            <w:lang w:val="hy-AM"/>
            <w:rPrChange w:id="7115" w:author="Hayk-PC" w:date="2024-12-11T02:31:00Z">
              <w:rPr>
                <w:rFonts w:ascii="GHEA Grapalat" w:eastAsiaTheme="minorHAnsi" w:hAnsi="GHEA Grapalat" w:cstheme="minorBidi"/>
                <w:lang w:val="hy-AM"/>
              </w:rPr>
            </w:rPrChange>
          </w:rPr>
          <w:delText>--------------------------------------------------------</w:delText>
        </w:r>
        <w:r w:rsidRPr="00DF1634" w:rsidDel="008848AA">
          <w:rPr>
            <w:rFonts w:ascii="GHEA Grapalat" w:eastAsiaTheme="minorHAnsi" w:hAnsi="GHEA Grapalat" w:cstheme="minorBidi"/>
            <w:rPrChange w:id="7116" w:author="Hayk-PC" w:date="2024-12-11T02:31:00Z">
              <w:rPr>
                <w:rFonts w:ascii="GHEA Grapalat" w:eastAsiaTheme="minorHAnsi" w:hAnsi="GHEA Grapalat" w:cstheme="minorBidi"/>
              </w:rPr>
            </w:rPrChange>
          </w:rPr>
          <w:delText>------------------</w:delText>
        </w:r>
        <w:r w:rsidRPr="00DF1634" w:rsidDel="008848AA">
          <w:rPr>
            <w:rFonts w:ascii="GHEA Grapalat" w:eastAsiaTheme="minorHAnsi" w:hAnsi="GHEA Grapalat" w:cstheme="minorBidi"/>
            <w:lang w:val="hy-AM"/>
            <w:rPrChange w:id="7117" w:author="Hayk-PC" w:date="2024-12-11T02:31:00Z">
              <w:rPr>
                <w:rFonts w:ascii="GHEA Grapalat" w:eastAsiaTheme="minorHAnsi" w:hAnsi="GHEA Grapalat" w:cstheme="minorBidi"/>
                <w:lang w:val="hy-AM"/>
              </w:rPr>
            </w:rPrChange>
          </w:rPr>
          <w:delText>----------------------</w:delText>
        </w:r>
        <w:r w:rsidRPr="00DF1634" w:rsidDel="008848AA">
          <w:rPr>
            <w:rFonts w:eastAsiaTheme="minorHAnsi" w:cstheme="minorBidi"/>
            <w:rPrChange w:id="7118" w:author="Hayk-PC" w:date="2024-12-11T02:31:00Z">
              <w:rPr>
                <w:rFonts w:eastAsiaTheme="minorHAnsi" w:cstheme="minorBidi"/>
              </w:rPr>
            </w:rPrChange>
          </w:rPr>
          <w:delText xml:space="preserve"> </w:delText>
        </w:r>
        <w:r w:rsidRPr="00DF1634" w:rsidDel="008848AA">
          <w:rPr>
            <w:rFonts w:eastAsiaTheme="minorHAnsi" w:cstheme="minorBidi"/>
            <w:lang w:val="hy-AM"/>
            <w:rPrChange w:id="7119" w:author="Hayk-PC" w:date="2024-12-11T02:31:00Z">
              <w:rPr>
                <w:rFonts w:eastAsiaTheme="minorHAnsi" w:cstheme="minorBidi"/>
                <w:lang w:val="hy-AM"/>
              </w:rPr>
            </w:rPrChange>
          </w:rPr>
          <w:delText>.</w:delText>
        </w:r>
        <w:r w:rsidRPr="00DF1634" w:rsidDel="008848AA">
          <w:rPr>
            <w:rFonts w:eastAsiaTheme="minorHAnsi" w:cstheme="minorBidi"/>
            <w:rPrChange w:id="7120" w:author="Hayk-PC" w:date="2024-12-11T02:31:00Z">
              <w:rPr>
                <w:rFonts w:eastAsiaTheme="minorHAnsi" w:cstheme="minorBidi"/>
              </w:rPr>
            </w:rPrChange>
          </w:rPr>
          <w:delText xml:space="preserve">           </w:delText>
        </w:r>
        <w:r w:rsidR="00033F41" w:rsidRPr="00DF1634" w:rsidDel="008848AA">
          <w:rPr>
            <w:rFonts w:ascii="GHEA Grapalat" w:hAnsi="GHEA Grapalat"/>
            <w:sz w:val="16"/>
            <w:szCs w:val="16"/>
            <w:rPrChange w:id="7121" w:author="Hayk-PC" w:date="2024-12-11T02:31:00Z">
              <w:rPr>
                <w:rFonts w:ascii="GHEA Grapalat" w:hAnsi="GHEA Grapalat"/>
                <w:sz w:val="16"/>
                <w:szCs w:val="16"/>
              </w:rPr>
            </w:rPrChange>
          </w:rPr>
          <w:delText>крайний</w:delText>
        </w:r>
        <w:r w:rsidRPr="00DF1634" w:rsidDel="008848AA">
          <w:rPr>
            <w:rFonts w:ascii="GHEA Grapalat" w:hAnsi="GHEA Grapalat"/>
            <w:sz w:val="16"/>
            <w:szCs w:val="16"/>
            <w:rPrChange w:id="7122" w:author="Hayk-PC" w:date="2024-12-11T02:31:00Z">
              <w:rPr>
                <w:rFonts w:ascii="GHEA Grapalat" w:hAnsi="GHEA Grapalat"/>
                <w:sz w:val="16"/>
                <w:szCs w:val="16"/>
              </w:rPr>
            </w:rPrChange>
          </w:rPr>
          <w:delText xml:space="preserve">  срок</w:delText>
        </w:r>
        <w:r w:rsidRPr="00DF1634" w:rsidDel="008848AA">
          <w:rPr>
            <w:rFonts w:ascii="GHEA Grapalat" w:eastAsiaTheme="minorHAnsi" w:hAnsi="GHEA Grapalat" w:cstheme="minorBidi"/>
            <w:sz w:val="16"/>
            <w:szCs w:val="16"/>
            <w:rPrChange w:id="7123" w:author="Hayk-PC" w:date="2024-12-11T02:31:00Z">
              <w:rPr>
                <w:rFonts w:ascii="GHEA Grapalat" w:eastAsiaTheme="minorHAnsi" w:hAnsi="GHEA Grapalat" w:cstheme="minorBidi"/>
                <w:sz w:val="16"/>
                <w:szCs w:val="16"/>
              </w:rPr>
            </w:rPrChange>
          </w:rPr>
          <w:delText xml:space="preserve"> поставки товаров</w:delText>
        </w:r>
        <w:r w:rsidRPr="00DF1634" w:rsidDel="008848AA">
          <w:rPr>
            <w:rFonts w:ascii="GHEA Grapalat" w:hAnsi="GHEA Grapalat"/>
            <w:sz w:val="16"/>
            <w:szCs w:val="16"/>
            <w:rPrChange w:id="7124" w:author="Hayk-PC" w:date="2024-12-11T02:31:00Z">
              <w:rPr>
                <w:rFonts w:ascii="GHEA Grapalat" w:hAnsi="GHEA Grapalat"/>
                <w:sz w:val="16"/>
                <w:szCs w:val="16"/>
              </w:rPr>
            </w:rPrChange>
          </w:rPr>
          <w:delText>, предусмотренный заключаемым д</w:delText>
        </w:r>
        <w:r w:rsidR="00422009" w:rsidRPr="00DF1634" w:rsidDel="008848AA">
          <w:rPr>
            <w:rFonts w:ascii="GHEA Grapalat" w:hAnsi="GHEA Grapalat"/>
            <w:sz w:val="16"/>
            <w:szCs w:val="16"/>
            <w:rPrChange w:id="7125" w:author="Hayk-PC" w:date="2024-12-11T02:31:00Z">
              <w:rPr>
                <w:rFonts w:ascii="GHEA Grapalat" w:hAnsi="GHEA Grapalat"/>
                <w:sz w:val="16"/>
                <w:szCs w:val="16"/>
              </w:rPr>
            </w:rPrChange>
          </w:rPr>
          <w:delText>оговором</w:delText>
        </w:r>
      </w:del>
    </w:p>
    <w:p w14:paraId="7BF55470" w14:textId="42A06D43" w:rsidR="00C52A88" w:rsidRPr="00DF1634" w:rsidDel="008848AA" w:rsidRDefault="00A943A0" w:rsidP="00A943A0">
      <w:pPr>
        <w:pStyle w:val="NormalWeb"/>
        <w:shd w:val="clear" w:color="auto" w:fill="FFFFFF"/>
        <w:contextualSpacing/>
        <w:jc w:val="both"/>
        <w:rPr>
          <w:del w:id="7126" w:author="Hayk-PC" w:date="2024-12-11T02:08:00Z"/>
          <w:rFonts w:ascii="GHEA Grapalat" w:eastAsiaTheme="minorHAnsi" w:hAnsi="GHEA Grapalat" w:cstheme="minorBidi"/>
          <w:rPrChange w:id="7127" w:author="Hayk-PC" w:date="2024-12-11T02:31:00Z">
            <w:rPr>
              <w:del w:id="7128" w:author="Hayk-PC" w:date="2024-12-11T02:08:00Z"/>
              <w:rFonts w:ascii="GHEA Grapalat" w:eastAsiaTheme="minorHAnsi" w:hAnsi="GHEA Grapalat" w:cstheme="minorBidi"/>
            </w:rPr>
          </w:rPrChange>
        </w:rPr>
      </w:pPr>
      <w:del w:id="7129" w:author="Hayk-PC" w:date="2024-12-11T02:08:00Z">
        <w:r w:rsidRPr="00DF1634" w:rsidDel="008848AA">
          <w:rPr>
            <w:rFonts w:ascii="GHEA Grapalat" w:eastAsiaTheme="minorHAnsi" w:hAnsi="GHEA Grapalat" w:cstheme="minorBidi"/>
            <w:rPrChange w:id="7130" w:author="Hayk-PC" w:date="2024-12-11T02:31:00Z">
              <w:rPr>
                <w:rFonts w:ascii="GHEA Grapalat" w:eastAsiaTheme="minorHAnsi" w:hAnsi="GHEA Grapalat" w:cstheme="minorBidi"/>
              </w:rPr>
            </w:rPrChange>
          </w:rPr>
          <w:delText>В день предоставления гарантии лицо, выдающее гарантию, с официального адреса</w:delText>
        </w:r>
        <w:r w:rsidRPr="00DF1634" w:rsidDel="008848AA">
          <w:rPr>
            <w:rFonts w:ascii="GHEA Grapalat" w:eastAsiaTheme="minorHAnsi" w:hAnsi="GHEA Grapalat" w:cstheme="minorBidi"/>
            <w:lang w:val="hy-AM"/>
            <w:rPrChange w:id="7131" w:author="Hayk-PC" w:date="2024-12-11T02:31:00Z">
              <w:rPr>
                <w:rFonts w:ascii="GHEA Grapalat" w:eastAsiaTheme="minorHAnsi" w:hAnsi="GHEA Grapalat" w:cstheme="minorBidi"/>
                <w:lang w:val="hy-AM"/>
              </w:rPr>
            </w:rPrChange>
          </w:rPr>
          <w:delText xml:space="preserve"> </w:delText>
        </w:r>
        <w:r w:rsidRPr="00DF1634" w:rsidDel="008848AA">
          <w:rPr>
            <w:rFonts w:ascii="GHEA Grapalat" w:eastAsiaTheme="minorHAnsi" w:hAnsi="GHEA Grapalat" w:cstheme="minorBidi"/>
            <w:rPrChange w:id="7132" w:author="Hayk-PC" w:date="2024-12-11T02:31:00Z">
              <w:rPr>
                <w:rFonts w:ascii="GHEA Grapalat" w:eastAsiaTheme="minorHAnsi" w:hAnsi="GHEA Grapalat" w:cstheme="minorBidi"/>
              </w:rPr>
            </w:rPrChange>
          </w:rPr>
          <w:delTex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delText>
        </w:r>
        <w:r w:rsidR="00C52A88" w:rsidRPr="00DF1634" w:rsidDel="008848AA">
          <w:rPr>
            <w:rFonts w:ascii="GHEA Grapalat" w:eastAsiaTheme="minorHAnsi" w:hAnsi="GHEA Grapalat" w:cstheme="minorBidi"/>
            <w:rPrChange w:id="7133" w:author="Hayk-PC" w:date="2024-12-11T02:31:00Z">
              <w:rPr>
                <w:rFonts w:ascii="GHEA Grapalat" w:eastAsiaTheme="minorHAnsi" w:hAnsi="GHEA Grapalat" w:cstheme="minorBidi"/>
              </w:rPr>
            </w:rPrChange>
          </w:rPr>
          <w:delText>-------------------------------------------------------</w:delText>
        </w:r>
        <w:r w:rsidRPr="00DF1634" w:rsidDel="008848AA">
          <w:rPr>
            <w:rFonts w:ascii="GHEA Grapalat" w:eastAsiaTheme="minorHAnsi" w:hAnsi="GHEA Grapalat" w:cstheme="minorBidi"/>
            <w:rPrChange w:id="7134" w:author="Hayk-PC" w:date="2024-12-11T02:31:00Z">
              <w:rPr>
                <w:rFonts w:ascii="GHEA Grapalat" w:eastAsiaTheme="minorHAnsi" w:hAnsi="GHEA Grapalat" w:cstheme="minorBidi"/>
              </w:rPr>
            </w:rPrChange>
          </w:rPr>
          <w:delText xml:space="preserve">, </w:delText>
        </w:r>
      </w:del>
    </w:p>
    <w:p w14:paraId="0DB546AD" w14:textId="178275F4" w:rsidR="00C52A88" w:rsidRPr="00DF1634" w:rsidDel="008848AA" w:rsidRDefault="00C52A88" w:rsidP="00C52A88">
      <w:pPr>
        <w:pStyle w:val="NormalWeb"/>
        <w:shd w:val="clear" w:color="auto" w:fill="FFFFFF"/>
        <w:contextualSpacing/>
        <w:jc w:val="center"/>
        <w:rPr>
          <w:del w:id="7135" w:author="Hayk-PC" w:date="2024-12-11T02:08:00Z"/>
          <w:rFonts w:ascii="GHEA Grapalat" w:eastAsiaTheme="minorHAnsi" w:hAnsi="GHEA Grapalat" w:cstheme="minorBidi"/>
          <w:rPrChange w:id="7136" w:author="Hayk-PC" w:date="2024-12-11T02:31:00Z">
            <w:rPr>
              <w:del w:id="7137" w:author="Hayk-PC" w:date="2024-12-11T02:08:00Z"/>
              <w:rFonts w:ascii="GHEA Grapalat" w:eastAsiaTheme="minorHAnsi" w:hAnsi="GHEA Grapalat" w:cstheme="minorBidi"/>
            </w:rPr>
          </w:rPrChange>
        </w:rPr>
      </w:pPr>
      <w:del w:id="7138" w:author="Hayk-PC" w:date="2024-12-11T02:08:00Z">
        <w:r w:rsidRPr="00DF1634" w:rsidDel="008848AA">
          <w:rPr>
            <w:rStyle w:val="Strong"/>
            <w:b w:val="0"/>
            <w:bCs w:val="0"/>
            <w:sz w:val="20"/>
            <w:szCs w:val="20"/>
            <w:rPrChange w:id="7139" w:author="Hayk-PC" w:date="2024-12-11T02:31:00Z">
              <w:rPr>
                <w:rStyle w:val="Strong"/>
                <w:b w:val="0"/>
                <w:bCs w:val="0"/>
                <w:sz w:val="20"/>
                <w:szCs w:val="20"/>
              </w:rPr>
            </w:rPrChange>
          </w:rPr>
          <w:delText xml:space="preserve">                                              адрес эл. почты секретаря</w:delText>
        </w:r>
      </w:del>
    </w:p>
    <w:p w14:paraId="7E65033B" w14:textId="042A043B" w:rsidR="00A943A0" w:rsidRPr="00DF1634" w:rsidDel="008848AA" w:rsidRDefault="00A943A0" w:rsidP="00A943A0">
      <w:pPr>
        <w:pStyle w:val="NormalWeb"/>
        <w:shd w:val="clear" w:color="auto" w:fill="FFFFFF"/>
        <w:contextualSpacing/>
        <w:jc w:val="both"/>
        <w:rPr>
          <w:del w:id="7140" w:author="Hayk-PC" w:date="2024-12-11T02:08:00Z"/>
          <w:rFonts w:ascii="GHEA Grapalat" w:eastAsiaTheme="minorHAnsi" w:hAnsi="GHEA Grapalat" w:cstheme="minorBidi"/>
          <w:rPrChange w:id="7141" w:author="Hayk-PC" w:date="2024-12-11T02:31:00Z">
            <w:rPr>
              <w:del w:id="7142" w:author="Hayk-PC" w:date="2024-12-11T02:08:00Z"/>
              <w:rFonts w:ascii="GHEA Grapalat" w:eastAsiaTheme="minorHAnsi" w:hAnsi="GHEA Grapalat" w:cstheme="minorBidi"/>
            </w:rPr>
          </w:rPrChange>
        </w:rPr>
      </w:pPr>
      <w:del w:id="7143" w:author="Hayk-PC" w:date="2024-12-11T02:08:00Z">
        <w:r w:rsidRPr="00DF1634" w:rsidDel="008848AA">
          <w:rPr>
            <w:rFonts w:ascii="GHEA Grapalat" w:eastAsiaTheme="minorHAnsi" w:hAnsi="GHEA Grapalat" w:cstheme="minorBidi"/>
            <w:rPrChange w:id="7144" w:author="Hayk-PC" w:date="2024-12-11T02:31:00Z">
              <w:rPr>
                <w:rFonts w:ascii="GHEA Grapalat" w:eastAsiaTheme="minorHAnsi" w:hAnsi="GHEA Grapalat" w:cstheme="minorBidi"/>
              </w:rPr>
            </w:rPrChange>
          </w:rPr>
          <w:delText>указанный в приглашении к процедуре закупок, организованной с целью заключения договора упомянутого в пункте 1 настоящей гарантии.</w:delText>
        </w:r>
      </w:del>
    </w:p>
    <w:p w14:paraId="0439EAF8" w14:textId="5AF10E6B" w:rsidR="00A943A0" w:rsidRPr="00DF1634" w:rsidDel="008848AA" w:rsidRDefault="00A943A0" w:rsidP="00A943A0">
      <w:pPr>
        <w:pStyle w:val="NormalWeb"/>
        <w:shd w:val="clear" w:color="auto" w:fill="FFFFFF"/>
        <w:spacing w:before="0" w:beforeAutospacing="0" w:after="0" w:afterAutospacing="0"/>
        <w:ind w:firstLine="375"/>
        <w:jc w:val="both"/>
        <w:rPr>
          <w:del w:id="7145" w:author="Hayk-PC" w:date="2024-12-11T02:08:00Z"/>
          <w:rFonts w:ascii="GHEA Grapalat" w:eastAsiaTheme="minorHAnsi" w:hAnsi="GHEA Grapalat" w:cstheme="minorBidi"/>
          <w:rPrChange w:id="7146" w:author="Hayk-PC" w:date="2024-12-11T02:31:00Z">
            <w:rPr>
              <w:del w:id="7147" w:author="Hayk-PC" w:date="2024-12-11T02:08:00Z"/>
              <w:rFonts w:ascii="GHEA Grapalat" w:eastAsiaTheme="minorHAnsi" w:hAnsi="GHEA Grapalat" w:cstheme="minorBidi"/>
            </w:rPr>
          </w:rPrChange>
        </w:rPr>
      </w:pPr>
    </w:p>
    <w:p w14:paraId="3CF7DB60" w14:textId="14C81820" w:rsidR="00A943A0" w:rsidRPr="00DF1634" w:rsidDel="008848AA" w:rsidRDefault="00A943A0" w:rsidP="00A943A0">
      <w:pPr>
        <w:pStyle w:val="NormalWeb"/>
        <w:shd w:val="clear" w:color="auto" w:fill="FFFFFF"/>
        <w:spacing w:before="0" w:beforeAutospacing="0" w:after="0" w:afterAutospacing="0"/>
        <w:ind w:firstLine="375"/>
        <w:jc w:val="both"/>
        <w:rPr>
          <w:del w:id="7148" w:author="Hayk-PC" w:date="2024-12-11T02:08:00Z"/>
          <w:rFonts w:ascii="GHEA Grapalat" w:eastAsiaTheme="minorHAnsi" w:hAnsi="GHEA Grapalat" w:cstheme="minorBidi"/>
          <w:rPrChange w:id="7149" w:author="Hayk-PC" w:date="2024-12-11T02:31:00Z">
            <w:rPr>
              <w:del w:id="7150" w:author="Hayk-PC" w:date="2024-12-11T02:08:00Z"/>
              <w:rFonts w:ascii="GHEA Grapalat" w:eastAsiaTheme="minorHAnsi" w:hAnsi="GHEA Grapalat" w:cstheme="minorBidi"/>
            </w:rPr>
          </w:rPrChange>
        </w:rPr>
      </w:pPr>
      <w:del w:id="7151" w:author="Hayk-PC" w:date="2024-12-11T02:08:00Z">
        <w:r w:rsidRPr="00DF1634" w:rsidDel="008848AA">
          <w:rPr>
            <w:rFonts w:ascii="GHEA Grapalat" w:eastAsiaTheme="minorHAnsi" w:hAnsi="GHEA Grapalat" w:cstheme="minorBidi"/>
            <w:rPrChange w:id="7152" w:author="Hayk-PC" w:date="2024-12-11T02:31:00Z">
              <w:rPr>
                <w:rFonts w:ascii="GHEA Grapalat" w:eastAsiaTheme="minorHAnsi" w:hAnsi="GHEA Grapalat" w:cstheme="minorBidi"/>
              </w:rPr>
            </w:rPrChange>
          </w:rPr>
          <w:delText>6. Бенефициар предъявляет требование лицу выдающему гарантию в письменной форме. К требованию прилагаются следующие документы:</w:delText>
        </w:r>
      </w:del>
    </w:p>
    <w:p w14:paraId="0BA7BCF5" w14:textId="5B524F4D" w:rsidR="00A943A0" w:rsidRPr="00DF1634" w:rsidDel="008848AA" w:rsidRDefault="00A943A0" w:rsidP="00A943A0">
      <w:pPr>
        <w:pStyle w:val="NormalWeb"/>
        <w:shd w:val="clear" w:color="auto" w:fill="FFFFFF"/>
        <w:spacing w:before="0" w:beforeAutospacing="0" w:after="0" w:afterAutospacing="0"/>
        <w:ind w:firstLine="375"/>
        <w:jc w:val="both"/>
        <w:rPr>
          <w:del w:id="7153" w:author="Hayk-PC" w:date="2024-12-11T02:08:00Z"/>
          <w:rFonts w:ascii="GHEA Grapalat" w:eastAsiaTheme="minorHAnsi" w:hAnsi="GHEA Grapalat" w:cstheme="minorBidi"/>
          <w:rPrChange w:id="7154" w:author="Hayk-PC" w:date="2024-12-11T02:31:00Z">
            <w:rPr>
              <w:del w:id="7155" w:author="Hayk-PC" w:date="2024-12-11T02:08:00Z"/>
              <w:rFonts w:ascii="GHEA Grapalat" w:eastAsiaTheme="minorHAnsi" w:hAnsi="GHEA Grapalat" w:cstheme="minorBidi"/>
            </w:rPr>
          </w:rPrChange>
        </w:rPr>
      </w:pPr>
    </w:p>
    <w:p w14:paraId="3D08B6A1" w14:textId="7FCE7D2E" w:rsidR="00A943A0" w:rsidRPr="00DF1634" w:rsidDel="008848AA" w:rsidRDefault="00A943A0" w:rsidP="00A943A0">
      <w:pPr>
        <w:pStyle w:val="NormalWeb"/>
        <w:shd w:val="clear" w:color="auto" w:fill="FFFFFF"/>
        <w:ind w:firstLine="374"/>
        <w:contextualSpacing/>
        <w:jc w:val="both"/>
        <w:rPr>
          <w:del w:id="7156" w:author="Hayk-PC" w:date="2024-12-11T02:08:00Z"/>
          <w:rFonts w:ascii="GHEA Grapalat" w:eastAsiaTheme="minorHAnsi" w:hAnsi="GHEA Grapalat" w:cstheme="minorBidi"/>
          <w:rPrChange w:id="7157" w:author="Hayk-PC" w:date="2024-12-11T02:31:00Z">
            <w:rPr>
              <w:del w:id="7158" w:author="Hayk-PC" w:date="2024-12-11T02:08:00Z"/>
              <w:rFonts w:ascii="GHEA Grapalat" w:eastAsiaTheme="minorHAnsi" w:hAnsi="GHEA Grapalat" w:cstheme="minorBidi"/>
            </w:rPr>
          </w:rPrChange>
        </w:rPr>
      </w:pPr>
      <w:del w:id="7159" w:author="Hayk-PC" w:date="2024-12-11T02:08:00Z">
        <w:r w:rsidRPr="00DF1634" w:rsidDel="008848AA">
          <w:rPr>
            <w:rFonts w:ascii="GHEA Grapalat" w:eastAsiaTheme="minorHAnsi" w:hAnsi="GHEA Grapalat" w:cstheme="minorBidi"/>
            <w:rPrChange w:id="7160" w:author="Hayk-PC" w:date="2024-12-11T02:31:00Z">
              <w:rPr>
                <w:rFonts w:ascii="GHEA Grapalat" w:eastAsiaTheme="minorHAnsi" w:hAnsi="GHEA Grapalat" w:cstheme="minorBidi"/>
              </w:rPr>
            </w:rPrChange>
          </w:rPr>
          <w:delText>1) копии заключенного договора N</w:delText>
        </w:r>
        <w:r w:rsidRPr="00DF1634" w:rsidDel="008848AA">
          <w:rPr>
            <w:rFonts w:ascii="GHEA Grapalat" w:eastAsiaTheme="minorHAnsi" w:hAnsi="GHEA Grapalat" w:cstheme="minorBidi"/>
            <w:lang w:val="hy-AM"/>
            <w:rPrChange w:id="7161" w:author="Hayk-PC" w:date="2024-12-11T02:31:00Z">
              <w:rPr>
                <w:rFonts w:ascii="GHEA Grapalat" w:eastAsiaTheme="minorHAnsi" w:hAnsi="GHEA Grapalat" w:cstheme="minorBidi"/>
                <w:lang w:val="hy-AM"/>
              </w:rPr>
            </w:rPrChange>
          </w:rPr>
          <w:delText xml:space="preserve"> </w:delText>
        </w:r>
        <w:r w:rsidRPr="00DF1634" w:rsidDel="008848AA">
          <w:rPr>
            <w:rFonts w:ascii="GHEA Grapalat" w:eastAsiaTheme="minorHAnsi" w:hAnsi="GHEA Grapalat" w:cstheme="minorBidi"/>
            <w:rPrChange w:id="7162" w:author="Hayk-PC" w:date="2024-12-11T02:31:00Z">
              <w:rPr>
                <w:rFonts w:ascii="GHEA Grapalat" w:eastAsiaTheme="minorHAnsi" w:hAnsi="GHEA Grapalat" w:cstheme="minorBidi"/>
              </w:rPr>
            </w:rPrChange>
          </w:rPr>
          <w:delText xml:space="preserve">_____________________, включая </w:delText>
        </w:r>
      </w:del>
    </w:p>
    <w:p w14:paraId="12531E1A" w14:textId="29AAF7C7" w:rsidR="00A943A0" w:rsidRPr="00DF1634" w:rsidDel="008848AA" w:rsidRDefault="00A943A0" w:rsidP="00A943A0">
      <w:pPr>
        <w:pStyle w:val="NormalWeb"/>
        <w:shd w:val="clear" w:color="auto" w:fill="FFFFFF"/>
        <w:contextualSpacing/>
        <w:jc w:val="both"/>
        <w:rPr>
          <w:del w:id="7163" w:author="Hayk-PC" w:date="2024-12-11T02:08:00Z"/>
          <w:rFonts w:ascii="GHEA Grapalat" w:eastAsiaTheme="minorHAnsi" w:hAnsi="GHEA Grapalat" w:cstheme="minorBidi"/>
          <w:sz w:val="18"/>
          <w:szCs w:val="18"/>
          <w:rPrChange w:id="7164" w:author="Hayk-PC" w:date="2024-12-11T02:31:00Z">
            <w:rPr>
              <w:del w:id="7165" w:author="Hayk-PC" w:date="2024-12-11T02:08:00Z"/>
              <w:rFonts w:ascii="GHEA Grapalat" w:eastAsiaTheme="minorHAnsi" w:hAnsi="GHEA Grapalat" w:cstheme="minorBidi"/>
              <w:sz w:val="18"/>
              <w:szCs w:val="18"/>
            </w:rPr>
          </w:rPrChange>
        </w:rPr>
      </w:pPr>
      <w:del w:id="7166" w:author="Hayk-PC" w:date="2024-12-11T02:08:00Z">
        <w:r w:rsidRPr="00DF1634" w:rsidDel="008848AA">
          <w:rPr>
            <w:rFonts w:eastAsiaTheme="minorHAnsi" w:cstheme="minorBidi"/>
            <w:rPrChange w:id="7167" w:author="Hayk-PC" w:date="2024-12-11T02:31:00Z">
              <w:rPr>
                <w:rFonts w:eastAsiaTheme="minorHAnsi" w:cstheme="minorBidi"/>
              </w:rPr>
            </w:rPrChange>
          </w:rPr>
          <w:delText xml:space="preserve">                                                                  </w:delText>
        </w:r>
        <w:r w:rsidRPr="00DF1634" w:rsidDel="008848AA">
          <w:rPr>
            <w:rFonts w:ascii="GHEA Grapalat" w:eastAsiaTheme="minorHAnsi" w:hAnsi="GHEA Grapalat" w:cstheme="minorBidi"/>
            <w:sz w:val="18"/>
            <w:szCs w:val="18"/>
            <w:rPrChange w:id="7168" w:author="Hayk-PC" w:date="2024-12-11T02:31:00Z">
              <w:rPr>
                <w:rFonts w:ascii="GHEA Grapalat" w:eastAsiaTheme="minorHAnsi" w:hAnsi="GHEA Grapalat" w:cstheme="minorBidi"/>
                <w:sz w:val="18"/>
                <w:szCs w:val="18"/>
              </w:rPr>
            </w:rPrChange>
          </w:rPr>
          <w:delText>номер заключаемого договара</w:delText>
        </w:r>
      </w:del>
    </w:p>
    <w:p w14:paraId="19B6763B" w14:textId="631944BA" w:rsidR="00A943A0" w:rsidRPr="00DF1634" w:rsidDel="008848AA" w:rsidRDefault="00A943A0" w:rsidP="00A943A0">
      <w:pPr>
        <w:pStyle w:val="NormalWeb"/>
        <w:shd w:val="clear" w:color="auto" w:fill="FFFFFF"/>
        <w:spacing w:before="0" w:beforeAutospacing="0" w:after="0" w:afterAutospacing="0"/>
        <w:ind w:firstLine="375"/>
        <w:jc w:val="both"/>
        <w:rPr>
          <w:del w:id="7169" w:author="Hayk-PC" w:date="2024-12-11T02:08:00Z"/>
          <w:rFonts w:ascii="GHEA Grapalat" w:eastAsiaTheme="minorHAnsi" w:hAnsi="GHEA Grapalat" w:cstheme="minorBidi"/>
          <w:rPrChange w:id="7170" w:author="Hayk-PC" w:date="2024-12-11T02:31:00Z">
            <w:rPr>
              <w:del w:id="7171" w:author="Hayk-PC" w:date="2024-12-11T02:08:00Z"/>
              <w:rFonts w:ascii="GHEA Grapalat" w:eastAsiaTheme="minorHAnsi" w:hAnsi="GHEA Grapalat" w:cstheme="minorBidi"/>
            </w:rPr>
          </w:rPrChange>
        </w:rPr>
      </w:pPr>
      <w:del w:id="7172" w:author="Hayk-PC" w:date="2024-12-11T02:08:00Z">
        <w:r w:rsidRPr="00DF1634" w:rsidDel="008848AA">
          <w:rPr>
            <w:rFonts w:ascii="GHEA Grapalat" w:eastAsiaTheme="minorHAnsi" w:hAnsi="GHEA Grapalat" w:cstheme="minorBidi"/>
            <w:rPrChange w:id="7173" w:author="Hayk-PC" w:date="2024-12-11T02:31:00Z">
              <w:rPr>
                <w:rFonts w:ascii="GHEA Grapalat" w:eastAsiaTheme="minorHAnsi" w:hAnsi="GHEA Grapalat" w:cstheme="minorBidi"/>
              </w:rPr>
            </w:rPrChange>
          </w:rPr>
          <w:delText>копии внесенных  в него изменений, дополнительных соглашений,</w:delText>
        </w:r>
      </w:del>
    </w:p>
    <w:p w14:paraId="07E28469" w14:textId="5B6E787F" w:rsidR="00A943A0" w:rsidRPr="00DF1634" w:rsidDel="008848AA" w:rsidRDefault="00A943A0" w:rsidP="00A943A0">
      <w:pPr>
        <w:pStyle w:val="NormalWeb"/>
        <w:shd w:val="clear" w:color="auto" w:fill="FFFFFF"/>
        <w:spacing w:before="0" w:beforeAutospacing="0" w:after="0" w:afterAutospacing="0"/>
        <w:ind w:firstLine="375"/>
        <w:jc w:val="both"/>
        <w:rPr>
          <w:del w:id="7174" w:author="Hayk-PC" w:date="2024-12-11T02:08:00Z"/>
          <w:rFonts w:ascii="GHEA Grapalat" w:eastAsiaTheme="minorHAnsi" w:hAnsi="GHEA Grapalat" w:cstheme="minorBidi"/>
          <w:rPrChange w:id="7175" w:author="Hayk-PC" w:date="2024-12-11T02:31:00Z">
            <w:rPr>
              <w:del w:id="7176" w:author="Hayk-PC" w:date="2024-12-11T02:08:00Z"/>
              <w:rFonts w:ascii="GHEA Grapalat" w:eastAsiaTheme="minorHAnsi" w:hAnsi="GHEA Grapalat" w:cstheme="minorBidi"/>
            </w:rPr>
          </w:rPrChange>
        </w:rPr>
      </w:pPr>
    </w:p>
    <w:p w14:paraId="17FE74DB" w14:textId="309E9912" w:rsidR="00A943A0" w:rsidRPr="00DF1634" w:rsidDel="008848AA" w:rsidRDefault="00A943A0" w:rsidP="00A943A0">
      <w:pPr>
        <w:pStyle w:val="NormalWeb"/>
        <w:shd w:val="clear" w:color="auto" w:fill="FFFFFF"/>
        <w:spacing w:before="0" w:beforeAutospacing="0" w:after="0" w:afterAutospacing="0"/>
        <w:ind w:firstLine="375"/>
        <w:jc w:val="both"/>
        <w:rPr>
          <w:del w:id="7177" w:author="Hayk-PC" w:date="2024-12-11T02:08:00Z"/>
          <w:rFonts w:ascii="GHEA Grapalat" w:eastAsiaTheme="minorHAnsi" w:hAnsi="GHEA Grapalat" w:cstheme="minorBidi"/>
          <w:rPrChange w:id="7178" w:author="Hayk-PC" w:date="2024-12-11T02:31:00Z">
            <w:rPr>
              <w:del w:id="7179" w:author="Hayk-PC" w:date="2024-12-11T02:08:00Z"/>
              <w:rFonts w:ascii="GHEA Grapalat" w:eastAsiaTheme="minorHAnsi" w:hAnsi="GHEA Grapalat" w:cstheme="minorBidi"/>
            </w:rPr>
          </w:rPrChange>
        </w:rPr>
      </w:pPr>
      <w:del w:id="7180" w:author="Hayk-PC" w:date="2024-12-11T02:08:00Z">
        <w:r w:rsidRPr="00DF1634" w:rsidDel="008848AA">
          <w:rPr>
            <w:rFonts w:ascii="GHEA Grapalat" w:eastAsiaTheme="minorHAnsi" w:hAnsi="GHEA Grapalat" w:cstheme="minorBidi"/>
            <w:rPrChange w:id="7181" w:author="Hayk-PC" w:date="2024-12-11T02:31:00Z">
              <w:rPr>
                <w:rFonts w:ascii="GHEA Grapalat" w:eastAsiaTheme="minorHAnsi" w:hAnsi="GHEA Grapalat" w:cstheme="minorBidi"/>
              </w:rPr>
            </w:rPrChange>
          </w:rPr>
          <w:delText xml:space="preserve">2) уведомление об одностороннем расторжении контракта бенефициаром опубликованное в бюллетене действующем по адресу </w:delText>
        </w:r>
        <w:r w:rsidR="00C82F2F" w:rsidRPr="00DF1634" w:rsidDel="008848AA">
          <w:rPr>
            <w:rPrChange w:id="7182" w:author="Hayk-PC" w:date="2024-12-11T02:31:00Z">
              <w:rPr/>
            </w:rPrChange>
          </w:rPr>
          <w:fldChar w:fldCharType="begin"/>
        </w:r>
        <w:r w:rsidR="00C82F2F" w:rsidRPr="00DF1634" w:rsidDel="008848AA">
          <w:rPr>
            <w:rPrChange w:id="7183" w:author="Hayk-PC" w:date="2024-12-11T02:31:00Z">
              <w:rPr/>
            </w:rPrChange>
          </w:rPr>
          <w:delInstrText xml:space="preserve"> HYPERLINK "http://www.procurement.am" </w:delInstrText>
        </w:r>
        <w:r w:rsidR="00C82F2F" w:rsidRPr="00DF1634" w:rsidDel="008848AA">
          <w:rPr>
            <w:rPrChange w:id="7184" w:author="Hayk-PC" w:date="2024-12-11T02:31:00Z">
              <w:rPr/>
            </w:rPrChange>
          </w:rPr>
          <w:fldChar w:fldCharType="separate"/>
        </w:r>
        <w:r w:rsidRPr="00DF1634" w:rsidDel="008848AA">
          <w:rPr>
            <w:rStyle w:val="Hyperlink"/>
            <w:rFonts w:ascii="GHEA Grapalat" w:hAnsi="GHEA Grapalat"/>
            <w:color w:val="auto"/>
            <w:sz w:val="20"/>
            <w:szCs w:val="20"/>
            <w:lang w:val="hy-AM"/>
            <w:rPrChange w:id="7185" w:author="Hayk-PC" w:date="2024-12-11T02:31:00Z">
              <w:rPr>
                <w:rStyle w:val="Hyperlink"/>
                <w:rFonts w:ascii="GHEA Grapalat" w:hAnsi="GHEA Grapalat"/>
                <w:color w:val="auto"/>
                <w:sz w:val="20"/>
                <w:szCs w:val="20"/>
                <w:lang w:val="hy-AM"/>
              </w:rPr>
            </w:rPrChange>
          </w:rPr>
          <w:delText>www.procurement.am</w:delText>
        </w:r>
        <w:r w:rsidR="00C82F2F" w:rsidRPr="00DF1634" w:rsidDel="008848AA">
          <w:rPr>
            <w:rStyle w:val="Hyperlink"/>
            <w:rFonts w:ascii="GHEA Grapalat" w:hAnsi="GHEA Grapalat"/>
            <w:color w:val="auto"/>
            <w:sz w:val="20"/>
            <w:szCs w:val="20"/>
            <w:lang w:val="hy-AM"/>
            <w:rPrChange w:id="7186" w:author="Hayk-PC" w:date="2024-12-11T02:31:00Z">
              <w:rPr>
                <w:rStyle w:val="Hyperlink"/>
                <w:rFonts w:ascii="GHEA Grapalat" w:hAnsi="GHEA Grapalat"/>
                <w:color w:val="auto"/>
                <w:sz w:val="20"/>
                <w:szCs w:val="20"/>
                <w:lang w:val="hy-AM"/>
              </w:rPr>
            </w:rPrChange>
          </w:rPr>
          <w:fldChar w:fldCharType="end"/>
        </w:r>
        <w:r w:rsidRPr="00DF1634" w:rsidDel="008848AA">
          <w:rPr>
            <w:rFonts w:ascii="GHEA Grapalat" w:eastAsiaTheme="minorHAnsi" w:hAnsi="GHEA Grapalat" w:cstheme="minorBidi"/>
            <w:rPrChange w:id="7187" w:author="Hayk-PC" w:date="2024-12-11T02:31:00Z">
              <w:rPr>
                <w:rFonts w:ascii="GHEA Grapalat" w:eastAsiaTheme="minorHAnsi" w:hAnsi="GHEA Grapalat" w:cstheme="minorBidi"/>
              </w:rPr>
            </w:rPrChange>
          </w:rPr>
          <w:delText xml:space="preserve"> .</w:delText>
        </w:r>
      </w:del>
    </w:p>
    <w:p w14:paraId="17D5BEB1" w14:textId="4F6304E8" w:rsidR="00A943A0" w:rsidRPr="00DF1634" w:rsidDel="008848AA" w:rsidRDefault="00A943A0" w:rsidP="00A943A0">
      <w:pPr>
        <w:pStyle w:val="NormalWeb"/>
        <w:shd w:val="clear" w:color="auto" w:fill="FFFFFF"/>
        <w:spacing w:before="0" w:beforeAutospacing="0" w:after="0" w:afterAutospacing="0"/>
        <w:ind w:firstLine="375"/>
        <w:jc w:val="both"/>
        <w:rPr>
          <w:del w:id="7188" w:author="Hayk-PC" w:date="2024-12-11T02:08:00Z"/>
          <w:rFonts w:ascii="GHEA Grapalat" w:eastAsiaTheme="minorHAnsi" w:hAnsi="GHEA Grapalat" w:cstheme="minorBidi"/>
          <w:rPrChange w:id="7189" w:author="Hayk-PC" w:date="2024-12-11T02:31:00Z">
            <w:rPr>
              <w:del w:id="7190" w:author="Hayk-PC" w:date="2024-12-11T02:08:00Z"/>
              <w:rFonts w:ascii="GHEA Grapalat" w:eastAsiaTheme="minorHAnsi" w:hAnsi="GHEA Grapalat" w:cstheme="minorBidi"/>
            </w:rPr>
          </w:rPrChange>
        </w:rPr>
      </w:pPr>
    </w:p>
    <w:p w14:paraId="7E014A90" w14:textId="683ABFF8" w:rsidR="00A943A0" w:rsidRPr="00DF1634" w:rsidDel="008848AA" w:rsidRDefault="00A943A0" w:rsidP="00A943A0">
      <w:pPr>
        <w:pStyle w:val="NormalWeb"/>
        <w:shd w:val="clear" w:color="auto" w:fill="FFFFFF"/>
        <w:spacing w:before="0" w:beforeAutospacing="0" w:after="0" w:afterAutospacing="0"/>
        <w:ind w:firstLine="375"/>
        <w:jc w:val="both"/>
        <w:rPr>
          <w:del w:id="7191" w:author="Hayk-PC" w:date="2024-12-11T02:08:00Z"/>
          <w:rFonts w:ascii="GHEA Grapalat" w:eastAsiaTheme="minorHAnsi" w:hAnsi="GHEA Grapalat" w:cstheme="minorBidi"/>
          <w:rPrChange w:id="7192" w:author="Hayk-PC" w:date="2024-12-11T02:31:00Z">
            <w:rPr>
              <w:del w:id="7193" w:author="Hayk-PC" w:date="2024-12-11T02:08:00Z"/>
              <w:rFonts w:ascii="GHEA Grapalat" w:eastAsiaTheme="minorHAnsi" w:hAnsi="GHEA Grapalat" w:cstheme="minorBidi"/>
            </w:rPr>
          </w:rPrChange>
        </w:rPr>
      </w:pPr>
      <w:del w:id="7194" w:author="Hayk-PC" w:date="2024-12-11T02:08:00Z">
        <w:r w:rsidRPr="00DF1634" w:rsidDel="008848AA">
          <w:rPr>
            <w:rFonts w:ascii="GHEA Grapalat" w:eastAsiaTheme="minorHAnsi" w:hAnsi="GHEA Grapalat" w:cstheme="minorBidi"/>
            <w:rPrChange w:id="7195" w:author="Hayk-PC" w:date="2024-12-11T02:31:00Z">
              <w:rPr>
                <w:rFonts w:ascii="GHEA Grapalat" w:eastAsiaTheme="minorHAnsi" w:hAnsi="GHEA Grapalat" w:cstheme="minorBidi"/>
              </w:rPr>
            </w:rPrChange>
          </w:rPr>
          <w:delText>7.</w:delText>
        </w:r>
        <w:r w:rsidRPr="00DF1634" w:rsidDel="008848AA">
          <w:rPr>
            <w:rPrChange w:id="7196" w:author="Hayk-PC" w:date="2024-12-11T02:31:00Z">
              <w:rPr/>
            </w:rPrChange>
          </w:rPr>
          <w:delText xml:space="preserve"> </w:delText>
        </w:r>
        <w:r w:rsidRPr="00DF1634" w:rsidDel="008848AA">
          <w:rPr>
            <w:rFonts w:ascii="GHEA Grapalat" w:eastAsiaTheme="minorHAnsi" w:hAnsi="GHEA Grapalat" w:cstheme="minorBidi"/>
            <w:rPrChange w:id="7197" w:author="Hayk-PC" w:date="2024-12-11T02:31:00Z">
              <w:rPr>
                <w:rFonts w:ascii="GHEA Grapalat" w:eastAsiaTheme="minorHAnsi" w:hAnsi="GHEA Grapalat" w:cstheme="minorBidi"/>
              </w:rPr>
            </w:rPrChange>
          </w:rPr>
          <w:delTex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delText>
        </w:r>
      </w:del>
    </w:p>
    <w:p w14:paraId="12967458" w14:textId="30E37459" w:rsidR="00A943A0" w:rsidRPr="00DF1634" w:rsidDel="008848AA" w:rsidRDefault="00A943A0" w:rsidP="00A943A0">
      <w:pPr>
        <w:pStyle w:val="NormalWeb"/>
        <w:shd w:val="clear" w:color="auto" w:fill="FFFFFF"/>
        <w:spacing w:before="0" w:beforeAutospacing="0" w:after="0" w:afterAutospacing="0"/>
        <w:ind w:firstLine="375"/>
        <w:jc w:val="both"/>
        <w:rPr>
          <w:del w:id="7198" w:author="Hayk-PC" w:date="2024-12-11T02:08:00Z"/>
          <w:rFonts w:ascii="GHEA Grapalat" w:eastAsiaTheme="minorHAnsi" w:hAnsi="GHEA Grapalat" w:cstheme="minorBidi"/>
          <w:rPrChange w:id="7199" w:author="Hayk-PC" w:date="2024-12-11T02:31:00Z">
            <w:rPr>
              <w:del w:id="7200" w:author="Hayk-PC" w:date="2024-12-11T02:08:00Z"/>
              <w:rFonts w:ascii="GHEA Grapalat" w:eastAsiaTheme="minorHAnsi" w:hAnsi="GHEA Grapalat" w:cstheme="minorBidi"/>
            </w:rPr>
          </w:rPrChange>
        </w:rPr>
      </w:pPr>
    </w:p>
    <w:p w14:paraId="30FA1B87" w14:textId="574ED2CD" w:rsidR="00A943A0" w:rsidRPr="00DF1634" w:rsidDel="008848AA" w:rsidRDefault="00A943A0" w:rsidP="00A943A0">
      <w:pPr>
        <w:pStyle w:val="NormalWeb"/>
        <w:shd w:val="clear" w:color="auto" w:fill="FFFFFF"/>
        <w:spacing w:before="0" w:beforeAutospacing="0" w:after="0" w:afterAutospacing="0"/>
        <w:ind w:firstLine="375"/>
        <w:jc w:val="both"/>
        <w:rPr>
          <w:del w:id="7201" w:author="Hayk-PC" w:date="2024-12-11T02:08:00Z"/>
          <w:rFonts w:ascii="GHEA Grapalat" w:eastAsiaTheme="minorHAnsi" w:hAnsi="GHEA Grapalat" w:cstheme="minorBidi"/>
          <w:rPrChange w:id="7202" w:author="Hayk-PC" w:date="2024-12-11T02:31:00Z">
            <w:rPr>
              <w:del w:id="7203" w:author="Hayk-PC" w:date="2024-12-11T02:08:00Z"/>
              <w:rFonts w:ascii="GHEA Grapalat" w:eastAsiaTheme="minorHAnsi" w:hAnsi="GHEA Grapalat" w:cstheme="minorBidi"/>
            </w:rPr>
          </w:rPrChange>
        </w:rPr>
      </w:pPr>
      <w:del w:id="7204" w:author="Hayk-PC" w:date="2024-12-11T02:08:00Z">
        <w:r w:rsidRPr="00DF1634" w:rsidDel="008848AA">
          <w:rPr>
            <w:rFonts w:ascii="GHEA Grapalat" w:eastAsiaTheme="minorHAnsi" w:hAnsi="GHEA Grapalat" w:cstheme="minorBidi"/>
            <w:rPrChange w:id="7205" w:author="Hayk-PC" w:date="2024-12-11T02:31:00Z">
              <w:rPr>
                <w:rFonts w:ascii="GHEA Grapalat" w:eastAsiaTheme="minorHAnsi" w:hAnsi="GHEA Grapalat" w:cstheme="minorBidi"/>
              </w:rPr>
            </w:rPrChange>
          </w:rPr>
          <w:delText>8.</w:delText>
        </w:r>
        <w:r w:rsidRPr="00DF1634" w:rsidDel="008848AA">
          <w:rPr>
            <w:rPrChange w:id="7206" w:author="Hayk-PC" w:date="2024-12-11T02:31:00Z">
              <w:rPr/>
            </w:rPrChange>
          </w:rPr>
          <w:delText xml:space="preserve"> </w:delText>
        </w:r>
        <w:r w:rsidRPr="00DF1634" w:rsidDel="008848AA">
          <w:rPr>
            <w:rFonts w:ascii="GHEA Grapalat" w:eastAsiaTheme="minorHAnsi" w:hAnsi="GHEA Grapalat" w:cstheme="minorBidi"/>
            <w:rPrChange w:id="7207" w:author="Hayk-PC" w:date="2024-12-11T02:31:00Z">
              <w:rPr>
                <w:rFonts w:ascii="GHEA Grapalat" w:eastAsiaTheme="minorHAnsi" w:hAnsi="GHEA Grapalat" w:cstheme="minorBidi"/>
              </w:rPr>
            </w:rPrChange>
          </w:rPr>
          <w:delText>Лицо, выдающее гарантию, отклоняет требование бенефициара, если:</w:delText>
        </w:r>
      </w:del>
    </w:p>
    <w:p w14:paraId="05FECF6E" w14:textId="5DB3B8AA" w:rsidR="00A943A0" w:rsidRPr="00DF1634" w:rsidDel="008848AA" w:rsidRDefault="00A943A0" w:rsidP="00A943A0">
      <w:pPr>
        <w:pStyle w:val="NormalWeb"/>
        <w:shd w:val="clear" w:color="auto" w:fill="FFFFFF"/>
        <w:spacing w:before="0" w:beforeAutospacing="0" w:after="0" w:afterAutospacing="0"/>
        <w:ind w:firstLine="375"/>
        <w:jc w:val="both"/>
        <w:rPr>
          <w:del w:id="7208" w:author="Hayk-PC" w:date="2024-12-11T02:08:00Z"/>
          <w:rFonts w:ascii="GHEA Grapalat" w:eastAsiaTheme="minorHAnsi" w:hAnsi="GHEA Grapalat" w:cstheme="minorBidi"/>
          <w:rPrChange w:id="7209" w:author="Hayk-PC" w:date="2024-12-11T02:31:00Z">
            <w:rPr>
              <w:del w:id="7210" w:author="Hayk-PC" w:date="2024-12-11T02:08:00Z"/>
              <w:rFonts w:ascii="GHEA Grapalat" w:eastAsiaTheme="minorHAnsi" w:hAnsi="GHEA Grapalat" w:cstheme="minorBidi"/>
            </w:rPr>
          </w:rPrChange>
        </w:rPr>
      </w:pPr>
      <w:del w:id="7211" w:author="Hayk-PC" w:date="2024-12-11T02:08:00Z">
        <w:r w:rsidRPr="00DF1634" w:rsidDel="008848AA">
          <w:rPr>
            <w:rFonts w:ascii="GHEA Grapalat" w:eastAsiaTheme="minorHAnsi" w:hAnsi="GHEA Grapalat" w:cstheme="minorBidi"/>
            <w:rPrChange w:id="7212" w:author="Hayk-PC" w:date="2024-12-11T02:31:00Z">
              <w:rPr>
                <w:rFonts w:ascii="GHEA Grapalat" w:eastAsiaTheme="minorHAnsi" w:hAnsi="GHEA Grapalat" w:cstheme="minorBidi"/>
              </w:rPr>
            </w:rPrChange>
          </w:rPr>
          <w:delText>1) требование или прилагаемые документы не соответствуют условиям настоящей гарантии,</w:delText>
        </w:r>
      </w:del>
    </w:p>
    <w:p w14:paraId="1B686A15" w14:textId="2B168E88" w:rsidR="00A943A0" w:rsidRPr="00DF1634" w:rsidDel="008848AA" w:rsidRDefault="00A943A0" w:rsidP="00A943A0">
      <w:pPr>
        <w:pStyle w:val="NormalWeb"/>
        <w:shd w:val="clear" w:color="auto" w:fill="FFFFFF"/>
        <w:spacing w:before="0" w:beforeAutospacing="0" w:after="0" w:afterAutospacing="0"/>
        <w:ind w:firstLine="375"/>
        <w:rPr>
          <w:del w:id="7213" w:author="Hayk-PC" w:date="2024-12-11T02:08:00Z"/>
          <w:rFonts w:ascii="GHEA Grapalat" w:eastAsiaTheme="minorHAnsi" w:hAnsi="GHEA Grapalat" w:cstheme="minorBidi"/>
          <w:rPrChange w:id="7214" w:author="Hayk-PC" w:date="2024-12-11T02:31:00Z">
            <w:rPr>
              <w:del w:id="7215" w:author="Hayk-PC" w:date="2024-12-11T02:08:00Z"/>
              <w:rFonts w:ascii="GHEA Grapalat" w:eastAsiaTheme="minorHAnsi" w:hAnsi="GHEA Grapalat" w:cstheme="minorBidi"/>
            </w:rPr>
          </w:rPrChange>
        </w:rPr>
      </w:pPr>
      <w:del w:id="7216" w:author="Hayk-PC" w:date="2024-12-11T02:08:00Z">
        <w:r w:rsidRPr="00DF1634" w:rsidDel="008848AA">
          <w:rPr>
            <w:rFonts w:ascii="GHEA Grapalat" w:eastAsiaTheme="minorHAnsi" w:hAnsi="GHEA Grapalat" w:cstheme="minorBidi"/>
            <w:rPrChange w:id="7217" w:author="Hayk-PC" w:date="2024-12-11T02:31:00Z">
              <w:rPr>
                <w:rFonts w:ascii="GHEA Grapalat" w:eastAsiaTheme="minorHAnsi" w:hAnsi="GHEA Grapalat" w:cstheme="minorBidi"/>
              </w:rPr>
            </w:rPrChange>
          </w:rPr>
          <w:delText>2) требование представлено по истечении срока, установленного гарантией.</w:delText>
        </w:r>
      </w:del>
    </w:p>
    <w:p w14:paraId="0FBA672C" w14:textId="1B66BED1" w:rsidR="00A943A0" w:rsidRPr="00DF1634" w:rsidDel="008848AA" w:rsidRDefault="00A943A0" w:rsidP="00A943A0">
      <w:pPr>
        <w:pStyle w:val="NormalWeb"/>
        <w:shd w:val="clear" w:color="auto" w:fill="FFFFFF"/>
        <w:spacing w:before="0" w:beforeAutospacing="0" w:after="0" w:afterAutospacing="0"/>
        <w:ind w:firstLine="375"/>
        <w:rPr>
          <w:del w:id="7218" w:author="Hayk-PC" w:date="2024-12-11T02:08:00Z"/>
          <w:rFonts w:ascii="GHEA Grapalat" w:eastAsiaTheme="minorHAnsi" w:hAnsi="GHEA Grapalat" w:cstheme="minorBidi"/>
          <w:rPrChange w:id="7219" w:author="Hayk-PC" w:date="2024-12-11T02:31:00Z">
            <w:rPr>
              <w:del w:id="7220" w:author="Hayk-PC" w:date="2024-12-11T02:08:00Z"/>
              <w:rFonts w:ascii="GHEA Grapalat" w:eastAsiaTheme="minorHAnsi" w:hAnsi="GHEA Grapalat" w:cstheme="minorBidi"/>
            </w:rPr>
          </w:rPrChange>
        </w:rPr>
      </w:pPr>
    </w:p>
    <w:p w14:paraId="7D14B7A8" w14:textId="2E46875C" w:rsidR="00A943A0" w:rsidRPr="00DF1634" w:rsidDel="008848AA" w:rsidRDefault="00A943A0" w:rsidP="00A943A0">
      <w:pPr>
        <w:pStyle w:val="NormalWeb"/>
        <w:shd w:val="clear" w:color="auto" w:fill="FFFFFF"/>
        <w:spacing w:before="0" w:beforeAutospacing="0" w:after="0" w:afterAutospacing="0"/>
        <w:ind w:firstLine="375"/>
        <w:rPr>
          <w:del w:id="7221" w:author="Hayk-PC" w:date="2024-12-11T02:08:00Z"/>
          <w:rFonts w:ascii="GHEA Grapalat" w:eastAsiaTheme="minorHAnsi" w:hAnsi="GHEA Grapalat" w:cstheme="minorBidi"/>
          <w:rPrChange w:id="7222" w:author="Hayk-PC" w:date="2024-12-11T02:31:00Z">
            <w:rPr>
              <w:del w:id="7223" w:author="Hayk-PC" w:date="2024-12-11T02:08:00Z"/>
              <w:rFonts w:ascii="GHEA Grapalat" w:eastAsiaTheme="minorHAnsi" w:hAnsi="GHEA Grapalat" w:cstheme="minorBidi"/>
            </w:rPr>
          </w:rPrChange>
        </w:rPr>
      </w:pPr>
      <w:del w:id="7224" w:author="Hayk-PC" w:date="2024-12-11T02:08:00Z">
        <w:r w:rsidRPr="00DF1634" w:rsidDel="008848AA">
          <w:rPr>
            <w:rFonts w:ascii="GHEA Grapalat" w:eastAsiaTheme="minorHAnsi" w:hAnsi="GHEA Grapalat" w:cstheme="minorBidi"/>
            <w:rPrChange w:id="7225" w:author="Hayk-PC" w:date="2024-12-11T02:31:00Z">
              <w:rPr>
                <w:rFonts w:ascii="GHEA Grapalat" w:eastAsiaTheme="minorHAnsi" w:hAnsi="GHEA Grapalat" w:cstheme="minorBidi"/>
              </w:rPr>
            </w:rPrChange>
          </w:rPr>
          <w:delTex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delText>
        </w:r>
      </w:del>
    </w:p>
    <w:p w14:paraId="1ED69C79" w14:textId="57A80761" w:rsidR="00A943A0" w:rsidRPr="00DF1634" w:rsidDel="008848AA" w:rsidRDefault="00A943A0" w:rsidP="00A943A0">
      <w:pPr>
        <w:pStyle w:val="NormalWeb"/>
        <w:shd w:val="clear" w:color="auto" w:fill="FFFFFF"/>
        <w:spacing w:before="0" w:beforeAutospacing="0" w:after="0" w:afterAutospacing="0"/>
        <w:ind w:firstLine="375"/>
        <w:rPr>
          <w:del w:id="7226" w:author="Hayk-PC" w:date="2024-12-11T02:08:00Z"/>
          <w:rFonts w:ascii="GHEA Grapalat" w:eastAsiaTheme="minorHAnsi" w:hAnsi="GHEA Grapalat" w:cstheme="minorBidi"/>
          <w:rPrChange w:id="7227" w:author="Hayk-PC" w:date="2024-12-11T02:31:00Z">
            <w:rPr>
              <w:del w:id="7228" w:author="Hayk-PC" w:date="2024-12-11T02:08:00Z"/>
              <w:rFonts w:ascii="GHEA Grapalat" w:eastAsiaTheme="minorHAnsi" w:hAnsi="GHEA Grapalat" w:cstheme="minorBidi"/>
            </w:rPr>
          </w:rPrChange>
        </w:rPr>
      </w:pPr>
      <w:del w:id="7229" w:author="Hayk-PC" w:date="2024-12-11T02:08:00Z">
        <w:r w:rsidRPr="00DF1634" w:rsidDel="008848AA">
          <w:rPr>
            <w:rFonts w:ascii="GHEA Grapalat" w:eastAsiaTheme="minorHAnsi" w:hAnsi="GHEA Grapalat" w:cstheme="minorBidi"/>
            <w:rPrChange w:id="7230" w:author="Hayk-PC" w:date="2024-12-11T02:31:00Z">
              <w:rPr>
                <w:rFonts w:ascii="GHEA Grapalat" w:eastAsiaTheme="minorHAnsi" w:hAnsi="GHEA Grapalat" w:cstheme="minorBidi"/>
              </w:rPr>
            </w:rPrChange>
          </w:rPr>
          <w:delText xml:space="preserve"> 10. К настоящей гарантии применяются соответствующие положения Гражданского кодекса Республики Армения</w:delText>
        </w:r>
      </w:del>
    </w:p>
    <w:p w14:paraId="2A3D8BED" w14:textId="15E4A613" w:rsidR="00A943A0" w:rsidRPr="00DF1634" w:rsidDel="008848AA" w:rsidRDefault="00A943A0" w:rsidP="00A943A0">
      <w:pPr>
        <w:pStyle w:val="NormalWeb"/>
        <w:shd w:val="clear" w:color="auto" w:fill="FFFFFF"/>
        <w:spacing w:before="0" w:beforeAutospacing="0" w:after="0" w:afterAutospacing="0"/>
        <w:ind w:firstLine="375"/>
        <w:jc w:val="both"/>
        <w:rPr>
          <w:del w:id="7231" w:author="Hayk-PC" w:date="2024-12-11T02:08:00Z"/>
          <w:rFonts w:ascii="GHEA Grapalat" w:eastAsiaTheme="minorHAnsi" w:hAnsi="GHEA Grapalat" w:cstheme="minorBidi"/>
          <w:rPrChange w:id="7232" w:author="Hayk-PC" w:date="2024-12-11T02:31:00Z">
            <w:rPr>
              <w:del w:id="7233" w:author="Hayk-PC" w:date="2024-12-11T02:08:00Z"/>
              <w:rFonts w:ascii="GHEA Grapalat" w:eastAsiaTheme="minorHAnsi" w:hAnsi="GHEA Grapalat" w:cstheme="minorBidi"/>
            </w:rPr>
          </w:rPrChange>
        </w:rPr>
      </w:pPr>
      <w:del w:id="7234" w:author="Hayk-PC" w:date="2024-12-11T02:08:00Z">
        <w:r w:rsidRPr="00DF1634" w:rsidDel="008848AA">
          <w:rPr>
            <w:rFonts w:ascii="GHEA Grapalat" w:eastAsiaTheme="minorHAnsi" w:hAnsi="GHEA Grapalat" w:cstheme="minorBidi"/>
            <w:rPrChange w:id="7235" w:author="Hayk-PC" w:date="2024-12-11T02:31:00Z">
              <w:rPr>
                <w:rFonts w:ascii="GHEA Grapalat" w:eastAsiaTheme="minorHAnsi" w:hAnsi="GHEA Grapalat" w:cstheme="minorBidi"/>
              </w:rPr>
            </w:rPrChange>
          </w:rPr>
          <w:delText xml:space="preserve"> 11. Споры, возникающие в связи с настоящей гарантией, подлежат разрешению в порядке, установленном законодательством Республики Армения.</w:delText>
        </w:r>
      </w:del>
    </w:p>
    <w:p w14:paraId="162DBEE5" w14:textId="25DB7101" w:rsidR="00A943A0" w:rsidRPr="00DF1634" w:rsidDel="008848AA" w:rsidRDefault="00A943A0" w:rsidP="00A943A0">
      <w:pPr>
        <w:pStyle w:val="NormalWeb"/>
        <w:shd w:val="clear" w:color="auto" w:fill="FFFFFF"/>
        <w:spacing w:before="0" w:beforeAutospacing="0" w:after="0" w:afterAutospacing="0"/>
        <w:ind w:firstLine="375"/>
        <w:jc w:val="both"/>
        <w:rPr>
          <w:del w:id="7236" w:author="Hayk-PC" w:date="2024-12-11T02:08:00Z"/>
          <w:rFonts w:ascii="GHEA Grapalat" w:eastAsiaTheme="minorHAnsi" w:hAnsi="GHEA Grapalat" w:cstheme="minorBidi"/>
          <w:rPrChange w:id="7237" w:author="Hayk-PC" w:date="2024-12-11T02:31:00Z">
            <w:rPr>
              <w:del w:id="7238" w:author="Hayk-PC" w:date="2024-12-11T02:08:00Z"/>
              <w:rFonts w:ascii="GHEA Grapalat" w:eastAsiaTheme="minorHAnsi" w:hAnsi="GHEA Grapalat" w:cstheme="minorBidi"/>
            </w:rPr>
          </w:rPrChange>
        </w:rPr>
      </w:pPr>
      <w:del w:id="7239" w:author="Hayk-PC" w:date="2024-12-11T02:08:00Z">
        <w:r w:rsidRPr="00DF1634" w:rsidDel="008848AA">
          <w:rPr>
            <w:rFonts w:ascii="GHEA Grapalat" w:eastAsiaTheme="minorHAnsi" w:hAnsi="GHEA Grapalat" w:cstheme="minorBidi"/>
            <w:rPrChange w:id="7240" w:author="Hayk-PC" w:date="2024-12-11T02:31:00Z">
              <w:rPr>
                <w:rFonts w:ascii="GHEA Grapalat" w:eastAsiaTheme="minorHAnsi" w:hAnsi="GHEA Grapalat" w:cstheme="minorBidi"/>
              </w:rPr>
            </w:rPrChange>
          </w:rPr>
          <w:delText>12. В день предоставления гарантии лицо, выдающее гарантию, с официального адреса</w:delText>
        </w:r>
        <w:r w:rsidRPr="00DF1634" w:rsidDel="008848AA">
          <w:rPr>
            <w:rFonts w:ascii="GHEA Grapalat" w:eastAsiaTheme="minorHAnsi" w:hAnsi="GHEA Grapalat" w:cstheme="minorBidi"/>
            <w:lang w:val="hy-AM"/>
            <w:rPrChange w:id="7241" w:author="Hayk-PC" w:date="2024-12-11T02:31:00Z">
              <w:rPr>
                <w:rFonts w:ascii="GHEA Grapalat" w:eastAsiaTheme="minorHAnsi" w:hAnsi="GHEA Grapalat" w:cstheme="minorBidi"/>
                <w:lang w:val="hy-AM"/>
              </w:rPr>
            </w:rPrChange>
          </w:rPr>
          <w:delText xml:space="preserve"> </w:delText>
        </w:r>
        <w:r w:rsidRPr="00DF1634" w:rsidDel="008848AA">
          <w:rPr>
            <w:rFonts w:ascii="GHEA Grapalat" w:eastAsiaTheme="minorHAnsi" w:hAnsi="GHEA Grapalat" w:cstheme="minorBidi"/>
            <w:rPrChange w:id="7242" w:author="Hayk-PC" w:date="2024-12-11T02:31:00Z">
              <w:rPr>
                <w:rFonts w:ascii="GHEA Grapalat" w:eastAsiaTheme="minorHAnsi" w:hAnsi="GHEA Grapalat" w:cstheme="minorBidi"/>
              </w:rPr>
            </w:rPrChange>
          </w:rPr>
          <w:delText>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w:delText>
        </w:r>
      </w:del>
    </w:p>
    <w:p w14:paraId="740108B7" w14:textId="75EE2E50" w:rsidR="00A943A0" w:rsidRPr="00DF1634" w:rsidDel="008848AA" w:rsidRDefault="00A943A0" w:rsidP="00A943A0">
      <w:pPr>
        <w:pStyle w:val="NormalWeb"/>
        <w:shd w:val="clear" w:color="auto" w:fill="FFFFFF"/>
        <w:spacing w:before="0" w:beforeAutospacing="0" w:after="0" w:afterAutospacing="0"/>
        <w:ind w:firstLine="375"/>
        <w:jc w:val="both"/>
        <w:rPr>
          <w:del w:id="7243" w:author="Hayk-PC" w:date="2024-12-11T02:08:00Z"/>
          <w:rFonts w:ascii="GHEA Grapalat" w:eastAsiaTheme="minorHAnsi" w:hAnsi="GHEA Grapalat" w:cstheme="minorBidi"/>
          <w:sz w:val="16"/>
          <w:szCs w:val="16"/>
          <w:rPrChange w:id="7244" w:author="Hayk-PC" w:date="2024-12-11T02:31:00Z">
            <w:rPr>
              <w:del w:id="7245" w:author="Hayk-PC" w:date="2024-12-11T02:08:00Z"/>
              <w:rFonts w:ascii="GHEA Grapalat" w:eastAsiaTheme="minorHAnsi" w:hAnsi="GHEA Grapalat" w:cstheme="minorBidi"/>
              <w:sz w:val="16"/>
              <w:szCs w:val="16"/>
            </w:rPr>
          </w:rPrChange>
        </w:rPr>
      </w:pPr>
      <w:del w:id="7246" w:author="Hayk-PC" w:date="2024-12-11T02:08:00Z">
        <w:r w:rsidRPr="00DF1634" w:rsidDel="008848AA">
          <w:rPr>
            <w:rFonts w:ascii="GHEA Grapalat" w:eastAsiaTheme="minorHAnsi" w:hAnsi="GHEA Grapalat" w:cstheme="minorBidi"/>
            <w:rPrChange w:id="7247" w:author="Hayk-PC" w:date="2024-12-11T02:31:00Z">
              <w:rPr>
                <w:rFonts w:ascii="GHEA Grapalat" w:eastAsiaTheme="minorHAnsi" w:hAnsi="GHEA Grapalat" w:cstheme="minorBidi"/>
              </w:rPr>
            </w:rPrChange>
          </w:rPr>
          <w:delText xml:space="preserve">                                             </w:delText>
        </w:r>
        <w:r w:rsidRPr="00DF1634" w:rsidDel="008848AA">
          <w:rPr>
            <w:rFonts w:ascii="GHEA Grapalat" w:eastAsiaTheme="minorHAnsi" w:hAnsi="GHEA Grapalat" w:cstheme="minorBidi"/>
            <w:sz w:val="16"/>
            <w:szCs w:val="16"/>
            <w:rPrChange w:id="7248" w:author="Hayk-PC" w:date="2024-12-11T02:31:00Z">
              <w:rPr>
                <w:rFonts w:ascii="GHEA Grapalat" w:eastAsiaTheme="minorHAnsi" w:hAnsi="GHEA Grapalat" w:cstheme="minorBidi"/>
                <w:sz w:val="16"/>
                <w:szCs w:val="16"/>
              </w:rPr>
            </w:rPrChange>
          </w:rPr>
          <w:delText>код процедуры</w:delText>
        </w:r>
      </w:del>
    </w:p>
    <w:p w14:paraId="66B85727" w14:textId="4D73A853" w:rsidR="00A943A0" w:rsidRPr="00DF1634" w:rsidDel="008848AA" w:rsidRDefault="00A943A0" w:rsidP="00A943A0">
      <w:pPr>
        <w:pStyle w:val="NormalWeb"/>
        <w:shd w:val="clear" w:color="auto" w:fill="FFFFFF"/>
        <w:spacing w:before="0" w:beforeAutospacing="0" w:after="0" w:afterAutospacing="0"/>
        <w:ind w:firstLine="375"/>
        <w:jc w:val="both"/>
        <w:rPr>
          <w:del w:id="7249" w:author="Hayk-PC" w:date="2024-12-11T02:08:00Z"/>
          <w:rFonts w:ascii="GHEA Grapalat" w:eastAsiaTheme="minorHAnsi" w:hAnsi="GHEA Grapalat" w:cstheme="minorBidi"/>
          <w:color w:val="FF0000"/>
          <w:rPrChange w:id="7250" w:author="Hayk-PC" w:date="2024-12-11T02:31:00Z">
            <w:rPr>
              <w:del w:id="7251" w:author="Hayk-PC" w:date="2024-12-11T02:08:00Z"/>
              <w:rFonts w:ascii="GHEA Grapalat" w:eastAsiaTheme="minorHAnsi" w:hAnsi="GHEA Grapalat" w:cstheme="minorBidi"/>
              <w:color w:val="FF0000"/>
            </w:rPr>
          </w:rPrChange>
        </w:rPr>
      </w:pPr>
    </w:p>
    <w:p w14:paraId="48F46AFA" w14:textId="690D5C54" w:rsidR="00A943A0" w:rsidRPr="00DF1634" w:rsidDel="008848AA" w:rsidRDefault="00A943A0" w:rsidP="00A943A0">
      <w:pPr>
        <w:pStyle w:val="NormalWeb"/>
        <w:shd w:val="clear" w:color="auto" w:fill="FFFFFF"/>
        <w:spacing w:before="0" w:beforeAutospacing="0" w:after="0" w:afterAutospacing="0"/>
        <w:ind w:firstLine="375"/>
        <w:jc w:val="both"/>
        <w:rPr>
          <w:del w:id="7252" w:author="Hayk-PC" w:date="2024-12-11T02:08:00Z"/>
          <w:rFonts w:ascii="GHEA Grapalat" w:eastAsiaTheme="minorHAnsi" w:hAnsi="GHEA Grapalat" w:cstheme="minorBidi"/>
          <w:color w:val="FF0000"/>
          <w:rPrChange w:id="7253" w:author="Hayk-PC" w:date="2024-12-11T02:31:00Z">
            <w:rPr>
              <w:del w:id="7254" w:author="Hayk-PC" w:date="2024-12-11T02:08:00Z"/>
              <w:rFonts w:ascii="GHEA Grapalat" w:eastAsiaTheme="minorHAnsi" w:hAnsi="GHEA Grapalat" w:cstheme="minorBidi"/>
              <w:color w:val="FF0000"/>
            </w:rPr>
          </w:rPrChange>
        </w:rPr>
      </w:pPr>
    </w:p>
    <w:p w14:paraId="63B8E3AB" w14:textId="409BFD19" w:rsidR="00A943A0" w:rsidRPr="00DF1634" w:rsidDel="008848AA" w:rsidRDefault="00A943A0" w:rsidP="00A943A0">
      <w:pPr>
        <w:pStyle w:val="NormalWeb"/>
        <w:shd w:val="clear" w:color="auto" w:fill="FFFFFF"/>
        <w:spacing w:before="0" w:beforeAutospacing="0" w:after="0" w:afterAutospacing="0"/>
        <w:ind w:firstLine="375"/>
        <w:jc w:val="both"/>
        <w:rPr>
          <w:del w:id="7255" w:author="Hayk-PC" w:date="2024-12-11T02:08:00Z"/>
          <w:rFonts w:ascii="GHEA Grapalat" w:hAnsi="GHEA Grapalat"/>
          <w:color w:val="FF0000"/>
          <w:sz w:val="20"/>
          <w:szCs w:val="20"/>
          <w:rPrChange w:id="7256" w:author="Hayk-PC" w:date="2024-12-11T02:31:00Z">
            <w:rPr>
              <w:del w:id="7257" w:author="Hayk-PC" w:date="2024-12-11T02:08:00Z"/>
              <w:rFonts w:ascii="GHEA Grapalat" w:hAnsi="GHEA Grapalat"/>
              <w:color w:val="FF0000"/>
              <w:sz w:val="20"/>
              <w:szCs w:val="20"/>
            </w:rPr>
          </w:rPrChange>
        </w:rPr>
      </w:pPr>
    </w:p>
    <w:p w14:paraId="4702F1B6" w14:textId="26AB763E" w:rsidR="00A943A0" w:rsidRPr="00DF1634" w:rsidDel="008848AA" w:rsidRDefault="00A943A0" w:rsidP="00A943A0">
      <w:pPr>
        <w:pStyle w:val="NormalWeb"/>
        <w:shd w:val="clear" w:color="auto" w:fill="FFFFFF"/>
        <w:spacing w:before="0" w:beforeAutospacing="0" w:after="0" w:afterAutospacing="0"/>
        <w:ind w:firstLine="375"/>
        <w:jc w:val="both"/>
        <w:rPr>
          <w:del w:id="7258" w:author="Hayk-PC" w:date="2024-12-11T02:08:00Z"/>
          <w:rFonts w:ascii="GHEA Grapalat" w:hAnsi="GHEA Grapalat"/>
          <w:sz w:val="20"/>
          <w:szCs w:val="20"/>
          <w:u w:val="single"/>
          <w:lang w:val="hy-AM"/>
          <w:rPrChange w:id="7259" w:author="Hayk-PC" w:date="2024-12-11T02:31:00Z">
            <w:rPr>
              <w:del w:id="7260" w:author="Hayk-PC" w:date="2024-12-11T02:08:00Z"/>
              <w:rFonts w:ascii="GHEA Grapalat" w:hAnsi="GHEA Grapalat"/>
              <w:sz w:val="20"/>
              <w:szCs w:val="20"/>
              <w:u w:val="single"/>
              <w:lang w:val="hy-AM"/>
            </w:rPr>
          </w:rPrChange>
        </w:rPr>
      </w:pPr>
      <w:del w:id="7261" w:author="Hayk-PC" w:date="2024-12-11T02:08:00Z">
        <w:r w:rsidRPr="00DF1634" w:rsidDel="008848AA">
          <w:rPr>
            <w:rFonts w:ascii="GHEA Grapalat" w:hAnsi="GHEA Grapalat"/>
            <w:sz w:val="20"/>
            <w:szCs w:val="20"/>
            <w:lang w:val="hy-AM"/>
            <w:rPrChange w:id="7262" w:author="Hayk-PC" w:date="2024-12-11T02:31:00Z">
              <w:rPr>
                <w:rFonts w:ascii="GHEA Grapalat" w:hAnsi="GHEA Grapalat"/>
                <w:sz w:val="20"/>
                <w:szCs w:val="20"/>
                <w:lang w:val="hy-AM"/>
              </w:rPr>
            </w:rPrChange>
          </w:rPr>
          <w:delText>Руководитель исполнительного органа</w:delText>
        </w:r>
        <w:r w:rsidRPr="00DF1634" w:rsidDel="008848AA">
          <w:rPr>
            <w:rFonts w:ascii="GHEA Grapalat" w:hAnsi="GHEA Grapalat"/>
            <w:sz w:val="20"/>
            <w:szCs w:val="20"/>
            <w:u w:val="single"/>
            <w:lang w:val="hy-AM"/>
            <w:rPrChange w:id="7263" w:author="Hayk-PC" w:date="2024-12-11T02:31:00Z">
              <w:rPr>
                <w:rFonts w:ascii="GHEA Grapalat" w:hAnsi="GHEA Grapalat"/>
                <w:sz w:val="20"/>
                <w:szCs w:val="20"/>
                <w:u w:val="single"/>
                <w:lang w:val="hy-AM"/>
              </w:rPr>
            </w:rPrChange>
          </w:rPr>
          <w:tab/>
        </w:r>
        <w:r w:rsidRPr="00DF1634" w:rsidDel="008848AA">
          <w:rPr>
            <w:rFonts w:ascii="GHEA Grapalat" w:hAnsi="GHEA Grapalat"/>
            <w:sz w:val="20"/>
            <w:szCs w:val="20"/>
            <w:u w:val="single"/>
            <w:lang w:val="hy-AM"/>
            <w:rPrChange w:id="7264" w:author="Hayk-PC" w:date="2024-12-11T02:31:00Z">
              <w:rPr>
                <w:rFonts w:ascii="GHEA Grapalat" w:hAnsi="GHEA Grapalat"/>
                <w:sz w:val="20"/>
                <w:szCs w:val="20"/>
                <w:u w:val="single"/>
                <w:lang w:val="hy-AM"/>
              </w:rPr>
            </w:rPrChange>
          </w:rPr>
          <w:tab/>
        </w:r>
        <w:r w:rsidRPr="00DF1634" w:rsidDel="008848AA">
          <w:rPr>
            <w:rFonts w:ascii="GHEA Grapalat" w:hAnsi="GHEA Grapalat"/>
            <w:sz w:val="20"/>
            <w:szCs w:val="20"/>
            <w:u w:val="single"/>
            <w:lang w:val="hy-AM"/>
            <w:rPrChange w:id="7265" w:author="Hayk-PC" w:date="2024-12-11T02:31:00Z">
              <w:rPr>
                <w:rFonts w:ascii="GHEA Grapalat" w:hAnsi="GHEA Grapalat"/>
                <w:sz w:val="20"/>
                <w:szCs w:val="20"/>
                <w:u w:val="single"/>
                <w:lang w:val="hy-AM"/>
              </w:rPr>
            </w:rPrChange>
          </w:rPr>
          <w:tab/>
        </w:r>
        <w:r w:rsidRPr="00DF1634" w:rsidDel="008848AA">
          <w:rPr>
            <w:rFonts w:ascii="GHEA Grapalat" w:hAnsi="GHEA Grapalat"/>
            <w:sz w:val="20"/>
            <w:szCs w:val="20"/>
            <w:u w:val="single"/>
            <w:lang w:val="hy-AM"/>
            <w:rPrChange w:id="7266" w:author="Hayk-PC" w:date="2024-12-11T02:31:00Z">
              <w:rPr>
                <w:rFonts w:ascii="GHEA Grapalat" w:hAnsi="GHEA Grapalat"/>
                <w:sz w:val="20"/>
                <w:szCs w:val="20"/>
                <w:u w:val="single"/>
                <w:lang w:val="hy-AM"/>
              </w:rPr>
            </w:rPrChange>
          </w:rPr>
          <w:tab/>
        </w:r>
        <w:r w:rsidRPr="00DF1634" w:rsidDel="008848AA">
          <w:rPr>
            <w:rFonts w:ascii="GHEA Grapalat" w:hAnsi="GHEA Grapalat"/>
            <w:sz w:val="20"/>
            <w:szCs w:val="20"/>
            <w:u w:val="single"/>
            <w:lang w:val="hy-AM"/>
            <w:rPrChange w:id="7267" w:author="Hayk-PC" w:date="2024-12-11T02:31:00Z">
              <w:rPr>
                <w:rFonts w:ascii="GHEA Grapalat" w:hAnsi="GHEA Grapalat"/>
                <w:sz w:val="20"/>
                <w:szCs w:val="20"/>
                <w:u w:val="single"/>
                <w:lang w:val="hy-AM"/>
              </w:rPr>
            </w:rPrChange>
          </w:rPr>
          <w:tab/>
        </w:r>
        <w:r w:rsidRPr="00DF1634" w:rsidDel="008848AA">
          <w:rPr>
            <w:rFonts w:ascii="GHEA Grapalat" w:hAnsi="GHEA Grapalat"/>
            <w:sz w:val="20"/>
            <w:szCs w:val="20"/>
            <w:u w:val="single"/>
            <w:lang w:val="hy-AM"/>
            <w:rPrChange w:id="7268" w:author="Hayk-PC" w:date="2024-12-11T02:31:00Z">
              <w:rPr>
                <w:rFonts w:ascii="GHEA Grapalat" w:hAnsi="GHEA Grapalat"/>
                <w:sz w:val="20"/>
                <w:szCs w:val="20"/>
                <w:u w:val="single"/>
                <w:lang w:val="hy-AM"/>
              </w:rPr>
            </w:rPrChange>
          </w:rPr>
          <w:tab/>
        </w:r>
      </w:del>
    </w:p>
    <w:p w14:paraId="56FF9DBF" w14:textId="1AE3FF5E" w:rsidR="00A943A0" w:rsidRPr="00DF1634" w:rsidDel="008848AA" w:rsidRDefault="00A943A0" w:rsidP="00A943A0">
      <w:pPr>
        <w:pStyle w:val="NormalWeb"/>
        <w:shd w:val="clear" w:color="auto" w:fill="FFFFFF"/>
        <w:spacing w:before="0" w:beforeAutospacing="0" w:after="0" w:afterAutospacing="0"/>
        <w:ind w:firstLine="375"/>
        <w:jc w:val="both"/>
        <w:rPr>
          <w:del w:id="7269" w:author="Hayk-PC" w:date="2024-12-11T02:08:00Z"/>
          <w:rFonts w:ascii="GHEA Grapalat" w:hAnsi="GHEA Grapalat"/>
          <w:sz w:val="20"/>
          <w:szCs w:val="20"/>
          <w:lang w:val="hy-AM"/>
          <w:rPrChange w:id="7270" w:author="Hayk-PC" w:date="2024-12-11T02:31:00Z">
            <w:rPr>
              <w:del w:id="7271" w:author="Hayk-PC" w:date="2024-12-11T02:08:00Z"/>
              <w:rFonts w:ascii="GHEA Grapalat" w:hAnsi="GHEA Grapalat"/>
              <w:sz w:val="20"/>
              <w:szCs w:val="20"/>
              <w:lang w:val="hy-AM"/>
            </w:rPr>
          </w:rPrChange>
        </w:rPr>
      </w:pPr>
    </w:p>
    <w:p w14:paraId="27537EEE" w14:textId="37C880A1" w:rsidR="00A943A0" w:rsidRPr="00DF1634" w:rsidDel="008848AA" w:rsidRDefault="00A943A0" w:rsidP="00A943A0">
      <w:pPr>
        <w:pStyle w:val="NormalWeb"/>
        <w:shd w:val="clear" w:color="auto" w:fill="FFFFFF"/>
        <w:spacing w:before="0" w:beforeAutospacing="0" w:after="0" w:afterAutospacing="0"/>
        <w:ind w:firstLine="375"/>
        <w:jc w:val="both"/>
        <w:rPr>
          <w:del w:id="7272" w:author="Hayk-PC" w:date="2024-12-11T02:08:00Z"/>
          <w:rFonts w:ascii="GHEA Grapalat" w:hAnsi="GHEA Grapalat"/>
          <w:sz w:val="20"/>
          <w:szCs w:val="20"/>
          <w:lang w:val="hy-AM"/>
          <w:rPrChange w:id="7273" w:author="Hayk-PC" w:date="2024-12-11T02:31:00Z">
            <w:rPr>
              <w:del w:id="7274" w:author="Hayk-PC" w:date="2024-12-11T02:08:00Z"/>
              <w:rFonts w:ascii="GHEA Grapalat" w:hAnsi="GHEA Grapalat"/>
              <w:sz w:val="20"/>
              <w:szCs w:val="20"/>
              <w:lang w:val="hy-AM"/>
            </w:rPr>
          </w:rPrChange>
        </w:rPr>
      </w:pPr>
    </w:p>
    <w:p w14:paraId="4939426F" w14:textId="4934674E" w:rsidR="00A943A0" w:rsidRPr="00DF1634" w:rsidDel="008848AA" w:rsidRDefault="00A943A0" w:rsidP="00A943A0">
      <w:pPr>
        <w:pStyle w:val="NormalWeb"/>
        <w:shd w:val="clear" w:color="auto" w:fill="FFFFFF"/>
        <w:spacing w:before="0" w:beforeAutospacing="0" w:after="0" w:afterAutospacing="0"/>
        <w:ind w:firstLine="375"/>
        <w:jc w:val="both"/>
        <w:rPr>
          <w:del w:id="7275" w:author="Hayk-PC" w:date="2024-12-11T02:08:00Z"/>
          <w:rFonts w:ascii="GHEA Grapalat" w:hAnsi="GHEA Grapalat"/>
          <w:sz w:val="20"/>
          <w:szCs w:val="20"/>
          <w:lang w:val="hy-AM"/>
          <w:rPrChange w:id="7276" w:author="Hayk-PC" w:date="2024-12-11T02:31:00Z">
            <w:rPr>
              <w:del w:id="7277" w:author="Hayk-PC" w:date="2024-12-11T02:08:00Z"/>
              <w:rFonts w:ascii="GHEA Grapalat" w:hAnsi="GHEA Grapalat"/>
              <w:sz w:val="20"/>
              <w:szCs w:val="20"/>
              <w:lang w:val="hy-AM"/>
            </w:rPr>
          </w:rPrChange>
        </w:rPr>
      </w:pPr>
      <w:del w:id="7278" w:author="Hayk-PC" w:date="2024-12-11T02:08:00Z">
        <w:r w:rsidRPr="00DF1634" w:rsidDel="008848AA">
          <w:rPr>
            <w:rFonts w:ascii="GHEA Grapalat" w:hAnsi="GHEA Grapalat"/>
            <w:sz w:val="20"/>
            <w:szCs w:val="20"/>
            <w:u w:val="single"/>
            <w:lang w:val="hy-AM"/>
            <w:rPrChange w:id="7279" w:author="Hayk-PC" w:date="2024-12-11T02:31:00Z">
              <w:rPr>
                <w:rFonts w:ascii="GHEA Grapalat" w:hAnsi="GHEA Grapalat"/>
                <w:sz w:val="20"/>
                <w:szCs w:val="20"/>
                <w:u w:val="single"/>
                <w:lang w:val="hy-AM"/>
              </w:rPr>
            </w:rPrChange>
          </w:rPr>
          <w:tab/>
        </w:r>
        <w:r w:rsidRPr="00DF1634" w:rsidDel="008848AA">
          <w:rPr>
            <w:rFonts w:ascii="GHEA Grapalat" w:hAnsi="GHEA Grapalat"/>
            <w:sz w:val="20"/>
            <w:szCs w:val="20"/>
            <w:u w:val="single"/>
            <w:lang w:val="hy-AM"/>
            <w:rPrChange w:id="7280" w:author="Hayk-PC" w:date="2024-12-11T02:31:00Z">
              <w:rPr>
                <w:rFonts w:ascii="GHEA Grapalat" w:hAnsi="GHEA Grapalat"/>
                <w:sz w:val="20"/>
                <w:szCs w:val="20"/>
                <w:u w:val="single"/>
                <w:lang w:val="hy-AM"/>
              </w:rPr>
            </w:rPrChange>
          </w:rPr>
          <w:tab/>
        </w:r>
        <w:r w:rsidRPr="00DF1634" w:rsidDel="008848AA">
          <w:rPr>
            <w:rFonts w:ascii="GHEA Grapalat" w:hAnsi="GHEA Grapalat"/>
            <w:sz w:val="20"/>
            <w:szCs w:val="20"/>
            <w:u w:val="single"/>
            <w:lang w:val="hy-AM"/>
            <w:rPrChange w:id="7281" w:author="Hayk-PC" w:date="2024-12-11T02:31:00Z">
              <w:rPr>
                <w:rFonts w:ascii="GHEA Grapalat" w:hAnsi="GHEA Grapalat"/>
                <w:sz w:val="20"/>
                <w:szCs w:val="20"/>
                <w:u w:val="single"/>
                <w:lang w:val="hy-AM"/>
              </w:rPr>
            </w:rPrChange>
          </w:rPr>
          <w:tab/>
        </w:r>
        <w:r w:rsidRPr="00DF1634" w:rsidDel="008848AA">
          <w:rPr>
            <w:rFonts w:ascii="GHEA Grapalat" w:hAnsi="GHEA Grapalat"/>
            <w:sz w:val="20"/>
            <w:szCs w:val="20"/>
            <w:u w:val="single"/>
            <w:lang w:val="hy-AM"/>
            <w:rPrChange w:id="7282" w:author="Hayk-PC" w:date="2024-12-11T02:31:00Z">
              <w:rPr>
                <w:rFonts w:ascii="GHEA Grapalat" w:hAnsi="GHEA Grapalat"/>
                <w:sz w:val="20"/>
                <w:szCs w:val="20"/>
                <w:u w:val="single"/>
                <w:lang w:val="hy-AM"/>
              </w:rPr>
            </w:rPrChange>
          </w:rPr>
          <w:tab/>
        </w:r>
        <w:r w:rsidRPr="00DF1634" w:rsidDel="008848AA">
          <w:rPr>
            <w:rFonts w:ascii="GHEA Grapalat" w:hAnsi="GHEA Grapalat"/>
            <w:sz w:val="20"/>
            <w:szCs w:val="20"/>
            <w:u w:val="single"/>
            <w:lang w:val="hy-AM"/>
            <w:rPrChange w:id="7283" w:author="Hayk-PC" w:date="2024-12-11T02:31:00Z">
              <w:rPr>
                <w:rFonts w:ascii="GHEA Grapalat" w:hAnsi="GHEA Grapalat"/>
                <w:sz w:val="20"/>
                <w:szCs w:val="20"/>
                <w:u w:val="single"/>
                <w:lang w:val="hy-AM"/>
              </w:rPr>
            </w:rPrChange>
          </w:rPr>
          <w:tab/>
        </w:r>
        <w:r w:rsidRPr="00DF1634" w:rsidDel="008848AA">
          <w:rPr>
            <w:rFonts w:ascii="GHEA Grapalat" w:hAnsi="GHEA Grapalat"/>
            <w:sz w:val="20"/>
            <w:szCs w:val="20"/>
            <w:u w:val="single"/>
            <w:lang w:val="hy-AM"/>
            <w:rPrChange w:id="7284" w:author="Hayk-PC" w:date="2024-12-11T02:31:00Z">
              <w:rPr>
                <w:rFonts w:ascii="GHEA Grapalat" w:hAnsi="GHEA Grapalat"/>
                <w:sz w:val="20"/>
                <w:szCs w:val="20"/>
                <w:u w:val="single"/>
                <w:lang w:val="hy-AM"/>
              </w:rPr>
            </w:rPrChange>
          </w:rPr>
          <w:tab/>
        </w:r>
        <w:r w:rsidRPr="00DF1634" w:rsidDel="008848AA">
          <w:rPr>
            <w:rFonts w:ascii="GHEA Grapalat" w:hAnsi="GHEA Grapalat"/>
            <w:sz w:val="20"/>
            <w:szCs w:val="20"/>
            <w:u w:val="single"/>
            <w:lang w:val="hy-AM"/>
            <w:rPrChange w:id="7285" w:author="Hayk-PC" w:date="2024-12-11T02:31:00Z">
              <w:rPr>
                <w:rFonts w:ascii="GHEA Grapalat" w:hAnsi="GHEA Grapalat"/>
                <w:sz w:val="20"/>
                <w:szCs w:val="20"/>
                <w:u w:val="single"/>
                <w:lang w:val="hy-AM"/>
              </w:rPr>
            </w:rPrChange>
          </w:rPr>
          <w:tab/>
        </w:r>
        <w:r w:rsidRPr="00DF1634" w:rsidDel="008848AA">
          <w:rPr>
            <w:rFonts w:ascii="GHEA Grapalat" w:hAnsi="GHEA Grapalat"/>
            <w:sz w:val="20"/>
            <w:szCs w:val="20"/>
            <w:u w:val="single"/>
            <w:lang w:val="hy-AM"/>
            <w:rPrChange w:id="7286" w:author="Hayk-PC" w:date="2024-12-11T02:31:00Z">
              <w:rPr>
                <w:rFonts w:ascii="GHEA Grapalat" w:hAnsi="GHEA Grapalat"/>
                <w:sz w:val="20"/>
                <w:szCs w:val="20"/>
                <w:u w:val="single"/>
                <w:lang w:val="hy-AM"/>
              </w:rPr>
            </w:rPrChange>
          </w:rPr>
          <w:tab/>
        </w:r>
        <w:r w:rsidRPr="00DF1634" w:rsidDel="008848AA">
          <w:rPr>
            <w:rFonts w:ascii="GHEA Grapalat" w:hAnsi="GHEA Grapalat"/>
            <w:sz w:val="20"/>
            <w:szCs w:val="20"/>
            <w:u w:val="single"/>
            <w:lang w:val="hy-AM"/>
            <w:rPrChange w:id="7287" w:author="Hayk-PC" w:date="2024-12-11T02:31:00Z">
              <w:rPr>
                <w:rFonts w:ascii="GHEA Grapalat" w:hAnsi="GHEA Grapalat"/>
                <w:sz w:val="20"/>
                <w:szCs w:val="20"/>
                <w:u w:val="single"/>
                <w:lang w:val="hy-AM"/>
              </w:rPr>
            </w:rPrChange>
          </w:rPr>
          <w:tab/>
        </w:r>
      </w:del>
    </w:p>
    <w:p w14:paraId="34B66B3A" w14:textId="2915CD4D" w:rsidR="00A943A0" w:rsidRPr="00DF1634" w:rsidDel="008848AA" w:rsidRDefault="00A943A0" w:rsidP="00A943A0">
      <w:pPr>
        <w:pStyle w:val="NormalWeb"/>
        <w:shd w:val="clear" w:color="auto" w:fill="FFFFFF"/>
        <w:spacing w:before="0" w:beforeAutospacing="0" w:after="0" w:afterAutospacing="0"/>
        <w:rPr>
          <w:del w:id="7288" w:author="Hayk-PC" w:date="2024-12-11T02:08:00Z"/>
          <w:rFonts w:ascii="GHEA Grapalat" w:hAnsi="GHEA Grapalat" w:cs="Sylfaen"/>
          <w:vertAlign w:val="superscript"/>
          <w:rPrChange w:id="7289" w:author="Hayk-PC" w:date="2024-12-11T02:31:00Z">
            <w:rPr>
              <w:del w:id="7290" w:author="Hayk-PC" w:date="2024-12-11T02:08:00Z"/>
              <w:rFonts w:ascii="GHEA Grapalat" w:hAnsi="GHEA Grapalat" w:cs="Sylfaen"/>
              <w:vertAlign w:val="superscript"/>
            </w:rPr>
          </w:rPrChange>
        </w:rPr>
      </w:pPr>
      <w:del w:id="7291" w:author="Hayk-PC" w:date="2024-12-11T02:08:00Z">
        <w:r w:rsidRPr="00DF1634" w:rsidDel="008848AA">
          <w:rPr>
            <w:rFonts w:ascii="GHEA Grapalat" w:hAnsi="GHEA Grapalat" w:cs="Sylfaen"/>
            <w:vertAlign w:val="superscript"/>
            <w:lang w:val="hy-AM"/>
            <w:rPrChange w:id="7292" w:author="Hayk-PC" w:date="2024-12-11T02:31:00Z">
              <w:rPr>
                <w:rFonts w:ascii="GHEA Grapalat" w:hAnsi="GHEA Grapalat" w:cs="Sylfaen"/>
                <w:vertAlign w:val="superscript"/>
                <w:lang w:val="hy-AM"/>
              </w:rPr>
            </w:rPrChange>
          </w:rPr>
          <w:delText xml:space="preserve">                                                        </w:delText>
        </w:r>
        <w:r w:rsidRPr="00DF1634" w:rsidDel="008848AA">
          <w:rPr>
            <w:rFonts w:ascii="GHEA Grapalat" w:hAnsi="GHEA Grapalat" w:cs="Sylfaen"/>
            <w:vertAlign w:val="superscript"/>
            <w:rPrChange w:id="7293" w:author="Hayk-PC" w:date="2024-12-11T02:31:00Z">
              <w:rPr>
                <w:rFonts w:ascii="GHEA Grapalat" w:hAnsi="GHEA Grapalat" w:cs="Sylfaen"/>
                <w:vertAlign w:val="superscript"/>
              </w:rPr>
            </w:rPrChange>
          </w:rPr>
          <w:delText>число, месяц, год</w:delText>
        </w:r>
      </w:del>
    </w:p>
    <w:p w14:paraId="553C4DCF" w14:textId="4471CCDA" w:rsidR="001005B0" w:rsidRPr="00DF1634" w:rsidDel="008848AA" w:rsidRDefault="001005B0" w:rsidP="00B46D58">
      <w:pPr>
        <w:widowControl w:val="0"/>
        <w:spacing w:after="160"/>
        <w:ind w:left="567" w:right="565"/>
        <w:jc w:val="center"/>
        <w:rPr>
          <w:del w:id="7294" w:author="Hayk-PC" w:date="2024-12-11T02:08:00Z"/>
          <w:rFonts w:ascii="GHEA Grapalat" w:hAnsi="GHEA Grapalat"/>
          <w:b/>
          <w:rPrChange w:id="7295" w:author="Hayk-PC" w:date="2024-12-11T02:31:00Z">
            <w:rPr>
              <w:del w:id="7296" w:author="Hayk-PC" w:date="2024-12-11T02:08:00Z"/>
              <w:rFonts w:ascii="GHEA Grapalat" w:hAnsi="GHEA Grapalat"/>
              <w:b/>
            </w:rPr>
          </w:rPrChange>
        </w:rPr>
      </w:pPr>
    </w:p>
    <w:p w14:paraId="0581F1D1" w14:textId="5CCCA4C8" w:rsidR="001005B0" w:rsidRPr="00DF1634" w:rsidDel="008848AA" w:rsidRDefault="001005B0" w:rsidP="00B46D58">
      <w:pPr>
        <w:widowControl w:val="0"/>
        <w:spacing w:after="160"/>
        <w:ind w:left="567" w:right="565"/>
        <w:jc w:val="center"/>
        <w:rPr>
          <w:del w:id="7297" w:author="Hayk-PC" w:date="2024-12-11T02:08:00Z"/>
          <w:rFonts w:ascii="GHEA Grapalat" w:hAnsi="GHEA Grapalat"/>
          <w:b/>
          <w:rPrChange w:id="7298" w:author="Hayk-PC" w:date="2024-12-11T02:31:00Z">
            <w:rPr>
              <w:del w:id="7299" w:author="Hayk-PC" w:date="2024-12-11T02:08:00Z"/>
              <w:rFonts w:ascii="GHEA Grapalat" w:hAnsi="GHEA Grapalat"/>
              <w:b/>
            </w:rPr>
          </w:rPrChange>
        </w:rPr>
      </w:pPr>
    </w:p>
    <w:p w14:paraId="65269CD1" w14:textId="21DA507A" w:rsidR="00A943A0" w:rsidRPr="00DF1634" w:rsidDel="008848AA" w:rsidRDefault="00A943A0">
      <w:pPr>
        <w:rPr>
          <w:del w:id="7300" w:author="Hayk-PC" w:date="2024-12-11T02:08:00Z"/>
          <w:rFonts w:ascii="GHEA Grapalat" w:hAnsi="GHEA Grapalat"/>
          <w:b/>
          <w:rPrChange w:id="7301" w:author="Hayk-PC" w:date="2024-12-11T02:31:00Z">
            <w:rPr>
              <w:del w:id="7302" w:author="Hayk-PC" w:date="2024-12-11T02:08:00Z"/>
              <w:rFonts w:ascii="GHEA Grapalat" w:hAnsi="GHEA Grapalat"/>
              <w:b/>
            </w:rPr>
          </w:rPrChange>
        </w:rPr>
      </w:pPr>
      <w:del w:id="7303" w:author="Hayk-PC" w:date="2024-12-11T02:08:00Z">
        <w:r w:rsidRPr="00DF1634" w:rsidDel="008848AA">
          <w:rPr>
            <w:rFonts w:ascii="GHEA Grapalat" w:hAnsi="GHEA Grapalat"/>
            <w:b/>
            <w:rPrChange w:id="7304" w:author="Hayk-PC" w:date="2024-12-11T02:31:00Z">
              <w:rPr>
                <w:rFonts w:ascii="GHEA Grapalat" w:hAnsi="GHEA Grapalat"/>
                <w:b/>
              </w:rPr>
            </w:rPrChange>
          </w:rPr>
          <w:br w:type="page"/>
        </w:r>
      </w:del>
    </w:p>
    <w:p w14:paraId="155AD91E" w14:textId="77777777" w:rsidR="00071D1C" w:rsidRPr="00DF1634" w:rsidRDefault="00B2572B" w:rsidP="00B46D58">
      <w:pPr>
        <w:pStyle w:val="BodyTextIndent3"/>
        <w:widowControl w:val="0"/>
        <w:spacing w:after="160" w:line="240" w:lineRule="auto"/>
        <w:jc w:val="right"/>
        <w:rPr>
          <w:rFonts w:ascii="GHEA Grapalat" w:hAnsi="GHEA Grapalat" w:cs="Sylfaen"/>
          <w:b/>
          <w:sz w:val="24"/>
          <w:szCs w:val="24"/>
          <w:rPrChange w:id="7305" w:author="Hayk-PC" w:date="2024-12-11T02:31:00Z">
            <w:rPr>
              <w:rFonts w:ascii="GHEA Grapalat" w:hAnsi="GHEA Grapalat" w:cs="Sylfaen"/>
              <w:b/>
              <w:sz w:val="24"/>
              <w:szCs w:val="24"/>
            </w:rPr>
          </w:rPrChange>
        </w:rPr>
      </w:pPr>
      <w:r w:rsidRPr="00DF1634">
        <w:rPr>
          <w:rFonts w:ascii="GHEA Grapalat" w:hAnsi="GHEA Grapalat"/>
          <w:b/>
          <w:sz w:val="24"/>
          <w:szCs w:val="24"/>
          <w:rPrChange w:id="7306" w:author="Hayk-PC" w:date="2024-12-11T02:31:00Z">
            <w:rPr>
              <w:rFonts w:ascii="GHEA Grapalat" w:hAnsi="GHEA Grapalat"/>
              <w:b/>
              <w:sz w:val="24"/>
              <w:szCs w:val="24"/>
            </w:rPr>
          </w:rPrChange>
        </w:rPr>
        <w:t xml:space="preserve">Приложение № </w:t>
      </w:r>
      <w:r w:rsidR="004A51CE" w:rsidRPr="00DF1634">
        <w:rPr>
          <w:rFonts w:ascii="GHEA Grapalat" w:hAnsi="GHEA Grapalat"/>
          <w:b/>
          <w:sz w:val="24"/>
          <w:szCs w:val="24"/>
          <w:rPrChange w:id="7307" w:author="Hayk-PC" w:date="2024-12-11T02:31:00Z">
            <w:rPr>
              <w:rFonts w:ascii="GHEA Grapalat" w:hAnsi="GHEA Grapalat"/>
              <w:b/>
              <w:sz w:val="24"/>
              <w:szCs w:val="24"/>
            </w:rPr>
          </w:rPrChange>
        </w:rPr>
        <w:t>6</w:t>
      </w:r>
    </w:p>
    <w:p w14:paraId="5948098C" w14:textId="270A3B09" w:rsidR="00071D1C" w:rsidRPr="00DF1634" w:rsidRDefault="00071D1C" w:rsidP="00B46D58">
      <w:pPr>
        <w:pStyle w:val="BodyTextIndent3"/>
        <w:widowControl w:val="0"/>
        <w:spacing w:after="160" w:line="240" w:lineRule="auto"/>
        <w:jc w:val="right"/>
        <w:rPr>
          <w:rFonts w:ascii="GHEA Grapalat" w:hAnsi="GHEA Grapalat" w:cs="Sylfaen"/>
          <w:b/>
          <w:sz w:val="24"/>
          <w:szCs w:val="24"/>
          <w:rPrChange w:id="7308" w:author="Hayk-PC" w:date="2024-12-11T02:31:00Z">
            <w:rPr>
              <w:rFonts w:ascii="GHEA Grapalat" w:hAnsi="GHEA Grapalat" w:cs="Sylfaen"/>
              <w:b/>
              <w:sz w:val="24"/>
              <w:szCs w:val="24"/>
            </w:rPr>
          </w:rPrChange>
        </w:rPr>
      </w:pPr>
      <w:r w:rsidRPr="00DF1634">
        <w:rPr>
          <w:rFonts w:ascii="GHEA Grapalat" w:hAnsi="GHEA Grapalat"/>
          <w:b/>
          <w:sz w:val="24"/>
          <w:szCs w:val="24"/>
          <w:rPrChange w:id="7309" w:author="Hayk-PC" w:date="2024-12-11T02:31:00Z">
            <w:rPr>
              <w:rFonts w:ascii="GHEA Grapalat" w:hAnsi="GHEA Grapalat"/>
              <w:b/>
              <w:sz w:val="24"/>
              <w:szCs w:val="24"/>
            </w:rPr>
          </w:rPrChange>
        </w:rPr>
        <w:t>к Приглашению на электронный аукцион</w:t>
      </w:r>
      <w:r w:rsidR="008D352C" w:rsidRPr="00DF1634">
        <w:rPr>
          <w:rFonts w:ascii="GHEA Grapalat" w:hAnsi="GHEA Grapalat" w:cs="Sylfaen"/>
          <w:b/>
          <w:sz w:val="24"/>
          <w:szCs w:val="24"/>
          <w:rPrChange w:id="7310" w:author="Hayk-PC" w:date="2024-12-11T02:31:00Z">
            <w:rPr>
              <w:rFonts w:ascii="GHEA Grapalat" w:hAnsi="GHEA Grapalat" w:cs="Sylfaen"/>
              <w:b/>
              <w:sz w:val="24"/>
              <w:szCs w:val="24"/>
            </w:rPr>
          </w:rPrChange>
        </w:rPr>
        <w:br/>
      </w:r>
      <w:r w:rsidRPr="00DF1634">
        <w:rPr>
          <w:rFonts w:ascii="GHEA Grapalat" w:hAnsi="GHEA Grapalat"/>
          <w:b/>
          <w:sz w:val="24"/>
          <w:szCs w:val="24"/>
          <w:rPrChange w:id="7311" w:author="Hayk-PC" w:date="2024-12-11T02:31:00Z">
            <w:rPr>
              <w:rFonts w:ascii="GHEA Grapalat" w:hAnsi="GHEA Grapalat"/>
              <w:b/>
              <w:sz w:val="24"/>
              <w:szCs w:val="24"/>
            </w:rPr>
          </w:rPrChange>
        </w:rPr>
        <w:t xml:space="preserve">под кодом </w:t>
      </w:r>
      <w:r w:rsidR="006132ED" w:rsidRPr="00DF1634">
        <w:rPr>
          <w:rFonts w:ascii="GHEA Grapalat" w:hAnsi="GHEA Grapalat"/>
          <w:b/>
          <w:sz w:val="24"/>
          <w:szCs w:val="24"/>
          <w:rPrChange w:id="7312" w:author="Hayk-PC" w:date="2024-12-11T02:31:00Z">
            <w:rPr>
              <w:rFonts w:ascii="GHEA Grapalat" w:hAnsi="GHEA Grapalat"/>
              <w:b/>
              <w:sz w:val="24"/>
              <w:szCs w:val="24"/>
            </w:rPr>
          </w:rPrChange>
        </w:rPr>
        <w:t>"</w:t>
      </w:r>
      <w:r w:rsidRPr="00DF1634">
        <w:rPr>
          <w:rFonts w:ascii="GHEA Grapalat" w:hAnsi="GHEA Grapalat"/>
          <w:b/>
          <w:sz w:val="24"/>
          <w:szCs w:val="24"/>
          <w:rPrChange w:id="7313" w:author="Hayk-PC" w:date="2024-12-11T02:31:00Z">
            <w:rPr>
              <w:rFonts w:ascii="GHEA Grapalat" w:hAnsi="GHEA Grapalat"/>
              <w:b/>
              <w:sz w:val="24"/>
              <w:szCs w:val="24"/>
            </w:rPr>
          </w:rPrChange>
        </w:rPr>
        <w:t>---</w:t>
      </w:r>
      <w:del w:id="7314" w:author="Hayk Koshetsyan" w:date="2024-12-10T16:54:00Z">
        <w:r w:rsidRPr="00DF1634" w:rsidDel="0014596D">
          <w:rPr>
            <w:rFonts w:ascii="GHEA Grapalat" w:hAnsi="GHEA Grapalat"/>
            <w:b/>
            <w:sz w:val="24"/>
            <w:szCs w:val="24"/>
            <w:rPrChange w:id="7315" w:author="Hayk-PC" w:date="2024-12-11T02:31:00Z">
              <w:rPr>
                <w:rFonts w:ascii="GHEA Grapalat" w:hAnsi="GHEA Grapalat"/>
                <w:b/>
                <w:sz w:val="24"/>
                <w:szCs w:val="24"/>
              </w:rPr>
            </w:rPrChange>
          </w:rPr>
          <w:delText>BMAPDzB</w:delText>
        </w:r>
      </w:del>
      <w:ins w:id="7316" w:author="Hayk Koshetsyan" w:date="2024-12-10T16:54:00Z">
        <w:r w:rsidR="0014596D" w:rsidRPr="00DF1634">
          <w:rPr>
            <w:rFonts w:ascii="GHEA Grapalat" w:hAnsi="GHEA Grapalat"/>
            <w:b/>
            <w:sz w:val="24"/>
            <w:szCs w:val="24"/>
            <w:rPrChange w:id="7317" w:author="Hayk-PC" w:date="2024-12-11T02:31:00Z">
              <w:rPr>
                <w:rFonts w:ascii="GHEA Grapalat" w:hAnsi="GHEA Grapalat"/>
                <w:b/>
                <w:sz w:val="24"/>
                <w:szCs w:val="24"/>
              </w:rPr>
            </w:rPrChange>
          </w:rPr>
          <w:t>IAIM-GHAPDzB-24/1</w:t>
        </w:r>
      </w:ins>
      <w:r w:rsidRPr="00DF1634">
        <w:rPr>
          <w:rFonts w:ascii="GHEA Grapalat" w:hAnsi="GHEA Grapalat"/>
          <w:b/>
          <w:sz w:val="24"/>
          <w:szCs w:val="24"/>
          <w:rPrChange w:id="7318" w:author="Hayk-PC" w:date="2024-12-11T02:31:00Z">
            <w:rPr>
              <w:rFonts w:ascii="GHEA Grapalat" w:hAnsi="GHEA Grapalat"/>
              <w:b/>
              <w:sz w:val="24"/>
              <w:szCs w:val="24"/>
            </w:rPr>
          </w:rPrChange>
        </w:rPr>
        <w:t>---/---</w:t>
      </w:r>
      <w:r w:rsidR="006132ED" w:rsidRPr="00DF1634">
        <w:rPr>
          <w:rFonts w:ascii="GHEA Grapalat" w:hAnsi="GHEA Grapalat"/>
          <w:b/>
          <w:sz w:val="24"/>
          <w:szCs w:val="24"/>
          <w:rPrChange w:id="7319" w:author="Hayk-PC" w:date="2024-12-11T02:31:00Z">
            <w:rPr>
              <w:rFonts w:ascii="GHEA Grapalat" w:hAnsi="GHEA Grapalat"/>
              <w:b/>
              <w:sz w:val="24"/>
              <w:szCs w:val="24"/>
            </w:rPr>
          </w:rPrChange>
        </w:rPr>
        <w:t>"</w:t>
      </w:r>
      <w:r w:rsidR="005250C2" w:rsidRPr="00DF1634">
        <w:rPr>
          <w:rStyle w:val="FootnoteReference"/>
          <w:rFonts w:ascii="GHEA Grapalat" w:hAnsi="GHEA Grapalat"/>
          <w:b/>
          <w:sz w:val="24"/>
          <w:szCs w:val="24"/>
          <w:rPrChange w:id="7320" w:author="Hayk-PC" w:date="2024-12-11T02:31:00Z">
            <w:rPr>
              <w:rStyle w:val="FootnoteReference"/>
              <w:rFonts w:ascii="GHEA Grapalat" w:hAnsi="GHEA Grapalat"/>
              <w:b/>
              <w:sz w:val="24"/>
              <w:szCs w:val="24"/>
            </w:rPr>
          </w:rPrChange>
        </w:rPr>
        <w:footnoteReference w:customMarkFollows="1" w:id="30"/>
        <w:t>*</w:t>
      </w:r>
    </w:p>
    <w:p w14:paraId="3BA31BCC" w14:textId="77777777" w:rsidR="008D352C" w:rsidRPr="00DF1634" w:rsidRDefault="008D352C" w:rsidP="00B46D58">
      <w:pPr>
        <w:widowControl w:val="0"/>
        <w:spacing w:after="160"/>
        <w:ind w:left="-142" w:firstLine="142"/>
        <w:jc w:val="center"/>
        <w:rPr>
          <w:rFonts w:ascii="GHEA Grapalat" w:hAnsi="GHEA Grapalat"/>
          <w:i/>
          <w:rPrChange w:id="7321" w:author="Hayk-PC" w:date="2024-12-11T02:31:00Z">
            <w:rPr>
              <w:rFonts w:ascii="GHEA Grapalat" w:hAnsi="GHEA Grapalat"/>
              <w:i/>
            </w:rPr>
          </w:rPrChange>
        </w:rPr>
      </w:pPr>
    </w:p>
    <w:p w14:paraId="7B6E3613" w14:textId="77777777" w:rsidR="00071D1C" w:rsidRPr="00DF1634" w:rsidRDefault="00071D1C" w:rsidP="00B46D58">
      <w:pPr>
        <w:widowControl w:val="0"/>
        <w:spacing w:after="160"/>
        <w:ind w:left="-142" w:firstLine="142"/>
        <w:jc w:val="center"/>
        <w:rPr>
          <w:rFonts w:ascii="GHEA Grapalat" w:hAnsi="GHEA Grapalat"/>
          <w:b/>
          <w:rPrChange w:id="7322" w:author="Hayk-PC" w:date="2024-12-11T02:31:00Z">
            <w:rPr>
              <w:rFonts w:ascii="GHEA Grapalat" w:hAnsi="GHEA Grapalat"/>
              <w:b/>
            </w:rPr>
          </w:rPrChange>
        </w:rPr>
      </w:pPr>
      <w:r w:rsidRPr="00DF1634">
        <w:rPr>
          <w:rFonts w:ascii="GHEA Grapalat" w:hAnsi="GHEA Grapalat"/>
          <w:b/>
          <w:rPrChange w:id="7323" w:author="Hayk-PC" w:date="2024-12-11T02:31:00Z">
            <w:rPr>
              <w:rFonts w:ascii="GHEA Grapalat" w:hAnsi="GHEA Grapalat"/>
              <w:b/>
            </w:rPr>
          </w:rPrChange>
        </w:rPr>
        <w:t xml:space="preserve">ДОГОВОР </w:t>
      </w:r>
    </w:p>
    <w:p w14:paraId="4E1D765B" w14:textId="77777777" w:rsidR="00071D1C" w:rsidRPr="00DF1634" w:rsidRDefault="00071D1C" w:rsidP="00B46D58">
      <w:pPr>
        <w:widowControl w:val="0"/>
        <w:spacing w:after="160"/>
        <w:ind w:left="-142" w:firstLine="142"/>
        <w:jc w:val="center"/>
        <w:rPr>
          <w:rFonts w:ascii="GHEA Grapalat" w:hAnsi="GHEA Grapalat" w:cs="Times Armenian"/>
          <w:b/>
          <w:rPrChange w:id="7324" w:author="Hayk-PC" w:date="2024-12-11T02:31:00Z">
            <w:rPr>
              <w:rFonts w:ascii="GHEA Grapalat" w:hAnsi="GHEA Grapalat" w:cs="Times Armenian"/>
              <w:b/>
            </w:rPr>
          </w:rPrChange>
        </w:rPr>
      </w:pPr>
      <w:r w:rsidRPr="00DF1634">
        <w:rPr>
          <w:rFonts w:ascii="GHEA Grapalat" w:hAnsi="GHEA Grapalat"/>
          <w:b/>
          <w:rPrChange w:id="7325" w:author="Hayk-PC" w:date="2024-12-11T02:31:00Z">
            <w:rPr>
              <w:rFonts w:ascii="GHEA Grapalat" w:hAnsi="GHEA Grapalat"/>
              <w:b/>
            </w:rPr>
          </w:rPrChange>
        </w:rPr>
        <w:t>ПОСТАВК</w:t>
      </w:r>
      <w:r w:rsidR="00F15CED" w:rsidRPr="00DF1634">
        <w:rPr>
          <w:rFonts w:ascii="GHEA Grapalat" w:hAnsi="GHEA Grapalat"/>
          <w:b/>
          <w:rPrChange w:id="7326" w:author="Hayk-PC" w:date="2024-12-11T02:31:00Z">
            <w:rPr>
              <w:rFonts w:ascii="GHEA Grapalat" w:hAnsi="GHEA Grapalat"/>
              <w:b/>
            </w:rPr>
          </w:rPrChange>
        </w:rPr>
        <w:t>И ТОВАРА ДЛЯ НУЖД ГОСУДАРСТВА</w:t>
      </w:r>
    </w:p>
    <w:p w14:paraId="5B5259D9" w14:textId="77777777" w:rsidR="00071D1C" w:rsidRPr="00DF1634" w:rsidRDefault="00071D1C" w:rsidP="00B46D58">
      <w:pPr>
        <w:widowControl w:val="0"/>
        <w:spacing w:after="160"/>
        <w:ind w:left="-142" w:firstLine="142"/>
        <w:jc w:val="center"/>
        <w:rPr>
          <w:rFonts w:ascii="GHEA Grapalat" w:hAnsi="GHEA Grapalat"/>
          <w:b/>
          <w:u w:val="single"/>
          <w:rPrChange w:id="7327" w:author="Hayk-PC" w:date="2024-12-11T02:31:00Z">
            <w:rPr>
              <w:rFonts w:ascii="GHEA Grapalat" w:hAnsi="GHEA Grapalat"/>
              <w:b/>
              <w:u w:val="single"/>
            </w:rPr>
          </w:rPrChange>
        </w:rPr>
      </w:pPr>
      <w:r w:rsidRPr="00DF1634">
        <w:rPr>
          <w:rFonts w:ascii="GHEA Grapalat" w:hAnsi="GHEA Grapalat"/>
          <w:b/>
          <w:rPrChange w:id="7328" w:author="Hayk-PC" w:date="2024-12-11T02:31:00Z">
            <w:rPr>
              <w:rFonts w:ascii="GHEA Grapalat" w:hAnsi="GHEA Grapalat"/>
              <w:b/>
            </w:rPr>
          </w:rPrChange>
        </w:rPr>
        <w:t>№ ____________________</w:t>
      </w:r>
    </w:p>
    <w:p w14:paraId="014DBD0B" w14:textId="77777777" w:rsidR="00071D1C" w:rsidRPr="00DF1634" w:rsidRDefault="00071D1C" w:rsidP="00B46D58">
      <w:pPr>
        <w:widowControl w:val="0"/>
        <w:spacing w:after="160"/>
        <w:jc w:val="center"/>
        <w:rPr>
          <w:rFonts w:ascii="GHEA Grapalat" w:hAnsi="GHEA Grapalat" w:cs="Sylfaen"/>
          <w:lang w:val="en-US"/>
          <w:rPrChange w:id="7329" w:author="Hayk-PC" w:date="2024-12-11T02:31:00Z">
            <w:rPr>
              <w:rFonts w:ascii="GHEA Grapalat" w:hAnsi="GHEA Grapalat" w:cs="Sylfaen"/>
              <w:lang w:val="en-US"/>
            </w:rPr>
          </w:rPrChang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DF1634" w14:paraId="541752CE" w14:textId="77777777" w:rsidTr="00F15CED">
        <w:tc>
          <w:tcPr>
            <w:tcW w:w="4643" w:type="dxa"/>
          </w:tcPr>
          <w:p w14:paraId="1E59EEFE" w14:textId="77777777" w:rsidR="00F15CED" w:rsidRPr="00DF1634" w:rsidRDefault="00F83E0A" w:rsidP="00B46D58">
            <w:pPr>
              <w:widowControl w:val="0"/>
              <w:spacing w:after="160"/>
              <w:rPr>
                <w:rFonts w:ascii="GHEA Grapalat" w:hAnsi="GHEA Grapalat" w:cs="Sylfaen"/>
                <w:lang w:val="en-US"/>
                <w:rPrChange w:id="7330" w:author="Hayk-PC" w:date="2024-12-11T02:31:00Z">
                  <w:rPr>
                    <w:rFonts w:ascii="GHEA Grapalat" w:hAnsi="GHEA Grapalat" w:cs="Sylfaen"/>
                    <w:lang w:val="en-US"/>
                  </w:rPr>
                </w:rPrChange>
              </w:rPr>
            </w:pPr>
            <w:r w:rsidRPr="00DF1634">
              <w:rPr>
                <w:rFonts w:ascii="GHEA Grapalat" w:hAnsi="GHEA Grapalat"/>
                <w:lang w:val="en-US"/>
                <w:rPrChange w:id="7331" w:author="Hayk-PC" w:date="2024-12-11T02:31:00Z">
                  <w:rPr>
                    <w:rFonts w:ascii="GHEA Grapalat" w:hAnsi="GHEA Grapalat"/>
                    <w:lang w:val="en-US"/>
                  </w:rPr>
                </w:rPrChange>
              </w:rPr>
              <w:tab/>
            </w:r>
            <w:r w:rsidR="00F15CED" w:rsidRPr="00DF1634">
              <w:rPr>
                <w:rFonts w:ascii="GHEA Grapalat" w:hAnsi="GHEA Grapalat"/>
                <w:rPrChange w:id="7332" w:author="Hayk-PC" w:date="2024-12-11T02:31:00Z">
                  <w:rPr>
                    <w:rFonts w:ascii="GHEA Grapalat" w:hAnsi="GHEA Grapalat"/>
                  </w:rPr>
                </w:rPrChange>
              </w:rPr>
              <w:t>г</w:t>
            </w:r>
          </w:p>
        </w:tc>
        <w:tc>
          <w:tcPr>
            <w:tcW w:w="4643" w:type="dxa"/>
          </w:tcPr>
          <w:p w14:paraId="7B324F40" w14:textId="77777777" w:rsidR="00F15CED" w:rsidRPr="00DF1634" w:rsidRDefault="00F15CED" w:rsidP="00B46D58">
            <w:pPr>
              <w:widowControl w:val="0"/>
              <w:spacing w:after="160"/>
              <w:jc w:val="right"/>
              <w:rPr>
                <w:rFonts w:ascii="GHEA Grapalat" w:hAnsi="GHEA Grapalat" w:cs="Sylfaen"/>
                <w:lang w:val="en-US"/>
                <w:rPrChange w:id="7333" w:author="Hayk-PC" w:date="2024-12-11T02:31:00Z">
                  <w:rPr>
                    <w:rFonts w:ascii="GHEA Grapalat" w:hAnsi="GHEA Grapalat" w:cs="Sylfaen"/>
                    <w:lang w:val="en-US"/>
                  </w:rPr>
                </w:rPrChange>
              </w:rPr>
            </w:pPr>
            <w:r w:rsidRPr="00DF1634">
              <w:rPr>
                <w:rFonts w:ascii="GHEA Grapalat" w:hAnsi="GHEA Grapalat"/>
                <w:rPrChange w:id="7334" w:author="Hayk-PC" w:date="2024-12-11T02:31:00Z">
                  <w:rPr>
                    <w:rFonts w:ascii="GHEA Grapalat" w:hAnsi="GHEA Grapalat"/>
                  </w:rPr>
                </w:rPrChange>
              </w:rPr>
              <w:t>"</w:t>
            </w:r>
            <w:r w:rsidR="00F83E0A" w:rsidRPr="00DF1634">
              <w:rPr>
                <w:rFonts w:ascii="GHEA Grapalat" w:hAnsi="GHEA Grapalat"/>
                <w:lang w:val="en-US"/>
                <w:rPrChange w:id="7335" w:author="Hayk-PC" w:date="2024-12-11T02:31:00Z">
                  <w:rPr>
                    <w:rFonts w:ascii="GHEA Grapalat" w:hAnsi="GHEA Grapalat"/>
                    <w:lang w:val="en-US"/>
                  </w:rPr>
                </w:rPrChange>
              </w:rPr>
              <w:tab/>
            </w:r>
            <w:r w:rsidRPr="00DF1634">
              <w:rPr>
                <w:rFonts w:ascii="GHEA Grapalat" w:hAnsi="GHEA Grapalat"/>
                <w:rPrChange w:id="7336" w:author="Hayk-PC" w:date="2024-12-11T02:31:00Z">
                  <w:rPr>
                    <w:rFonts w:ascii="GHEA Grapalat" w:hAnsi="GHEA Grapalat"/>
                  </w:rPr>
                </w:rPrChange>
              </w:rPr>
              <w:t xml:space="preserve">" </w:t>
            </w:r>
            <w:r w:rsidR="00F83E0A" w:rsidRPr="00DF1634">
              <w:rPr>
                <w:rFonts w:ascii="GHEA Grapalat" w:hAnsi="GHEA Grapalat"/>
                <w:lang w:val="en-US"/>
                <w:rPrChange w:id="7337" w:author="Hayk-PC" w:date="2024-12-11T02:31:00Z">
                  <w:rPr>
                    <w:rFonts w:ascii="GHEA Grapalat" w:hAnsi="GHEA Grapalat"/>
                    <w:lang w:val="en-US"/>
                  </w:rPr>
                </w:rPrChange>
              </w:rPr>
              <w:tab/>
            </w:r>
            <w:r w:rsidRPr="00DF1634">
              <w:rPr>
                <w:rFonts w:ascii="GHEA Grapalat" w:hAnsi="GHEA Grapalat"/>
                <w:lang w:val="en-US"/>
                <w:rPrChange w:id="7338" w:author="Hayk-PC" w:date="2024-12-11T02:31:00Z">
                  <w:rPr>
                    <w:rFonts w:ascii="GHEA Grapalat" w:hAnsi="GHEA Grapalat"/>
                    <w:lang w:val="en-US"/>
                  </w:rPr>
                </w:rPrChange>
              </w:rPr>
              <w:t xml:space="preserve"> </w:t>
            </w:r>
            <w:r w:rsidRPr="00DF1634">
              <w:rPr>
                <w:rFonts w:ascii="GHEA Grapalat" w:hAnsi="GHEA Grapalat"/>
                <w:rPrChange w:id="7339" w:author="Hayk-PC" w:date="2024-12-11T02:31:00Z">
                  <w:rPr>
                    <w:rFonts w:ascii="GHEA Grapalat" w:hAnsi="GHEA Grapalat"/>
                  </w:rPr>
                </w:rPrChange>
              </w:rPr>
              <w:t>20</w:t>
            </w:r>
            <w:r w:rsidR="00F83E0A" w:rsidRPr="00DF1634">
              <w:rPr>
                <w:rFonts w:ascii="GHEA Grapalat" w:hAnsi="GHEA Grapalat"/>
                <w:lang w:val="en-US"/>
                <w:rPrChange w:id="7340" w:author="Hayk-PC" w:date="2024-12-11T02:31:00Z">
                  <w:rPr>
                    <w:rFonts w:ascii="GHEA Grapalat" w:hAnsi="GHEA Grapalat"/>
                    <w:lang w:val="en-US"/>
                  </w:rPr>
                </w:rPrChange>
              </w:rPr>
              <w:tab/>
            </w:r>
            <w:r w:rsidRPr="00DF1634">
              <w:rPr>
                <w:rFonts w:ascii="GHEA Grapalat" w:hAnsi="GHEA Grapalat"/>
                <w:rPrChange w:id="7341" w:author="Hayk-PC" w:date="2024-12-11T02:31:00Z">
                  <w:rPr>
                    <w:rFonts w:ascii="GHEA Grapalat" w:hAnsi="GHEA Grapalat"/>
                  </w:rPr>
                </w:rPrChange>
              </w:rPr>
              <w:t>г.</w:t>
            </w:r>
          </w:p>
        </w:tc>
      </w:tr>
    </w:tbl>
    <w:p w14:paraId="1DD09782" w14:textId="77777777" w:rsidR="00071D1C" w:rsidRPr="00DF1634" w:rsidRDefault="00071D1C" w:rsidP="00B46D58">
      <w:pPr>
        <w:widowControl w:val="0"/>
        <w:tabs>
          <w:tab w:val="left" w:pos="720"/>
          <w:tab w:val="left" w:pos="1440"/>
          <w:tab w:val="left" w:pos="8865"/>
        </w:tabs>
        <w:spacing w:after="160"/>
        <w:jc w:val="center"/>
        <w:rPr>
          <w:rFonts w:ascii="GHEA Grapalat" w:hAnsi="GHEA Grapalat" w:cs="Sylfaen"/>
          <w:rPrChange w:id="7342" w:author="Hayk-PC" w:date="2024-12-11T02:31:00Z">
            <w:rPr>
              <w:rFonts w:ascii="GHEA Grapalat" w:hAnsi="GHEA Grapalat" w:cs="Sylfaen"/>
            </w:rPr>
          </w:rPrChange>
        </w:rPr>
      </w:pPr>
    </w:p>
    <w:p w14:paraId="66511491" w14:textId="77777777" w:rsidR="00071D1C" w:rsidRPr="00DF1634" w:rsidRDefault="006B3AE3" w:rsidP="00B46D58">
      <w:pPr>
        <w:widowControl w:val="0"/>
        <w:spacing w:after="160"/>
        <w:jc w:val="both"/>
        <w:rPr>
          <w:rFonts w:ascii="GHEA Grapalat" w:hAnsi="GHEA Grapalat"/>
          <w:rPrChange w:id="7343" w:author="Hayk-PC" w:date="2024-12-11T02:31:00Z">
            <w:rPr>
              <w:rFonts w:ascii="GHEA Grapalat" w:hAnsi="GHEA Grapalat"/>
            </w:rPr>
          </w:rPrChange>
        </w:rPr>
      </w:pPr>
      <w:r w:rsidRPr="00DF1634">
        <w:rPr>
          <w:rFonts w:ascii="GHEA Grapalat" w:hAnsi="GHEA Grapalat"/>
          <w:rPrChange w:id="7344" w:author="Hayk-PC" w:date="2024-12-11T02:31:00Z">
            <w:rPr>
              <w:rFonts w:ascii="GHEA Grapalat" w:hAnsi="GHEA Grapalat"/>
            </w:rPr>
          </w:rPrChange>
        </w:rPr>
        <w:t>_____________, в лице _______________________, действующего на основании устава _____________, далее — "Покупатель", с одной стороны, и</w:t>
      </w:r>
      <w:r w:rsidR="00D5443D" w:rsidRPr="00DF1634">
        <w:rPr>
          <w:rFonts w:ascii="GHEA Grapalat" w:hAnsi="GHEA Grapalat"/>
          <w:rPrChange w:id="7345" w:author="Hayk-PC" w:date="2024-12-11T02:31:00Z">
            <w:rPr>
              <w:rFonts w:ascii="GHEA Grapalat" w:hAnsi="GHEA Grapalat"/>
            </w:rPr>
          </w:rPrChange>
        </w:rPr>
        <w:t xml:space="preserve"> </w:t>
      </w:r>
      <w:r w:rsidRPr="00DF1634">
        <w:rPr>
          <w:rFonts w:ascii="GHEA Grapalat" w:hAnsi="GHEA Grapalat"/>
          <w:rPrChange w:id="7346" w:author="Hayk-PC" w:date="2024-12-11T02:31:00Z">
            <w:rPr>
              <w:rFonts w:ascii="GHEA Grapalat" w:hAnsi="GHEA Grapalat"/>
            </w:rPr>
          </w:rPrChange>
        </w:rPr>
        <w:t>__________________, в лице директора</w:t>
      </w:r>
      <w:r w:rsidR="00D5443D" w:rsidRPr="00DF1634">
        <w:rPr>
          <w:rFonts w:ascii="GHEA Grapalat" w:hAnsi="GHEA Grapalat"/>
          <w:rPrChange w:id="7347" w:author="Hayk-PC" w:date="2024-12-11T02:31:00Z">
            <w:rPr>
              <w:rFonts w:ascii="GHEA Grapalat" w:hAnsi="GHEA Grapalat"/>
            </w:rPr>
          </w:rPrChange>
        </w:rPr>
        <w:t xml:space="preserve"> </w:t>
      </w:r>
      <w:r w:rsidRPr="00DF1634">
        <w:rPr>
          <w:rFonts w:ascii="GHEA Grapalat" w:hAnsi="GHEA Grapalat"/>
          <w:rPrChange w:id="7348" w:author="Hayk-PC" w:date="2024-12-11T02:31:00Z">
            <w:rPr>
              <w:rFonts w:ascii="GHEA Grapalat" w:hAnsi="GHEA Grapalat"/>
            </w:rPr>
          </w:rPrChange>
        </w:rPr>
        <w:t>_____________________, действующего на основании устава ________________________, далее — "Продавец", с другой стороны, заключили настоящий Договор о следующем.</w:t>
      </w:r>
    </w:p>
    <w:p w14:paraId="4F8EDD4F" w14:textId="77777777" w:rsidR="00071D1C" w:rsidRPr="00DF1634" w:rsidRDefault="00071D1C" w:rsidP="00B46D58">
      <w:pPr>
        <w:widowControl w:val="0"/>
        <w:spacing w:after="160"/>
        <w:ind w:firstLine="709"/>
        <w:jc w:val="both"/>
        <w:rPr>
          <w:rFonts w:ascii="GHEA Grapalat" w:hAnsi="GHEA Grapalat"/>
          <w:b/>
          <w:rPrChange w:id="7349" w:author="Hayk-PC" w:date="2024-12-11T02:31:00Z">
            <w:rPr>
              <w:rFonts w:ascii="GHEA Grapalat" w:hAnsi="GHEA Grapalat"/>
              <w:b/>
            </w:rPr>
          </w:rPrChange>
        </w:rPr>
      </w:pPr>
    </w:p>
    <w:p w14:paraId="36CD0959" w14:textId="77777777" w:rsidR="00071D1C" w:rsidRPr="00DF1634" w:rsidRDefault="00071D1C" w:rsidP="00B46D58">
      <w:pPr>
        <w:widowControl w:val="0"/>
        <w:spacing w:after="160"/>
        <w:jc w:val="center"/>
        <w:rPr>
          <w:rFonts w:ascii="GHEA Grapalat" w:hAnsi="GHEA Grapalat" w:cs="Times Armenian"/>
          <w:b/>
          <w:rPrChange w:id="7350" w:author="Hayk-PC" w:date="2024-12-11T02:31:00Z">
            <w:rPr>
              <w:rFonts w:ascii="GHEA Grapalat" w:hAnsi="GHEA Grapalat" w:cs="Times Armenian"/>
              <w:b/>
            </w:rPr>
          </w:rPrChange>
        </w:rPr>
      </w:pPr>
      <w:r w:rsidRPr="00DF1634">
        <w:rPr>
          <w:rFonts w:ascii="GHEA Grapalat" w:hAnsi="GHEA Grapalat"/>
          <w:b/>
          <w:rPrChange w:id="7351" w:author="Hayk-PC" w:date="2024-12-11T02:31:00Z">
            <w:rPr>
              <w:rFonts w:ascii="GHEA Grapalat" w:hAnsi="GHEA Grapalat"/>
              <w:b/>
            </w:rPr>
          </w:rPrChange>
        </w:rPr>
        <w:t>1. ПРЕДМЕТ ДОГОВОРА</w:t>
      </w:r>
    </w:p>
    <w:p w14:paraId="72EC7984" w14:textId="77777777" w:rsidR="00071D1C" w:rsidRPr="00DF1634" w:rsidRDefault="00071D1C" w:rsidP="00B46D58">
      <w:pPr>
        <w:widowControl w:val="0"/>
        <w:tabs>
          <w:tab w:val="left" w:pos="1134"/>
        </w:tabs>
        <w:spacing w:after="160"/>
        <w:ind w:firstLine="567"/>
        <w:jc w:val="both"/>
        <w:rPr>
          <w:rFonts w:ascii="GHEA Grapalat" w:hAnsi="GHEA Grapalat" w:cs="Times Armenian"/>
          <w:rPrChange w:id="7352" w:author="Hayk-PC" w:date="2024-12-11T02:31:00Z">
            <w:rPr>
              <w:rFonts w:ascii="GHEA Grapalat" w:hAnsi="GHEA Grapalat" w:cs="Times Armenian"/>
            </w:rPr>
          </w:rPrChange>
        </w:rPr>
      </w:pPr>
      <w:r w:rsidRPr="00DF1634">
        <w:rPr>
          <w:rFonts w:ascii="GHEA Grapalat" w:hAnsi="GHEA Grapalat"/>
          <w:rPrChange w:id="7353" w:author="Hayk-PC" w:date="2024-12-11T02:31:00Z">
            <w:rPr>
              <w:rFonts w:ascii="GHEA Grapalat" w:hAnsi="GHEA Grapalat"/>
            </w:rPr>
          </w:rPrChange>
        </w:rPr>
        <w:t>1.1.</w:t>
      </w:r>
      <w:r w:rsidR="00F15CED" w:rsidRPr="00DF1634">
        <w:rPr>
          <w:rFonts w:ascii="GHEA Grapalat" w:hAnsi="GHEA Grapalat"/>
          <w:rPrChange w:id="7354" w:author="Hayk-PC" w:date="2024-12-11T02:31:00Z">
            <w:rPr>
              <w:rFonts w:ascii="GHEA Grapalat" w:hAnsi="GHEA Grapalat"/>
            </w:rPr>
          </w:rPrChange>
        </w:rPr>
        <w:tab/>
      </w:r>
      <w:r w:rsidRPr="00DF1634">
        <w:rPr>
          <w:rFonts w:ascii="GHEA Grapalat" w:hAnsi="GHEA Grapalat"/>
          <w:spacing w:val="6"/>
          <w:rPrChange w:id="7355" w:author="Hayk-PC" w:date="2024-12-11T02:31:00Z">
            <w:rPr>
              <w:rFonts w:ascii="GHEA Grapalat" w:hAnsi="GHEA Grapalat"/>
              <w:spacing w:val="6"/>
            </w:rPr>
          </w:rPrChange>
        </w:rPr>
        <w:t>Продавец обязуется в установленном настоящим Договором (далее</w:t>
      </w:r>
      <w:r w:rsidR="00F15CED" w:rsidRPr="00DF1634">
        <w:rPr>
          <w:rFonts w:ascii="Courier New" w:hAnsi="Courier New" w:cs="Courier New"/>
          <w:spacing w:val="6"/>
          <w:lang w:val="en-US"/>
          <w:rPrChange w:id="7356" w:author="Hayk-PC" w:date="2024-12-11T02:31:00Z">
            <w:rPr>
              <w:rFonts w:ascii="Courier New" w:hAnsi="Courier New" w:cs="Courier New"/>
              <w:spacing w:val="6"/>
              <w:lang w:val="en-US"/>
            </w:rPr>
          </w:rPrChange>
        </w:rPr>
        <w:t> </w:t>
      </w:r>
      <w:r w:rsidRPr="00DF1634">
        <w:rPr>
          <w:rFonts w:ascii="GHEA Grapalat" w:hAnsi="GHEA Grapalat"/>
          <w:spacing w:val="6"/>
          <w:rPrChange w:id="7357" w:author="Hayk-PC" w:date="2024-12-11T02:31:00Z">
            <w:rPr>
              <w:rFonts w:ascii="GHEA Grapalat" w:hAnsi="GHEA Grapalat"/>
              <w:spacing w:val="6"/>
            </w:rPr>
          </w:rPrChange>
        </w:rPr>
        <w:t xml:space="preserve">— договор) </w:t>
      </w:r>
      <w:r w:rsidRPr="00DF1634">
        <w:rPr>
          <w:rFonts w:ascii="GHEA Grapalat" w:hAnsi="GHEA Grapalat"/>
          <w:rPrChange w:id="7358" w:author="Hayk-PC" w:date="2024-12-11T02:31:00Z">
            <w:rPr>
              <w:rFonts w:ascii="GHEA Grapalat" w:hAnsi="GHEA Grapalat"/>
            </w:rPr>
          </w:rPrChange>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74FEA327" w14:textId="77777777" w:rsidR="00071D1C" w:rsidRPr="00DF1634" w:rsidRDefault="00071D1C" w:rsidP="00B46D58">
      <w:pPr>
        <w:widowControl w:val="0"/>
        <w:spacing w:after="160"/>
        <w:ind w:firstLine="709"/>
        <w:jc w:val="both"/>
        <w:rPr>
          <w:rFonts w:ascii="GHEA Grapalat" w:hAnsi="GHEA Grapalat" w:cs="Times Armenian"/>
          <w:rPrChange w:id="7359" w:author="Hayk-PC" w:date="2024-12-11T02:31:00Z">
            <w:rPr>
              <w:rFonts w:ascii="GHEA Grapalat" w:hAnsi="GHEA Grapalat" w:cs="Times Armenian"/>
            </w:rPr>
          </w:rPrChange>
        </w:rPr>
      </w:pPr>
    </w:p>
    <w:p w14:paraId="67C60614" w14:textId="77777777" w:rsidR="00071D1C" w:rsidRPr="00DF1634" w:rsidRDefault="00071D1C" w:rsidP="00B46D58">
      <w:pPr>
        <w:widowControl w:val="0"/>
        <w:spacing w:after="160"/>
        <w:jc w:val="center"/>
        <w:rPr>
          <w:rFonts w:ascii="GHEA Grapalat" w:hAnsi="GHEA Grapalat"/>
          <w:b/>
          <w:rPrChange w:id="7360" w:author="Hayk-PC" w:date="2024-12-11T02:31:00Z">
            <w:rPr>
              <w:rFonts w:ascii="GHEA Grapalat" w:hAnsi="GHEA Grapalat"/>
              <w:b/>
            </w:rPr>
          </w:rPrChange>
        </w:rPr>
      </w:pPr>
      <w:r w:rsidRPr="00DF1634">
        <w:rPr>
          <w:rFonts w:ascii="GHEA Grapalat" w:hAnsi="GHEA Grapalat"/>
          <w:b/>
          <w:rPrChange w:id="7361" w:author="Hayk-PC" w:date="2024-12-11T02:31:00Z">
            <w:rPr>
              <w:rFonts w:ascii="GHEA Grapalat" w:hAnsi="GHEA Grapalat"/>
              <w:b/>
            </w:rPr>
          </w:rPrChange>
        </w:rPr>
        <w:t>2.ПРАВА И ОБЯЗАННОСТИ СТОРОН</w:t>
      </w:r>
    </w:p>
    <w:p w14:paraId="32E4114C" w14:textId="77777777" w:rsidR="00071D1C" w:rsidRPr="00DF1634" w:rsidRDefault="00071D1C" w:rsidP="00B46D58">
      <w:pPr>
        <w:widowControl w:val="0"/>
        <w:tabs>
          <w:tab w:val="left" w:pos="1134"/>
        </w:tabs>
        <w:spacing w:after="160"/>
        <w:ind w:firstLine="567"/>
        <w:jc w:val="both"/>
        <w:rPr>
          <w:rFonts w:ascii="GHEA Grapalat" w:hAnsi="GHEA Grapalat"/>
          <w:b/>
          <w:rPrChange w:id="7362" w:author="Hayk-PC" w:date="2024-12-11T02:31:00Z">
            <w:rPr>
              <w:rFonts w:ascii="GHEA Grapalat" w:hAnsi="GHEA Grapalat"/>
              <w:b/>
            </w:rPr>
          </w:rPrChange>
        </w:rPr>
      </w:pPr>
      <w:r w:rsidRPr="00DF1634">
        <w:rPr>
          <w:rFonts w:ascii="GHEA Grapalat" w:hAnsi="GHEA Grapalat"/>
          <w:b/>
          <w:rPrChange w:id="7363" w:author="Hayk-PC" w:date="2024-12-11T02:31:00Z">
            <w:rPr>
              <w:rFonts w:ascii="GHEA Grapalat" w:hAnsi="GHEA Grapalat"/>
              <w:b/>
            </w:rPr>
          </w:rPrChange>
        </w:rPr>
        <w:t>2.</w:t>
      </w:r>
      <w:r w:rsidR="009D71F8" w:rsidRPr="00DF1634">
        <w:rPr>
          <w:rFonts w:ascii="GHEA Grapalat" w:hAnsi="GHEA Grapalat"/>
          <w:b/>
          <w:rPrChange w:id="7364" w:author="Hayk-PC" w:date="2024-12-11T02:31:00Z">
            <w:rPr>
              <w:rFonts w:ascii="GHEA Grapalat" w:hAnsi="GHEA Grapalat"/>
              <w:b/>
            </w:rPr>
          </w:rPrChange>
        </w:rPr>
        <w:t>1.</w:t>
      </w:r>
      <w:r w:rsidR="009D71F8" w:rsidRPr="00DF1634">
        <w:rPr>
          <w:rFonts w:ascii="GHEA Grapalat" w:hAnsi="GHEA Grapalat"/>
          <w:b/>
          <w:rPrChange w:id="7365" w:author="Hayk-PC" w:date="2024-12-11T02:31:00Z">
            <w:rPr>
              <w:rFonts w:ascii="GHEA Grapalat" w:hAnsi="GHEA Grapalat"/>
              <w:b/>
            </w:rPr>
          </w:rPrChange>
        </w:rPr>
        <w:tab/>
      </w:r>
      <w:r w:rsidRPr="00DF1634">
        <w:rPr>
          <w:rFonts w:ascii="GHEA Grapalat" w:hAnsi="GHEA Grapalat"/>
          <w:b/>
          <w:rPrChange w:id="7366" w:author="Hayk-PC" w:date="2024-12-11T02:31:00Z">
            <w:rPr>
              <w:rFonts w:ascii="GHEA Grapalat" w:hAnsi="GHEA Grapalat"/>
              <w:b/>
            </w:rPr>
          </w:rPrChange>
        </w:rPr>
        <w:t>Покупатель имеет право:</w:t>
      </w:r>
    </w:p>
    <w:p w14:paraId="727856E4" w14:textId="45529184" w:rsidR="00071D1C" w:rsidRPr="00DF1634" w:rsidRDefault="00071D1C" w:rsidP="00B46D58">
      <w:pPr>
        <w:widowControl w:val="0"/>
        <w:tabs>
          <w:tab w:val="left" w:pos="1276"/>
        </w:tabs>
        <w:spacing w:after="160"/>
        <w:ind w:firstLine="567"/>
        <w:jc w:val="both"/>
        <w:rPr>
          <w:rFonts w:ascii="GHEA Grapalat" w:hAnsi="GHEA Grapalat"/>
          <w:rPrChange w:id="7367" w:author="Hayk-PC" w:date="2024-12-11T02:31:00Z">
            <w:rPr>
              <w:rFonts w:ascii="GHEA Grapalat" w:hAnsi="GHEA Grapalat"/>
            </w:rPr>
          </w:rPrChange>
        </w:rPr>
      </w:pPr>
      <w:r w:rsidRPr="00DF1634">
        <w:rPr>
          <w:rFonts w:ascii="GHEA Grapalat" w:hAnsi="GHEA Grapalat"/>
          <w:rPrChange w:id="7368" w:author="Hayk-PC" w:date="2024-12-11T02:31:00Z">
            <w:rPr>
              <w:rFonts w:ascii="GHEA Grapalat" w:hAnsi="GHEA Grapalat"/>
            </w:rPr>
          </w:rPrChange>
        </w:rPr>
        <w:t>2.1.</w:t>
      </w:r>
      <w:r w:rsidR="009D71F8" w:rsidRPr="00DF1634">
        <w:rPr>
          <w:rFonts w:ascii="GHEA Grapalat" w:hAnsi="GHEA Grapalat"/>
          <w:rPrChange w:id="7369" w:author="Hayk-PC" w:date="2024-12-11T02:31:00Z">
            <w:rPr>
              <w:rFonts w:ascii="GHEA Grapalat" w:hAnsi="GHEA Grapalat"/>
            </w:rPr>
          </w:rPrChange>
        </w:rPr>
        <w:t>1.</w:t>
      </w:r>
      <w:r w:rsidR="009D71F8" w:rsidRPr="00DF1634">
        <w:rPr>
          <w:rFonts w:ascii="GHEA Grapalat" w:hAnsi="GHEA Grapalat"/>
          <w:rPrChange w:id="7370" w:author="Hayk-PC" w:date="2024-12-11T02:31:00Z">
            <w:rPr>
              <w:rFonts w:ascii="GHEA Grapalat" w:hAnsi="GHEA Grapalat"/>
            </w:rPr>
          </w:rPrChange>
        </w:rPr>
        <w:tab/>
      </w:r>
      <w:r w:rsidRPr="00DF1634">
        <w:rPr>
          <w:rFonts w:ascii="GHEA Grapalat" w:hAnsi="GHEA Grapalat"/>
          <w:rPrChange w:id="7371" w:author="Hayk-PC" w:date="2024-12-11T02:31:00Z">
            <w:rPr>
              <w:rFonts w:ascii="GHEA Grapalat" w:hAnsi="GHEA Grapalat"/>
            </w:rPr>
          </w:rPrChange>
        </w:rPr>
        <w:t>Отказываться от товара в случае непоставки товара Продавцом в</w:t>
      </w:r>
      <w:r w:rsidR="005250C2" w:rsidRPr="00DF1634">
        <w:rPr>
          <w:rFonts w:ascii="Courier New" w:hAnsi="Courier New" w:cs="Courier New"/>
          <w:lang w:val="en-US"/>
          <w:rPrChange w:id="7372" w:author="Hayk-PC" w:date="2024-12-11T02:31:00Z">
            <w:rPr>
              <w:rFonts w:ascii="Courier New" w:hAnsi="Courier New" w:cs="Courier New"/>
              <w:lang w:val="en-US"/>
            </w:rPr>
          </w:rPrChange>
        </w:rPr>
        <w:t> </w:t>
      </w:r>
      <w:r w:rsidRPr="00DF1634">
        <w:rPr>
          <w:rFonts w:ascii="GHEA Grapalat" w:hAnsi="GHEA Grapalat"/>
          <w:rPrChange w:id="7373" w:author="Hayk-PC" w:date="2024-12-11T02:31:00Z">
            <w:rPr>
              <w:rFonts w:ascii="GHEA Grapalat" w:hAnsi="GHEA Grapalat"/>
            </w:rPr>
          </w:rPrChange>
        </w:rPr>
        <w:t xml:space="preserve">установленный договором срок, если сроки поставки были нарушены более чем на </w:t>
      </w:r>
      <w:ins w:id="7374" w:author="Hayk-PC" w:date="2024-12-11T02:08:00Z">
        <w:r w:rsidR="008848AA" w:rsidRPr="00DF1634">
          <w:rPr>
            <w:rFonts w:ascii="GHEA Grapalat" w:hAnsi="GHEA Grapalat"/>
            <w:rPrChange w:id="7375" w:author="Hayk-PC" w:date="2024-12-11T02:31:00Z">
              <w:rPr>
                <w:rFonts w:ascii="GHEA Grapalat" w:hAnsi="GHEA Grapalat"/>
              </w:rPr>
            </w:rPrChange>
          </w:rPr>
          <w:t>10</w:t>
        </w:r>
      </w:ins>
      <w:del w:id="7376" w:author="Hayk-PC" w:date="2024-12-11T02:09:00Z">
        <w:r w:rsidRPr="00DF1634" w:rsidDel="008848AA">
          <w:rPr>
            <w:rFonts w:ascii="GHEA Grapalat" w:hAnsi="GHEA Grapalat"/>
            <w:rPrChange w:id="7377" w:author="Hayk-PC" w:date="2024-12-11T02:31:00Z">
              <w:rPr>
                <w:rFonts w:ascii="GHEA Grapalat" w:hAnsi="GHEA Grapalat"/>
              </w:rPr>
            </w:rPrChange>
          </w:rPr>
          <w:delText>______</w:delText>
        </w:r>
        <w:r w:rsidR="00F15CED" w:rsidRPr="00DF1634" w:rsidDel="008848AA">
          <w:rPr>
            <w:rFonts w:ascii="GHEA Grapalat" w:hAnsi="GHEA Grapalat"/>
            <w:rPrChange w:id="7378" w:author="Hayk-PC" w:date="2024-12-11T02:31:00Z">
              <w:rPr>
                <w:rFonts w:ascii="GHEA Grapalat" w:hAnsi="GHEA Grapalat"/>
              </w:rPr>
            </w:rPrChange>
          </w:rPr>
          <w:delText>__________</w:delText>
        </w:r>
        <w:r w:rsidR="00EC165E" w:rsidRPr="00DF1634" w:rsidDel="008848AA">
          <w:rPr>
            <w:rFonts w:ascii="GHEA Grapalat" w:hAnsi="GHEA Grapalat"/>
            <w:rPrChange w:id="7379" w:author="Hayk-PC" w:date="2024-12-11T02:31:00Z">
              <w:rPr>
                <w:rFonts w:ascii="GHEA Grapalat" w:hAnsi="GHEA Grapalat"/>
              </w:rPr>
            </w:rPrChange>
          </w:rPr>
          <w:delText>__</w:delText>
        </w:r>
        <w:r w:rsidR="00F15CED" w:rsidRPr="00DF1634" w:rsidDel="008848AA">
          <w:rPr>
            <w:rFonts w:ascii="GHEA Grapalat" w:hAnsi="GHEA Grapalat"/>
            <w:rPrChange w:id="7380" w:author="Hayk-PC" w:date="2024-12-11T02:31:00Z">
              <w:rPr>
                <w:rFonts w:ascii="GHEA Grapalat" w:hAnsi="GHEA Grapalat"/>
              </w:rPr>
            </w:rPrChange>
          </w:rPr>
          <w:delText>__</w:delText>
        </w:r>
        <w:r w:rsidRPr="00DF1634" w:rsidDel="008848AA">
          <w:rPr>
            <w:rFonts w:ascii="GHEA Grapalat" w:hAnsi="GHEA Grapalat"/>
            <w:rPrChange w:id="7381" w:author="Hayk-PC" w:date="2024-12-11T02:31:00Z">
              <w:rPr>
                <w:rFonts w:ascii="GHEA Grapalat" w:hAnsi="GHEA Grapalat"/>
              </w:rPr>
            </w:rPrChange>
          </w:rPr>
          <w:delText>__</w:delText>
        </w:r>
      </w:del>
      <w:r w:rsidRPr="00DF1634">
        <w:rPr>
          <w:rFonts w:ascii="GHEA Grapalat" w:hAnsi="GHEA Grapalat"/>
          <w:rPrChange w:id="7382" w:author="Hayk-PC" w:date="2024-12-11T02:31:00Z">
            <w:rPr>
              <w:rFonts w:ascii="GHEA Grapalat" w:hAnsi="GHEA Grapalat"/>
            </w:rPr>
          </w:rPrChange>
        </w:rPr>
        <w:t xml:space="preserve"> дней.</w:t>
      </w:r>
    </w:p>
    <w:p w14:paraId="0DAA5135" w14:textId="77777777" w:rsidR="00071D1C" w:rsidRPr="00DF1634" w:rsidRDefault="00071D1C" w:rsidP="00B46D58">
      <w:pPr>
        <w:widowControl w:val="0"/>
        <w:tabs>
          <w:tab w:val="left" w:pos="1276"/>
        </w:tabs>
        <w:spacing w:after="160"/>
        <w:ind w:firstLine="567"/>
        <w:jc w:val="both"/>
        <w:rPr>
          <w:rFonts w:ascii="GHEA Grapalat" w:hAnsi="GHEA Grapalat"/>
          <w:rPrChange w:id="7383" w:author="Hayk-PC" w:date="2024-12-11T02:31:00Z">
            <w:rPr>
              <w:rFonts w:ascii="GHEA Grapalat" w:hAnsi="GHEA Grapalat"/>
            </w:rPr>
          </w:rPrChange>
        </w:rPr>
      </w:pPr>
      <w:r w:rsidRPr="00DF1634">
        <w:rPr>
          <w:rFonts w:ascii="GHEA Grapalat" w:hAnsi="GHEA Grapalat"/>
          <w:rPrChange w:id="7384" w:author="Hayk-PC" w:date="2024-12-11T02:31:00Z">
            <w:rPr>
              <w:rFonts w:ascii="GHEA Grapalat" w:hAnsi="GHEA Grapalat"/>
            </w:rPr>
          </w:rPrChange>
        </w:rPr>
        <w:t>2.1.</w:t>
      </w:r>
      <w:r w:rsidR="009D71F8" w:rsidRPr="00DF1634">
        <w:rPr>
          <w:rFonts w:ascii="GHEA Grapalat" w:hAnsi="GHEA Grapalat"/>
          <w:rPrChange w:id="7385" w:author="Hayk-PC" w:date="2024-12-11T02:31:00Z">
            <w:rPr>
              <w:rFonts w:ascii="GHEA Grapalat" w:hAnsi="GHEA Grapalat"/>
            </w:rPr>
          </w:rPrChange>
        </w:rPr>
        <w:t>2.</w:t>
      </w:r>
      <w:r w:rsidR="009D71F8" w:rsidRPr="00DF1634">
        <w:rPr>
          <w:rFonts w:ascii="GHEA Grapalat" w:hAnsi="GHEA Grapalat"/>
          <w:rPrChange w:id="7386" w:author="Hayk-PC" w:date="2024-12-11T02:31:00Z">
            <w:rPr>
              <w:rFonts w:ascii="GHEA Grapalat" w:hAnsi="GHEA Grapalat"/>
            </w:rPr>
          </w:rPrChange>
        </w:rPr>
        <w:tab/>
      </w:r>
      <w:r w:rsidRPr="00DF1634">
        <w:rPr>
          <w:rFonts w:ascii="GHEA Grapalat" w:hAnsi="GHEA Grapalat"/>
          <w:rPrChange w:id="7387" w:author="Hayk-PC" w:date="2024-12-11T02:31:00Z">
            <w:rPr>
              <w:rFonts w:ascii="GHEA Grapalat" w:hAnsi="GHEA Grapalat"/>
            </w:rPr>
          </w:rPrChange>
        </w:rPr>
        <w:t xml:space="preserve">Если передан товар ненадлежащего качества, не соответствующий предусмотренной договором технической характеристике: </w:t>
      </w:r>
    </w:p>
    <w:p w14:paraId="59FA12C7" w14:textId="77777777" w:rsidR="00071D1C" w:rsidRPr="00DF1634" w:rsidRDefault="00071D1C" w:rsidP="00B46D58">
      <w:pPr>
        <w:widowControl w:val="0"/>
        <w:tabs>
          <w:tab w:val="left" w:pos="1134"/>
        </w:tabs>
        <w:spacing w:after="160"/>
        <w:ind w:firstLine="567"/>
        <w:jc w:val="both"/>
        <w:rPr>
          <w:rFonts w:ascii="GHEA Grapalat" w:hAnsi="GHEA Grapalat"/>
          <w:rPrChange w:id="7388" w:author="Hayk-PC" w:date="2024-12-11T02:31:00Z">
            <w:rPr>
              <w:rFonts w:ascii="GHEA Grapalat" w:hAnsi="GHEA Grapalat"/>
            </w:rPr>
          </w:rPrChange>
        </w:rPr>
      </w:pPr>
      <w:r w:rsidRPr="00DF1634">
        <w:rPr>
          <w:rFonts w:ascii="GHEA Grapalat" w:hAnsi="GHEA Grapalat"/>
          <w:rPrChange w:id="7389" w:author="Hayk-PC" w:date="2024-12-11T02:31:00Z">
            <w:rPr>
              <w:rFonts w:ascii="GHEA Grapalat" w:hAnsi="GHEA Grapalat"/>
            </w:rPr>
          </w:rPrChange>
        </w:rPr>
        <w:t>а)</w:t>
      </w:r>
      <w:r w:rsidR="005250C2" w:rsidRPr="00DF1634">
        <w:rPr>
          <w:rFonts w:ascii="GHEA Grapalat" w:hAnsi="GHEA Grapalat"/>
          <w:rPrChange w:id="7390" w:author="Hayk-PC" w:date="2024-12-11T02:31:00Z">
            <w:rPr>
              <w:rFonts w:ascii="GHEA Grapalat" w:hAnsi="GHEA Grapalat"/>
            </w:rPr>
          </w:rPrChange>
        </w:rPr>
        <w:tab/>
      </w:r>
      <w:r w:rsidRPr="00DF1634">
        <w:rPr>
          <w:rFonts w:ascii="GHEA Grapalat" w:hAnsi="GHEA Grapalat"/>
          <w:rPrChange w:id="7391" w:author="Hayk-PC" w:date="2024-12-11T02:31:00Z">
            <w:rPr>
              <w:rFonts w:ascii="GHEA Grapalat" w:hAnsi="GHEA Grapalat"/>
            </w:rPr>
          </w:rPrChange>
        </w:rPr>
        <w:t>требовать возмещения расходов, произведенных им по причине ненадлежащего качества товара;</w:t>
      </w:r>
    </w:p>
    <w:p w14:paraId="69AF42CB" w14:textId="77777777" w:rsidR="00071D1C" w:rsidRPr="00DF1634" w:rsidRDefault="00071D1C" w:rsidP="00B46D58">
      <w:pPr>
        <w:widowControl w:val="0"/>
        <w:tabs>
          <w:tab w:val="left" w:pos="1134"/>
        </w:tabs>
        <w:spacing w:after="160"/>
        <w:ind w:firstLine="567"/>
        <w:jc w:val="both"/>
        <w:rPr>
          <w:rFonts w:ascii="GHEA Grapalat" w:hAnsi="GHEA Grapalat"/>
          <w:rPrChange w:id="7392" w:author="Hayk-PC" w:date="2024-12-11T02:31:00Z">
            <w:rPr>
              <w:rFonts w:ascii="GHEA Grapalat" w:hAnsi="GHEA Grapalat"/>
            </w:rPr>
          </w:rPrChange>
        </w:rPr>
      </w:pPr>
      <w:r w:rsidRPr="00DF1634">
        <w:rPr>
          <w:rFonts w:ascii="GHEA Grapalat" w:hAnsi="GHEA Grapalat"/>
          <w:rPrChange w:id="7393" w:author="Hayk-PC" w:date="2024-12-11T02:31:00Z">
            <w:rPr>
              <w:rFonts w:ascii="GHEA Grapalat" w:hAnsi="GHEA Grapalat"/>
            </w:rPr>
          </w:rPrChange>
        </w:rPr>
        <w:t>б)</w:t>
      </w:r>
      <w:r w:rsidR="005250C2" w:rsidRPr="00DF1634">
        <w:rPr>
          <w:rFonts w:ascii="GHEA Grapalat" w:hAnsi="GHEA Grapalat"/>
          <w:rPrChange w:id="7394" w:author="Hayk-PC" w:date="2024-12-11T02:31:00Z">
            <w:rPr>
              <w:rFonts w:ascii="GHEA Grapalat" w:hAnsi="GHEA Grapalat"/>
            </w:rPr>
          </w:rPrChange>
        </w:rPr>
        <w:tab/>
      </w:r>
      <w:r w:rsidRPr="00DF1634">
        <w:rPr>
          <w:rFonts w:ascii="GHEA Grapalat" w:hAnsi="GHEA Grapalat"/>
          <w:rPrChange w:id="7395" w:author="Hayk-PC" w:date="2024-12-11T02:31:00Z">
            <w:rPr>
              <w:rFonts w:ascii="GHEA Grapalat" w:hAnsi="GHEA Grapalat"/>
            </w:rPr>
          </w:rPrChange>
        </w:rPr>
        <w:t xml:space="preserve">не принимать товар, установив по своему усмотрению разумный срок </w:t>
      </w:r>
      <w:r w:rsidRPr="00DF1634">
        <w:rPr>
          <w:rFonts w:ascii="GHEA Grapalat" w:hAnsi="GHEA Grapalat"/>
          <w:rPrChange w:id="7396" w:author="Hayk-PC" w:date="2024-12-11T02:31:00Z">
            <w:rPr>
              <w:rFonts w:ascii="GHEA Grapalat" w:hAnsi="GHEA Grapalat"/>
            </w:rPr>
          </w:rPrChange>
        </w:rPr>
        <w:lastRenderedPageBreak/>
        <w:t xml:space="preserve">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03A2522C" w14:textId="77777777" w:rsidR="00071D1C" w:rsidRPr="00DF1634" w:rsidRDefault="00071D1C" w:rsidP="00B46D58">
      <w:pPr>
        <w:widowControl w:val="0"/>
        <w:tabs>
          <w:tab w:val="left" w:pos="1134"/>
        </w:tabs>
        <w:spacing w:after="160"/>
        <w:ind w:firstLine="567"/>
        <w:jc w:val="both"/>
        <w:rPr>
          <w:rFonts w:ascii="GHEA Grapalat" w:hAnsi="GHEA Grapalat"/>
          <w:rPrChange w:id="7397" w:author="Hayk-PC" w:date="2024-12-11T02:31:00Z">
            <w:rPr>
              <w:rFonts w:ascii="GHEA Grapalat" w:hAnsi="GHEA Grapalat"/>
            </w:rPr>
          </w:rPrChange>
        </w:rPr>
      </w:pPr>
      <w:r w:rsidRPr="00DF1634">
        <w:rPr>
          <w:rFonts w:ascii="GHEA Grapalat" w:hAnsi="GHEA Grapalat"/>
          <w:rPrChange w:id="7398" w:author="Hayk-PC" w:date="2024-12-11T02:31:00Z">
            <w:rPr>
              <w:rFonts w:ascii="GHEA Grapalat" w:hAnsi="GHEA Grapalat"/>
            </w:rPr>
          </w:rPrChange>
        </w:rPr>
        <w:t>в)</w:t>
      </w:r>
      <w:r w:rsidR="005250C2" w:rsidRPr="00DF1634">
        <w:rPr>
          <w:rFonts w:ascii="GHEA Grapalat" w:hAnsi="GHEA Grapalat"/>
          <w:rPrChange w:id="7399" w:author="Hayk-PC" w:date="2024-12-11T02:31:00Z">
            <w:rPr>
              <w:rFonts w:ascii="GHEA Grapalat" w:hAnsi="GHEA Grapalat"/>
            </w:rPr>
          </w:rPrChange>
        </w:rPr>
        <w:tab/>
      </w:r>
      <w:r w:rsidRPr="00DF1634">
        <w:rPr>
          <w:rFonts w:ascii="GHEA Grapalat" w:hAnsi="GHEA Grapalat"/>
          <w:rPrChange w:id="7400" w:author="Hayk-PC" w:date="2024-12-11T02:31:00Z">
            <w:rPr>
              <w:rFonts w:ascii="GHEA Grapalat" w:hAnsi="GHEA Grapalat"/>
            </w:rPr>
          </w:rPrChange>
        </w:rPr>
        <w:t>отказываться от исполнения договора и требовать возврата уплаченной за товар суммы.</w:t>
      </w:r>
    </w:p>
    <w:p w14:paraId="05370F18" w14:textId="77777777" w:rsidR="00071D1C" w:rsidRPr="00DF1634" w:rsidRDefault="00071D1C" w:rsidP="00B46D58">
      <w:pPr>
        <w:widowControl w:val="0"/>
        <w:tabs>
          <w:tab w:val="left" w:pos="1276"/>
        </w:tabs>
        <w:spacing w:after="160"/>
        <w:ind w:firstLine="567"/>
        <w:jc w:val="both"/>
        <w:rPr>
          <w:rFonts w:ascii="GHEA Grapalat" w:hAnsi="GHEA Grapalat"/>
          <w:rPrChange w:id="7401" w:author="Hayk-PC" w:date="2024-12-11T02:31:00Z">
            <w:rPr>
              <w:rFonts w:ascii="GHEA Grapalat" w:hAnsi="GHEA Grapalat"/>
            </w:rPr>
          </w:rPrChange>
        </w:rPr>
      </w:pPr>
      <w:r w:rsidRPr="00DF1634">
        <w:rPr>
          <w:rFonts w:ascii="GHEA Grapalat" w:hAnsi="GHEA Grapalat"/>
          <w:rPrChange w:id="7402" w:author="Hayk-PC" w:date="2024-12-11T02:31:00Z">
            <w:rPr>
              <w:rFonts w:ascii="GHEA Grapalat" w:hAnsi="GHEA Grapalat"/>
            </w:rPr>
          </w:rPrChange>
        </w:rPr>
        <w:t>2.1.</w:t>
      </w:r>
      <w:r w:rsidR="005B2A24" w:rsidRPr="00DF1634">
        <w:rPr>
          <w:rFonts w:ascii="GHEA Grapalat" w:hAnsi="GHEA Grapalat"/>
          <w:rPrChange w:id="7403" w:author="Hayk-PC" w:date="2024-12-11T02:31:00Z">
            <w:rPr>
              <w:rFonts w:ascii="GHEA Grapalat" w:hAnsi="GHEA Grapalat"/>
            </w:rPr>
          </w:rPrChange>
        </w:rPr>
        <w:t>3.</w:t>
      </w:r>
      <w:r w:rsidR="005B2A24" w:rsidRPr="00DF1634">
        <w:rPr>
          <w:rFonts w:ascii="GHEA Grapalat" w:hAnsi="GHEA Grapalat"/>
          <w:rPrChange w:id="7404" w:author="Hayk-PC" w:date="2024-12-11T02:31:00Z">
            <w:rPr>
              <w:rFonts w:ascii="GHEA Grapalat" w:hAnsi="GHEA Grapalat"/>
            </w:rPr>
          </w:rPrChange>
        </w:rPr>
        <w:tab/>
      </w:r>
      <w:r w:rsidRPr="00DF1634">
        <w:rPr>
          <w:rFonts w:ascii="GHEA Grapalat" w:hAnsi="GHEA Grapalat"/>
          <w:rPrChange w:id="7405" w:author="Hayk-PC" w:date="2024-12-11T02:31:00Z">
            <w:rPr>
              <w:rFonts w:ascii="GHEA Grapalat" w:hAnsi="GHEA Grapalat"/>
            </w:rPr>
          </w:rPrChange>
        </w:rPr>
        <w:t xml:space="preserve">Если передан товар в количестве меньше оговоренного в договоре, то: </w:t>
      </w:r>
    </w:p>
    <w:p w14:paraId="2C4ACC89" w14:textId="77777777" w:rsidR="00071D1C" w:rsidRPr="00DF1634" w:rsidRDefault="00071D1C" w:rsidP="00B46D58">
      <w:pPr>
        <w:widowControl w:val="0"/>
        <w:tabs>
          <w:tab w:val="left" w:pos="1134"/>
        </w:tabs>
        <w:spacing w:after="160"/>
        <w:ind w:firstLine="567"/>
        <w:jc w:val="both"/>
        <w:rPr>
          <w:rFonts w:ascii="GHEA Grapalat" w:hAnsi="GHEA Grapalat"/>
          <w:rPrChange w:id="7406" w:author="Hayk-PC" w:date="2024-12-11T02:31:00Z">
            <w:rPr>
              <w:rFonts w:ascii="GHEA Grapalat" w:hAnsi="GHEA Grapalat"/>
            </w:rPr>
          </w:rPrChange>
        </w:rPr>
      </w:pPr>
      <w:r w:rsidRPr="00DF1634">
        <w:rPr>
          <w:rFonts w:ascii="GHEA Grapalat" w:hAnsi="GHEA Grapalat"/>
          <w:rPrChange w:id="7407" w:author="Hayk-PC" w:date="2024-12-11T02:31:00Z">
            <w:rPr>
              <w:rFonts w:ascii="GHEA Grapalat" w:hAnsi="GHEA Grapalat"/>
            </w:rPr>
          </w:rPrChange>
        </w:rPr>
        <w:t>а)</w:t>
      </w:r>
      <w:r w:rsidR="005250C2" w:rsidRPr="00DF1634">
        <w:rPr>
          <w:rFonts w:ascii="GHEA Grapalat" w:hAnsi="GHEA Grapalat"/>
          <w:rPrChange w:id="7408" w:author="Hayk-PC" w:date="2024-12-11T02:31:00Z">
            <w:rPr>
              <w:rFonts w:ascii="GHEA Grapalat" w:hAnsi="GHEA Grapalat"/>
            </w:rPr>
          </w:rPrChange>
        </w:rPr>
        <w:tab/>
      </w:r>
      <w:r w:rsidRPr="00DF1634">
        <w:rPr>
          <w:rFonts w:ascii="GHEA Grapalat" w:hAnsi="GHEA Grapalat"/>
          <w:rPrChange w:id="7409" w:author="Hayk-PC" w:date="2024-12-11T02:31:00Z">
            <w:rPr>
              <w:rFonts w:ascii="GHEA Grapalat" w:hAnsi="GHEA Grapalat"/>
            </w:rPr>
          </w:rPrChange>
        </w:rPr>
        <w:t>требовать восполнения недопереданного количества</w:t>
      </w:r>
      <w:r w:rsidR="00AA7117" w:rsidRPr="00DF1634">
        <w:rPr>
          <w:rFonts w:ascii="GHEA Grapalat" w:hAnsi="GHEA Grapalat"/>
          <w:rPrChange w:id="7410" w:author="Hayk-PC" w:date="2024-12-11T02:31:00Z">
            <w:rPr>
              <w:rFonts w:ascii="GHEA Grapalat" w:hAnsi="GHEA Grapalat"/>
            </w:rPr>
          </w:rPrChange>
        </w:rPr>
        <w:t xml:space="preserve"> </w:t>
      </w:r>
      <w:r w:rsidRPr="00DF1634">
        <w:rPr>
          <w:rFonts w:ascii="GHEA Grapalat" w:hAnsi="GHEA Grapalat"/>
          <w:rPrChange w:id="7411" w:author="Hayk-PC" w:date="2024-12-11T02:31:00Z">
            <w:rPr>
              <w:rFonts w:ascii="GHEA Grapalat" w:hAnsi="GHEA Grapalat"/>
            </w:rPr>
          </w:rPrChange>
        </w:rPr>
        <w:t>товара;</w:t>
      </w:r>
    </w:p>
    <w:p w14:paraId="4C955BD1" w14:textId="77777777" w:rsidR="00071D1C" w:rsidRPr="00DF1634" w:rsidRDefault="00071D1C" w:rsidP="00B46D58">
      <w:pPr>
        <w:widowControl w:val="0"/>
        <w:tabs>
          <w:tab w:val="left" w:pos="1134"/>
        </w:tabs>
        <w:spacing w:after="160"/>
        <w:ind w:firstLine="567"/>
        <w:jc w:val="both"/>
        <w:rPr>
          <w:rFonts w:ascii="GHEA Grapalat" w:hAnsi="GHEA Grapalat"/>
          <w:rPrChange w:id="7412" w:author="Hayk-PC" w:date="2024-12-11T02:31:00Z">
            <w:rPr>
              <w:rFonts w:ascii="GHEA Grapalat" w:hAnsi="GHEA Grapalat"/>
            </w:rPr>
          </w:rPrChange>
        </w:rPr>
      </w:pPr>
      <w:r w:rsidRPr="00DF1634">
        <w:rPr>
          <w:rFonts w:ascii="GHEA Grapalat" w:hAnsi="GHEA Grapalat"/>
          <w:rPrChange w:id="7413" w:author="Hayk-PC" w:date="2024-12-11T02:31:00Z">
            <w:rPr>
              <w:rFonts w:ascii="GHEA Grapalat" w:hAnsi="GHEA Grapalat"/>
            </w:rPr>
          </w:rPrChange>
        </w:rPr>
        <w:t>б)</w:t>
      </w:r>
      <w:r w:rsidR="005250C2" w:rsidRPr="00DF1634">
        <w:rPr>
          <w:rFonts w:ascii="GHEA Grapalat" w:hAnsi="GHEA Grapalat"/>
          <w:rPrChange w:id="7414" w:author="Hayk-PC" w:date="2024-12-11T02:31:00Z">
            <w:rPr>
              <w:rFonts w:ascii="GHEA Grapalat" w:hAnsi="GHEA Grapalat"/>
            </w:rPr>
          </w:rPrChange>
        </w:rPr>
        <w:tab/>
      </w:r>
      <w:r w:rsidRPr="00DF1634">
        <w:rPr>
          <w:rFonts w:ascii="GHEA Grapalat" w:hAnsi="GHEA Grapalat"/>
          <w:rPrChange w:id="7415" w:author="Hayk-PC" w:date="2024-12-11T02:31:00Z">
            <w:rPr>
              <w:rFonts w:ascii="GHEA Grapalat" w:hAnsi="GHEA Grapalat"/>
            </w:rPr>
          </w:rPrChange>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18F035AC" w14:textId="77777777" w:rsidR="00071D1C" w:rsidRPr="00DF1634" w:rsidRDefault="00071D1C" w:rsidP="00B46D58">
      <w:pPr>
        <w:widowControl w:val="0"/>
        <w:tabs>
          <w:tab w:val="left" w:pos="1276"/>
        </w:tabs>
        <w:spacing w:after="160"/>
        <w:ind w:firstLine="567"/>
        <w:jc w:val="both"/>
        <w:rPr>
          <w:rFonts w:ascii="GHEA Grapalat" w:hAnsi="GHEA Grapalat"/>
          <w:rPrChange w:id="7416" w:author="Hayk-PC" w:date="2024-12-11T02:31:00Z">
            <w:rPr>
              <w:rFonts w:ascii="GHEA Grapalat" w:hAnsi="GHEA Grapalat"/>
            </w:rPr>
          </w:rPrChange>
        </w:rPr>
      </w:pPr>
      <w:r w:rsidRPr="00DF1634">
        <w:rPr>
          <w:rFonts w:ascii="GHEA Grapalat" w:hAnsi="GHEA Grapalat"/>
          <w:rPrChange w:id="7417" w:author="Hayk-PC" w:date="2024-12-11T02:31:00Z">
            <w:rPr>
              <w:rFonts w:ascii="GHEA Grapalat" w:hAnsi="GHEA Grapalat"/>
            </w:rPr>
          </w:rPrChange>
        </w:rPr>
        <w:t>2.1.4</w:t>
      </w:r>
      <w:r w:rsidR="005250C2" w:rsidRPr="00DF1634">
        <w:rPr>
          <w:rFonts w:ascii="GHEA Grapalat" w:hAnsi="GHEA Grapalat"/>
          <w:rPrChange w:id="7418" w:author="Hayk-PC" w:date="2024-12-11T02:31:00Z">
            <w:rPr>
              <w:rFonts w:ascii="GHEA Grapalat" w:hAnsi="GHEA Grapalat"/>
            </w:rPr>
          </w:rPrChange>
        </w:rPr>
        <w:t>.</w:t>
      </w:r>
      <w:r w:rsidR="005250C2" w:rsidRPr="00DF1634">
        <w:rPr>
          <w:rFonts w:ascii="GHEA Grapalat" w:hAnsi="GHEA Grapalat"/>
          <w:rPrChange w:id="7419" w:author="Hayk-PC" w:date="2024-12-11T02:31:00Z">
            <w:rPr>
              <w:rFonts w:ascii="GHEA Grapalat" w:hAnsi="GHEA Grapalat"/>
            </w:rPr>
          </w:rPrChange>
        </w:rPr>
        <w:tab/>
      </w:r>
      <w:r w:rsidRPr="00DF1634">
        <w:rPr>
          <w:rFonts w:ascii="GHEA Grapalat" w:hAnsi="GHEA Grapalat"/>
          <w:rPrChange w:id="7420" w:author="Hayk-PC" w:date="2024-12-11T02:31:00Z">
            <w:rPr>
              <w:rFonts w:ascii="GHEA Grapalat" w:hAnsi="GHEA Grapalat"/>
            </w:rPr>
          </w:rPrChange>
        </w:rPr>
        <w:t>Если передан товар с нарушением условия его вида, по своему усмотрению:</w:t>
      </w:r>
    </w:p>
    <w:p w14:paraId="5247CBAB" w14:textId="77777777" w:rsidR="00071D1C" w:rsidRPr="00DF1634" w:rsidRDefault="00071D1C" w:rsidP="00B46D58">
      <w:pPr>
        <w:widowControl w:val="0"/>
        <w:tabs>
          <w:tab w:val="left" w:pos="1134"/>
        </w:tabs>
        <w:spacing w:after="160"/>
        <w:ind w:firstLine="567"/>
        <w:jc w:val="both"/>
        <w:rPr>
          <w:rFonts w:ascii="GHEA Grapalat" w:hAnsi="GHEA Grapalat"/>
          <w:rPrChange w:id="7421" w:author="Hayk-PC" w:date="2024-12-11T02:31:00Z">
            <w:rPr>
              <w:rFonts w:ascii="GHEA Grapalat" w:hAnsi="GHEA Grapalat"/>
            </w:rPr>
          </w:rPrChange>
        </w:rPr>
      </w:pPr>
      <w:r w:rsidRPr="00DF1634">
        <w:rPr>
          <w:rFonts w:ascii="GHEA Grapalat" w:hAnsi="GHEA Grapalat"/>
          <w:rPrChange w:id="7422" w:author="Hayk-PC" w:date="2024-12-11T02:31:00Z">
            <w:rPr>
              <w:rFonts w:ascii="GHEA Grapalat" w:hAnsi="GHEA Grapalat"/>
            </w:rPr>
          </w:rPrChange>
        </w:rPr>
        <w:t>а)</w:t>
      </w:r>
      <w:r w:rsidR="005250C2" w:rsidRPr="00DF1634">
        <w:rPr>
          <w:rFonts w:ascii="GHEA Grapalat" w:hAnsi="GHEA Grapalat"/>
          <w:rPrChange w:id="7423" w:author="Hayk-PC" w:date="2024-12-11T02:31:00Z">
            <w:rPr>
              <w:rFonts w:ascii="GHEA Grapalat" w:hAnsi="GHEA Grapalat"/>
            </w:rPr>
          </w:rPrChange>
        </w:rPr>
        <w:tab/>
      </w:r>
      <w:r w:rsidRPr="00DF1634">
        <w:rPr>
          <w:rFonts w:ascii="GHEA Grapalat" w:hAnsi="GHEA Grapalat"/>
          <w:rPrChange w:id="7424" w:author="Hayk-PC" w:date="2024-12-11T02:31:00Z">
            <w:rPr>
              <w:rFonts w:ascii="GHEA Grapalat" w:hAnsi="GHEA Grapalat"/>
            </w:rPr>
          </w:rPrChange>
        </w:rPr>
        <w:t>принимать товар, соответствующий условию относительно его вида, и отказываться от остальных товаров;</w:t>
      </w:r>
    </w:p>
    <w:p w14:paraId="275D4434" w14:textId="77777777" w:rsidR="00071D1C" w:rsidRPr="00DF1634" w:rsidRDefault="00071D1C" w:rsidP="00B46D58">
      <w:pPr>
        <w:widowControl w:val="0"/>
        <w:tabs>
          <w:tab w:val="left" w:pos="1134"/>
        </w:tabs>
        <w:spacing w:after="160"/>
        <w:ind w:firstLine="567"/>
        <w:jc w:val="both"/>
        <w:rPr>
          <w:rFonts w:ascii="GHEA Grapalat" w:hAnsi="GHEA Grapalat"/>
          <w:rPrChange w:id="7425" w:author="Hayk-PC" w:date="2024-12-11T02:31:00Z">
            <w:rPr>
              <w:rFonts w:ascii="GHEA Grapalat" w:hAnsi="GHEA Grapalat"/>
            </w:rPr>
          </w:rPrChange>
        </w:rPr>
      </w:pPr>
      <w:r w:rsidRPr="00DF1634">
        <w:rPr>
          <w:rFonts w:ascii="GHEA Grapalat" w:hAnsi="GHEA Grapalat"/>
          <w:rPrChange w:id="7426" w:author="Hayk-PC" w:date="2024-12-11T02:31:00Z">
            <w:rPr>
              <w:rFonts w:ascii="GHEA Grapalat" w:hAnsi="GHEA Grapalat"/>
            </w:rPr>
          </w:rPrChange>
        </w:rPr>
        <w:t>б)</w:t>
      </w:r>
      <w:r w:rsidR="005250C2" w:rsidRPr="00DF1634">
        <w:rPr>
          <w:rFonts w:ascii="GHEA Grapalat" w:hAnsi="GHEA Grapalat"/>
          <w:rPrChange w:id="7427" w:author="Hayk-PC" w:date="2024-12-11T02:31:00Z">
            <w:rPr>
              <w:rFonts w:ascii="GHEA Grapalat" w:hAnsi="GHEA Grapalat"/>
            </w:rPr>
          </w:rPrChange>
        </w:rPr>
        <w:tab/>
      </w:r>
      <w:r w:rsidRPr="00DF1634">
        <w:rPr>
          <w:rFonts w:ascii="GHEA Grapalat" w:hAnsi="GHEA Grapalat"/>
          <w:rPrChange w:id="7428" w:author="Hayk-PC" w:date="2024-12-11T02:31:00Z">
            <w:rPr>
              <w:rFonts w:ascii="GHEA Grapalat" w:hAnsi="GHEA Grapalat"/>
            </w:rPr>
          </w:rPrChange>
        </w:rPr>
        <w:t xml:space="preserve">отказываться от всех переданных товаров и требовать уплаты пени, предусмотренной пунктом 6.2 договора; </w:t>
      </w:r>
    </w:p>
    <w:p w14:paraId="400E33A4" w14:textId="77777777" w:rsidR="00071D1C" w:rsidRPr="00DF1634" w:rsidRDefault="00071D1C" w:rsidP="00B46D58">
      <w:pPr>
        <w:widowControl w:val="0"/>
        <w:tabs>
          <w:tab w:val="left" w:pos="1134"/>
        </w:tabs>
        <w:spacing w:after="160"/>
        <w:ind w:firstLine="567"/>
        <w:jc w:val="both"/>
        <w:rPr>
          <w:rFonts w:ascii="GHEA Grapalat" w:hAnsi="GHEA Grapalat"/>
          <w:rPrChange w:id="7429" w:author="Hayk-PC" w:date="2024-12-11T02:31:00Z">
            <w:rPr>
              <w:rFonts w:ascii="GHEA Grapalat" w:hAnsi="GHEA Grapalat"/>
            </w:rPr>
          </w:rPrChange>
        </w:rPr>
      </w:pPr>
      <w:r w:rsidRPr="00DF1634">
        <w:rPr>
          <w:rFonts w:ascii="GHEA Grapalat" w:hAnsi="GHEA Grapalat"/>
          <w:rPrChange w:id="7430" w:author="Hayk-PC" w:date="2024-12-11T02:31:00Z">
            <w:rPr>
              <w:rFonts w:ascii="GHEA Grapalat" w:hAnsi="GHEA Grapalat"/>
            </w:rPr>
          </w:rPrChange>
        </w:rPr>
        <w:t>в)</w:t>
      </w:r>
      <w:r w:rsidR="005250C2" w:rsidRPr="00DF1634">
        <w:rPr>
          <w:rFonts w:ascii="GHEA Grapalat" w:hAnsi="GHEA Grapalat"/>
          <w:rPrChange w:id="7431" w:author="Hayk-PC" w:date="2024-12-11T02:31:00Z">
            <w:rPr>
              <w:rFonts w:ascii="GHEA Grapalat" w:hAnsi="GHEA Grapalat"/>
            </w:rPr>
          </w:rPrChange>
        </w:rPr>
        <w:tab/>
      </w:r>
      <w:r w:rsidRPr="00DF1634">
        <w:rPr>
          <w:rFonts w:ascii="GHEA Grapalat" w:hAnsi="GHEA Grapalat"/>
          <w:rPrChange w:id="7432" w:author="Hayk-PC" w:date="2024-12-11T02:31:00Z">
            <w:rPr>
              <w:rFonts w:ascii="GHEA Grapalat" w:hAnsi="GHEA Grapalat"/>
            </w:rPr>
          </w:rPrChange>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DF1634">
        <w:rPr>
          <w:rFonts w:ascii="Courier New" w:hAnsi="Courier New" w:cs="Courier New"/>
          <w:lang w:val="en-US"/>
          <w:rPrChange w:id="7433" w:author="Hayk-PC" w:date="2024-12-11T02:31:00Z">
            <w:rPr>
              <w:rFonts w:ascii="Courier New" w:hAnsi="Courier New" w:cs="Courier New"/>
              <w:lang w:val="en-US"/>
            </w:rPr>
          </w:rPrChange>
        </w:rPr>
        <w:t> </w:t>
      </w:r>
      <w:r w:rsidRPr="00DF1634">
        <w:rPr>
          <w:rFonts w:ascii="GHEA Grapalat" w:hAnsi="GHEA Grapalat"/>
          <w:rPrChange w:id="7434" w:author="Hayk-PC" w:date="2024-12-11T02:31:00Z">
            <w:rPr>
              <w:rFonts w:ascii="GHEA Grapalat" w:hAnsi="GHEA Grapalat"/>
            </w:rPr>
          </w:rPrChange>
        </w:rPr>
        <w:t>виду.</w:t>
      </w:r>
    </w:p>
    <w:p w14:paraId="7BDFEF9E" w14:textId="77777777" w:rsidR="009E45F3" w:rsidRPr="00DF1634" w:rsidRDefault="00071D1C" w:rsidP="00B46D58">
      <w:pPr>
        <w:widowControl w:val="0"/>
        <w:tabs>
          <w:tab w:val="left" w:pos="1276"/>
        </w:tabs>
        <w:spacing w:after="160"/>
        <w:ind w:firstLine="567"/>
        <w:jc w:val="both"/>
        <w:rPr>
          <w:rFonts w:ascii="GHEA Grapalat" w:hAnsi="GHEA Grapalat"/>
          <w:rPrChange w:id="7435" w:author="Hayk-PC" w:date="2024-12-11T02:31:00Z">
            <w:rPr>
              <w:rFonts w:ascii="GHEA Grapalat" w:hAnsi="GHEA Grapalat"/>
            </w:rPr>
          </w:rPrChange>
        </w:rPr>
      </w:pPr>
      <w:r w:rsidRPr="00DF1634">
        <w:rPr>
          <w:rFonts w:ascii="GHEA Grapalat" w:hAnsi="GHEA Grapalat"/>
          <w:rPrChange w:id="7436" w:author="Hayk-PC" w:date="2024-12-11T02:31:00Z">
            <w:rPr>
              <w:rFonts w:ascii="GHEA Grapalat" w:hAnsi="GHEA Grapalat"/>
            </w:rPr>
          </w:rPrChange>
        </w:rPr>
        <w:t>2.1.</w:t>
      </w:r>
      <w:r w:rsidR="003A734A" w:rsidRPr="00DF1634">
        <w:rPr>
          <w:rFonts w:ascii="GHEA Grapalat" w:hAnsi="GHEA Grapalat"/>
          <w:rPrChange w:id="7437" w:author="Hayk-PC" w:date="2024-12-11T02:31:00Z">
            <w:rPr>
              <w:rFonts w:ascii="GHEA Grapalat" w:hAnsi="GHEA Grapalat"/>
            </w:rPr>
          </w:rPrChange>
        </w:rPr>
        <w:t>5.</w:t>
      </w:r>
      <w:r w:rsidR="003A734A" w:rsidRPr="00DF1634">
        <w:rPr>
          <w:rFonts w:ascii="GHEA Grapalat" w:hAnsi="GHEA Grapalat"/>
          <w:rPrChange w:id="7438" w:author="Hayk-PC" w:date="2024-12-11T02:31:00Z">
            <w:rPr>
              <w:rFonts w:ascii="GHEA Grapalat" w:hAnsi="GHEA Grapalat"/>
            </w:rPr>
          </w:rPrChange>
        </w:rPr>
        <w:tab/>
      </w:r>
      <w:r w:rsidRPr="00DF1634">
        <w:rPr>
          <w:rFonts w:ascii="GHEA Grapalat" w:hAnsi="GHEA Grapalat"/>
          <w:rPrChange w:id="7439" w:author="Hayk-PC" w:date="2024-12-11T02:31:00Z">
            <w:rPr>
              <w:rFonts w:ascii="GHEA Grapalat" w:hAnsi="GHEA Grapalat"/>
            </w:rPr>
          </w:rPrChange>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58F886D2" w14:textId="77777777" w:rsidR="00071D1C" w:rsidRPr="00DF1634" w:rsidRDefault="00071D1C" w:rsidP="00B46D58">
      <w:pPr>
        <w:widowControl w:val="0"/>
        <w:tabs>
          <w:tab w:val="left" w:pos="1276"/>
        </w:tabs>
        <w:spacing w:after="160"/>
        <w:ind w:firstLine="567"/>
        <w:jc w:val="both"/>
        <w:rPr>
          <w:rFonts w:ascii="GHEA Grapalat" w:hAnsi="GHEA Grapalat"/>
          <w:rPrChange w:id="7440" w:author="Hayk-PC" w:date="2024-12-11T02:31:00Z">
            <w:rPr>
              <w:rFonts w:ascii="GHEA Grapalat" w:hAnsi="GHEA Grapalat"/>
            </w:rPr>
          </w:rPrChange>
        </w:rPr>
      </w:pPr>
      <w:r w:rsidRPr="00DF1634">
        <w:rPr>
          <w:rFonts w:ascii="GHEA Grapalat" w:hAnsi="GHEA Grapalat"/>
          <w:rPrChange w:id="7441" w:author="Hayk-PC" w:date="2024-12-11T02:31:00Z">
            <w:rPr>
              <w:rFonts w:ascii="GHEA Grapalat" w:hAnsi="GHEA Grapalat"/>
            </w:rPr>
          </w:rPrChange>
        </w:rPr>
        <w:t>2.1.</w:t>
      </w:r>
      <w:r w:rsidR="00AC30D5" w:rsidRPr="00DF1634">
        <w:rPr>
          <w:rFonts w:ascii="GHEA Grapalat" w:hAnsi="GHEA Grapalat"/>
          <w:rPrChange w:id="7442" w:author="Hayk-PC" w:date="2024-12-11T02:31:00Z">
            <w:rPr>
              <w:rFonts w:ascii="GHEA Grapalat" w:hAnsi="GHEA Grapalat"/>
            </w:rPr>
          </w:rPrChange>
        </w:rPr>
        <w:t>6.</w:t>
      </w:r>
      <w:r w:rsidR="00AC30D5" w:rsidRPr="00DF1634">
        <w:rPr>
          <w:rFonts w:ascii="GHEA Grapalat" w:hAnsi="GHEA Grapalat"/>
          <w:rPrChange w:id="7443" w:author="Hayk-PC" w:date="2024-12-11T02:31:00Z">
            <w:rPr>
              <w:rFonts w:ascii="GHEA Grapalat" w:hAnsi="GHEA Grapalat"/>
            </w:rPr>
          </w:rPrChange>
        </w:rPr>
        <w:tab/>
      </w:r>
      <w:r w:rsidRPr="00DF1634">
        <w:rPr>
          <w:rFonts w:ascii="GHEA Grapalat" w:hAnsi="GHEA Grapalat"/>
          <w:rPrChange w:id="7444" w:author="Hayk-PC" w:date="2024-12-11T02:31:00Z">
            <w:rPr>
              <w:rFonts w:ascii="GHEA Grapalat" w:hAnsi="GHEA Grapalat"/>
            </w:rPr>
          </w:rPrChange>
        </w:rPr>
        <w:t>Требовать у Продавца возмещения убытков, если Покупатель в</w:t>
      </w:r>
      <w:r w:rsidR="005250C2" w:rsidRPr="00DF1634">
        <w:rPr>
          <w:rFonts w:ascii="Courier New" w:hAnsi="Courier New" w:cs="Courier New"/>
          <w:lang w:val="en-US"/>
          <w:rPrChange w:id="7445" w:author="Hayk-PC" w:date="2024-12-11T02:31:00Z">
            <w:rPr>
              <w:rFonts w:ascii="Courier New" w:hAnsi="Courier New" w:cs="Courier New"/>
              <w:lang w:val="en-US"/>
            </w:rPr>
          </w:rPrChange>
        </w:rPr>
        <w:t> </w:t>
      </w:r>
      <w:r w:rsidRPr="00DF1634">
        <w:rPr>
          <w:rFonts w:ascii="GHEA Grapalat" w:hAnsi="GHEA Grapalat"/>
          <w:rPrChange w:id="7446" w:author="Hayk-PC" w:date="2024-12-11T02:31:00Z">
            <w:rPr>
              <w:rFonts w:ascii="GHEA Grapalat" w:hAnsi="GHEA Grapalat"/>
            </w:rPr>
          </w:rPrChange>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5158FB08" w14:textId="77777777" w:rsidR="00071D1C" w:rsidRPr="00DF1634" w:rsidRDefault="00071D1C" w:rsidP="00B46D58">
      <w:pPr>
        <w:widowControl w:val="0"/>
        <w:tabs>
          <w:tab w:val="left" w:pos="1276"/>
        </w:tabs>
        <w:spacing w:after="160"/>
        <w:ind w:firstLine="567"/>
        <w:jc w:val="both"/>
        <w:rPr>
          <w:rFonts w:ascii="GHEA Grapalat" w:hAnsi="GHEA Grapalat"/>
          <w:rPrChange w:id="7447" w:author="Hayk-PC" w:date="2024-12-11T02:31:00Z">
            <w:rPr>
              <w:rFonts w:ascii="GHEA Grapalat" w:hAnsi="GHEA Grapalat"/>
            </w:rPr>
          </w:rPrChange>
        </w:rPr>
      </w:pPr>
      <w:r w:rsidRPr="00DF1634">
        <w:rPr>
          <w:rFonts w:ascii="GHEA Grapalat" w:hAnsi="GHEA Grapalat"/>
          <w:rPrChange w:id="7448" w:author="Hayk-PC" w:date="2024-12-11T02:31:00Z">
            <w:rPr>
              <w:rFonts w:ascii="GHEA Grapalat" w:hAnsi="GHEA Grapalat"/>
            </w:rPr>
          </w:rPrChange>
        </w:rPr>
        <w:t>2.1.</w:t>
      </w:r>
      <w:r w:rsidR="00AC30D5" w:rsidRPr="00DF1634">
        <w:rPr>
          <w:rFonts w:ascii="GHEA Grapalat" w:hAnsi="GHEA Grapalat"/>
          <w:rPrChange w:id="7449" w:author="Hayk-PC" w:date="2024-12-11T02:31:00Z">
            <w:rPr>
              <w:rFonts w:ascii="GHEA Grapalat" w:hAnsi="GHEA Grapalat"/>
            </w:rPr>
          </w:rPrChange>
        </w:rPr>
        <w:t>7.</w:t>
      </w:r>
      <w:r w:rsidR="00AC30D5" w:rsidRPr="00DF1634">
        <w:rPr>
          <w:rFonts w:ascii="GHEA Grapalat" w:hAnsi="GHEA Grapalat"/>
          <w:rPrChange w:id="7450" w:author="Hayk-PC" w:date="2024-12-11T02:31:00Z">
            <w:rPr>
              <w:rFonts w:ascii="GHEA Grapalat" w:hAnsi="GHEA Grapalat"/>
            </w:rPr>
          </w:rPrChange>
        </w:rPr>
        <w:tab/>
      </w:r>
      <w:r w:rsidRPr="00DF1634">
        <w:rPr>
          <w:rFonts w:ascii="GHEA Grapalat" w:hAnsi="GHEA Grapalat"/>
          <w:rPrChange w:id="7451" w:author="Hayk-PC" w:date="2024-12-11T02:31:00Z">
            <w:rPr>
              <w:rFonts w:ascii="GHEA Grapalat" w:hAnsi="GHEA Grapalat"/>
            </w:rPr>
          </w:rPrChange>
        </w:rPr>
        <w:t>В одностороннем порядке расторгать договор (полностью или частично), если Продавец существенным образом нарушил договор;</w:t>
      </w:r>
    </w:p>
    <w:p w14:paraId="5DA34C74" w14:textId="77777777" w:rsidR="00071D1C" w:rsidRPr="00DF1634" w:rsidRDefault="00071D1C" w:rsidP="00B46D58">
      <w:pPr>
        <w:widowControl w:val="0"/>
        <w:tabs>
          <w:tab w:val="left" w:pos="1276"/>
        </w:tabs>
        <w:spacing w:after="160"/>
        <w:ind w:firstLine="567"/>
        <w:jc w:val="both"/>
        <w:rPr>
          <w:rFonts w:ascii="GHEA Grapalat" w:hAnsi="GHEA Grapalat"/>
          <w:rPrChange w:id="7452" w:author="Hayk-PC" w:date="2024-12-11T02:31:00Z">
            <w:rPr>
              <w:rFonts w:ascii="GHEA Grapalat" w:hAnsi="GHEA Grapalat"/>
            </w:rPr>
          </w:rPrChange>
        </w:rPr>
      </w:pPr>
      <w:r w:rsidRPr="00DF1634">
        <w:rPr>
          <w:rFonts w:ascii="GHEA Grapalat" w:hAnsi="GHEA Grapalat"/>
          <w:rPrChange w:id="7453" w:author="Hayk-PC" w:date="2024-12-11T02:31:00Z">
            <w:rPr>
              <w:rFonts w:ascii="GHEA Grapalat" w:hAnsi="GHEA Grapalat"/>
            </w:rPr>
          </w:rPrChange>
        </w:rPr>
        <w:t>2.1.7.</w:t>
      </w:r>
      <w:r w:rsidR="009D71F8" w:rsidRPr="00DF1634">
        <w:rPr>
          <w:rFonts w:ascii="GHEA Grapalat" w:hAnsi="GHEA Grapalat"/>
          <w:rPrChange w:id="7454" w:author="Hayk-PC" w:date="2024-12-11T02:31:00Z">
            <w:rPr>
              <w:rFonts w:ascii="GHEA Grapalat" w:hAnsi="GHEA Grapalat"/>
            </w:rPr>
          </w:rPrChange>
        </w:rPr>
        <w:t>1.</w:t>
      </w:r>
      <w:r w:rsidR="009D71F8" w:rsidRPr="00DF1634">
        <w:rPr>
          <w:rFonts w:ascii="GHEA Grapalat" w:hAnsi="GHEA Grapalat"/>
          <w:rPrChange w:id="7455" w:author="Hayk-PC" w:date="2024-12-11T02:31:00Z">
            <w:rPr>
              <w:rFonts w:ascii="GHEA Grapalat" w:hAnsi="GHEA Grapalat"/>
            </w:rPr>
          </w:rPrChange>
        </w:rPr>
        <w:tab/>
      </w:r>
      <w:r w:rsidRPr="00DF1634">
        <w:rPr>
          <w:rFonts w:ascii="GHEA Grapalat" w:hAnsi="GHEA Grapalat"/>
          <w:rPrChange w:id="7456" w:author="Hayk-PC" w:date="2024-12-11T02:31:00Z">
            <w:rPr>
              <w:rFonts w:ascii="GHEA Grapalat" w:hAnsi="GHEA Grapalat"/>
            </w:rPr>
          </w:rPrChange>
        </w:rPr>
        <w:t>Нарушение договора Продавцом считается существенным, если:</w:t>
      </w:r>
    </w:p>
    <w:p w14:paraId="5CB8E338" w14:textId="77777777" w:rsidR="00071D1C" w:rsidRPr="00DF1634" w:rsidRDefault="00071D1C" w:rsidP="00B46D58">
      <w:pPr>
        <w:widowControl w:val="0"/>
        <w:tabs>
          <w:tab w:val="left" w:pos="1134"/>
        </w:tabs>
        <w:spacing w:after="160"/>
        <w:ind w:firstLine="567"/>
        <w:jc w:val="both"/>
        <w:rPr>
          <w:rFonts w:ascii="GHEA Grapalat" w:hAnsi="GHEA Grapalat"/>
          <w:rPrChange w:id="7457" w:author="Hayk-PC" w:date="2024-12-11T02:31:00Z">
            <w:rPr>
              <w:rFonts w:ascii="GHEA Grapalat" w:hAnsi="GHEA Grapalat"/>
            </w:rPr>
          </w:rPrChange>
        </w:rPr>
      </w:pPr>
      <w:r w:rsidRPr="00DF1634">
        <w:rPr>
          <w:rFonts w:ascii="GHEA Grapalat" w:hAnsi="GHEA Grapalat"/>
          <w:rPrChange w:id="7458" w:author="Hayk-PC" w:date="2024-12-11T02:31:00Z">
            <w:rPr>
              <w:rFonts w:ascii="GHEA Grapalat" w:hAnsi="GHEA Grapalat"/>
            </w:rPr>
          </w:rPrChange>
        </w:rPr>
        <w:t>а)</w:t>
      </w:r>
      <w:r w:rsidR="005250C2" w:rsidRPr="00DF1634">
        <w:rPr>
          <w:rFonts w:ascii="GHEA Grapalat" w:hAnsi="GHEA Grapalat"/>
          <w:rPrChange w:id="7459" w:author="Hayk-PC" w:date="2024-12-11T02:31:00Z">
            <w:rPr>
              <w:rFonts w:ascii="GHEA Grapalat" w:hAnsi="GHEA Grapalat"/>
            </w:rPr>
          </w:rPrChange>
        </w:rPr>
        <w:tab/>
      </w:r>
      <w:r w:rsidRPr="00DF1634">
        <w:rPr>
          <w:rFonts w:ascii="GHEA Grapalat" w:hAnsi="GHEA Grapalat"/>
          <w:rPrChange w:id="7460" w:author="Hayk-PC" w:date="2024-12-11T02:31:00Z">
            <w:rPr>
              <w:rFonts w:ascii="GHEA Grapalat" w:hAnsi="GHEA Grapalat"/>
            </w:rPr>
          </w:rPrChange>
        </w:rPr>
        <w:t>был поставлен товар ненадлежащего качества, который не может быть заменен в приемлемый для Покупателя срок;</w:t>
      </w:r>
    </w:p>
    <w:p w14:paraId="3BF1B675" w14:textId="6DD5A9F7" w:rsidR="00071D1C" w:rsidRPr="00DF1634" w:rsidRDefault="00071D1C" w:rsidP="00B46D58">
      <w:pPr>
        <w:widowControl w:val="0"/>
        <w:tabs>
          <w:tab w:val="left" w:pos="1134"/>
        </w:tabs>
        <w:spacing w:after="160"/>
        <w:ind w:firstLine="567"/>
        <w:jc w:val="both"/>
        <w:rPr>
          <w:rFonts w:ascii="GHEA Grapalat" w:hAnsi="GHEA Grapalat"/>
          <w:rPrChange w:id="7461" w:author="Hayk-PC" w:date="2024-12-11T02:31:00Z">
            <w:rPr>
              <w:rFonts w:ascii="GHEA Grapalat" w:hAnsi="GHEA Grapalat"/>
            </w:rPr>
          </w:rPrChange>
        </w:rPr>
      </w:pPr>
      <w:r w:rsidRPr="00DF1634">
        <w:rPr>
          <w:rFonts w:ascii="GHEA Grapalat" w:hAnsi="GHEA Grapalat"/>
          <w:rPrChange w:id="7462" w:author="Hayk-PC" w:date="2024-12-11T02:31:00Z">
            <w:rPr>
              <w:rFonts w:ascii="GHEA Grapalat" w:hAnsi="GHEA Grapalat"/>
            </w:rPr>
          </w:rPrChange>
        </w:rPr>
        <w:t>б)</w:t>
      </w:r>
      <w:r w:rsidR="005250C2" w:rsidRPr="00DF1634">
        <w:rPr>
          <w:rFonts w:ascii="GHEA Grapalat" w:hAnsi="GHEA Grapalat"/>
          <w:rPrChange w:id="7463" w:author="Hayk-PC" w:date="2024-12-11T02:31:00Z">
            <w:rPr>
              <w:rFonts w:ascii="GHEA Grapalat" w:hAnsi="GHEA Grapalat"/>
            </w:rPr>
          </w:rPrChange>
        </w:rPr>
        <w:tab/>
      </w:r>
      <w:r w:rsidRPr="00DF1634">
        <w:rPr>
          <w:rFonts w:ascii="GHEA Grapalat" w:hAnsi="GHEA Grapalat"/>
          <w:rPrChange w:id="7464" w:author="Hayk-PC" w:date="2024-12-11T02:31:00Z">
            <w:rPr>
              <w:rFonts w:ascii="GHEA Grapalat" w:hAnsi="GHEA Grapalat"/>
            </w:rPr>
          </w:rPrChange>
        </w:rPr>
        <w:t xml:space="preserve">сроки поставки товара нарушены более чем на </w:t>
      </w:r>
      <w:del w:id="7465" w:author="Hayk-PC" w:date="2024-12-11T02:09:00Z">
        <w:r w:rsidRPr="00DF1634" w:rsidDel="008848AA">
          <w:rPr>
            <w:rFonts w:ascii="GHEA Grapalat" w:hAnsi="GHEA Grapalat"/>
            <w:rPrChange w:id="7466" w:author="Hayk-PC" w:date="2024-12-11T02:31:00Z">
              <w:rPr>
                <w:rFonts w:ascii="GHEA Grapalat" w:hAnsi="GHEA Grapalat"/>
              </w:rPr>
            </w:rPrChange>
          </w:rPr>
          <w:delText>____</w:delText>
        </w:r>
        <w:r w:rsidR="00786A78" w:rsidRPr="00DF1634" w:rsidDel="008848AA">
          <w:rPr>
            <w:rFonts w:ascii="GHEA Grapalat" w:hAnsi="GHEA Grapalat"/>
            <w:rPrChange w:id="7467" w:author="Hayk-PC" w:date="2024-12-11T02:31:00Z">
              <w:rPr>
                <w:rFonts w:ascii="GHEA Grapalat" w:hAnsi="GHEA Grapalat"/>
              </w:rPr>
            </w:rPrChange>
          </w:rPr>
          <w:delText>_________</w:delText>
        </w:r>
        <w:r w:rsidRPr="00DF1634" w:rsidDel="008848AA">
          <w:rPr>
            <w:rFonts w:ascii="GHEA Grapalat" w:hAnsi="GHEA Grapalat"/>
            <w:rPrChange w:id="7468" w:author="Hayk-PC" w:date="2024-12-11T02:31:00Z">
              <w:rPr>
                <w:rFonts w:ascii="GHEA Grapalat" w:hAnsi="GHEA Grapalat"/>
              </w:rPr>
            </w:rPrChange>
          </w:rPr>
          <w:delText xml:space="preserve">___ </w:delText>
        </w:r>
      </w:del>
      <w:ins w:id="7469" w:author="Hayk-PC" w:date="2024-12-11T02:09:00Z">
        <w:r w:rsidR="008848AA" w:rsidRPr="00DF1634">
          <w:rPr>
            <w:rFonts w:ascii="GHEA Grapalat" w:hAnsi="GHEA Grapalat"/>
            <w:rPrChange w:id="7470" w:author="Hayk-PC" w:date="2024-12-11T02:31:00Z">
              <w:rPr>
                <w:rFonts w:ascii="GHEA Grapalat" w:hAnsi="GHEA Grapalat"/>
              </w:rPr>
            </w:rPrChange>
          </w:rPr>
          <w:t xml:space="preserve">10 </w:t>
        </w:r>
      </w:ins>
      <w:r w:rsidRPr="00DF1634">
        <w:rPr>
          <w:rFonts w:ascii="GHEA Grapalat" w:hAnsi="GHEA Grapalat"/>
          <w:rPrChange w:id="7471" w:author="Hayk-PC" w:date="2024-12-11T02:31:00Z">
            <w:rPr>
              <w:rFonts w:ascii="GHEA Grapalat" w:hAnsi="GHEA Grapalat"/>
            </w:rPr>
          </w:rPrChange>
        </w:rPr>
        <w:t>дней;</w:t>
      </w:r>
    </w:p>
    <w:p w14:paraId="42F17B8C" w14:textId="77777777" w:rsidR="00071D1C" w:rsidRPr="00DF1634" w:rsidRDefault="00071D1C" w:rsidP="00B46D58">
      <w:pPr>
        <w:widowControl w:val="0"/>
        <w:tabs>
          <w:tab w:val="left" w:pos="1276"/>
        </w:tabs>
        <w:spacing w:after="160"/>
        <w:ind w:firstLine="567"/>
        <w:jc w:val="both"/>
        <w:rPr>
          <w:rFonts w:ascii="GHEA Grapalat" w:hAnsi="GHEA Grapalat"/>
          <w:rPrChange w:id="7472" w:author="Hayk-PC" w:date="2024-12-11T02:31:00Z">
            <w:rPr>
              <w:rFonts w:ascii="GHEA Grapalat" w:hAnsi="GHEA Grapalat"/>
            </w:rPr>
          </w:rPrChange>
        </w:rPr>
      </w:pPr>
      <w:r w:rsidRPr="00DF1634">
        <w:rPr>
          <w:rFonts w:ascii="GHEA Grapalat" w:hAnsi="GHEA Grapalat"/>
          <w:rPrChange w:id="7473" w:author="Hayk-PC" w:date="2024-12-11T02:31:00Z">
            <w:rPr>
              <w:rFonts w:ascii="GHEA Grapalat" w:hAnsi="GHEA Grapalat"/>
            </w:rPr>
          </w:rPrChange>
        </w:rPr>
        <w:t>2.1.</w:t>
      </w:r>
      <w:r w:rsidR="006E15CD" w:rsidRPr="00DF1634">
        <w:rPr>
          <w:rFonts w:ascii="GHEA Grapalat" w:hAnsi="GHEA Grapalat"/>
          <w:rPrChange w:id="7474" w:author="Hayk-PC" w:date="2024-12-11T02:31:00Z">
            <w:rPr>
              <w:rFonts w:ascii="GHEA Grapalat" w:hAnsi="GHEA Grapalat"/>
            </w:rPr>
          </w:rPrChange>
        </w:rPr>
        <w:t>8.</w:t>
      </w:r>
      <w:r w:rsidR="006E15CD" w:rsidRPr="00DF1634">
        <w:rPr>
          <w:rFonts w:ascii="GHEA Grapalat" w:hAnsi="GHEA Grapalat"/>
          <w:rPrChange w:id="7475" w:author="Hayk-PC" w:date="2024-12-11T02:31:00Z">
            <w:rPr>
              <w:rFonts w:ascii="GHEA Grapalat" w:hAnsi="GHEA Grapalat"/>
            </w:rPr>
          </w:rPrChange>
        </w:rPr>
        <w:tab/>
      </w:r>
      <w:r w:rsidRPr="00DF1634">
        <w:rPr>
          <w:rFonts w:ascii="GHEA Grapalat" w:hAnsi="GHEA Grapalat"/>
          <w:rPrChange w:id="7476" w:author="Hayk-PC" w:date="2024-12-11T02:31:00Z">
            <w:rPr>
              <w:rFonts w:ascii="GHEA Grapalat" w:hAnsi="GHEA Grapalat"/>
            </w:rPr>
          </w:rPrChange>
        </w:rPr>
        <w:t>Осматривать товар и незамедлительно уведомлять Продавца о</w:t>
      </w:r>
      <w:r w:rsidR="005250C2" w:rsidRPr="00DF1634">
        <w:rPr>
          <w:rFonts w:ascii="Courier New" w:hAnsi="Courier New" w:cs="Courier New"/>
          <w:lang w:val="en-US"/>
          <w:rPrChange w:id="7477" w:author="Hayk-PC" w:date="2024-12-11T02:31:00Z">
            <w:rPr>
              <w:rFonts w:ascii="Courier New" w:hAnsi="Courier New" w:cs="Courier New"/>
              <w:lang w:val="en-US"/>
            </w:rPr>
          </w:rPrChange>
        </w:rPr>
        <w:t> </w:t>
      </w:r>
      <w:r w:rsidRPr="00DF1634">
        <w:rPr>
          <w:rFonts w:ascii="GHEA Grapalat" w:hAnsi="GHEA Grapalat"/>
          <w:rPrChange w:id="7478" w:author="Hayk-PC" w:date="2024-12-11T02:31:00Z">
            <w:rPr>
              <w:rFonts w:ascii="GHEA Grapalat" w:hAnsi="GHEA Grapalat"/>
            </w:rPr>
          </w:rPrChange>
        </w:rPr>
        <w:t>выявленных дефектах.</w:t>
      </w:r>
    </w:p>
    <w:p w14:paraId="451D89EB" w14:textId="77777777" w:rsidR="00071D1C" w:rsidRPr="00DF1634" w:rsidRDefault="00071D1C" w:rsidP="00B46D58">
      <w:pPr>
        <w:widowControl w:val="0"/>
        <w:tabs>
          <w:tab w:val="left" w:pos="1134"/>
        </w:tabs>
        <w:spacing w:after="160"/>
        <w:ind w:firstLine="567"/>
        <w:jc w:val="both"/>
        <w:rPr>
          <w:rFonts w:ascii="GHEA Grapalat" w:hAnsi="GHEA Grapalat"/>
          <w:b/>
          <w:rPrChange w:id="7479" w:author="Hayk-PC" w:date="2024-12-11T02:31:00Z">
            <w:rPr>
              <w:rFonts w:ascii="GHEA Grapalat" w:hAnsi="GHEA Grapalat"/>
              <w:b/>
            </w:rPr>
          </w:rPrChange>
        </w:rPr>
      </w:pPr>
      <w:r w:rsidRPr="00DF1634">
        <w:rPr>
          <w:rFonts w:ascii="GHEA Grapalat" w:hAnsi="GHEA Grapalat"/>
          <w:b/>
          <w:rPrChange w:id="7480" w:author="Hayk-PC" w:date="2024-12-11T02:31:00Z">
            <w:rPr>
              <w:rFonts w:ascii="GHEA Grapalat" w:hAnsi="GHEA Grapalat"/>
              <w:b/>
            </w:rPr>
          </w:rPrChange>
        </w:rPr>
        <w:lastRenderedPageBreak/>
        <w:t>2.</w:t>
      </w:r>
      <w:r w:rsidR="009D71F8" w:rsidRPr="00DF1634">
        <w:rPr>
          <w:rFonts w:ascii="GHEA Grapalat" w:hAnsi="GHEA Grapalat"/>
          <w:b/>
          <w:rPrChange w:id="7481" w:author="Hayk-PC" w:date="2024-12-11T02:31:00Z">
            <w:rPr>
              <w:rFonts w:ascii="GHEA Grapalat" w:hAnsi="GHEA Grapalat"/>
              <w:b/>
            </w:rPr>
          </w:rPrChange>
        </w:rPr>
        <w:t>2.</w:t>
      </w:r>
      <w:r w:rsidR="009D71F8" w:rsidRPr="00DF1634">
        <w:rPr>
          <w:rFonts w:ascii="GHEA Grapalat" w:hAnsi="GHEA Grapalat"/>
          <w:b/>
          <w:rPrChange w:id="7482" w:author="Hayk-PC" w:date="2024-12-11T02:31:00Z">
            <w:rPr>
              <w:rFonts w:ascii="GHEA Grapalat" w:hAnsi="GHEA Grapalat"/>
              <w:b/>
            </w:rPr>
          </w:rPrChange>
        </w:rPr>
        <w:tab/>
      </w:r>
      <w:r w:rsidRPr="00DF1634">
        <w:rPr>
          <w:rFonts w:ascii="GHEA Grapalat" w:hAnsi="GHEA Grapalat"/>
          <w:b/>
          <w:rPrChange w:id="7483" w:author="Hayk-PC" w:date="2024-12-11T02:31:00Z">
            <w:rPr>
              <w:rFonts w:ascii="GHEA Grapalat" w:hAnsi="GHEA Grapalat"/>
              <w:b/>
            </w:rPr>
          </w:rPrChange>
        </w:rPr>
        <w:t>Покупатель обязан:</w:t>
      </w:r>
    </w:p>
    <w:p w14:paraId="1940D0F8" w14:textId="77777777" w:rsidR="00071D1C" w:rsidRPr="00DF1634" w:rsidRDefault="00071D1C" w:rsidP="00B46D58">
      <w:pPr>
        <w:widowControl w:val="0"/>
        <w:tabs>
          <w:tab w:val="left" w:pos="1276"/>
        </w:tabs>
        <w:spacing w:after="160"/>
        <w:ind w:firstLine="567"/>
        <w:jc w:val="both"/>
        <w:rPr>
          <w:rFonts w:ascii="GHEA Grapalat" w:hAnsi="GHEA Grapalat"/>
          <w:rPrChange w:id="7484" w:author="Hayk-PC" w:date="2024-12-11T02:31:00Z">
            <w:rPr>
              <w:rFonts w:ascii="GHEA Grapalat" w:hAnsi="GHEA Grapalat"/>
            </w:rPr>
          </w:rPrChange>
        </w:rPr>
      </w:pPr>
      <w:r w:rsidRPr="00DF1634">
        <w:rPr>
          <w:rFonts w:ascii="GHEA Grapalat" w:hAnsi="GHEA Grapalat"/>
          <w:rPrChange w:id="7485" w:author="Hayk-PC" w:date="2024-12-11T02:31:00Z">
            <w:rPr>
              <w:rFonts w:ascii="GHEA Grapalat" w:hAnsi="GHEA Grapalat"/>
            </w:rPr>
          </w:rPrChange>
        </w:rPr>
        <w:t>2.2.</w:t>
      </w:r>
      <w:r w:rsidR="009D71F8" w:rsidRPr="00DF1634">
        <w:rPr>
          <w:rFonts w:ascii="GHEA Grapalat" w:hAnsi="GHEA Grapalat"/>
          <w:rPrChange w:id="7486" w:author="Hayk-PC" w:date="2024-12-11T02:31:00Z">
            <w:rPr>
              <w:rFonts w:ascii="GHEA Grapalat" w:hAnsi="GHEA Grapalat"/>
            </w:rPr>
          </w:rPrChange>
        </w:rPr>
        <w:t>1.</w:t>
      </w:r>
      <w:r w:rsidR="009D71F8" w:rsidRPr="00DF1634">
        <w:rPr>
          <w:rFonts w:ascii="GHEA Grapalat" w:hAnsi="GHEA Grapalat"/>
          <w:rPrChange w:id="7487" w:author="Hayk-PC" w:date="2024-12-11T02:31:00Z">
            <w:rPr>
              <w:rFonts w:ascii="GHEA Grapalat" w:hAnsi="GHEA Grapalat"/>
            </w:rPr>
          </w:rPrChange>
        </w:rPr>
        <w:tab/>
      </w:r>
      <w:r w:rsidRPr="00DF1634">
        <w:rPr>
          <w:rFonts w:ascii="GHEA Grapalat" w:hAnsi="GHEA Grapalat"/>
          <w:rPrChange w:id="7488" w:author="Hayk-PC" w:date="2024-12-11T02:31:00Z">
            <w:rPr>
              <w:rFonts w:ascii="GHEA Grapalat" w:hAnsi="GHEA Grapalat"/>
            </w:rPr>
          </w:rPrChange>
        </w:rPr>
        <w:t>Выполнять все необходимые действия, обеспечивающие прием товара, поставленного в соответствии с договором.</w:t>
      </w:r>
    </w:p>
    <w:p w14:paraId="669D7057" w14:textId="77777777" w:rsidR="00071D1C" w:rsidRPr="00DF1634" w:rsidRDefault="00071D1C" w:rsidP="00B46D58">
      <w:pPr>
        <w:widowControl w:val="0"/>
        <w:tabs>
          <w:tab w:val="left" w:pos="1276"/>
        </w:tabs>
        <w:spacing w:after="160"/>
        <w:ind w:firstLine="567"/>
        <w:jc w:val="both"/>
        <w:rPr>
          <w:rFonts w:ascii="GHEA Grapalat" w:hAnsi="GHEA Grapalat"/>
          <w:rPrChange w:id="7489" w:author="Hayk-PC" w:date="2024-12-11T02:31:00Z">
            <w:rPr>
              <w:rFonts w:ascii="GHEA Grapalat" w:hAnsi="GHEA Grapalat"/>
            </w:rPr>
          </w:rPrChange>
        </w:rPr>
      </w:pPr>
      <w:r w:rsidRPr="00DF1634">
        <w:rPr>
          <w:rFonts w:ascii="GHEA Grapalat" w:hAnsi="GHEA Grapalat"/>
          <w:rPrChange w:id="7490" w:author="Hayk-PC" w:date="2024-12-11T02:31:00Z">
            <w:rPr>
              <w:rFonts w:ascii="GHEA Grapalat" w:hAnsi="GHEA Grapalat"/>
            </w:rPr>
          </w:rPrChange>
        </w:rPr>
        <w:t>2.2.</w:t>
      </w:r>
      <w:r w:rsidR="009D71F8" w:rsidRPr="00DF1634">
        <w:rPr>
          <w:rFonts w:ascii="GHEA Grapalat" w:hAnsi="GHEA Grapalat"/>
          <w:rPrChange w:id="7491" w:author="Hayk-PC" w:date="2024-12-11T02:31:00Z">
            <w:rPr>
              <w:rFonts w:ascii="GHEA Grapalat" w:hAnsi="GHEA Grapalat"/>
            </w:rPr>
          </w:rPrChange>
        </w:rPr>
        <w:t>2.</w:t>
      </w:r>
      <w:r w:rsidR="009D71F8" w:rsidRPr="00DF1634">
        <w:rPr>
          <w:rFonts w:ascii="GHEA Grapalat" w:hAnsi="GHEA Grapalat"/>
          <w:rPrChange w:id="7492" w:author="Hayk-PC" w:date="2024-12-11T02:31:00Z">
            <w:rPr>
              <w:rFonts w:ascii="GHEA Grapalat" w:hAnsi="GHEA Grapalat"/>
            </w:rPr>
          </w:rPrChange>
        </w:rPr>
        <w:tab/>
      </w:r>
      <w:r w:rsidRPr="00DF1634">
        <w:rPr>
          <w:rFonts w:ascii="GHEA Grapalat" w:hAnsi="GHEA Grapalat"/>
          <w:rPrChange w:id="7493" w:author="Hayk-PC" w:date="2024-12-11T02:31:00Z">
            <w:rPr>
              <w:rFonts w:ascii="GHEA Grapalat" w:hAnsi="GHEA Grapalat"/>
            </w:rPr>
          </w:rPrChange>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40EBA6ED" w14:textId="77777777" w:rsidR="00071D1C" w:rsidRPr="00DF1634" w:rsidRDefault="00071D1C" w:rsidP="00B46D58">
      <w:pPr>
        <w:widowControl w:val="0"/>
        <w:tabs>
          <w:tab w:val="left" w:pos="1276"/>
        </w:tabs>
        <w:spacing w:after="160"/>
        <w:ind w:firstLine="567"/>
        <w:jc w:val="both"/>
        <w:rPr>
          <w:rFonts w:ascii="GHEA Grapalat" w:hAnsi="GHEA Grapalat"/>
          <w:rPrChange w:id="7494" w:author="Hayk-PC" w:date="2024-12-11T02:31:00Z">
            <w:rPr>
              <w:rFonts w:ascii="GHEA Grapalat" w:hAnsi="GHEA Grapalat"/>
            </w:rPr>
          </w:rPrChange>
        </w:rPr>
      </w:pPr>
      <w:r w:rsidRPr="00DF1634">
        <w:rPr>
          <w:rFonts w:ascii="GHEA Grapalat" w:hAnsi="GHEA Grapalat"/>
          <w:rPrChange w:id="7495" w:author="Hayk-PC" w:date="2024-12-11T02:31:00Z">
            <w:rPr>
              <w:rFonts w:ascii="GHEA Grapalat" w:hAnsi="GHEA Grapalat"/>
            </w:rPr>
          </w:rPrChange>
        </w:rPr>
        <w:t>2.2.</w:t>
      </w:r>
      <w:r w:rsidR="005B2A24" w:rsidRPr="00DF1634">
        <w:rPr>
          <w:rFonts w:ascii="GHEA Grapalat" w:hAnsi="GHEA Grapalat"/>
          <w:rPrChange w:id="7496" w:author="Hayk-PC" w:date="2024-12-11T02:31:00Z">
            <w:rPr>
              <w:rFonts w:ascii="GHEA Grapalat" w:hAnsi="GHEA Grapalat"/>
            </w:rPr>
          </w:rPrChange>
        </w:rPr>
        <w:t>3.</w:t>
      </w:r>
      <w:r w:rsidR="005B2A24" w:rsidRPr="00DF1634">
        <w:rPr>
          <w:rFonts w:ascii="GHEA Grapalat" w:hAnsi="GHEA Grapalat"/>
          <w:rPrChange w:id="7497" w:author="Hayk-PC" w:date="2024-12-11T02:31:00Z">
            <w:rPr>
              <w:rFonts w:ascii="GHEA Grapalat" w:hAnsi="GHEA Grapalat"/>
            </w:rPr>
          </w:rPrChange>
        </w:rPr>
        <w:tab/>
      </w:r>
      <w:r w:rsidRPr="00DF1634">
        <w:rPr>
          <w:rFonts w:ascii="GHEA Grapalat" w:hAnsi="GHEA Grapalat"/>
          <w:rPrChange w:id="7498" w:author="Hayk-PC" w:date="2024-12-11T02:31:00Z">
            <w:rPr>
              <w:rFonts w:ascii="GHEA Grapalat" w:hAnsi="GHEA Grapalat"/>
            </w:rPr>
          </w:rPrChange>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2B6FAC76" w14:textId="77777777" w:rsidR="00071D1C" w:rsidRPr="00DF1634" w:rsidRDefault="00071D1C" w:rsidP="00B46D58">
      <w:pPr>
        <w:widowControl w:val="0"/>
        <w:tabs>
          <w:tab w:val="left" w:pos="1276"/>
        </w:tabs>
        <w:spacing w:after="160"/>
        <w:ind w:firstLine="567"/>
        <w:jc w:val="both"/>
        <w:rPr>
          <w:rFonts w:ascii="GHEA Grapalat" w:hAnsi="GHEA Grapalat"/>
          <w:rPrChange w:id="7499" w:author="Hayk-PC" w:date="2024-12-11T02:31:00Z">
            <w:rPr>
              <w:rFonts w:ascii="GHEA Grapalat" w:hAnsi="GHEA Grapalat"/>
            </w:rPr>
          </w:rPrChange>
        </w:rPr>
      </w:pPr>
      <w:r w:rsidRPr="00DF1634">
        <w:rPr>
          <w:rFonts w:ascii="GHEA Grapalat" w:hAnsi="GHEA Grapalat"/>
          <w:rPrChange w:id="7500" w:author="Hayk-PC" w:date="2024-12-11T02:31:00Z">
            <w:rPr>
              <w:rFonts w:ascii="GHEA Grapalat" w:hAnsi="GHEA Grapalat"/>
            </w:rPr>
          </w:rPrChange>
        </w:rPr>
        <w:t>2.2.</w:t>
      </w:r>
      <w:r w:rsidR="00552934" w:rsidRPr="00DF1634">
        <w:rPr>
          <w:rFonts w:ascii="GHEA Grapalat" w:hAnsi="GHEA Grapalat"/>
          <w:rPrChange w:id="7501" w:author="Hayk-PC" w:date="2024-12-11T02:31:00Z">
            <w:rPr>
              <w:rFonts w:ascii="GHEA Grapalat" w:hAnsi="GHEA Grapalat"/>
            </w:rPr>
          </w:rPrChange>
        </w:rPr>
        <w:t>4.</w:t>
      </w:r>
      <w:r w:rsidR="00552934" w:rsidRPr="00DF1634">
        <w:rPr>
          <w:rFonts w:ascii="GHEA Grapalat" w:hAnsi="GHEA Grapalat"/>
          <w:rPrChange w:id="7502" w:author="Hayk-PC" w:date="2024-12-11T02:31:00Z">
            <w:rPr>
              <w:rFonts w:ascii="GHEA Grapalat" w:hAnsi="GHEA Grapalat"/>
            </w:rPr>
          </w:rPrChange>
        </w:rPr>
        <w:tab/>
      </w:r>
      <w:r w:rsidRPr="00DF1634">
        <w:rPr>
          <w:rFonts w:ascii="GHEA Grapalat" w:hAnsi="GHEA Grapalat"/>
          <w:rPrChange w:id="7503" w:author="Hayk-PC" w:date="2024-12-11T02:31:00Z">
            <w:rPr>
              <w:rFonts w:ascii="GHEA Grapalat" w:hAnsi="GHEA Grapalat"/>
            </w:rPr>
          </w:rPrChange>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763806F3" w14:textId="77777777" w:rsidR="00C45B20" w:rsidRPr="00DF1634" w:rsidRDefault="00071D1C" w:rsidP="00B46D58">
      <w:pPr>
        <w:widowControl w:val="0"/>
        <w:tabs>
          <w:tab w:val="left" w:pos="1276"/>
        </w:tabs>
        <w:spacing w:after="160"/>
        <w:ind w:firstLine="567"/>
        <w:jc w:val="both"/>
        <w:rPr>
          <w:rFonts w:ascii="GHEA Grapalat" w:hAnsi="GHEA Grapalat"/>
          <w:rPrChange w:id="7504" w:author="Hayk-PC" w:date="2024-12-11T02:31:00Z">
            <w:rPr>
              <w:rFonts w:ascii="GHEA Grapalat" w:hAnsi="GHEA Grapalat"/>
            </w:rPr>
          </w:rPrChange>
        </w:rPr>
      </w:pPr>
      <w:r w:rsidRPr="00DF1634">
        <w:rPr>
          <w:rFonts w:ascii="GHEA Grapalat" w:hAnsi="GHEA Grapalat"/>
          <w:rPrChange w:id="7505" w:author="Hayk-PC" w:date="2024-12-11T02:31:00Z">
            <w:rPr>
              <w:rFonts w:ascii="GHEA Grapalat" w:hAnsi="GHEA Grapalat"/>
            </w:rPr>
          </w:rPrChange>
        </w:rPr>
        <w:t>2.2.</w:t>
      </w:r>
      <w:r w:rsidR="003A734A" w:rsidRPr="00DF1634">
        <w:rPr>
          <w:rFonts w:ascii="GHEA Grapalat" w:hAnsi="GHEA Grapalat"/>
          <w:rPrChange w:id="7506" w:author="Hayk-PC" w:date="2024-12-11T02:31:00Z">
            <w:rPr>
              <w:rFonts w:ascii="GHEA Grapalat" w:hAnsi="GHEA Grapalat"/>
            </w:rPr>
          </w:rPrChange>
        </w:rPr>
        <w:t>5.</w:t>
      </w:r>
      <w:r w:rsidR="003A734A" w:rsidRPr="00DF1634">
        <w:rPr>
          <w:rFonts w:ascii="GHEA Grapalat" w:hAnsi="GHEA Grapalat"/>
          <w:rPrChange w:id="7507" w:author="Hayk-PC" w:date="2024-12-11T02:31:00Z">
            <w:rPr>
              <w:rFonts w:ascii="GHEA Grapalat" w:hAnsi="GHEA Grapalat"/>
            </w:rPr>
          </w:rPrChange>
        </w:rPr>
        <w:tab/>
      </w:r>
      <w:r w:rsidRPr="00DF1634">
        <w:rPr>
          <w:rFonts w:ascii="GHEA Grapalat" w:hAnsi="GHEA Grapalat"/>
          <w:rPrChange w:id="7508" w:author="Hayk-PC" w:date="2024-12-11T02:31:00Z">
            <w:rPr>
              <w:rFonts w:ascii="GHEA Grapalat" w:hAnsi="GHEA Grapalat"/>
            </w:rPr>
          </w:rPrChange>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5E6FA18B" w14:textId="77777777" w:rsidR="00071D1C" w:rsidRPr="00DF1634" w:rsidRDefault="00071D1C" w:rsidP="00B46D58">
      <w:pPr>
        <w:widowControl w:val="0"/>
        <w:tabs>
          <w:tab w:val="left" w:pos="1276"/>
        </w:tabs>
        <w:spacing w:after="160"/>
        <w:ind w:firstLine="567"/>
        <w:jc w:val="both"/>
        <w:rPr>
          <w:rFonts w:ascii="GHEA Grapalat" w:hAnsi="GHEA Grapalat"/>
          <w:b/>
          <w:rPrChange w:id="7509" w:author="Hayk-PC" w:date="2024-12-11T02:31:00Z">
            <w:rPr>
              <w:rFonts w:ascii="GHEA Grapalat" w:hAnsi="GHEA Grapalat"/>
              <w:b/>
            </w:rPr>
          </w:rPrChange>
        </w:rPr>
      </w:pPr>
      <w:r w:rsidRPr="00DF1634">
        <w:rPr>
          <w:rFonts w:ascii="GHEA Grapalat" w:hAnsi="GHEA Grapalat"/>
          <w:b/>
          <w:rPrChange w:id="7510" w:author="Hayk-PC" w:date="2024-12-11T02:31:00Z">
            <w:rPr>
              <w:rFonts w:ascii="GHEA Grapalat" w:hAnsi="GHEA Grapalat"/>
              <w:b/>
            </w:rPr>
          </w:rPrChange>
        </w:rPr>
        <w:t>2.</w:t>
      </w:r>
      <w:r w:rsidR="005B2A24" w:rsidRPr="00DF1634">
        <w:rPr>
          <w:rFonts w:ascii="GHEA Grapalat" w:hAnsi="GHEA Grapalat"/>
          <w:b/>
          <w:rPrChange w:id="7511" w:author="Hayk-PC" w:date="2024-12-11T02:31:00Z">
            <w:rPr>
              <w:rFonts w:ascii="GHEA Grapalat" w:hAnsi="GHEA Grapalat"/>
              <w:b/>
            </w:rPr>
          </w:rPrChange>
        </w:rPr>
        <w:t>3.</w:t>
      </w:r>
      <w:r w:rsidR="005B2A24" w:rsidRPr="00DF1634">
        <w:rPr>
          <w:rFonts w:ascii="GHEA Grapalat" w:hAnsi="GHEA Grapalat"/>
          <w:b/>
          <w:rPrChange w:id="7512" w:author="Hayk-PC" w:date="2024-12-11T02:31:00Z">
            <w:rPr>
              <w:rFonts w:ascii="GHEA Grapalat" w:hAnsi="GHEA Grapalat"/>
              <w:b/>
            </w:rPr>
          </w:rPrChange>
        </w:rPr>
        <w:tab/>
      </w:r>
      <w:r w:rsidRPr="00DF1634">
        <w:rPr>
          <w:rFonts w:ascii="GHEA Grapalat" w:hAnsi="GHEA Grapalat"/>
          <w:b/>
          <w:rPrChange w:id="7513" w:author="Hayk-PC" w:date="2024-12-11T02:31:00Z">
            <w:rPr>
              <w:rFonts w:ascii="GHEA Grapalat" w:hAnsi="GHEA Grapalat"/>
              <w:b/>
            </w:rPr>
          </w:rPrChange>
        </w:rPr>
        <w:t>Продавец имеет право:</w:t>
      </w:r>
    </w:p>
    <w:p w14:paraId="7B9548B4" w14:textId="77777777" w:rsidR="00071D1C" w:rsidRPr="00DF1634" w:rsidRDefault="00071D1C" w:rsidP="00B46D58">
      <w:pPr>
        <w:widowControl w:val="0"/>
        <w:tabs>
          <w:tab w:val="left" w:pos="1276"/>
        </w:tabs>
        <w:spacing w:after="160"/>
        <w:ind w:firstLine="567"/>
        <w:jc w:val="both"/>
        <w:rPr>
          <w:rFonts w:ascii="GHEA Grapalat" w:hAnsi="GHEA Grapalat"/>
          <w:rPrChange w:id="7514" w:author="Hayk-PC" w:date="2024-12-11T02:31:00Z">
            <w:rPr>
              <w:rFonts w:ascii="GHEA Grapalat" w:hAnsi="GHEA Grapalat"/>
            </w:rPr>
          </w:rPrChange>
        </w:rPr>
      </w:pPr>
      <w:r w:rsidRPr="00DF1634">
        <w:rPr>
          <w:rFonts w:ascii="GHEA Grapalat" w:hAnsi="GHEA Grapalat"/>
          <w:rPrChange w:id="7515" w:author="Hayk-PC" w:date="2024-12-11T02:31:00Z">
            <w:rPr>
              <w:rFonts w:ascii="GHEA Grapalat" w:hAnsi="GHEA Grapalat"/>
            </w:rPr>
          </w:rPrChange>
        </w:rPr>
        <w:t>2.3.</w:t>
      </w:r>
      <w:r w:rsidR="009D71F8" w:rsidRPr="00DF1634">
        <w:rPr>
          <w:rFonts w:ascii="GHEA Grapalat" w:hAnsi="GHEA Grapalat"/>
          <w:rPrChange w:id="7516" w:author="Hayk-PC" w:date="2024-12-11T02:31:00Z">
            <w:rPr>
              <w:rFonts w:ascii="GHEA Grapalat" w:hAnsi="GHEA Grapalat"/>
            </w:rPr>
          </w:rPrChange>
        </w:rPr>
        <w:t>1.</w:t>
      </w:r>
      <w:r w:rsidR="009D71F8" w:rsidRPr="00DF1634">
        <w:rPr>
          <w:rFonts w:ascii="GHEA Grapalat" w:hAnsi="GHEA Grapalat"/>
          <w:rPrChange w:id="7517" w:author="Hayk-PC" w:date="2024-12-11T02:31:00Z">
            <w:rPr>
              <w:rFonts w:ascii="GHEA Grapalat" w:hAnsi="GHEA Grapalat"/>
            </w:rPr>
          </w:rPrChange>
        </w:rPr>
        <w:tab/>
      </w:r>
      <w:r w:rsidRPr="00DF1634">
        <w:rPr>
          <w:rFonts w:ascii="GHEA Grapalat" w:hAnsi="GHEA Grapalat"/>
          <w:rPrChange w:id="7518" w:author="Hayk-PC" w:date="2024-12-11T02:31:00Z">
            <w:rPr>
              <w:rFonts w:ascii="GHEA Grapalat" w:hAnsi="GHEA Grapalat"/>
            </w:rPr>
          </w:rPrChange>
        </w:rPr>
        <w:t xml:space="preserve">Требовать у Покупателя принимать товар, поставленный в предусмотренные договором порядке, объемах, сроки и по адресу. </w:t>
      </w:r>
    </w:p>
    <w:p w14:paraId="29132138" w14:textId="77777777" w:rsidR="00071D1C" w:rsidRPr="00DF1634" w:rsidRDefault="00071D1C" w:rsidP="00B46D58">
      <w:pPr>
        <w:widowControl w:val="0"/>
        <w:tabs>
          <w:tab w:val="left" w:pos="1276"/>
        </w:tabs>
        <w:spacing w:after="160"/>
        <w:ind w:firstLine="567"/>
        <w:jc w:val="both"/>
        <w:rPr>
          <w:rFonts w:ascii="GHEA Grapalat" w:hAnsi="GHEA Grapalat"/>
          <w:rPrChange w:id="7519" w:author="Hayk-PC" w:date="2024-12-11T02:31:00Z">
            <w:rPr>
              <w:rFonts w:ascii="GHEA Grapalat" w:hAnsi="GHEA Grapalat"/>
            </w:rPr>
          </w:rPrChange>
        </w:rPr>
      </w:pPr>
      <w:r w:rsidRPr="00DF1634">
        <w:rPr>
          <w:rFonts w:ascii="GHEA Grapalat" w:hAnsi="GHEA Grapalat"/>
          <w:rPrChange w:id="7520" w:author="Hayk-PC" w:date="2024-12-11T02:31:00Z">
            <w:rPr>
              <w:rFonts w:ascii="GHEA Grapalat" w:hAnsi="GHEA Grapalat"/>
            </w:rPr>
          </w:rPrChange>
        </w:rPr>
        <w:t>2.3.</w:t>
      </w:r>
      <w:r w:rsidR="009D71F8" w:rsidRPr="00DF1634">
        <w:rPr>
          <w:rFonts w:ascii="GHEA Grapalat" w:hAnsi="GHEA Grapalat"/>
          <w:rPrChange w:id="7521" w:author="Hayk-PC" w:date="2024-12-11T02:31:00Z">
            <w:rPr>
              <w:rFonts w:ascii="GHEA Grapalat" w:hAnsi="GHEA Grapalat"/>
            </w:rPr>
          </w:rPrChange>
        </w:rPr>
        <w:t>2.</w:t>
      </w:r>
      <w:r w:rsidR="009D71F8" w:rsidRPr="00DF1634">
        <w:rPr>
          <w:rFonts w:ascii="GHEA Grapalat" w:hAnsi="GHEA Grapalat"/>
          <w:rPrChange w:id="7522" w:author="Hayk-PC" w:date="2024-12-11T02:31:00Z">
            <w:rPr>
              <w:rFonts w:ascii="GHEA Grapalat" w:hAnsi="GHEA Grapalat"/>
            </w:rPr>
          </w:rPrChange>
        </w:rPr>
        <w:tab/>
      </w:r>
      <w:r w:rsidRPr="00DF1634">
        <w:rPr>
          <w:rFonts w:ascii="GHEA Grapalat" w:hAnsi="GHEA Grapalat"/>
          <w:rPrChange w:id="7523" w:author="Hayk-PC" w:date="2024-12-11T02:31:00Z">
            <w:rPr>
              <w:rFonts w:ascii="GHEA Grapalat" w:hAnsi="GHEA Grapalat"/>
            </w:rPr>
          </w:rPrChange>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5DEE36B0" w14:textId="77777777" w:rsidR="00071D1C" w:rsidRPr="00DF1634" w:rsidRDefault="00071D1C" w:rsidP="00B46D58">
      <w:pPr>
        <w:widowControl w:val="0"/>
        <w:tabs>
          <w:tab w:val="left" w:pos="1276"/>
        </w:tabs>
        <w:spacing w:after="160"/>
        <w:ind w:firstLine="567"/>
        <w:jc w:val="both"/>
        <w:rPr>
          <w:rFonts w:ascii="GHEA Grapalat" w:hAnsi="GHEA Grapalat"/>
          <w:rPrChange w:id="7524" w:author="Hayk-PC" w:date="2024-12-11T02:31:00Z">
            <w:rPr>
              <w:rFonts w:ascii="GHEA Grapalat" w:hAnsi="GHEA Grapalat"/>
            </w:rPr>
          </w:rPrChange>
        </w:rPr>
      </w:pPr>
      <w:r w:rsidRPr="00DF1634">
        <w:rPr>
          <w:rFonts w:ascii="GHEA Grapalat" w:hAnsi="GHEA Grapalat"/>
          <w:rPrChange w:id="7525" w:author="Hayk-PC" w:date="2024-12-11T02:31:00Z">
            <w:rPr>
              <w:rFonts w:ascii="GHEA Grapalat" w:hAnsi="GHEA Grapalat"/>
            </w:rPr>
          </w:rPrChange>
        </w:rPr>
        <w:t>2.3.</w:t>
      </w:r>
      <w:r w:rsidR="005B2A24" w:rsidRPr="00DF1634">
        <w:rPr>
          <w:rFonts w:ascii="GHEA Grapalat" w:hAnsi="GHEA Grapalat"/>
          <w:rPrChange w:id="7526" w:author="Hayk-PC" w:date="2024-12-11T02:31:00Z">
            <w:rPr>
              <w:rFonts w:ascii="GHEA Grapalat" w:hAnsi="GHEA Grapalat"/>
            </w:rPr>
          </w:rPrChange>
        </w:rPr>
        <w:t>3.</w:t>
      </w:r>
      <w:r w:rsidR="005B2A24" w:rsidRPr="00DF1634">
        <w:rPr>
          <w:rFonts w:ascii="GHEA Grapalat" w:hAnsi="GHEA Grapalat"/>
          <w:rPrChange w:id="7527" w:author="Hayk-PC" w:date="2024-12-11T02:31:00Z">
            <w:rPr>
              <w:rFonts w:ascii="GHEA Grapalat" w:hAnsi="GHEA Grapalat"/>
            </w:rPr>
          </w:rPrChange>
        </w:rPr>
        <w:tab/>
      </w:r>
      <w:r w:rsidRPr="00DF1634">
        <w:rPr>
          <w:rFonts w:ascii="GHEA Grapalat" w:hAnsi="GHEA Grapalat"/>
          <w:rPrChange w:id="7528" w:author="Hayk-PC" w:date="2024-12-11T02:31:00Z">
            <w:rPr>
              <w:rFonts w:ascii="GHEA Grapalat" w:hAnsi="GHEA Grapalat"/>
            </w:rPr>
          </w:rPrChange>
        </w:rPr>
        <w:t>В одностороннем порядке расторгать договор (полностью или частично), если Покупатель существенным образом нарушил договор.</w:t>
      </w:r>
    </w:p>
    <w:p w14:paraId="16B4D382" w14:textId="77777777" w:rsidR="00071D1C" w:rsidRPr="00DF1634" w:rsidRDefault="00071D1C" w:rsidP="00B46D58">
      <w:pPr>
        <w:widowControl w:val="0"/>
        <w:tabs>
          <w:tab w:val="left" w:pos="1560"/>
        </w:tabs>
        <w:spacing w:after="160"/>
        <w:ind w:firstLine="567"/>
        <w:jc w:val="both"/>
        <w:rPr>
          <w:rFonts w:ascii="GHEA Grapalat" w:hAnsi="GHEA Grapalat"/>
          <w:rPrChange w:id="7529" w:author="Hayk-PC" w:date="2024-12-11T02:31:00Z">
            <w:rPr>
              <w:rFonts w:ascii="GHEA Grapalat" w:hAnsi="GHEA Grapalat"/>
            </w:rPr>
          </w:rPrChange>
        </w:rPr>
      </w:pPr>
      <w:r w:rsidRPr="00DF1634">
        <w:rPr>
          <w:rFonts w:ascii="GHEA Grapalat" w:hAnsi="GHEA Grapalat"/>
          <w:rPrChange w:id="7530" w:author="Hayk-PC" w:date="2024-12-11T02:31:00Z">
            <w:rPr>
              <w:rFonts w:ascii="GHEA Grapalat" w:hAnsi="GHEA Grapalat"/>
            </w:rPr>
          </w:rPrChange>
        </w:rPr>
        <w:t>2.3.3.</w:t>
      </w:r>
      <w:r w:rsidR="009D71F8" w:rsidRPr="00DF1634">
        <w:rPr>
          <w:rFonts w:ascii="GHEA Grapalat" w:hAnsi="GHEA Grapalat"/>
          <w:rPrChange w:id="7531" w:author="Hayk-PC" w:date="2024-12-11T02:31:00Z">
            <w:rPr>
              <w:rFonts w:ascii="GHEA Grapalat" w:hAnsi="GHEA Grapalat"/>
            </w:rPr>
          </w:rPrChange>
        </w:rPr>
        <w:t>1.</w:t>
      </w:r>
      <w:r w:rsidR="009D71F8" w:rsidRPr="00DF1634">
        <w:rPr>
          <w:rFonts w:ascii="GHEA Grapalat" w:hAnsi="GHEA Grapalat"/>
          <w:rPrChange w:id="7532" w:author="Hayk-PC" w:date="2024-12-11T02:31:00Z">
            <w:rPr>
              <w:rFonts w:ascii="GHEA Grapalat" w:hAnsi="GHEA Grapalat"/>
            </w:rPr>
          </w:rPrChange>
        </w:rPr>
        <w:tab/>
      </w:r>
      <w:r w:rsidRPr="00DF1634">
        <w:rPr>
          <w:rFonts w:ascii="GHEA Grapalat" w:hAnsi="GHEA Grapalat"/>
          <w:rPrChange w:id="7533" w:author="Hayk-PC" w:date="2024-12-11T02:31:00Z">
            <w:rPr>
              <w:rFonts w:ascii="GHEA Grapalat" w:hAnsi="GHEA Grapalat"/>
            </w:rPr>
          </w:rPrChange>
        </w:rPr>
        <w:t>Нарушение договора Покупателем считается существенным, если сроки оплаты товара нарушены неоднократно.</w:t>
      </w:r>
    </w:p>
    <w:p w14:paraId="3222E656" w14:textId="77777777" w:rsidR="00071D1C" w:rsidRPr="00DF1634" w:rsidRDefault="00071D1C" w:rsidP="00B46D58">
      <w:pPr>
        <w:widowControl w:val="0"/>
        <w:tabs>
          <w:tab w:val="left" w:pos="1276"/>
        </w:tabs>
        <w:spacing w:after="160"/>
        <w:ind w:firstLine="567"/>
        <w:jc w:val="both"/>
        <w:rPr>
          <w:rFonts w:ascii="GHEA Grapalat" w:hAnsi="GHEA Grapalat"/>
          <w:rPrChange w:id="7534" w:author="Hayk-PC" w:date="2024-12-11T02:31:00Z">
            <w:rPr>
              <w:rFonts w:ascii="GHEA Grapalat" w:hAnsi="GHEA Grapalat"/>
            </w:rPr>
          </w:rPrChange>
        </w:rPr>
      </w:pPr>
      <w:r w:rsidRPr="00DF1634">
        <w:rPr>
          <w:rFonts w:ascii="GHEA Grapalat" w:hAnsi="GHEA Grapalat"/>
          <w:rPrChange w:id="7535" w:author="Hayk-PC" w:date="2024-12-11T02:31:00Z">
            <w:rPr>
              <w:rFonts w:ascii="GHEA Grapalat" w:hAnsi="GHEA Grapalat"/>
            </w:rPr>
          </w:rPrChange>
        </w:rPr>
        <w:t>2.3.</w:t>
      </w:r>
      <w:r w:rsidR="00552934" w:rsidRPr="00DF1634">
        <w:rPr>
          <w:rFonts w:ascii="GHEA Grapalat" w:hAnsi="GHEA Grapalat"/>
          <w:rPrChange w:id="7536" w:author="Hayk-PC" w:date="2024-12-11T02:31:00Z">
            <w:rPr>
              <w:rFonts w:ascii="GHEA Grapalat" w:hAnsi="GHEA Grapalat"/>
            </w:rPr>
          </w:rPrChange>
        </w:rPr>
        <w:t>4.</w:t>
      </w:r>
      <w:r w:rsidR="00552934" w:rsidRPr="00DF1634">
        <w:rPr>
          <w:rFonts w:ascii="GHEA Grapalat" w:hAnsi="GHEA Grapalat"/>
          <w:rPrChange w:id="7537" w:author="Hayk-PC" w:date="2024-12-11T02:31:00Z">
            <w:rPr>
              <w:rFonts w:ascii="GHEA Grapalat" w:hAnsi="GHEA Grapalat"/>
            </w:rPr>
          </w:rPrChange>
        </w:rPr>
        <w:tab/>
      </w:r>
      <w:r w:rsidRPr="00DF1634">
        <w:rPr>
          <w:rFonts w:ascii="GHEA Grapalat" w:hAnsi="GHEA Grapalat"/>
          <w:rPrChange w:id="7538" w:author="Hayk-PC" w:date="2024-12-11T02:31:00Z">
            <w:rPr>
              <w:rFonts w:ascii="GHEA Grapalat" w:hAnsi="GHEA Grapalat"/>
            </w:rPr>
          </w:rPrChange>
        </w:rPr>
        <w:t>Досрочно поставля</w:t>
      </w:r>
      <w:r w:rsidR="00C45B20" w:rsidRPr="00DF1634">
        <w:rPr>
          <w:rFonts w:ascii="GHEA Grapalat" w:hAnsi="GHEA Grapalat"/>
          <w:rPrChange w:id="7539" w:author="Hayk-PC" w:date="2024-12-11T02:31:00Z">
            <w:rPr>
              <w:rFonts w:ascii="GHEA Grapalat" w:hAnsi="GHEA Grapalat"/>
            </w:rPr>
          </w:rPrChange>
        </w:rPr>
        <w:t>ть товар с согласия Покупателя.</w:t>
      </w:r>
    </w:p>
    <w:p w14:paraId="7FEB4F59" w14:textId="77777777" w:rsidR="00071D1C" w:rsidRPr="00DF1634" w:rsidRDefault="00071D1C" w:rsidP="00B46D58">
      <w:pPr>
        <w:widowControl w:val="0"/>
        <w:tabs>
          <w:tab w:val="left" w:pos="1134"/>
        </w:tabs>
        <w:spacing w:after="160"/>
        <w:ind w:firstLine="567"/>
        <w:jc w:val="both"/>
        <w:rPr>
          <w:rFonts w:ascii="GHEA Grapalat" w:hAnsi="GHEA Grapalat"/>
          <w:b/>
          <w:rPrChange w:id="7540" w:author="Hayk-PC" w:date="2024-12-11T02:31:00Z">
            <w:rPr>
              <w:rFonts w:ascii="GHEA Grapalat" w:hAnsi="GHEA Grapalat"/>
              <w:b/>
            </w:rPr>
          </w:rPrChange>
        </w:rPr>
      </w:pPr>
      <w:r w:rsidRPr="00DF1634">
        <w:rPr>
          <w:rFonts w:ascii="GHEA Grapalat" w:hAnsi="GHEA Grapalat"/>
          <w:b/>
          <w:rPrChange w:id="7541" w:author="Hayk-PC" w:date="2024-12-11T02:31:00Z">
            <w:rPr>
              <w:rFonts w:ascii="GHEA Grapalat" w:hAnsi="GHEA Grapalat"/>
              <w:b/>
            </w:rPr>
          </w:rPrChange>
        </w:rPr>
        <w:t>2.</w:t>
      </w:r>
      <w:r w:rsidR="00552934" w:rsidRPr="00DF1634">
        <w:rPr>
          <w:rFonts w:ascii="GHEA Grapalat" w:hAnsi="GHEA Grapalat"/>
          <w:b/>
          <w:rPrChange w:id="7542" w:author="Hayk-PC" w:date="2024-12-11T02:31:00Z">
            <w:rPr>
              <w:rFonts w:ascii="GHEA Grapalat" w:hAnsi="GHEA Grapalat"/>
              <w:b/>
            </w:rPr>
          </w:rPrChange>
        </w:rPr>
        <w:t>4.</w:t>
      </w:r>
      <w:r w:rsidR="00552934" w:rsidRPr="00DF1634">
        <w:rPr>
          <w:rFonts w:ascii="GHEA Grapalat" w:hAnsi="GHEA Grapalat"/>
          <w:b/>
          <w:rPrChange w:id="7543" w:author="Hayk-PC" w:date="2024-12-11T02:31:00Z">
            <w:rPr>
              <w:rFonts w:ascii="GHEA Grapalat" w:hAnsi="GHEA Grapalat"/>
              <w:b/>
            </w:rPr>
          </w:rPrChange>
        </w:rPr>
        <w:tab/>
      </w:r>
      <w:r w:rsidRPr="00DF1634">
        <w:rPr>
          <w:rFonts w:ascii="GHEA Grapalat" w:hAnsi="GHEA Grapalat"/>
          <w:b/>
          <w:rPrChange w:id="7544" w:author="Hayk-PC" w:date="2024-12-11T02:31:00Z">
            <w:rPr>
              <w:rFonts w:ascii="GHEA Grapalat" w:hAnsi="GHEA Grapalat"/>
              <w:b/>
            </w:rPr>
          </w:rPrChange>
        </w:rPr>
        <w:t>Продавец обязан:</w:t>
      </w:r>
    </w:p>
    <w:p w14:paraId="01500EEF" w14:textId="77777777" w:rsidR="00071D1C" w:rsidRPr="00DF1634" w:rsidRDefault="00071D1C" w:rsidP="00B46D58">
      <w:pPr>
        <w:widowControl w:val="0"/>
        <w:tabs>
          <w:tab w:val="left" w:pos="1276"/>
        </w:tabs>
        <w:spacing w:after="160"/>
        <w:ind w:firstLine="567"/>
        <w:jc w:val="both"/>
        <w:rPr>
          <w:rFonts w:ascii="GHEA Grapalat" w:hAnsi="GHEA Grapalat"/>
          <w:rPrChange w:id="7545" w:author="Hayk-PC" w:date="2024-12-11T02:31:00Z">
            <w:rPr>
              <w:rFonts w:ascii="GHEA Grapalat" w:hAnsi="GHEA Grapalat"/>
            </w:rPr>
          </w:rPrChange>
        </w:rPr>
      </w:pPr>
      <w:r w:rsidRPr="00DF1634">
        <w:rPr>
          <w:rFonts w:ascii="GHEA Grapalat" w:hAnsi="GHEA Grapalat"/>
          <w:rPrChange w:id="7546" w:author="Hayk-PC" w:date="2024-12-11T02:31:00Z">
            <w:rPr>
              <w:rFonts w:ascii="GHEA Grapalat" w:hAnsi="GHEA Grapalat"/>
            </w:rPr>
          </w:rPrChange>
        </w:rPr>
        <w:t>2.4.</w:t>
      </w:r>
      <w:r w:rsidR="009D71F8" w:rsidRPr="00DF1634">
        <w:rPr>
          <w:rFonts w:ascii="GHEA Grapalat" w:hAnsi="GHEA Grapalat"/>
          <w:rPrChange w:id="7547" w:author="Hayk-PC" w:date="2024-12-11T02:31:00Z">
            <w:rPr>
              <w:rFonts w:ascii="GHEA Grapalat" w:hAnsi="GHEA Grapalat"/>
            </w:rPr>
          </w:rPrChange>
        </w:rPr>
        <w:t>1.</w:t>
      </w:r>
      <w:r w:rsidR="009D71F8" w:rsidRPr="00DF1634">
        <w:rPr>
          <w:rFonts w:ascii="GHEA Grapalat" w:hAnsi="GHEA Grapalat"/>
          <w:rPrChange w:id="7548" w:author="Hayk-PC" w:date="2024-12-11T02:31:00Z">
            <w:rPr>
              <w:rFonts w:ascii="GHEA Grapalat" w:hAnsi="GHEA Grapalat"/>
            </w:rPr>
          </w:rPrChange>
        </w:rPr>
        <w:tab/>
      </w:r>
      <w:r w:rsidRPr="00DF1634">
        <w:rPr>
          <w:rFonts w:ascii="GHEA Grapalat" w:hAnsi="GHEA Grapalat"/>
          <w:rPrChange w:id="7549" w:author="Hayk-PC" w:date="2024-12-11T02:31:00Z">
            <w:rPr>
              <w:rFonts w:ascii="GHEA Grapalat" w:hAnsi="GHEA Grapalat"/>
            </w:rPr>
          </w:rPrChange>
        </w:rPr>
        <w:t>Передавать товар Покупателю в порядке, объемах, сроки и по адресу, предусмотренные договором.</w:t>
      </w:r>
    </w:p>
    <w:p w14:paraId="77599534" w14:textId="77777777" w:rsidR="00071D1C" w:rsidRPr="00DF1634" w:rsidRDefault="00071D1C" w:rsidP="00B46D58">
      <w:pPr>
        <w:widowControl w:val="0"/>
        <w:tabs>
          <w:tab w:val="left" w:pos="1276"/>
        </w:tabs>
        <w:spacing w:after="160"/>
        <w:ind w:firstLine="567"/>
        <w:jc w:val="both"/>
        <w:rPr>
          <w:rFonts w:ascii="GHEA Grapalat" w:hAnsi="GHEA Grapalat"/>
          <w:rPrChange w:id="7550" w:author="Hayk-PC" w:date="2024-12-11T02:31:00Z">
            <w:rPr>
              <w:rFonts w:ascii="GHEA Grapalat" w:hAnsi="GHEA Grapalat"/>
            </w:rPr>
          </w:rPrChange>
        </w:rPr>
      </w:pPr>
      <w:r w:rsidRPr="00DF1634">
        <w:rPr>
          <w:rFonts w:ascii="GHEA Grapalat" w:hAnsi="GHEA Grapalat"/>
          <w:rPrChange w:id="7551" w:author="Hayk-PC" w:date="2024-12-11T02:31:00Z">
            <w:rPr>
              <w:rFonts w:ascii="GHEA Grapalat" w:hAnsi="GHEA Grapalat"/>
            </w:rPr>
          </w:rPrChange>
        </w:rPr>
        <w:t>2.4.</w:t>
      </w:r>
      <w:r w:rsidR="009D71F8" w:rsidRPr="00DF1634">
        <w:rPr>
          <w:rFonts w:ascii="GHEA Grapalat" w:hAnsi="GHEA Grapalat"/>
          <w:rPrChange w:id="7552" w:author="Hayk-PC" w:date="2024-12-11T02:31:00Z">
            <w:rPr>
              <w:rFonts w:ascii="GHEA Grapalat" w:hAnsi="GHEA Grapalat"/>
            </w:rPr>
          </w:rPrChange>
        </w:rPr>
        <w:t>2.</w:t>
      </w:r>
      <w:r w:rsidR="009D71F8" w:rsidRPr="00DF1634">
        <w:rPr>
          <w:rFonts w:ascii="GHEA Grapalat" w:hAnsi="GHEA Grapalat"/>
          <w:rPrChange w:id="7553" w:author="Hayk-PC" w:date="2024-12-11T02:31:00Z">
            <w:rPr>
              <w:rFonts w:ascii="GHEA Grapalat" w:hAnsi="GHEA Grapalat"/>
            </w:rPr>
          </w:rPrChange>
        </w:rPr>
        <w:tab/>
      </w:r>
      <w:r w:rsidRPr="00DF1634">
        <w:rPr>
          <w:rFonts w:ascii="GHEA Grapalat" w:hAnsi="GHEA Grapalat"/>
          <w:rPrChange w:id="7554" w:author="Hayk-PC" w:date="2024-12-11T02:31:00Z">
            <w:rPr>
              <w:rFonts w:ascii="GHEA Grapalat" w:hAnsi="GHEA Grapalat"/>
            </w:rPr>
          </w:rPrChange>
        </w:rPr>
        <w:t>Обеспечивать поставку товара в соответствии с подпунктом б) пункта 2.1.2 и (или) пунктом 2.1.5 договора в ус</w:t>
      </w:r>
      <w:r w:rsidR="00C45B20" w:rsidRPr="00DF1634">
        <w:rPr>
          <w:rFonts w:ascii="GHEA Grapalat" w:hAnsi="GHEA Grapalat"/>
          <w:rPrChange w:id="7555" w:author="Hayk-PC" w:date="2024-12-11T02:31:00Z">
            <w:rPr>
              <w:rFonts w:ascii="GHEA Grapalat" w:hAnsi="GHEA Grapalat"/>
            </w:rPr>
          </w:rPrChange>
        </w:rPr>
        <w:t>тановленные Покупателем сроки.</w:t>
      </w:r>
    </w:p>
    <w:p w14:paraId="42BDD671" w14:textId="77777777" w:rsidR="00071D1C" w:rsidRPr="00DF1634" w:rsidRDefault="00071D1C" w:rsidP="00B46D58">
      <w:pPr>
        <w:widowControl w:val="0"/>
        <w:tabs>
          <w:tab w:val="left" w:pos="1276"/>
        </w:tabs>
        <w:spacing w:after="160"/>
        <w:ind w:firstLine="567"/>
        <w:jc w:val="both"/>
        <w:rPr>
          <w:rFonts w:ascii="GHEA Grapalat" w:hAnsi="GHEA Grapalat"/>
          <w:rPrChange w:id="7556" w:author="Hayk-PC" w:date="2024-12-11T02:31:00Z">
            <w:rPr>
              <w:rFonts w:ascii="GHEA Grapalat" w:hAnsi="GHEA Grapalat"/>
            </w:rPr>
          </w:rPrChange>
        </w:rPr>
      </w:pPr>
      <w:r w:rsidRPr="00DF1634">
        <w:rPr>
          <w:rFonts w:ascii="GHEA Grapalat" w:hAnsi="GHEA Grapalat"/>
          <w:rPrChange w:id="7557" w:author="Hayk-PC" w:date="2024-12-11T02:31:00Z">
            <w:rPr>
              <w:rFonts w:ascii="GHEA Grapalat" w:hAnsi="GHEA Grapalat"/>
            </w:rPr>
          </w:rPrChange>
        </w:rPr>
        <w:t>2.4.</w:t>
      </w:r>
      <w:r w:rsidR="005B2A24" w:rsidRPr="00DF1634">
        <w:rPr>
          <w:rFonts w:ascii="GHEA Grapalat" w:hAnsi="GHEA Grapalat"/>
          <w:rPrChange w:id="7558" w:author="Hayk-PC" w:date="2024-12-11T02:31:00Z">
            <w:rPr>
              <w:rFonts w:ascii="GHEA Grapalat" w:hAnsi="GHEA Grapalat"/>
            </w:rPr>
          </w:rPrChange>
        </w:rPr>
        <w:t>3.</w:t>
      </w:r>
      <w:r w:rsidR="005B2A24" w:rsidRPr="00DF1634">
        <w:rPr>
          <w:rFonts w:ascii="GHEA Grapalat" w:hAnsi="GHEA Grapalat"/>
          <w:rPrChange w:id="7559" w:author="Hayk-PC" w:date="2024-12-11T02:31:00Z">
            <w:rPr>
              <w:rFonts w:ascii="GHEA Grapalat" w:hAnsi="GHEA Grapalat"/>
            </w:rPr>
          </w:rPrChange>
        </w:rPr>
        <w:tab/>
      </w:r>
      <w:r w:rsidRPr="00DF1634">
        <w:rPr>
          <w:rFonts w:ascii="GHEA Grapalat" w:hAnsi="GHEA Grapalat"/>
          <w:rPrChange w:id="7560" w:author="Hayk-PC" w:date="2024-12-11T02:31:00Z">
            <w:rPr>
              <w:rFonts w:ascii="GHEA Grapalat" w:hAnsi="GHEA Grapalat"/>
            </w:rPr>
          </w:rPrChange>
        </w:rPr>
        <w:t>Передавать Покупателю товар, свободный от прав третьих лиц.</w:t>
      </w:r>
    </w:p>
    <w:p w14:paraId="07D8774F" w14:textId="77777777" w:rsidR="00071D1C" w:rsidRPr="00DF1634" w:rsidRDefault="00071D1C" w:rsidP="00B46D58">
      <w:pPr>
        <w:widowControl w:val="0"/>
        <w:tabs>
          <w:tab w:val="left" w:pos="1276"/>
        </w:tabs>
        <w:spacing w:after="160"/>
        <w:ind w:firstLine="567"/>
        <w:jc w:val="both"/>
        <w:rPr>
          <w:rFonts w:ascii="GHEA Grapalat" w:hAnsi="GHEA Grapalat"/>
          <w:rPrChange w:id="7561" w:author="Hayk-PC" w:date="2024-12-11T02:31:00Z">
            <w:rPr>
              <w:rFonts w:ascii="GHEA Grapalat" w:hAnsi="GHEA Grapalat"/>
            </w:rPr>
          </w:rPrChange>
        </w:rPr>
      </w:pPr>
      <w:r w:rsidRPr="00DF1634">
        <w:rPr>
          <w:rFonts w:ascii="GHEA Grapalat" w:hAnsi="GHEA Grapalat"/>
          <w:rPrChange w:id="7562" w:author="Hayk-PC" w:date="2024-12-11T02:31:00Z">
            <w:rPr>
              <w:rFonts w:ascii="GHEA Grapalat" w:hAnsi="GHEA Grapalat"/>
            </w:rPr>
          </w:rPrChange>
        </w:rPr>
        <w:t>2.4.</w:t>
      </w:r>
      <w:r w:rsidR="003A734A" w:rsidRPr="00DF1634">
        <w:rPr>
          <w:rFonts w:ascii="GHEA Grapalat" w:hAnsi="GHEA Grapalat"/>
          <w:rPrChange w:id="7563" w:author="Hayk-PC" w:date="2024-12-11T02:31:00Z">
            <w:rPr>
              <w:rFonts w:ascii="GHEA Grapalat" w:hAnsi="GHEA Grapalat"/>
            </w:rPr>
          </w:rPrChange>
        </w:rPr>
        <w:t>5.</w:t>
      </w:r>
      <w:r w:rsidR="003A734A" w:rsidRPr="00DF1634">
        <w:rPr>
          <w:rFonts w:ascii="GHEA Grapalat" w:hAnsi="GHEA Grapalat"/>
          <w:rPrChange w:id="7564" w:author="Hayk-PC" w:date="2024-12-11T02:31:00Z">
            <w:rPr>
              <w:rFonts w:ascii="GHEA Grapalat" w:hAnsi="GHEA Grapalat"/>
            </w:rPr>
          </w:rPrChange>
        </w:rPr>
        <w:tab/>
      </w:r>
      <w:r w:rsidRPr="00DF1634">
        <w:rPr>
          <w:rFonts w:ascii="GHEA Grapalat" w:hAnsi="GHEA Grapalat"/>
          <w:rPrChange w:id="7565" w:author="Hayk-PC" w:date="2024-12-11T02:31:00Z">
            <w:rPr>
              <w:rFonts w:ascii="GHEA Grapalat" w:hAnsi="GHEA Grapalat"/>
            </w:rPr>
          </w:rPrChange>
        </w:rPr>
        <w:t>Передавать Покупателю товар предусмотренного</w:t>
      </w:r>
      <w:r w:rsidR="00AA7117" w:rsidRPr="00DF1634">
        <w:rPr>
          <w:rFonts w:ascii="GHEA Grapalat" w:hAnsi="GHEA Grapalat"/>
          <w:rPrChange w:id="7566" w:author="Hayk-PC" w:date="2024-12-11T02:31:00Z">
            <w:rPr>
              <w:rFonts w:ascii="GHEA Grapalat" w:hAnsi="GHEA Grapalat"/>
            </w:rPr>
          </w:rPrChange>
        </w:rPr>
        <w:t xml:space="preserve"> </w:t>
      </w:r>
      <w:r w:rsidRPr="00DF1634">
        <w:rPr>
          <w:rFonts w:ascii="GHEA Grapalat" w:hAnsi="GHEA Grapalat"/>
          <w:rPrChange w:id="7567" w:author="Hayk-PC" w:date="2024-12-11T02:31:00Z">
            <w:rPr>
              <w:rFonts w:ascii="GHEA Grapalat" w:hAnsi="GHEA Grapalat"/>
            </w:rPr>
          </w:rPrChange>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w:t>
      </w:r>
      <w:r w:rsidRPr="00DF1634">
        <w:rPr>
          <w:rFonts w:ascii="GHEA Grapalat" w:hAnsi="GHEA Grapalat"/>
          <w:rPrChange w:id="7568" w:author="Hayk-PC" w:date="2024-12-11T02:31:00Z">
            <w:rPr>
              <w:rFonts w:ascii="GHEA Grapalat" w:hAnsi="GHEA Grapalat"/>
            </w:rPr>
          </w:rPrChange>
        </w:rPr>
        <w:lastRenderedPageBreak/>
        <w:t xml:space="preserve">установленные законодательством Республики Армения. </w:t>
      </w:r>
    </w:p>
    <w:p w14:paraId="1665C567" w14:textId="77777777" w:rsidR="00071D1C" w:rsidRPr="00DF1634" w:rsidRDefault="00071D1C" w:rsidP="00B46D58">
      <w:pPr>
        <w:widowControl w:val="0"/>
        <w:tabs>
          <w:tab w:val="left" w:pos="1276"/>
        </w:tabs>
        <w:spacing w:after="160"/>
        <w:ind w:firstLine="567"/>
        <w:jc w:val="both"/>
        <w:rPr>
          <w:rFonts w:ascii="GHEA Grapalat" w:hAnsi="GHEA Grapalat"/>
          <w:rPrChange w:id="7569" w:author="Hayk-PC" w:date="2024-12-11T02:31:00Z">
            <w:rPr>
              <w:rFonts w:ascii="GHEA Grapalat" w:hAnsi="GHEA Grapalat"/>
            </w:rPr>
          </w:rPrChange>
        </w:rPr>
      </w:pPr>
      <w:r w:rsidRPr="00DF1634">
        <w:rPr>
          <w:rFonts w:ascii="GHEA Grapalat" w:hAnsi="GHEA Grapalat"/>
          <w:rPrChange w:id="7570" w:author="Hayk-PC" w:date="2024-12-11T02:31:00Z">
            <w:rPr>
              <w:rFonts w:ascii="GHEA Grapalat" w:hAnsi="GHEA Grapalat"/>
            </w:rPr>
          </w:rPrChange>
        </w:rPr>
        <w:t>2.4.</w:t>
      </w:r>
      <w:r w:rsidR="00AC30D5" w:rsidRPr="00DF1634">
        <w:rPr>
          <w:rFonts w:ascii="GHEA Grapalat" w:hAnsi="GHEA Grapalat"/>
          <w:rPrChange w:id="7571" w:author="Hayk-PC" w:date="2024-12-11T02:31:00Z">
            <w:rPr>
              <w:rFonts w:ascii="GHEA Grapalat" w:hAnsi="GHEA Grapalat"/>
            </w:rPr>
          </w:rPrChange>
        </w:rPr>
        <w:t>6.</w:t>
      </w:r>
      <w:r w:rsidR="00AC30D5" w:rsidRPr="00DF1634">
        <w:rPr>
          <w:rFonts w:ascii="GHEA Grapalat" w:hAnsi="GHEA Grapalat"/>
          <w:rPrChange w:id="7572" w:author="Hayk-PC" w:date="2024-12-11T02:31:00Z">
            <w:rPr>
              <w:rFonts w:ascii="GHEA Grapalat" w:hAnsi="GHEA Grapalat"/>
            </w:rPr>
          </w:rPrChange>
        </w:rPr>
        <w:tab/>
      </w:r>
      <w:r w:rsidRPr="00DF1634">
        <w:rPr>
          <w:rFonts w:ascii="GHEA Grapalat" w:hAnsi="GHEA Grapalat"/>
          <w:rPrChange w:id="7573" w:author="Hayk-PC" w:date="2024-12-11T02:31:00Z">
            <w:rPr>
              <w:rFonts w:ascii="GHEA Grapalat" w:hAnsi="GHEA Grapalat"/>
            </w:rPr>
          </w:rPrChange>
        </w:rPr>
        <w:t>В случае допущения недопоставки, в установленном договором порядке восполнять недопоставку.</w:t>
      </w:r>
    </w:p>
    <w:p w14:paraId="5952C0A1" w14:textId="77777777" w:rsidR="00071D1C" w:rsidRPr="00DF1634" w:rsidRDefault="00071D1C" w:rsidP="00B46D58">
      <w:pPr>
        <w:widowControl w:val="0"/>
        <w:tabs>
          <w:tab w:val="left" w:pos="1276"/>
        </w:tabs>
        <w:spacing w:after="160"/>
        <w:ind w:firstLine="567"/>
        <w:jc w:val="both"/>
        <w:rPr>
          <w:rFonts w:ascii="GHEA Grapalat" w:hAnsi="GHEA Grapalat"/>
          <w:rPrChange w:id="7574" w:author="Hayk-PC" w:date="2024-12-11T02:31:00Z">
            <w:rPr>
              <w:rFonts w:ascii="GHEA Grapalat" w:hAnsi="GHEA Grapalat"/>
            </w:rPr>
          </w:rPrChange>
        </w:rPr>
      </w:pPr>
      <w:r w:rsidRPr="00DF1634">
        <w:rPr>
          <w:rFonts w:ascii="GHEA Grapalat" w:hAnsi="GHEA Grapalat"/>
          <w:rPrChange w:id="7575" w:author="Hayk-PC" w:date="2024-12-11T02:31:00Z">
            <w:rPr>
              <w:rFonts w:ascii="GHEA Grapalat" w:hAnsi="GHEA Grapalat"/>
            </w:rPr>
          </w:rPrChange>
        </w:rPr>
        <w:t>2.4.</w:t>
      </w:r>
      <w:r w:rsidR="00AC30D5" w:rsidRPr="00DF1634">
        <w:rPr>
          <w:rFonts w:ascii="GHEA Grapalat" w:hAnsi="GHEA Grapalat"/>
          <w:rPrChange w:id="7576" w:author="Hayk-PC" w:date="2024-12-11T02:31:00Z">
            <w:rPr>
              <w:rFonts w:ascii="GHEA Grapalat" w:hAnsi="GHEA Grapalat"/>
            </w:rPr>
          </w:rPrChange>
        </w:rPr>
        <w:t>7.</w:t>
      </w:r>
      <w:r w:rsidR="00AC30D5" w:rsidRPr="00DF1634">
        <w:rPr>
          <w:rFonts w:ascii="GHEA Grapalat" w:hAnsi="GHEA Grapalat"/>
          <w:rPrChange w:id="7577" w:author="Hayk-PC" w:date="2024-12-11T02:31:00Z">
            <w:rPr>
              <w:rFonts w:ascii="GHEA Grapalat" w:hAnsi="GHEA Grapalat"/>
            </w:rPr>
          </w:rPrChange>
        </w:rPr>
        <w:tab/>
      </w:r>
      <w:r w:rsidRPr="00DF1634">
        <w:rPr>
          <w:rFonts w:ascii="GHEA Grapalat" w:hAnsi="GHEA Grapalat"/>
          <w:rPrChange w:id="7578" w:author="Hayk-PC" w:date="2024-12-11T02:31:00Z">
            <w:rPr>
              <w:rFonts w:ascii="GHEA Grapalat" w:hAnsi="GHEA Grapalat"/>
            </w:rPr>
          </w:rPrChange>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56B4D3E0" w14:textId="77777777" w:rsidR="00071D1C" w:rsidRPr="00DF1634" w:rsidRDefault="00071D1C" w:rsidP="00B46D58">
      <w:pPr>
        <w:widowControl w:val="0"/>
        <w:tabs>
          <w:tab w:val="left" w:pos="1276"/>
        </w:tabs>
        <w:spacing w:after="160"/>
        <w:ind w:firstLine="567"/>
        <w:jc w:val="both"/>
        <w:rPr>
          <w:rFonts w:ascii="GHEA Grapalat" w:hAnsi="GHEA Grapalat"/>
          <w:rPrChange w:id="7579" w:author="Hayk-PC" w:date="2024-12-11T02:31:00Z">
            <w:rPr>
              <w:rFonts w:ascii="GHEA Grapalat" w:hAnsi="GHEA Grapalat"/>
            </w:rPr>
          </w:rPrChange>
        </w:rPr>
      </w:pPr>
      <w:r w:rsidRPr="00DF1634">
        <w:rPr>
          <w:rFonts w:ascii="GHEA Grapalat" w:hAnsi="GHEA Grapalat"/>
          <w:rPrChange w:id="7580" w:author="Hayk-PC" w:date="2024-12-11T02:31:00Z">
            <w:rPr>
              <w:rFonts w:ascii="GHEA Grapalat" w:hAnsi="GHEA Grapalat"/>
            </w:rPr>
          </w:rPrChange>
        </w:rPr>
        <w:t>2.4.</w:t>
      </w:r>
      <w:r w:rsidR="006E15CD" w:rsidRPr="00DF1634">
        <w:rPr>
          <w:rFonts w:ascii="GHEA Grapalat" w:hAnsi="GHEA Grapalat"/>
          <w:rPrChange w:id="7581" w:author="Hayk-PC" w:date="2024-12-11T02:31:00Z">
            <w:rPr>
              <w:rFonts w:ascii="GHEA Grapalat" w:hAnsi="GHEA Grapalat"/>
            </w:rPr>
          </w:rPrChange>
        </w:rPr>
        <w:t>8.</w:t>
      </w:r>
      <w:r w:rsidR="006E15CD" w:rsidRPr="00DF1634">
        <w:rPr>
          <w:rFonts w:ascii="GHEA Grapalat" w:hAnsi="GHEA Grapalat"/>
          <w:rPrChange w:id="7582" w:author="Hayk-PC" w:date="2024-12-11T02:31:00Z">
            <w:rPr>
              <w:rFonts w:ascii="GHEA Grapalat" w:hAnsi="GHEA Grapalat"/>
            </w:rPr>
          </w:rPrChange>
        </w:rPr>
        <w:tab/>
      </w:r>
      <w:r w:rsidRPr="00DF1634">
        <w:rPr>
          <w:rFonts w:ascii="GHEA Grapalat" w:hAnsi="GHEA Grapalat"/>
          <w:rPrChange w:id="7583" w:author="Hayk-PC" w:date="2024-12-11T02:31:00Z">
            <w:rPr>
              <w:rFonts w:ascii="GHEA Grapalat" w:hAnsi="GHEA Grapalat"/>
            </w:rPr>
          </w:rPrChange>
        </w:rPr>
        <w:t>В предусмотренных договором случаях уплачивать предусмотренные пунктами 6.2 и 6.3 договора пеню и штраф.</w:t>
      </w:r>
    </w:p>
    <w:p w14:paraId="72312E16" w14:textId="77777777" w:rsidR="00071D1C" w:rsidRPr="00DF1634" w:rsidRDefault="00071D1C" w:rsidP="00B46D58">
      <w:pPr>
        <w:widowControl w:val="0"/>
        <w:tabs>
          <w:tab w:val="left" w:pos="1276"/>
        </w:tabs>
        <w:spacing w:after="160"/>
        <w:ind w:firstLine="567"/>
        <w:jc w:val="both"/>
        <w:rPr>
          <w:rFonts w:ascii="GHEA Grapalat" w:hAnsi="GHEA Grapalat"/>
          <w:rPrChange w:id="7584" w:author="Hayk-PC" w:date="2024-12-11T02:31:00Z">
            <w:rPr>
              <w:rFonts w:ascii="GHEA Grapalat" w:hAnsi="GHEA Grapalat"/>
            </w:rPr>
          </w:rPrChange>
        </w:rPr>
      </w:pPr>
      <w:r w:rsidRPr="00DF1634">
        <w:rPr>
          <w:rFonts w:ascii="GHEA Grapalat" w:hAnsi="GHEA Grapalat"/>
          <w:rPrChange w:id="7585" w:author="Hayk-PC" w:date="2024-12-11T02:31:00Z">
            <w:rPr>
              <w:rFonts w:ascii="GHEA Grapalat" w:hAnsi="GHEA Grapalat"/>
            </w:rPr>
          </w:rPrChange>
        </w:rPr>
        <w:t>2.4.</w:t>
      </w:r>
      <w:r w:rsidR="006E15CD" w:rsidRPr="00DF1634">
        <w:rPr>
          <w:rFonts w:ascii="GHEA Grapalat" w:hAnsi="GHEA Grapalat"/>
          <w:rPrChange w:id="7586" w:author="Hayk-PC" w:date="2024-12-11T02:31:00Z">
            <w:rPr>
              <w:rFonts w:ascii="GHEA Grapalat" w:hAnsi="GHEA Grapalat"/>
            </w:rPr>
          </w:rPrChange>
        </w:rPr>
        <w:t>9.</w:t>
      </w:r>
      <w:r w:rsidR="006E15CD" w:rsidRPr="00DF1634">
        <w:rPr>
          <w:rFonts w:ascii="GHEA Grapalat" w:hAnsi="GHEA Grapalat"/>
          <w:rPrChange w:id="7587" w:author="Hayk-PC" w:date="2024-12-11T02:31:00Z">
            <w:rPr>
              <w:rFonts w:ascii="GHEA Grapalat" w:hAnsi="GHEA Grapalat"/>
            </w:rPr>
          </w:rPrChange>
        </w:rPr>
        <w:tab/>
      </w:r>
      <w:r w:rsidRPr="00DF1634">
        <w:rPr>
          <w:rFonts w:ascii="GHEA Grapalat" w:hAnsi="GHEA Grapalat"/>
          <w:rPrChange w:id="7588" w:author="Hayk-PC" w:date="2024-12-11T02:31:00Z">
            <w:rPr>
              <w:rFonts w:ascii="GHEA Grapalat" w:hAnsi="GHEA Grapalat"/>
            </w:rPr>
          </w:rPrChange>
        </w:rPr>
        <w:t>Передавать Покупателю принадлежности товара и соответствующие документы.</w:t>
      </w:r>
    </w:p>
    <w:p w14:paraId="63C1E98B" w14:textId="77777777" w:rsidR="00071D1C" w:rsidRPr="00DF1634" w:rsidRDefault="00071D1C" w:rsidP="00B46D58">
      <w:pPr>
        <w:widowControl w:val="0"/>
        <w:tabs>
          <w:tab w:val="left" w:pos="1276"/>
        </w:tabs>
        <w:spacing w:after="160"/>
        <w:ind w:firstLine="567"/>
        <w:jc w:val="both"/>
        <w:rPr>
          <w:rFonts w:ascii="GHEA Grapalat" w:hAnsi="GHEA Grapalat"/>
          <w:rPrChange w:id="7589" w:author="Hayk-PC" w:date="2024-12-11T02:31:00Z">
            <w:rPr>
              <w:rFonts w:ascii="GHEA Grapalat" w:hAnsi="GHEA Grapalat"/>
            </w:rPr>
          </w:rPrChange>
        </w:rPr>
      </w:pPr>
      <w:r w:rsidRPr="00DF1634">
        <w:rPr>
          <w:rFonts w:ascii="GHEA Grapalat" w:hAnsi="GHEA Grapalat"/>
          <w:rPrChange w:id="7590" w:author="Hayk-PC" w:date="2024-12-11T02:31:00Z">
            <w:rPr>
              <w:rFonts w:ascii="GHEA Grapalat" w:hAnsi="GHEA Grapalat"/>
            </w:rPr>
          </w:rPrChange>
        </w:rPr>
        <w:t>2.4.1</w:t>
      </w:r>
      <w:r w:rsidR="006E15CD" w:rsidRPr="00DF1634">
        <w:rPr>
          <w:rFonts w:ascii="GHEA Grapalat" w:hAnsi="GHEA Grapalat"/>
          <w:rPrChange w:id="7591" w:author="Hayk-PC" w:date="2024-12-11T02:31:00Z">
            <w:rPr>
              <w:rFonts w:ascii="GHEA Grapalat" w:hAnsi="GHEA Grapalat"/>
            </w:rPr>
          </w:rPrChange>
        </w:rPr>
        <w:t>0.</w:t>
      </w:r>
      <w:r w:rsidR="006E15CD" w:rsidRPr="00DF1634">
        <w:rPr>
          <w:rFonts w:ascii="GHEA Grapalat" w:hAnsi="GHEA Grapalat"/>
          <w:rPrChange w:id="7592" w:author="Hayk-PC" w:date="2024-12-11T02:31:00Z">
            <w:rPr>
              <w:rFonts w:ascii="GHEA Grapalat" w:hAnsi="GHEA Grapalat"/>
            </w:rPr>
          </w:rPrChange>
        </w:rPr>
        <w:tab/>
      </w:r>
      <w:r w:rsidRPr="00DF1634">
        <w:rPr>
          <w:rFonts w:ascii="GHEA Grapalat" w:hAnsi="GHEA Grapalat"/>
          <w:rPrChange w:id="7593" w:author="Hayk-PC" w:date="2024-12-11T02:31:00Z">
            <w:rPr>
              <w:rFonts w:ascii="GHEA Grapalat" w:hAnsi="GHEA Grapalat"/>
            </w:rPr>
          </w:rPrChange>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21295489" w14:textId="77777777" w:rsidR="00C45B20" w:rsidRPr="00DF1634" w:rsidRDefault="00071D1C" w:rsidP="00011CB9">
      <w:pPr>
        <w:widowControl w:val="0"/>
        <w:tabs>
          <w:tab w:val="left" w:pos="1418"/>
        </w:tabs>
        <w:spacing w:after="160"/>
        <w:ind w:firstLine="567"/>
        <w:jc w:val="both"/>
        <w:rPr>
          <w:rFonts w:ascii="GHEA Grapalat" w:hAnsi="GHEA Grapalat"/>
          <w:rPrChange w:id="7594" w:author="Hayk-PC" w:date="2024-12-11T02:31:00Z">
            <w:rPr>
              <w:rFonts w:ascii="GHEA Grapalat" w:hAnsi="GHEA Grapalat"/>
            </w:rPr>
          </w:rPrChange>
        </w:rPr>
      </w:pPr>
      <w:r w:rsidRPr="00DF1634">
        <w:rPr>
          <w:rFonts w:ascii="GHEA Grapalat" w:hAnsi="GHEA Grapalat"/>
          <w:rPrChange w:id="7595" w:author="Hayk-PC" w:date="2024-12-11T02:31:00Z">
            <w:rPr>
              <w:rFonts w:ascii="GHEA Grapalat" w:hAnsi="GHEA Grapalat"/>
            </w:rPr>
          </w:rPrChange>
        </w:rPr>
        <w:t>2.4.1</w:t>
      </w:r>
      <w:r w:rsidR="009D71F8" w:rsidRPr="00DF1634">
        <w:rPr>
          <w:rFonts w:ascii="GHEA Grapalat" w:hAnsi="GHEA Grapalat"/>
          <w:rPrChange w:id="7596" w:author="Hayk-PC" w:date="2024-12-11T02:31:00Z">
            <w:rPr>
              <w:rFonts w:ascii="GHEA Grapalat" w:hAnsi="GHEA Grapalat"/>
            </w:rPr>
          </w:rPrChange>
        </w:rPr>
        <w:t>1.</w:t>
      </w:r>
      <w:r w:rsidR="009D71F8" w:rsidRPr="00DF1634">
        <w:rPr>
          <w:rFonts w:ascii="GHEA Grapalat" w:hAnsi="GHEA Grapalat"/>
          <w:rPrChange w:id="7597" w:author="Hayk-PC" w:date="2024-12-11T02:31:00Z">
            <w:rPr>
              <w:rFonts w:ascii="GHEA Grapalat" w:hAnsi="GHEA Grapalat"/>
            </w:rPr>
          </w:rPrChange>
        </w:rPr>
        <w:tab/>
      </w:r>
      <w:r w:rsidR="00011CB9" w:rsidRPr="00DF1634">
        <w:rPr>
          <w:rFonts w:ascii="GHEA Grapalat" w:hAnsi="GHEA Grapalat"/>
          <w:rPrChange w:id="7598" w:author="Hayk-PC" w:date="2024-12-11T02:31:00Z">
            <w:rPr>
              <w:rFonts w:ascii="GHEA Grapalat" w:hAnsi="GHEA Grapalat"/>
            </w:rPr>
          </w:rPrChange>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499CD9D8" w14:textId="77777777" w:rsidR="00071D1C" w:rsidRPr="00DF1634" w:rsidRDefault="00071D1C" w:rsidP="00B46D58">
      <w:pPr>
        <w:widowControl w:val="0"/>
        <w:spacing w:after="160"/>
        <w:jc w:val="center"/>
        <w:rPr>
          <w:rFonts w:ascii="GHEA Grapalat" w:hAnsi="GHEA Grapalat"/>
          <w:b/>
          <w:rPrChange w:id="7599" w:author="Hayk-PC" w:date="2024-12-11T02:31:00Z">
            <w:rPr>
              <w:rFonts w:ascii="GHEA Grapalat" w:hAnsi="GHEA Grapalat"/>
              <w:b/>
            </w:rPr>
          </w:rPrChange>
        </w:rPr>
      </w:pPr>
      <w:r w:rsidRPr="00DF1634">
        <w:rPr>
          <w:rFonts w:ascii="GHEA Grapalat" w:hAnsi="GHEA Grapalat"/>
          <w:b/>
          <w:rPrChange w:id="7600" w:author="Hayk-PC" w:date="2024-12-11T02:31:00Z">
            <w:rPr>
              <w:rFonts w:ascii="GHEA Grapalat" w:hAnsi="GHEA Grapalat"/>
              <w:b/>
            </w:rPr>
          </w:rPrChange>
        </w:rPr>
        <w:t>3. ЦЕНА ДОГОВОРА И ПОРЯДОК ОПЛАТЫ</w:t>
      </w:r>
    </w:p>
    <w:p w14:paraId="215E17A6" w14:textId="77777777" w:rsidR="00071D1C" w:rsidRPr="00DF1634" w:rsidRDefault="00071D1C" w:rsidP="00B46D58">
      <w:pPr>
        <w:widowControl w:val="0"/>
        <w:tabs>
          <w:tab w:val="left" w:pos="1134"/>
        </w:tabs>
        <w:spacing w:after="160"/>
        <w:ind w:firstLine="567"/>
        <w:jc w:val="both"/>
        <w:rPr>
          <w:rFonts w:ascii="GHEA Grapalat" w:hAnsi="GHEA Grapalat"/>
          <w:rPrChange w:id="7601" w:author="Hayk-PC" w:date="2024-12-11T02:31:00Z">
            <w:rPr>
              <w:rFonts w:ascii="GHEA Grapalat" w:hAnsi="GHEA Grapalat"/>
            </w:rPr>
          </w:rPrChange>
        </w:rPr>
      </w:pPr>
      <w:r w:rsidRPr="00DF1634">
        <w:rPr>
          <w:rFonts w:ascii="GHEA Grapalat" w:hAnsi="GHEA Grapalat"/>
          <w:rPrChange w:id="7602" w:author="Hayk-PC" w:date="2024-12-11T02:31:00Z">
            <w:rPr>
              <w:rFonts w:ascii="GHEA Grapalat" w:hAnsi="GHEA Grapalat"/>
            </w:rPr>
          </w:rPrChange>
        </w:rPr>
        <w:t>3.</w:t>
      </w:r>
      <w:r w:rsidR="009D71F8" w:rsidRPr="00DF1634">
        <w:rPr>
          <w:rFonts w:ascii="GHEA Grapalat" w:hAnsi="GHEA Grapalat"/>
          <w:rPrChange w:id="7603" w:author="Hayk-PC" w:date="2024-12-11T02:31:00Z">
            <w:rPr>
              <w:rFonts w:ascii="GHEA Grapalat" w:hAnsi="GHEA Grapalat"/>
            </w:rPr>
          </w:rPrChange>
        </w:rPr>
        <w:t>1.</w:t>
      </w:r>
      <w:r w:rsidR="009D71F8" w:rsidRPr="00DF1634">
        <w:rPr>
          <w:rFonts w:ascii="GHEA Grapalat" w:hAnsi="GHEA Grapalat"/>
          <w:rPrChange w:id="7604" w:author="Hayk-PC" w:date="2024-12-11T02:31:00Z">
            <w:rPr>
              <w:rFonts w:ascii="GHEA Grapalat" w:hAnsi="GHEA Grapalat"/>
            </w:rPr>
          </w:rPrChange>
        </w:rPr>
        <w:tab/>
      </w:r>
      <w:r w:rsidRPr="00DF1634">
        <w:rPr>
          <w:rFonts w:ascii="GHEA Grapalat" w:hAnsi="GHEA Grapalat"/>
          <w:rPrChange w:id="7605" w:author="Hayk-PC" w:date="2024-12-11T02:31:00Z">
            <w:rPr>
              <w:rFonts w:ascii="GHEA Grapalat" w:hAnsi="GHEA Grapalat"/>
            </w:rPr>
          </w:rPrChange>
        </w:rPr>
        <w:t>Цена договора составляет ________</w:t>
      </w:r>
      <w:r w:rsidR="00C45B20" w:rsidRPr="00DF1634">
        <w:rPr>
          <w:rFonts w:ascii="GHEA Grapalat" w:hAnsi="GHEA Grapalat"/>
          <w:rPrChange w:id="7606" w:author="Hayk-PC" w:date="2024-12-11T02:31:00Z">
            <w:rPr>
              <w:rFonts w:ascii="GHEA Grapalat" w:hAnsi="GHEA Grapalat"/>
            </w:rPr>
          </w:rPrChange>
        </w:rPr>
        <w:t>_____</w:t>
      </w:r>
      <w:r w:rsidRPr="00DF1634">
        <w:rPr>
          <w:rFonts w:ascii="GHEA Grapalat" w:hAnsi="GHEA Grapalat"/>
          <w:rPrChange w:id="7607" w:author="Hayk-PC" w:date="2024-12-11T02:31:00Z">
            <w:rPr>
              <w:rFonts w:ascii="GHEA Grapalat" w:hAnsi="GHEA Grapalat"/>
            </w:rPr>
          </w:rPrChange>
        </w:rPr>
        <w:t>________ драмов Республики Армения, включая НДС</w:t>
      </w:r>
      <w:r w:rsidR="00D043FA" w:rsidRPr="00DF1634">
        <w:rPr>
          <w:rStyle w:val="FootnoteReference"/>
          <w:rFonts w:ascii="GHEA Grapalat" w:hAnsi="GHEA Grapalat"/>
          <w:rPrChange w:id="7608" w:author="Hayk-PC" w:date="2024-12-11T02:31:00Z">
            <w:rPr>
              <w:rStyle w:val="FootnoteReference"/>
              <w:rFonts w:ascii="GHEA Grapalat" w:hAnsi="GHEA Grapalat"/>
            </w:rPr>
          </w:rPrChange>
        </w:rPr>
        <w:footnoteReference w:customMarkFollows="1" w:id="31"/>
        <w:t>17</w:t>
      </w:r>
      <w:r w:rsidRPr="00DF1634">
        <w:rPr>
          <w:rFonts w:ascii="GHEA Grapalat" w:hAnsi="GHEA Grapalat"/>
          <w:rPrChange w:id="7610" w:author="Hayk-PC" w:date="2024-12-11T02:31:00Z">
            <w:rPr>
              <w:rFonts w:ascii="GHEA Grapalat" w:hAnsi="GHEA Grapalat"/>
            </w:rPr>
          </w:rPrChange>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31BE0F86" w14:textId="77777777" w:rsidR="00071D1C" w:rsidRPr="00DF1634" w:rsidRDefault="00071D1C" w:rsidP="00B46D58">
      <w:pPr>
        <w:widowControl w:val="0"/>
        <w:spacing w:after="160"/>
        <w:ind w:firstLine="567"/>
        <w:jc w:val="both"/>
        <w:rPr>
          <w:rFonts w:ascii="GHEA Grapalat" w:hAnsi="GHEA Grapalat" w:cs="Sylfaen"/>
          <w:rPrChange w:id="7611" w:author="Hayk-PC" w:date="2024-12-11T02:31:00Z">
            <w:rPr>
              <w:rFonts w:ascii="GHEA Grapalat" w:hAnsi="GHEA Grapalat" w:cs="Sylfaen"/>
            </w:rPr>
          </w:rPrChange>
        </w:rPr>
      </w:pPr>
      <w:r w:rsidRPr="00DF1634">
        <w:rPr>
          <w:rFonts w:ascii="GHEA Grapalat" w:hAnsi="GHEA Grapalat"/>
          <w:rPrChange w:id="7612" w:author="Hayk-PC" w:date="2024-12-11T02:31:00Z">
            <w:rPr>
              <w:rFonts w:ascii="GHEA Grapalat" w:hAnsi="GHEA Grapalat"/>
            </w:rPr>
          </w:rPrChange>
        </w:rPr>
        <w:t>Цена поставки товара стабильна, и Продавец не вправе требовать увеличения, а Покупатель — снижения этой цены.</w:t>
      </w:r>
    </w:p>
    <w:p w14:paraId="636667D0" w14:textId="77777777" w:rsidR="00071D1C" w:rsidRPr="00DF1634" w:rsidRDefault="00071D1C" w:rsidP="00B46D58">
      <w:pPr>
        <w:widowControl w:val="0"/>
        <w:tabs>
          <w:tab w:val="left" w:pos="1134"/>
        </w:tabs>
        <w:spacing w:after="160"/>
        <w:ind w:firstLine="567"/>
        <w:jc w:val="both"/>
        <w:rPr>
          <w:rFonts w:ascii="GHEA Grapalat" w:hAnsi="GHEA Grapalat"/>
          <w:rPrChange w:id="7613" w:author="Hayk-PC" w:date="2024-12-11T02:31:00Z">
            <w:rPr>
              <w:rFonts w:ascii="GHEA Grapalat" w:hAnsi="GHEA Grapalat"/>
            </w:rPr>
          </w:rPrChange>
        </w:rPr>
      </w:pPr>
      <w:r w:rsidRPr="00DF1634">
        <w:rPr>
          <w:rFonts w:ascii="GHEA Grapalat" w:hAnsi="GHEA Grapalat"/>
          <w:rPrChange w:id="7614" w:author="Hayk-PC" w:date="2024-12-11T02:31:00Z">
            <w:rPr>
              <w:rFonts w:ascii="GHEA Grapalat" w:hAnsi="GHEA Grapalat"/>
            </w:rPr>
          </w:rPrChange>
        </w:rPr>
        <w:t>3.</w:t>
      </w:r>
      <w:r w:rsidR="009D71F8" w:rsidRPr="00DF1634">
        <w:rPr>
          <w:rFonts w:ascii="GHEA Grapalat" w:hAnsi="GHEA Grapalat"/>
          <w:rPrChange w:id="7615" w:author="Hayk-PC" w:date="2024-12-11T02:31:00Z">
            <w:rPr>
              <w:rFonts w:ascii="GHEA Grapalat" w:hAnsi="GHEA Grapalat"/>
            </w:rPr>
          </w:rPrChange>
        </w:rPr>
        <w:t>2.</w:t>
      </w:r>
      <w:r w:rsidR="009D71F8" w:rsidRPr="00DF1634">
        <w:rPr>
          <w:rFonts w:ascii="GHEA Grapalat" w:hAnsi="GHEA Grapalat"/>
          <w:rPrChange w:id="7616" w:author="Hayk-PC" w:date="2024-12-11T02:31:00Z">
            <w:rPr>
              <w:rFonts w:ascii="GHEA Grapalat" w:hAnsi="GHEA Grapalat"/>
            </w:rPr>
          </w:rPrChange>
        </w:rPr>
        <w:tab/>
      </w:r>
      <w:r w:rsidRPr="00DF1634">
        <w:rPr>
          <w:rFonts w:ascii="GHEA Grapalat" w:hAnsi="GHEA Grapalat"/>
          <w:rPrChange w:id="7617" w:author="Hayk-PC" w:date="2024-12-11T02:31:00Z">
            <w:rPr>
              <w:rFonts w:ascii="GHEA Grapalat" w:hAnsi="GHEA Grapalat"/>
            </w:rPr>
          </w:rPrChange>
        </w:rPr>
        <w:t>Покупатель перечи</w:t>
      </w:r>
      <w:r w:rsidR="00C45B20" w:rsidRPr="00DF1634">
        <w:rPr>
          <w:rFonts w:ascii="GHEA Grapalat" w:hAnsi="GHEA Grapalat"/>
          <w:rPrChange w:id="7618" w:author="Hayk-PC" w:date="2024-12-11T02:31:00Z">
            <w:rPr>
              <w:rFonts w:ascii="GHEA Grapalat" w:hAnsi="GHEA Grapalat"/>
            </w:rPr>
          </w:rPrChange>
        </w:rPr>
        <w:t>сляет сумму в размере до ______</w:t>
      </w:r>
      <w:r w:rsidRPr="00DF1634">
        <w:rPr>
          <w:rFonts w:ascii="GHEA Grapalat" w:hAnsi="GHEA Grapalat"/>
          <w:rPrChange w:id="7619" w:author="Hayk-PC" w:date="2024-12-11T02:31:00Z">
            <w:rPr>
              <w:rFonts w:ascii="GHEA Grapalat" w:hAnsi="GHEA Grapalat"/>
            </w:rPr>
          </w:rPrChange>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DF1634">
        <w:rPr>
          <w:rFonts w:ascii="GHEA Grapalat" w:hAnsi="GHEA Grapalat"/>
          <w:rPrChange w:id="7620" w:author="Hayk-PC" w:date="2024-12-11T02:31:00Z">
            <w:rPr>
              <w:rFonts w:ascii="GHEA Grapalat" w:hAnsi="GHEA Grapalat"/>
            </w:rPr>
          </w:rPrChange>
        </w:rPr>
        <w:t xml:space="preserve">При этом до полного погашения предоплаты платежи </w:t>
      </w:r>
      <w:r w:rsidR="00EC00EF" w:rsidRPr="00DF1634">
        <w:rPr>
          <w:rFonts w:ascii="GHEA Grapalat" w:hAnsi="GHEA Grapalat"/>
          <w:rPrChange w:id="7621" w:author="Hayk-PC" w:date="2024-12-11T02:31:00Z">
            <w:rPr>
              <w:rFonts w:ascii="GHEA Grapalat" w:hAnsi="GHEA Grapalat"/>
            </w:rPr>
          </w:rPrChange>
        </w:rPr>
        <w:t>Продавцу</w:t>
      </w:r>
      <w:r w:rsidR="0072587C" w:rsidRPr="00DF1634">
        <w:rPr>
          <w:rFonts w:ascii="GHEA Grapalat" w:hAnsi="GHEA Grapalat"/>
          <w:rPrChange w:id="7622" w:author="Hayk-PC" w:date="2024-12-11T02:31:00Z">
            <w:rPr>
              <w:rFonts w:ascii="GHEA Grapalat" w:hAnsi="GHEA Grapalat"/>
            </w:rPr>
          </w:rPrChange>
        </w:rPr>
        <w:t xml:space="preserve"> не производятся.</w:t>
      </w:r>
      <w:r w:rsidR="003C61D5" w:rsidRPr="00DF1634">
        <w:rPr>
          <w:rStyle w:val="FootnoteReference"/>
          <w:rFonts w:ascii="GHEA Grapalat" w:hAnsi="GHEA Grapalat"/>
          <w:rPrChange w:id="7623" w:author="Hayk-PC" w:date="2024-12-11T02:31:00Z">
            <w:rPr>
              <w:rStyle w:val="FootnoteReference"/>
              <w:rFonts w:ascii="GHEA Grapalat" w:hAnsi="GHEA Grapalat"/>
            </w:rPr>
          </w:rPrChange>
        </w:rPr>
        <w:footnoteReference w:customMarkFollows="1" w:id="32"/>
        <w:t>18</w:t>
      </w:r>
      <w:r w:rsidR="00C45B20" w:rsidRPr="00DF1634">
        <w:rPr>
          <w:rFonts w:ascii="GHEA Grapalat" w:hAnsi="GHEA Grapalat"/>
          <w:rPrChange w:id="7626" w:author="Hayk-PC" w:date="2024-12-11T02:31:00Z">
            <w:rPr>
              <w:rFonts w:ascii="GHEA Grapalat" w:hAnsi="GHEA Grapalat"/>
            </w:rPr>
          </w:rPrChange>
        </w:rPr>
        <w:t>.</w:t>
      </w:r>
    </w:p>
    <w:p w14:paraId="6AA9721F" w14:textId="1C133D2A" w:rsidR="00071D1C" w:rsidRPr="00DF1634" w:rsidRDefault="00071D1C" w:rsidP="00B46D58">
      <w:pPr>
        <w:widowControl w:val="0"/>
        <w:tabs>
          <w:tab w:val="left" w:pos="1134"/>
        </w:tabs>
        <w:spacing w:after="160"/>
        <w:ind w:firstLine="567"/>
        <w:jc w:val="both"/>
        <w:rPr>
          <w:rFonts w:ascii="GHEA Grapalat" w:hAnsi="GHEA Grapalat"/>
          <w:lang w:val="hy-AM"/>
          <w:rPrChange w:id="7627" w:author="Hayk-PC" w:date="2024-12-11T02:31:00Z">
            <w:rPr>
              <w:rFonts w:ascii="GHEA Grapalat" w:hAnsi="GHEA Grapalat"/>
              <w:lang w:val="hy-AM"/>
            </w:rPr>
          </w:rPrChange>
        </w:rPr>
      </w:pPr>
      <w:r w:rsidRPr="00DF1634">
        <w:rPr>
          <w:rFonts w:ascii="GHEA Grapalat" w:hAnsi="GHEA Grapalat"/>
          <w:rPrChange w:id="7628" w:author="Hayk-PC" w:date="2024-12-11T02:31:00Z">
            <w:rPr>
              <w:rFonts w:ascii="GHEA Grapalat" w:hAnsi="GHEA Grapalat"/>
            </w:rPr>
          </w:rPrChange>
        </w:rPr>
        <w:lastRenderedPageBreak/>
        <w:t>3.</w:t>
      </w:r>
      <w:r w:rsidR="005B2A24" w:rsidRPr="00DF1634">
        <w:rPr>
          <w:rFonts w:ascii="GHEA Grapalat" w:hAnsi="GHEA Grapalat"/>
          <w:rPrChange w:id="7629" w:author="Hayk-PC" w:date="2024-12-11T02:31:00Z">
            <w:rPr>
              <w:rFonts w:ascii="GHEA Grapalat" w:hAnsi="GHEA Grapalat"/>
            </w:rPr>
          </w:rPrChange>
        </w:rPr>
        <w:t>3.</w:t>
      </w:r>
      <w:r w:rsidR="005B2A24" w:rsidRPr="00DF1634">
        <w:rPr>
          <w:rFonts w:ascii="GHEA Grapalat" w:hAnsi="GHEA Grapalat"/>
          <w:rPrChange w:id="7630" w:author="Hayk-PC" w:date="2024-12-11T02:31:00Z">
            <w:rPr>
              <w:rFonts w:ascii="GHEA Grapalat" w:hAnsi="GHEA Grapalat"/>
            </w:rPr>
          </w:rPrChange>
        </w:rPr>
        <w:tab/>
      </w:r>
      <w:r w:rsidRPr="00DF1634">
        <w:rPr>
          <w:rFonts w:ascii="GHEA Grapalat" w:hAnsi="GHEA Grapalat"/>
          <w:rPrChange w:id="7631" w:author="Hayk-PC" w:date="2024-12-11T02:31:00Z">
            <w:rPr>
              <w:rFonts w:ascii="GHEA Grapalat" w:hAnsi="GHEA Grapalat"/>
            </w:rPr>
          </w:rPrChange>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DF1634">
        <w:rPr>
          <w:rFonts w:ascii="Courier New" w:hAnsi="Courier New" w:cs="Courier New"/>
          <w:lang w:val="en-US"/>
          <w:rPrChange w:id="7632" w:author="Hayk-PC" w:date="2024-12-11T02:31:00Z">
            <w:rPr>
              <w:rFonts w:ascii="Courier New" w:hAnsi="Courier New" w:cs="Courier New"/>
              <w:lang w:val="en-US"/>
            </w:rPr>
          </w:rPrChange>
        </w:rPr>
        <w:t> </w:t>
      </w:r>
      <w:r w:rsidRPr="00DF1634">
        <w:rPr>
          <w:rFonts w:ascii="GHEA Grapalat" w:hAnsi="GHEA Grapalat"/>
          <w:rPrChange w:id="7633" w:author="Hayk-PC" w:date="2024-12-11T02:31:00Z">
            <w:rPr>
              <w:rFonts w:ascii="GHEA Grapalat" w:hAnsi="GHEA Grapalat"/>
            </w:rPr>
          </w:rPrChange>
        </w:rPr>
        <w:t xml:space="preserve">расчетный счет Продавца. Перечисление денежных средств производится на основании акта приема-передачи </w:t>
      </w:r>
      <w:r w:rsidR="0044370A" w:rsidRPr="00DF1634">
        <w:rPr>
          <w:rFonts w:ascii="GHEA Grapalat" w:hAnsi="GHEA Grapalat"/>
          <w:rPrChange w:id="7634" w:author="Hayk-PC" w:date="2024-12-11T02:31:00Z">
            <w:rPr>
              <w:rFonts w:ascii="GHEA Grapalat" w:hAnsi="GHEA Grapalat"/>
            </w:rPr>
          </w:rPrChange>
        </w:rPr>
        <w:t>в течение месяцев, предусмотренных</w:t>
      </w:r>
      <w:r w:rsidR="0044370A" w:rsidRPr="00DF1634" w:rsidDel="0044370A">
        <w:rPr>
          <w:rFonts w:ascii="GHEA Grapalat" w:hAnsi="GHEA Grapalat"/>
          <w:rPrChange w:id="7635" w:author="Hayk-PC" w:date="2024-12-11T02:31:00Z">
            <w:rPr>
              <w:rFonts w:ascii="GHEA Grapalat" w:hAnsi="GHEA Grapalat"/>
            </w:rPr>
          </w:rPrChange>
        </w:rPr>
        <w:t xml:space="preserve"> </w:t>
      </w:r>
      <w:r w:rsidRPr="00DF1634">
        <w:rPr>
          <w:rFonts w:ascii="GHEA Grapalat" w:hAnsi="GHEA Grapalat"/>
          <w:rPrChange w:id="7636" w:author="Hayk-PC" w:date="2024-12-11T02:31:00Z">
            <w:rPr>
              <w:rFonts w:ascii="GHEA Grapalat" w:hAnsi="GHEA Grapalat"/>
            </w:rPr>
          </w:rPrChange>
        </w:rPr>
        <w:t>графиком оплаты договора (Приложение № 2, но</w:t>
      </w:r>
      <w:r w:rsidR="00C45B20" w:rsidRPr="00DF1634">
        <w:rPr>
          <w:rFonts w:ascii="Courier New" w:hAnsi="Courier New" w:cs="Courier New"/>
          <w:lang w:val="en-US"/>
          <w:rPrChange w:id="7637" w:author="Hayk-PC" w:date="2024-12-11T02:31:00Z">
            <w:rPr>
              <w:rFonts w:ascii="Courier New" w:hAnsi="Courier New" w:cs="Courier New"/>
              <w:lang w:val="en-US"/>
            </w:rPr>
          </w:rPrChange>
        </w:rPr>
        <w:t> </w:t>
      </w:r>
      <w:r w:rsidRPr="00DF1634">
        <w:rPr>
          <w:rFonts w:ascii="GHEA Grapalat" w:hAnsi="GHEA Grapalat"/>
          <w:rPrChange w:id="7638" w:author="Hayk-PC" w:date="2024-12-11T02:31:00Z">
            <w:rPr>
              <w:rFonts w:ascii="GHEA Grapalat" w:hAnsi="GHEA Grapalat"/>
            </w:rPr>
          </w:rPrChange>
        </w:rPr>
        <w:t xml:space="preserve">не позднее чем до </w:t>
      </w:r>
      <w:r w:rsidR="001762F4" w:rsidRPr="00DF1634">
        <w:rPr>
          <w:rFonts w:ascii="GHEA Grapalat" w:hAnsi="GHEA Grapalat"/>
          <w:rPrChange w:id="7639" w:author="Hayk-PC" w:date="2024-12-11T02:31:00Z">
            <w:rPr>
              <w:rFonts w:ascii="GHEA Grapalat" w:hAnsi="GHEA Grapalat"/>
            </w:rPr>
          </w:rPrChange>
        </w:rPr>
        <w:t xml:space="preserve"> </w:t>
      </w:r>
      <w:ins w:id="7640" w:author="Hayk-PC" w:date="2024-12-11T02:12:00Z">
        <w:r w:rsidR="000C52AA" w:rsidRPr="00DF1634">
          <w:rPr>
            <w:rFonts w:ascii="GHEA Grapalat" w:hAnsi="GHEA Grapalat"/>
            <w:rPrChange w:id="7641" w:author="Hayk-PC" w:date="2024-12-11T02:31:00Z">
              <w:rPr>
                <w:rFonts w:ascii="GHEA Grapalat" w:hAnsi="GHEA Grapalat"/>
              </w:rPr>
            </w:rPrChange>
          </w:rPr>
          <w:t>30</w:t>
        </w:r>
      </w:ins>
      <w:del w:id="7642" w:author="Hayk-PC" w:date="2024-12-11T02:12:00Z">
        <w:r w:rsidR="001762F4" w:rsidRPr="00DF1634" w:rsidDel="000C52AA">
          <w:rPr>
            <w:rFonts w:ascii="GHEA Grapalat" w:hAnsi="GHEA Grapalat"/>
            <w:rPrChange w:id="7643" w:author="Hayk-PC" w:date="2024-12-11T02:31:00Z">
              <w:rPr>
                <w:rFonts w:ascii="GHEA Grapalat" w:hAnsi="GHEA Grapalat"/>
              </w:rPr>
            </w:rPrChange>
          </w:rPr>
          <w:delText>--</w:delText>
        </w:r>
      </w:del>
      <w:r w:rsidR="001762F4" w:rsidRPr="00DF1634">
        <w:rPr>
          <w:rFonts w:ascii="GHEA Grapalat" w:hAnsi="GHEA Grapalat"/>
          <w:rPrChange w:id="7644" w:author="Hayk-PC" w:date="2024-12-11T02:31:00Z">
            <w:rPr>
              <w:rFonts w:ascii="GHEA Grapalat" w:hAnsi="GHEA Grapalat"/>
            </w:rPr>
          </w:rPrChange>
        </w:rPr>
        <w:t>-</w:t>
      </w:r>
      <w:r w:rsidR="0044370A" w:rsidRPr="00DF1634">
        <w:rPr>
          <w:rFonts w:ascii="GHEA Grapalat" w:hAnsi="GHEA Grapalat"/>
          <w:rPrChange w:id="7645" w:author="Hayk-PC" w:date="2024-12-11T02:31:00Z">
            <w:rPr>
              <w:rFonts w:ascii="GHEA Grapalat" w:hAnsi="GHEA Grapalat"/>
            </w:rPr>
          </w:rPrChange>
        </w:rPr>
        <w:t>ого</w:t>
      </w:r>
      <w:r w:rsidR="0044370A" w:rsidRPr="00DF1634">
        <w:rPr>
          <w:rFonts w:ascii="GHEA Grapalat" w:hAnsi="GHEA Grapalat"/>
          <w:lang w:val="hy-AM"/>
          <w:rPrChange w:id="7646" w:author="Hayk-PC" w:date="2024-12-11T02:31:00Z">
            <w:rPr>
              <w:rFonts w:ascii="GHEA Grapalat" w:hAnsi="GHEA Grapalat"/>
              <w:lang w:val="hy-AM"/>
            </w:rPr>
          </w:rPrChange>
        </w:rPr>
        <w:t xml:space="preserve"> </w:t>
      </w:r>
      <w:r w:rsidRPr="00DF1634">
        <w:rPr>
          <w:rFonts w:ascii="GHEA Grapalat" w:hAnsi="GHEA Grapalat"/>
          <w:rPrChange w:id="7647" w:author="Hayk-PC" w:date="2024-12-11T02:31:00Z">
            <w:rPr>
              <w:rFonts w:ascii="GHEA Grapalat" w:hAnsi="GHEA Grapalat"/>
            </w:rPr>
          </w:rPrChange>
        </w:rPr>
        <w:t xml:space="preserve">декабря данного года. </w:t>
      </w:r>
    </w:p>
    <w:p w14:paraId="018C0E1F" w14:textId="5F8F67D1" w:rsidR="00232E31" w:rsidRPr="00DF1634" w:rsidDel="000C52AA" w:rsidRDefault="000C52AA" w:rsidP="000C52AA">
      <w:pPr>
        <w:widowControl w:val="0"/>
        <w:tabs>
          <w:tab w:val="left" w:pos="1134"/>
        </w:tabs>
        <w:spacing w:after="160"/>
        <w:ind w:firstLine="567"/>
        <w:jc w:val="both"/>
        <w:rPr>
          <w:del w:id="7648" w:author="Hayk-PC" w:date="2024-12-11T02:12:00Z"/>
          <w:rFonts w:ascii="GHEA Grapalat" w:hAnsi="GHEA Grapalat"/>
          <w:rPrChange w:id="7649" w:author="Hayk-PC" w:date="2024-12-11T02:31:00Z">
            <w:rPr>
              <w:del w:id="7650" w:author="Hayk-PC" w:date="2024-12-11T02:12:00Z"/>
              <w:rFonts w:ascii="GHEA Grapalat" w:hAnsi="GHEA Grapalat"/>
              <w:lang w:val="hy-AM"/>
            </w:rPr>
          </w:rPrChange>
        </w:rPr>
        <w:pPrChange w:id="7651" w:author="Hayk-PC" w:date="2024-12-11T02:12:00Z">
          <w:pPr>
            <w:widowControl w:val="0"/>
            <w:tabs>
              <w:tab w:val="left" w:pos="1134"/>
            </w:tabs>
            <w:spacing w:after="160"/>
            <w:ind w:firstLine="567"/>
            <w:jc w:val="both"/>
          </w:pPr>
        </w:pPrChange>
      </w:pPr>
      <w:ins w:id="7652" w:author="Hayk-PC" w:date="2024-12-11T02:12:00Z">
        <w:r w:rsidRPr="00DF1634">
          <w:rPr>
            <w:rFonts w:ascii="GHEA Grapalat" w:hAnsi="GHEA Grapalat"/>
            <w:rPrChange w:id="7653" w:author="Hayk-PC" w:date="2024-12-11T02:31:00Z">
              <w:rPr>
                <w:rFonts w:ascii="GHEA Grapalat" w:hAnsi="GHEA Grapalat"/>
                <w:sz w:val="18"/>
                <w:szCs w:val="18"/>
                <w:lang w:val="hy-AM"/>
              </w:rPr>
            </w:rPrChange>
          </w:rPr>
          <w:t xml:space="preserve">«При этом оплата за закупку осуществляется в срок, установленный графиком </w:t>
        </w:r>
        <w:r w:rsidRPr="00DF1634">
          <w:rPr>
            <w:rFonts w:ascii="GHEA Grapalat" w:hAnsi="GHEA Grapalat"/>
            <w:rPrChange w:id="7654" w:author="Hayk-PC" w:date="2024-12-11T02:31:00Z">
              <w:rPr>
                <w:rFonts w:ascii="GHEA Grapalat" w:hAnsi="GHEA Grapalat"/>
                <w:sz w:val="18"/>
                <w:szCs w:val="18"/>
              </w:rPr>
            </w:rPrChange>
          </w:rPr>
          <w:t>o</w:t>
        </w:r>
        <w:r w:rsidRPr="00DF1634">
          <w:rPr>
            <w:rFonts w:ascii="GHEA Grapalat" w:hAnsi="GHEA Grapalat"/>
            <w:rPrChange w:id="7655" w:author="Hayk-PC" w:date="2024-12-11T02:31:00Z">
              <w:rPr>
                <w:rFonts w:ascii="GHEA Grapalat" w:hAnsi="GHEA Grapalat"/>
                <w:sz w:val="18"/>
                <w:szCs w:val="18"/>
                <w:lang w:val="hy-AM"/>
              </w:rPr>
            </w:rPrChange>
          </w:rPr>
          <w:t>платы настоящего Договора, в течение пяти рабочих дней.»</w:t>
        </w:r>
      </w:ins>
      <w:del w:id="7656" w:author="Hayk-PC" w:date="2024-12-11T02:12:00Z">
        <w:r w:rsidR="00232E31" w:rsidRPr="00DF1634" w:rsidDel="000C52AA">
          <w:rPr>
            <w:rFonts w:ascii="GHEA Grapalat" w:hAnsi="GHEA Grapalat"/>
            <w:rPrChange w:id="7657" w:author="Hayk-PC" w:date="2024-12-11T02:31:00Z">
              <w:rPr>
                <w:rFonts w:ascii="GHEA Grapalat" w:hAnsi="GHEA Grapalat"/>
                <w:lang w:val="hy-AM"/>
              </w:rPr>
            </w:rPrChange>
          </w:rPr>
          <w:delText xml:space="preserve">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delText>
        </w:r>
        <w:r w:rsidR="00232E31" w:rsidRPr="00DF1634" w:rsidDel="000C52AA">
          <w:rPr>
            <w:rFonts w:ascii="GHEA Grapalat" w:hAnsi="GHEA Grapalat"/>
            <w:rPrChange w:id="7658" w:author="Hayk-PC" w:date="2024-12-11T02:31:00Z">
              <w:rPr>
                <w:rFonts w:ascii="GHEA Grapalat" w:hAnsi="GHEA Grapalat"/>
                <w:vertAlign w:val="superscript"/>
                <w:lang w:val="hy-AM"/>
              </w:rPr>
            </w:rPrChange>
          </w:rPr>
          <w:delText>17,1</w:delText>
        </w:r>
        <w:r w:rsidR="00232E31" w:rsidRPr="00DF1634" w:rsidDel="000C52AA">
          <w:rPr>
            <w:rFonts w:ascii="GHEA Grapalat" w:hAnsi="GHEA Grapalat"/>
            <w:rPrChange w:id="7659" w:author="Hayk-PC" w:date="2024-12-11T02:31:00Z">
              <w:rPr>
                <w:rFonts w:ascii="GHEA Grapalat" w:hAnsi="GHEA Grapalat"/>
                <w:lang w:val="hy-AM"/>
              </w:rPr>
            </w:rPrChange>
          </w:rPr>
          <w:delText>.</w:delText>
        </w:r>
      </w:del>
    </w:p>
    <w:p w14:paraId="75065C3A" w14:textId="77777777" w:rsidR="00071D1C" w:rsidRPr="00DF1634" w:rsidRDefault="00071D1C" w:rsidP="00B46D58">
      <w:pPr>
        <w:widowControl w:val="0"/>
        <w:spacing w:after="160"/>
        <w:ind w:firstLine="720"/>
        <w:jc w:val="both"/>
        <w:rPr>
          <w:rFonts w:ascii="GHEA Grapalat" w:hAnsi="GHEA Grapalat" w:cs="Sylfaen"/>
          <w:i/>
          <w:u w:val="single"/>
          <w:lang w:val="hy-AM"/>
          <w:rPrChange w:id="7660" w:author="Hayk-PC" w:date="2024-12-11T02:31:00Z">
            <w:rPr>
              <w:rFonts w:ascii="GHEA Grapalat" w:hAnsi="GHEA Grapalat" w:cs="Sylfaen"/>
              <w:i/>
              <w:u w:val="single"/>
              <w:lang w:val="hy-AM"/>
            </w:rPr>
          </w:rPrChange>
        </w:rPr>
      </w:pPr>
    </w:p>
    <w:p w14:paraId="100D1A48" w14:textId="77777777" w:rsidR="00071D1C" w:rsidRPr="00DF1634" w:rsidRDefault="00071D1C" w:rsidP="00B46D58">
      <w:pPr>
        <w:widowControl w:val="0"/>
        <w:spacing w:after="160"/>
        <w:jc w:val="center"/>
        <w:rPr>
          <w:rFonts w:ascii="GHEA Grapalat" w:hAnsi="GHEA Grapalat"/>
          <w:b/>
          <w:rPrChange w:id="7661" w:author="Hayk-PC" w:date="2024-12-11T02:31:00Z">
            <w:rPr>
              <w:rFonts w:ascii="GHEA Grapalat" w:hAnsi="GHEA Grapalat"/>
              <w:b/>
            </w:rPr>
          </w:rPrChange>
        </w:rPr>
      </w:pPr>
      <w:r w:rsidRPr="00DF1634">
        <w:rPr>
          <w:rFonts w:ascii="GHEA Grapalat" w:hAnsi="GHEA Grapalat"/>
          <w:b/>
          <w:rPrChange w:id="7662" w:author="Hayk-PC" w:date="2024-12-11T02:31:00Z">
            <w:rPr>
              <w:rFonts w:ascii="GHEA Grapalat" w:hAnsi="GHEA Grapalat"/>
              <w:b/>
            </w:rPr>
          </w:rPrChange>
        </w:rPr>
        <w:t>4. КАЧЕСТВО И ГАРАНТИЯ ТОВАРА</w:t>
      </w:r>
    </w:p>
    <w:p w14:paraId="61B5E8E3" w14:textId="77777777" w:rsidR="00071D1C" w:rsidRPr="00DF1634" w:rsidRDefault="00071D1C" w:rsidP="00B46D58">
      <w:pPr>
        <w:widowControl w:val="0"/>
        <w:tabs>
          <w:tab w:val="left" w:pos="1134"/>
        </w:tabs>
        <w:spacing w:after="160"/>
        <w:ind w:firstLine="567"/>
        <w:jc w:val="both"/>
        <w:rPr>
          <w:rFonts w:ascii="GHEA Grapalat" w:hAnsi="GHEA Grapalat"/>
          <w:rPrChange w:id="7663" w:author="Hayk-PC" w:date="2024-12-11T02:31:00Z">
            <w:rPr>
              <w:rFonts w:ascii="GHEA Grapalat" w:hAnsi="GHEA Grapalat"/>
            </w:rPr>
          </w:rPrChange>
        </w:rPr>
      </w:pPr>
      <w:r w:rsidRPr="00DF1634">
        <w:rPr>
          <w:rFonts w:ascii="GHEA Grapalat" w:hAnsi="GHEA Grapalat"/>
          <w:rPrChange w:id="7664" w:author="Hayk-PC" w:date="2024-12-11T02:31:00Z">
            <w:rPr>
              <w:rFonts w:ascii="GHEA Grapalat" w:hAnsi="GHEA Grapalat"/>
            </w:rPr>
          </w:rPrChange>
        </w:rPr>
        <w:t>4.</w:t>
      </w:r>
      <w:r w:rsidR="009D71F8" w:rsidRPr="00DF1634">
        <w:rPr>
          <w:rFonts w:ascii="GHEA Grapalat" w:hAnsi="GHEA Grapalat"/>
          <w:rPrChange w:id="7665" w:author="Hayk-PC" w:date="2024-12-11T02:31:00Z">
            <w:rPr>
              <w:rFonts w:ascii="GHEA Grapalat" w:hAnsi="GHEA Grapalat"/>
            </w:rPr>
          </w:rPrChange>
        </w:rPr>
        <w:t>1.</w:t>
      </w:r>
      <w:r w:rsidR="009D71F8" w:rsidRPr="00DF1634">
        <w:rPr>
          <w:rFonts w:ascii="GHEA Grapalat" w:hAnsi="GHEA Grapalat"/>
          <w:rPrChange w:id="7666" w:author="Hayk-PC" w:date="2024-12-11T02:31:00Z">
            <w:rPr>
              <w:rFonts w:ascii="GHEA Grapalat" w:hAnsi="GHEA Grapalat"/>
            </w:rPr>
          </w:rPrChange>
        </w:rPr>
        <w:tab/>
      </w:r>
      <w:r w:rsidRPr="00DF1634">
        <w:rPr>
          <w:rFonts w:ascii="GHEA Grapalat" w:hAnsi="GHEA Grapalat"/>
          <w:rPrChange w:id="7667" w:author="Hayk-PC" w:date="2024-12-11T02:31:00Z">
            <w:rPr>
              <w:rFonts w:ascii="GHEA Grapalat" w:hAnsi="GHEA Grapalat"/>
            </w:rPr>
          </w:rPrChange>
        </w:rPr>
        <w:t>Продавец гарантирует соответствие качества поставленного товара требованиям государственного стандарта.</w:t>
      </w:r>
    </w:p>
    <w:p w14:paraId="1AB4372A" w14:textId="62910455" w:rsidR="009E45F3" w:rsidRPr="00DF1634" w:rsidDel="000C52AA" w:rsidRDefault="00071D1C" w:rsidP="00B46D58">
      <w:pPr>
        <w:widowControl w:val="0"/>
        <w:tabs>
          <w:tab w:val="left" w:pos="1134"/>
        </w:tabs>
        <w:spacing w:after="160"/>
        <w:ind w:firstLine="567"/>
        <w:jc w:val="both"/>
        <w:rPr>
          <w:del w:id="7668" w:author="Hayk-PC" w:date="2024-12-11T02:13:00Z"/>
          <w:rFonts w:ascii="GHEA Grapalat" w:hAnsi="GHEA Grapalat" w:cs="Sylfaen"/>
          <w:rPrChange w:id="7669" w:author="Hayk-PC" w:date="2024-12-11T02:31:00Z">
            <w:rPr>
              <w:del w:id="7670" w:author="Hayk-PC" w:date="2024-12-11T02:13:00Z"/>
              <w:rFonts w:ascii="GHEA Grapalat" w:hAnsi="GHEA Grapalat" w:cs="Sylfaen"/>
            </w:rPr>
          </w:rPrChange>
        </w:rPr>
      </w:pPr>
      <w:del w:id="7671" w:author="Hayk-PC" w:date="2024-12-11T02:13:00Z">
        <w:r w:rsidRPr="00DF1634" w:rsidDel="000C52AA">
          <w:rPr>
            <w:rFonts w:ascii="GHEA Grapalat" w:hAnsi="GHEA Grapalat"/>
            <w:rPrChange w:id="7672" w:author="Hayk-PC" w:date="2024-12-11T02:31:00Z">
              <w:rPr>
                <w:rFonts w:ascii="GHEA Grapalat" w:hAnsi="GHEA Grapalat"/>
              </w:rPr>
            </w:rPrChange>
          </w:rPr>
          <w:delText>4.</w:delText>
        </w:r>
        <w:r w:rsidR="009D71F8" w:rsidRPr="00DF1634" w:rsidDel="000C52AA">
          <w:rPr>
            <w:rFonts w:ascii="GHEA Grapalat" w:hAnsi="GHEA Grapalat"/>
            <w:rPrChange w:id="7673" w:author="Hayk-PC" w:date="2024-12-11T02:31:00Z">
              <w:rPr>
                <w:rFonts w:ascii="GHEA Grapalat" w:hAnsi="GHEA Grapalat"/>
              </w:rPr>
            </w:rPrChange>
          </w:rPr>
          <w:delText>2.</w:delText>
        </w:r>
        <w:r w:rsidR="009D71F8" w:rsidRPr="00DF1634" w:rsidDel="000C52AA">
          <w:rPr>
            <w:rFonts w:ascii="GHEA Grapalat" w:hAnsi="GHEA Grapalat"/>
            <w:rPrChange w:id="7674" w:author="Hayk-PC" w:date="2024-12-11T02:31:00Z">
              <w:rPr>
                <w:rFonts w:ascii="GHEA Grapalat" w:hAnsi="GHEA Grapalat"/>
              </w:rPr>
            </w:rPrChange>
          </w:rPr>
          <w:tab/>
        </w:r>
        <w:r w:rsidRPr="00DF1634" w:rsidDel="000C52AA">
          <w:rPr>
            <w:rFonts w:ascii="GHEA Grapalat" w:hAnsi="GHEA Grapalat"/>
            <w:rPrChange w:id="7675" w:author="Hayk-PC" w:date="2024-12-11T02:31:00Z">
              <w:rPr>
                <w:rFonts w:ascii="GHEA Grapalat" w:hAnsi="GHEA Grapalat"/>
              </w:rPr>
            </w:rPrChange>
          </w:rPr>
          <w:delText>Для товаров, являющихся основным средством, гарантийным сроком устанавливается _____</w:delText>
        </w:r>
        <w:r w:rsidR="00C45B20" w:rsidRPr="00DF1634" w:rsidDel="000C52AA">
          <w:rPr>
            <w:rFonts w:ascii="GHEA Grapalat" w:hAnsi="GHEA Grapalat"/>
            <w:rPrChange w:id="7676" w:author="Hayk-PC" w:date="2024-12-11T02:31:00Z">
              <w:rPr>
                <w:rFonts w:ascii="GHEA Grapalat" w:hAnsi="GHEA Grapalat"/>
              </w:rPr>
            </w:rPrChange>
          </w:rPr>
          <w:delText>________</w:delText>
        </w:r>
        <w:r w:rsidRPr="00DF1634" w:rsidDel="000C52AA">
          <w:rPr>
            <w:rFonts w:ascii="GHEA Grapalat" w:hAnsi="GHEA Grapalat"/>
            <w:rPrChange w:id="7677" w:author="Hayk-PC" w:date="2024-12-11T02:31:00Z">
              <w:rPr>
                <w:rFonts w:ascii="GHEA Grapalat" w:hAnsi="GHEA Grapalat"/>
              </w:rPr>
            </w:rPrChange>
          </w:rPr>
          <w:delText>___ календарных дней со дня, следующего за днем принятия товара Покупателем.</w:delText>
        </w:r>
        <w:r w:rsidR="00AA7117" w:rsidRPr="00DF1634" w:rsidDel="000C52AA">
          <w:rPr>
            <w:rFonts w:ascii="GHEA Grapalat" w:hAnsi="GHEA Grapalat"/>
            <w:rPrChange w:id="7678" w:author="Hayk-PC" w:date="2024-12-11T02:31:00Z">
              <w:rPr>
                <w:rFonts w:ascii="GHEA Grapalat" w:hAnsi="GHEA Grapalat"/>
              </w:rPr>
            </w:rPrChange>
          </w:rPr>
          <w:delText xml:space="preserve"> </w:delText>
        </w:r>
        <w:r w:rsidRPr="00DF1634" w:rsidDel="000C52AA">
          <w:rPr>
            <w:rFonts w:ascii="GHEA Grapalat" w:hAnsi="GHEA Grapalat"/>
            <w:rPrChange w:id="7679" w:author="Hayk-PC" w:date="2024-12-11T02:31:00Z">
              <w:rPr>
                <w:rFonts w:ascii="GHEA Grapalat" w:hAnsi="GHEA Grapalat"/>
              </w:rPr>
            </w:rPrChange>
          </w:rPr>
          <w:delTex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delText>
        </w:r>
        <w:r w:rsidR="007A12AE" w:rsidRPr="00DF1634" w:rsidDel="000C52AA">
          <w:rPr>
            <w:rStyle w:val="FootnoteReference"/>
            <w:rFonts w:ascii="GHEA Grapalat" w:hAnsi="GHEA Grapalat"/>
            <w:rPrChange w:id="7680" w:author="Hayk-PC" w:date="2024-12-11T02:31:00Z">
              <w:rPr>
                <w:rStyle w:val="FootnoteReference"/>
                <w:rFonts w:ascii="GHEA Grapalat" w:hAnsi="GHEA Grapalat"/>
              </w:rPr>
            </w:rPrChange>
          </w:rPr>
          <w:footnoteReference w:customMarkFollows="1" w:id="33"/>
          <w:delText>19</w:delText>
        </w:r>
        <w:r w:rsidRPr="00DF1634" w:rsidDel="000C52AA">
          <w:rPr>
            <w:rFonts w:ascii="GHEA Grapalat" w:hAnsi="GHEA Grapalat"/>
            <w:rPrChange w:id="7685" w:author="Hayk-PC" w:date="2024-12-11T02:31:00Z">
              <w:rPr>
                <w:rFonts w:ascii="GHEA Grapalat" w:hAnsi="GHEA Grapalat"/>
              </w:rPr>
            </w:rPrChange>
          </w:rPr>
          <w:delText>.</w:delText>
        </w:r>
      </w:del>
    </w:p>
    <w:p w14:paraId="0EB512EA" w14:textId="77777777" w:rsidR="009E45F3" w:rsidRPr="00DF1634" w:rsidRDefault="009E45F3" w:rsidP="00B46D58">
      <w:pPr>
        <w:widowControl w:val="0"/>
        <w:spacing w:after="160"/>
        <w:jc w:val="center"/>
        <w:rPr>
          <w:rFonts w:ascii="GHEA Grapalat" w:hAnsi="GHEA Grapalat"/>
          <w:b/>
          <w:rPrChange w:id="7686" w:author="Hayk-PC" w:date="2024-12-11T02:31:00Z">
            <w:rPr>
              <w:rFonts w:ascii="GHEA Grapalat" w:hAnsi="GHEA Grapalat"/>
              <w:b/>
            </w:rPr>
          </w:rPrChange>
        </w:rPr>
      </w:pPr>
      <w:r w:rsidRPr="00DF1634">
        <w:rPr>
          <w:rFonts w:ascii="GHEA Grapalat" w:hAnsi="GHEA Grapalat"/>
          <w:b/>
          <w:rPrChange w:id="7687" w:author="Hayk-PC" w:date="2024-12-11T02:31:00Z">
            <w:rPr>
              <w:rFonts w:ascii="GHEA Grapalat" w:hAnsi="GHEA Grapalat"/>
              <w:b/>
            </w:rPr>
          </w:rPrChange>
        </w:rPr>
        <w:t>5. ПЕРЕДАЧА И ПРИЕМ ТОВАРА</w:t>
      </w:r>
    </w:p>
    <w:p w14:paraId="53A34784" w14:textId="77777777" w:rsidR="009E45F3" w:rsidRPr="00DF1634" w:rsidRDefault="009E45F3" w:rsidP="00B46D58">
      <w:pPr>
        <w:widowControl w:val="0"/>
        <w:tabs>
          <w:tab w:val="left" w:pos="1134"/>
        </w:tabs>
        <w:spacing w:after="160"/>
        <w:ind w:firstLine="567"/>
        <w:jc w:val="both"/>
        <w:rPr>
          <w:rFonts w:ascii="GHEA Grapalat" w:hAnsi="GHEA Grapalat"/>
          <w:rPrChange w:id="7688" w:author="Hayk-PC" w:date="2024-12-11T02:31:00Z">
            <w:rPr>
              <w:rFonts w:ascii="GHEA Grapalat" w:hAnsi="GHEA Grapalat"/>
            </w:rPr>
          </w:rPrChange>
        </w:rPr>
      </w:pPr>
      <w:r w:rsidRPr="00DF1634">
        <w:rPr>
          <w:rFonts w:ascii="GHEA Grapalat" w:hAnsi="GHEA Grapalat"/>
          <w:rPrChange w:id="7689" w:author="Hayk-PC" w:date="2024-12-11T02:31:00Z">
            <w:rPr>
              <w:rFonts w:ascii="GHEA Grapalat" w:hAnsi="GHEA Grapalat"/>
            </w:rPr>
          </w:rPrChange>
        </w:rPr>
        <w:t>5.</w:t>
      </w:r>
      <w:r w:rsidR="009D71F8" w:rsidRPr="00DF1634">
        <w:rPr>
          <w:rFonts w:ascii="GHEA Grapalat" w:hAnsi="GHEA Grapalat"/>
          <w:rPrChange w:id="7690" w:author="Hayk-PC" w:date="2024-12-11T02:31:00Z">
            <w:rPr>
              <w:rFonts w:ascii="GHEA Grapalat" w:hAnsi="GHEA Grapalat"/>
            </w:rPr>
          </w:rPrChange>
        </w:rPr>
        <w:t>1.</w:t>
      </w:r>
      <w:r w:rsidR="009D71F8" w:rsidRPr="00DF1634">
        <w:rPr>
          <w:rFonts w:ascii="GHEA Grapalat" w:hAnsi="GHEA Grapalat"/>
          <w:rPrChange w:id="7691" w:author="Hayk-PC" w:date="2024-12-11T02:31:00Z">
            <w:rPr>
              <w:rFonts w:ascii="GHEA Grapalat" w:hAnsi="GHEA Grapalat"/>
            </w:rPr>
          </w:rPrChange>
        </w:rPr>
        <w:tab/>
      </w:r>
      <w:r w:rsidRPr="00DF1634">
        <w:rPr>
          <w:rFonts w:ascii="GHEA Grapalat" w:hAnsi="GHEA Grapalat"/>
          <w:rPrChange w:id="7692" w:author="Hayk-PC" w:date="2024-12-11T02:31:00Z">
            <w:rPr>
              <w:rFonts w:ascii="GHEA Grapalat" w:hAnsi="GHEA Grapalat"/>
            </w:rPr>
          </w:rPrChange>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DF1634">
        <w:rPr>
          <w:rFonts w:ascii="GHEA Grapalat" w:hAnsi="GHEA Grapalat"/>
          <w:rPrChange w:id="7693" w:author="Hayk-PC" w:date="2024-12-11T02:31:00Z">
            <w:rPr>
              <w:rFonts w:ascii="GHEA Grapalat" w:hAnsi="GHEA Grapalat"/>
            </w:rPr>
          </w:rPrChange>
        </w:rPr>
        <w:t>ием даты составления документа.</w:t>
      </w:r>
    </w:p>
    <w:p w14:paraId="39FB68BF" w14:textId="46040943" w:rsidR="00CE1E11" w:rsidRPr="00DF1634" w:rsidRDefault="00CE1E11" w:rsidP="00CE1E11">
      <w:pPr>
        <w:widowControl w:val="0"/>
        <w:spacing w:after="160"/>
        <w:ind w:firstLine="567"/>
        <w:jc w:val="both"/>
        <w:rPr>
          <w:rFonts w:ascii="GHEA Grapalat" w:hAnsi="GHEA Grapalat" w:cs="Sylfaen"/>
          <w:rPrChange w:id="7694" w:author="Hayk-PC" w:date="2024-12-11T02:31:00Z">
            <w:rPr>
              <w:rFonts w:ascii="GHEA Grapalat" w:hAnsi="GHEA Grapalat" w:cs="Sylfaen"/>
            </w:rPr>
          </w:rPrChange>
        </w:rPr>
      </w:pPr>
      <w:r w:rsidRPr="00DF1634">
        <w:rPr>
          <w:rFonts w:ascii="GHEA Grapalat" w:hAnsi="GHEA Grapalat"/>
          <w:rPrChange w:id="7695" w:author="Hayk-PC" w:date="2024-12-11T02:31:00Z">
            <w:rPr>
              <w:rFonts w:ascii="GHEA Grapalat" w:hAnsi="GHEA Grapalat"/>
            </w:rPr>
          </w:rPrChange>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del w:id="7696" w:author="Hayk-PC" w:date="2024-12-11T02:13:00Z">
        <w:r w:rsidRPr="00DF1634" w:rsidDel="000C52AA">
          <w:rPr>
            <w:rFonts w:ascii="GHEA Grapalat" w:hAnsi="GHEA Grapalat"/>
            <w:rPrChange w:id="7697" w:author="Hayk-PC" w:date="2024-12-11T02:31:00Z">
              <w:rPr>
                <w:rFonts w:ascii="GHEA Grapalat" w:hAnsi="GHEA Grapalat"/>
              </w:rPr>
            </w:rPrChange>
          </w:rPr>
          <w:delText xml:space="preserve">_______ </w:delText>
        </w:r>
      </w:del>
      <w:ins w:id="7698" w:author="Hayk-PC" w:date="2024-12-11T02:13:00Z">
        <w:r w:rsidR="000C52AA" w:rsidRPr="00DF1634">
          <w:rPr>
            <w:rFonts w:ascii="GHEA Grapalat" w:hAnsi="GHEA Grapalat"/>
            <w:rPrChange w:id="7699" w:author="Hayk-PC" w:date="2024-12-11T02:31:00Z">
              <w:rPr>
                <w:rFonts w:ascii="GHEA Grapalat" w:hAnsi="GHEA Grapalat"/>
              </w:rPr>
            </w:rPrChange>
          </w:rPr>
          <w:t>2</w:t>
        </w:r>
        <w:r w:rsidR="000C52AA" w:rsidRPr="00DF1634">
          <w:rPr>
            <w:rFonts w:ascii="GHEA Grapalat" w:hAnsi="GHEA Grapalat"/>
            <w:rPrChange w:id="7700" w:author="Hayk-PC" w:date="2024-12-11T02:31:00Z">
              <w:rPr>
                <w:rFonts w:ascii="GHEA Grapalat" w:hAnsi="GHEA Grapalat"/>
              </w:rPr>
            </w:rPrChange>
          </w:rPr>
          <w:t xml:space="preserve"> </w:t>
        </w:r>
      </w:ins>
      <w:r w:rsidRPr="00DF1634">
        <w:rPr>
          <w:rFonts w:ascii="GHEA Grapalat" w:hAnsi="GHEA Grapalat"/>
          <w:rPrChange w:id="7701" w:author="Hayk-PC" w:date="2024-12-11T02:31:00Z">
            <w:rPr>
              <w:rFonts w:ascii="GHEA Grapalat" w:hAnsi="GHEA Grapalat"/>
            </w:rPr>
          </w:rPrChange>
        </w:rPr>
        <w:t xml:space="preserve">экземпляр акта приема-передачи (Приложение № 3). </w:t>
      </w:r>
    </w:p>
    <w:p w14:paraId="7CEE4066" w14:textId="77777777" w:rsidR="001E4776" w:rsidRPr="00DF1634" w:rsidRDefault="001E4776" w:rsidP="00CE1E11">
      <w:pPr>
        <w:widowControl w:val="0"/>
        <w:tabs>
          <w:tab w:val="left" w:pos="1134"/>
        </w:tabs>
        <w:spacing w:after="160"/>
        <w:ind w:firstLine="567"/>
        <w:jc w:val="both"/>
        <w:rPr>
          <w:rFonts w:ascii="GHEA Grapalat" w:hAnsi="GHEA Grapalat" w:cs="Sylfaen"/>
          <w:rPrChange w:id="7702" w:author="Hayk-PC" w:date="2024-12-11T02:31:00Z">
            <w:rPr>
              <w:rFonts w:ascii="GHEA Grapalat" w:hAnsi="GHEA Grapalat" w:cs="Sylfaen"/>
            </w:rPr>
          </w:rPrChange>
        </w:rPr>
      </w:pPr>
      <w:r w:rsidRPr="00DF1634">
        <w:rPr>
          <w:rFonts w:ascii="GHEA Grapalat" w:hAnsi="GHEA Grapalat"/>
          <w:rPrChange w:id="7703" w:author="Hayk-PC" w:date="2024-12-11T02:31:00Z">
            <w:rPr>
              <w:rFonts w:ascii="GHEA Grapalat" w:hAnsi="GHEA Grapalat"/>
            </w:rPr>
          </w:rPrChange>
        </w:rPr>
        <w:t>5.2.</w:t>
      </w:r>
      <w:r w:rsidRPr="00DF1634">
        <w:rPr>
          <w:rFonts w:ascii="GHEA Grapalat" w:hAnsi="GHEA Grapalat"/>
          <w:rPrChange w:id="7704" w:author="Hayk-PC" w:date="2024-12-11T02:31:00Z">
            <w:rPr>
              <w:rFonts w:ascii="GHEA Grapalat" w:hAnsi="GHEA Grapalat"/>
            </w:rPr>
          </w:rPrChange>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5B29812A" w14:textId="77777777" w:rsidR="001E4776" w:rsidRPr="00DF1634" w:rsidRDefault="001E4776" w:rsidP="00AA6428">
      <w:pPr>
        <w:widowControl w:val="0"/>
        <w:tabs>
          <w:tab w:val="left" w:pos="1134"/>
        </w:tabs>
        <w:spacing w:after="160"/>
        <w:ind w:firstLine="567"/>
        <w:jc w:val="both"/>
        <w:rPr>
          <w:rFonts w:ascii="GHEA Grapalat" w:hAnsi="GHEA Grapalat" w:cs="Sylfaen"/>
          <w:rPrChange w:id="7705" w:author="Hayk-PC" w:date="2024-12-11T02:31:00Z">
            <w:rPr>
              <w:rFonts w:ascii="GHEA Grapalat" w:hAnsi="GHEA Grapalat" w:cs="Sylfaen"/>
            </w:rPr>
          </w:rPrChange>
        </w:rPr>
      </w:pPr>
      <w:r w:rsidRPr="00DF1634">
        <w:rPr>
          <w:rFonts w:ascii="GHEA Grapalat" w:hAnsi="GHEA Grapalat"/>
          <w:rPrChange w:id="7706" w:author="Hayk-PC" w:date="2024-12-11T02:31:00Z">
            <w:rPr>
              <w:rFonts w:ascii="GHEA Grapalat" w:hAnsi="GHEA Grapalat"/>
            </w:rPr>
          </w:rPrChange>
        </w:rPr>
        <w:t>а)</w:t>
      </w:r>
      <w:r w:rsidRPr="00DF1634">
        <w:rPr>
          <w:rFonts w:ascii="GHEA Grapalat" w:hAnsi="GHEA Grapalat"/>
          <w:rPrChange w:id="7707" w:author="Hayk-PC" w:date="2024-12-11T02:31:00Z">
            <w:rPr>
              <w:rFonts w:ascii="GHEA Grapalat" w:hAnsi="GHEA Grapalat"/>
            </w:rPr>
          </w:rPrChange>
        </w:rPr>
        <w:tab/>
        <w:t>для урегулирования вопроса предпринимает меры, предусмотренные договором для подобной ситуации;</w:t>
      </w:r>
    </w:p>
    <w:p w14:paraId="624D08B0" w14:textId="77777777" w:rsidR="001E4776" w:rsidRPr="00DF1634" w:rsidRDefault="001E4776" w:rsidP="00AA6428">
      <w:pPr>
        <w:widowControl w:val="0"/>
        <w:tabs>
          <w:tab w:val="left" w:pos="1134"/>
        </w:tabs>
        <w:spacing w:after="160"/>
        <w:ind w:firstLine="567"/>
        <w:jc w:val="both"/>
        <w:rPr>
          <w:rFonts w:ascii="GHEA Grapalat" w:hAnsi="GHEA Grapalat" w:cs="Sylfaen"/>
          <w:rPrChange w:id="7708" w:author="Hayk-PC" w:date="2024-12-11T02:31:00Z">
            <w:rPr>
              <w:rFonts w:ascii="GHEA Grapalat" w:hAnsi="GHEA Grapalat" w:cs="Sylfaen"/>
            </w:rPr>
          </w:rPrChange>
        </w:rPr>
      </w:pPr>
      <w:r w:rsidRPr="00DF1634">
        <w:rPr>
          <w:rFonts w:ascii="GHEA Grapalat" w:hAnsi="GHEA Grapalat"/>
          <w:rPrChange w:id="7709" w:author="Hayk-PC" w:date="2024-12-11T02:31:00Z">
            <w:rPr>
              <w:rFonts w:ascii="GHEA Grapalat" w:hAnsi="GHEA Grapalat"/>
            </w:rPr>
          </w:rPrChange>
        </w:rPr>
        <w:t>б)</w:t>
      </w:r>
      <w:r w:rsidRPr="00DF1634">
        <w:rPr>
          <w:rFonts w:ascii="GHEA Grapalat" w:hAnsi="GHEA Grapalat"/>
          <w:rPrChange w:id="7710" w:author="Hayk-PC" w:date="2024-12-11T02:31:00Z">
            <w:rPr>
              <w:rFonts w:ascii="GHEA Grapalat" w:hAnsi="GHEA Grapalat"/>
            </w:rPr>
          </w:rPrChange>
        </w:rPr>
        <w:tab/>
        <w:t>в отношении Продавца применяет меры ответственности, предусмотренные договором.</w:t>
      </w:r>
    </w:p>
    <w:p w14:paraId="40533F60" w14:textId="09B98345" w:rsidR="00371CF8" w:rsidRPr="00DF1634" w:rsidRDefault="00CB1211" w:rsidP="00371CF8">
      <w:pPr>
        <w:widowControl w:val="0"/>
        <w:tabs>
          <w:tab w:val="left" w:pos="1134"/>
        </w:tabs>
        <w:spacing w:after="160"/>
        <w:ind w:firstLine="567"/>
        <w:jc w:val="both"/>
        <w:rPr>
          <w:rFonts w:ascii="GHEA Grapalat" w:hAnsi="GHEA Grapalat"/>
          <w:rPrChange w:id="7711" w:author="Hayk-PC" w:date="2024-12-11T02:31:00Z">
            <w:rPr>
              <w:rFonts w:ascii="GHEA Grapalat" w:hAnsi="GHEA Grapalat"/>
            </w:rPr>
          </w:rPrChange>
        </w:rPr>
      </w:pPr>
      <w:r w:rsidRPr="00DF1634">
        <w:rPr>
          <w:rFonts w:ascii="GHEA Grapalat" w:hAnsi="GHEA Grapalat"/>
          <w:rPrChange w:id="7712" w:author="Hayk-PC" w:date="2024-12-11T02:31:00Z">
            <w:rPr>
              <w:rFonts w:ascii="GHEA Grapalat" w:hAnsi="GHEA Grapalat"/>
            </w:rPr>
          </w:rPrChange>
        </w:rPr>
        <w:t>5</w:t>
      </w:r>
      <w:r w:rsidR="009123CA" w:rsidRPr="00DF1634">
        <w:rPr>
          <w:rFonts w:ascii="GHEA Grapalat" w:hAnsi="GHEA Grapalat"/>
          <w:rPrChange w:id="7713" w:author="Hayk-PC" w:date="2024-12-11T02:31:00Z">
            <w:rPr>
              <w:rFonts w:ascii="GHEA Grapalat" w:hAnsi="GHEA Grapalat"/>
            </w:rPr>
          </w:rPrChange>
        </w:rPr>
        <w:t>.</w:t>
      </w:r>
      <w:r w:rsidR="005B2A24" w:rsidRPr="00DF1634">
        <w:rPr>
          <w:rFonts w:ascii="GHEA Grapalat" w:hAnsi="GHEA Grapalat"/>
          <w:rPrChange w:id="7714" w:author="Hayk-PC" w:date="2024-12-11T02:31:00Z">
            <w:rPr>
              <w:rFonts w:ascii="GHEA Grapalat" w:hAnsi="GHEA Grapalat"/>
            </w:rPr>
          </w:rPrChange>
        </w:rPr>
        <w:t>3.</w:t>
      </w:r>
      <w:r w:rsidR="005B2A24" w:rsidRPr="00DF1634">
        <w:rPr>
          <w:rFonts w:ascii="GHEA Grapalat" w:hAnsi="GHEA Grapalat"/>
          <w:rPrChange w:id="7715" w:author="Hayk-PC" w:date="2024-12-11T02:31:00Z">
            <w:rPr>
              <w:rFonts w:ascii="GHEA Grapalat" w:hAnsi="GHEA Grapalat"/>
            </w:rPr>
          </w:rPrChange>
        </w:rPr>
        <w:tab/>
      </w:r>
      <w:r w:rsidR="00371CF8" w:rsidRPr="00DF1634">
        <w:rPr>
          <w:rFonts w:ascii="GHEA Grapalat" w:hAnsi="GHEA Grapalat"/>
          <w:rPrChange w:id="7716" w:author="Hayk-PC" w:date="2024-12-11T02:31:00Z">
            <w:rPr>
              <w:rFonts w:ascii="GHEA Grapalat" w:hAnsi="GHEA Grapalat"/>
            </w:rPr>
          </w:rPrChange>
        </w:rPr>
        <w:t xml:space="preserve">Покупатель в течение </w:t>
      </w:r>
      <w:del w:id="7717" w:author="Hayk-PC" w:date="2024-12-11T02:13:00Z">
        <w:r w:rsidR="00371CF8" w:rsidRPr="00DF1634" w:rsidDel="00694B83">
          <w:rPr>
            <w:rFonts w:ascii="GHEA Grapalat" w:hAnsi="GHEA Grapalat"/>
            <w:rPrChange w:id="7718" w:author="Hayk-PC" w:date="2024-12-11T02:31:00Z">
              <w:rPr>
                <w:rFonts w:ascii="GHEA Grapalat" w:hAnsi="GHEA Grapalat"/>
              </w:rPr>
            </w:rPrChange>
          </w:rPr>
          <w:delText xml:space="preserve">_____ </w:delText>
        </w:r>
      </w:del>
      <w:ins w:id="7719" w:author="Hayk-PC" w:date="2024-12-11T02:13:00Z">
        <w:r w:rsidR="00694B83" w:rsidRPr="00DF1634">
          <w:rPr>
            <w:rFonts w:ascii="GHEA Grapalat" w:hAnsi="GHEA Grapalat"/>
            <w:rPrChange w:id="7720" w:author="Hayk-PC" w:date="2024-12-11T02:31:00Z">
              <w:rPr>
                <w:rFonts w:ascii="GHEA Grapalat" w:hAnsi="GHEA Grapalat"/>
              </w:rPr>
            </w:rPrChange>
          </w:rPr>
          <w:t xml:space="preserve">10 </w:t>
        </w:r>
      </w:ins>
      <w:r w:rsidR="00371CF8" w:rsidRPr="00DF1634">
        <w:rPr>
          <w:rFonts w:ascii="GHEA Grapalat" w:hAnsi="GHEA Grapalat"/>
          <w:rPrChange w:id="7721" w:author="Hayk-PC" w:date="2024-12-11T02:31:00Z">
            <w:rPr>
              <w:rFonts w:ascii="GHEA Grapalat" w:hAnsi="GHEA Grapalat"/>
            </w:rPr>
          </w:rPrChange>
        </w:rPr>
        <w:t>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54B30DE1" w14:textId="77777777" w:rsidR="00371CF8" w:rsidRPr="00DF1634" w:rsidRDefault="00371CF8" w:rsidP="00371CF8">
      <w:pPr>
        <w:widowControl w:val="0"/>
        <w:tabs>
          <w:tab w:val="left" w:pos="1134"/>
        </w:tabs>
        <w:spacing w:after="160"/>
        <w:ind w:firstLine="567"/>
        <w:jc w:val="both"/>
        <w:rPr>
          <w:rFonts w:ascii="GHEA Grapalat" w:hAnsi="GHEA Grapalat" w:cs="Sylfaen"/>
          <w:rPrChange w:id="7722" w:author="Hayk-PC" w:date="2024-12-11T02:31:00Z">
            <w:rPr>
              <w:rFonts w:ascii="GHEA Grapalat" w:hAnsi="GHEA Grapalat" w:cs="Sylfaen"/>
            </w:rPr>
          </w:rPrChange>
        </w:rPr>
      </w:pPr>
      <w:r w:rsidRPr="00DF1634">
        <w:rPr>
          <w:rFonts w:ascii="GHEA Grapalat" w:hAnsi="GHEA Grapalat"/>
          <w:rPrChange w:id="7723" w:author="Hayk-PC" w:date="2024-12-11T02:31:00Z">
            <w:rPr>
              <w:rFonts w:ascii="GHEA Grapalat" w:hAnsi="GHEA Grapalat"/>
            </w:rPr>
          </w:rPrChange>
        </w:rPr>
        <w:t>5.4.</w:t>
      </w:r>
      <w:r w:rsidRPr="00DF1634">
        <w:rPr>
          <w:rFonts w:ascii="GHEA Grapalat" w:hAnsi="GHEA Grapalat"/>
          <w:rPrChange w:id="7724" w:author="Hayk-PC" w:date="2024-12-11T02:31:00Z">
            <w:rPr>
              <w:rFonts w:ascii="GHEA Grapalat" w:hAnsi="GHEA Grapalat"/>
            </w:rPr>
          </w:rPrChange>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74285FEE" w14:textId="77777777" w:rsidR="00BE5F44" w:rsidRPr="00DF1634" w:rsidRDefault="00BE5F44" w:rsidP="00B46D58">
      <w:pPr>
        <w:widowControl w:val="0"/>
        <w:tabs>
          <w:tab w:val="left" w:pos="1134"/>
        </w:tabs>
        <w:spacing w:after="160"/>
        <w:ind w:firstLine="567"/>
        <w:jc w:val="both"/>
        <w:rPr>
          <w:rFonts w:ascii="GHEA Grapalat" w:hAnsi="GHEA Grapalat"/>
          <w:rPrChange w:id="7725" w:author="Hayk-PC" w:date="2024-12-11T02:31:00Z">
            <w:rPr>
              <w:rFonts w:ascii="GHEA Grapalat" w:hAnsi="GHEA Grapalat"/>
            </w:rPr>
          </w:rPrChange>
        </w:rPr>
      </w:pPr>
    </w:p>
    <w:p w14:paraId="4BF51C94" w14:textId="77777777" w:rsidR="009123CA" w:rsidRPr="00DF1634" w:rsidRDefault="009123CA" w:rsidP="00B46D58">
      <w:pPr>
        <w:widowControl w:val="0"/>
        <w:spacing w:after="160"/>
        <w:jc w:val="center"/>
        <w:rPr>
          <w:rFonts w:ascii="GHEA Grapalat" w:hAnsi="GHEA Grapalat"/>
          <w:b/>
          <w:rPrChange w:id="7726" w:author="Hayk-PC" w:date="2024-12-11T02:31:00Z">
            <w:rPr>
              <w:rFonts w:ascii="GHEA Grapalat" w:hAnsi="GHEA Grapalat"/>
              <w:b/>
            </w:rPr>
          </w:rPrChange>
        </w:rPr>
      </w:pPr>
      <w:r w:rsidRPr="00DF1634">
        <w:rPr>
          <w:rFonts w:ascii="GHEA Grapalat" w:hAnsi="GHEA Grapalat"/>
          <w:b/>
          <w:rPrChange w:id="7727" w:author="Hayk-PC" w:date="2024-12-11T02:31:00Z">
            <w:rPr>
              <w:rFonts w:ascii="GHEA Grapalat" w:hAnsi="GHEA Grapalat"/>
              <w:b/>
            </w:rPr>
          </w:rPrChange>
        </w:rPr>
        <w:t>6. ОТВЕТСТВЕННОСТЬ СТОРОН</w:t>
      </w:r>
    </w:p>
    <w:p w14:paraId="155641FE" w14:textId="77777777" w:rsidR="009123CA" w:rsidRPr="00DF1634" w:rsidRDefault="009123CA" w:rsidP="00B46D58">
      <w:pPr>
        <w:widowControl w:val="0"/>
        <w:tabs>
          <w:tab w:val="left" w:pos="1134"/>
        </w:tabs>
        <w:spacing w:after="160"/>
        <w:ind w:firstLine="567"/>
        <w:jc w:val="both"/>
        <w:rPr>
          <w:rFonts w:ascii="GHEA Grapalat" w:hAnsi="GHEA Grapalat"/>
          <w:rPrChange w:id="7728" w:author="Hayk-PC" w:date="2024-12-11T02:31:00Z">
            <w:rPr>
              <w:rFonts w:ascii="GHEA Grapalat" w:hAnsi="GHEA Grapalat"/>
            </w:rPr>
          </w:rPrChange>
        </w:rPr>
      </w:pPr>
      <w:r w:rsidRPr="00DF1634">
        <w:rPr>
          <w:rFonts w:ascii="GHEA Grapalat" w:hAnsi="GHEA Grapalat"/>
          <w:rPrChange w:id="7729" w:author="Hayk-PC" w:date="2024-12-11T02:31:00Z">
            <w:rPr>
              <w:rFonts w:ascii="GHEA Grapalat" w:hAnsi="GHEA Grapalat"/>
            </w:rPr>
          </w:rPrChange>
        </w:rPr>
        <w:t>6.</w:t>
      </w:r>
      <w:r w:rsidR="009D71F8" w:rsidRPr="00DF1634">
        <w:rPr>
          <w:rFonts w:ascii="GHEA Grapalat" w:hAnsi="GHEA Grapalat"/>
          <w:rPrChange w:id="7730" w:author="Hayk-PC" w:date="2024-12-11T02:31:00Z">
            <w:rPr>
              <w:rFonts w:ascii="GHEA Grapalat" w:hAnsi="GHEA Grapalat"/>
            </w:rPr>
          </w:rPrChange>
        </w:rPr>
        <w:t>1.</w:t>
      </w:r>
      <w:r w:rsidR="009D71F8" w:rsidRPr="00DF1634">
        <w:rPr>
          <w:rFonts w:ascii="GHEA Grapalat" w:hAnsi="GHEA Grapalat"/>
          <w:rPrChange w:id="7731" w:author="Hayk-PC" w:date="2024-12-11T02:31:00Z">
            <w:rPr>
              <w:rFonts w:ascii="GHEA Grapalat" w:hAnsi="GHEA Grapalat"/>
            </w:rPr>
          </w:rPrChange>
        </w:rPr>
        <w:tab/>
      </w:r>
      <w:r w:rsidRPr="00DF1634">
        <w:rPr>
          <w:rFonts w:ascii="GHEA Grapalat" w:hAnsi="GHEA Grapalat"/>
          <w:rPrChange w:id="7732" w:author="Hayk-PC" w:date="2024-12-11T02:31:00Z">
            <w:rPr>
              <w:rFonts w:ascii="GHEA Grapalat" w:hAnsi="GHEA Grapalat"/>
            </w:rPr>
          </w:rPrChange>
        </w:rPr>
        <w:t>Продавец несет ответственность за качество переданного товара и соблюдение предусмотренных договором сроков поставки.</w:t>
      </w:r>
    </w:p>
    <w:p w14:paraId="292E7A27" w14:textId="77777777" w:rsidR="009123CA" w:rsidRPr="00DF1634" w:rsidRDefault="009123CA" w:rsidP="00B46D58">
      <w:pPr>
        <w:widowControl w:val="0"/>
        <w:tabs>
          <w:tab w:val="left" w:pos="1134"/>
        </w:tabs>
        <w:spacing w:after="160"/>
        <w:ind w:firstLine="567"/>
        <w:jc w:val="both"/>
        <w:rPr>
          <w:rFonts w:ascii="GHEA Grapalat" w:hAnsi="GHEA Grapalat"/>
          <w:rPrChange w:id="7733" w:author="Hayk-PC" w:date="2024-12-11T02:31:00Z">
            <w:rPr>
              <w:rFonts w:ascii="GHEA Grapalat" w:hAnsi="GHEA Grapalat"/>
            </w:rPr>
          </w:rPrChange>
        </w:rPr>
      </w:pPr>
      <w:r w:rsidRPr="00DF1634">
        <w:rPr>
          <w:rFonts w:ascii="GHEA Grapalat" w:hAnsi="GHEA Grapalat"/>
          <w:rPrChange w:id="7734" w:author="Hayk-PC" w:date="2024-12-11T02:31:00Z">
            <w:rPr>
              <w:rFonts w:ascii="GHEA Grapalat" w:hAnsi="GHEA Grapalat"/>
            </w:rPr>
          </w:rPrChange>
        </w:rPr>
        <w:t>6.</w:t>
      </w:r>
      <w:r w:rsidR="009D71F8" w:rsidRPr="00DF1634">
        <w:rPr>
          <w:rFonts w:ascii="GHEA Grapalat" w:hAnsi="GHEA Grapalat"/>
          <w:rPrChange w:id="7735" w:author="Hayk-PC" w:date="2024-12-11T02:31:00Z">
            <w:rPr>
              <w:rFonts w:ascii="GHEA Grapalat" w:hAnsi="GHEA Grapalat"/>
            </w:rPr>
          </w:rPrChange>
        </w:rPr>
        <w:t>2.</w:t>
      </w:r>
      <w:r w:rsidR="009D71F8" w:rsidRPr="00DF1634">
        <w:rPr>
          <w:rFonts w:ascii="GHEA Grapalat" w:hAnsi="GHEA Grapalat"/>
          <w:rPrChange w:id="7736" w:author="Hayk-PC" w:date="2024-12-11T02:31:00Z">
            <w:rPr>
              <w:rFonts w:ascii="GHEA Grapalat" w:hAnsi="GHEA Grapalat"/>
            </w:rPr>
          </w:rPrChange>
        </w:rPr>
        <w:tab/>
      </w:r>
      <w:r w:rsidRPr="00DF1634">
        <w:rPr>
          <w:rFonts w:ascii="GHEA Grapalat" w:hAnsi="GHEA Grapalat"/>
          <w:rPrChange w:id="7737" w:author="Hayk-PC" w:date="2024-12-11T02:31:00Z">
            <w:rPr>
              <w:rFonts w:ascii="GHEA Grapalat" w:hAnsi="GHEA Grapalat"/>
            </w:rPr>
          </w:rPrChange>
        </w:rPr>
        <w:t>В случае нарушения Продавцом предусмотренных договором сроков поставки товара с Продавца за каждый просроченный</w:t>
      </w:r>
      <w:r w:rsidR="00E91A69" w:rsidRPr="00DF1634">
        <w:rPr>
          <w:rFonts w:ascii="GHEA Grapalat" w:hAnsi="GHEA Grapalat"/>
          <w:rPrChange w:id="7738" w:author="Hayk-PC" w:date="2024-12-11T02:31:00Z">
            <w:rPr>
              <w:rFonts w:ascii="GHEA Grapalat" w:hAnsi="GHEA Grapalat"/>
            </w:rPr>
          </w:rPrChange>
        </w:rPr>
        <w:t xml:space="preserve"> рабочий</w:t>
      </w:r>
      <w:r w:rsidRPr="00DF1634">
        <w:rPr>
          <w:rFonts w:ascii="GHEA Grapalat" w:hAnsi="GHEA Grapalat"/>
          <w:rPrChange w:id="7739" w:author="Hayk-PC" w:date="2024-12-11T02:31:00Z">
            <w:rPr>
              <w:rFonts w:ascii="GHEA Grapalat" w:hAnsi="GHEA Grapalat"/>
            </w:rPr>
          </w:rPrChange>
        </w:rPr>
        <w:t xml:space="preserve"> день взимается пеня в размере 0,05 (ноль целых пять сотых) процента от цены подлежащего поставке, но не поставленного товара.</w:t>
      </w:r>
    </w:p>
    <w:p w14:paraId="7710EB94" w14:textId="7C4DD820" w:rsidR="009123CA" w:rsidRPr="00DF1634" w:rsidRDefault="009123CA" w:rsidP="00B46D58">
      <w:pPr>
        <w:widowControl w:val="0"/>
        <w:tabs>
          <w:tab w:val="left" w:pos="1134"/>
        </w:tabs>
        <w:spacing w:after="160"/>
        <w:ind w:firstLine="567"/>
        <w:jc w:val="both"/>
        <w:rPr>
          <w:rFonts w:ascii="GHEA Grapalat" w:hAnsi="GHEA Grapalat"/>
          <w:rPrChange w:id="7740" w:author="Hayk-PC" w:date="2024-12-11T02:31:00Z">
            <w:rPr>
              <w:rFonts w:ascii="GHEA Grapalat" w:hAnsi="GHEA Grapalat"/>
            </w:rPr>
          </w:rPrChange>
        </w:rPr>
      </w:pPr>
      <w:r w:rsidRPr="00DF1634">
        <w:rPr>
          <w:rFonts w:ascii="GHEA Grapalat" w:hAnsi="GHEA Grapalat"/>
          <w:rPrChange w:id="7741" w:author="Hayk-PC" w:date="2024-12-11T02:31:00Z">
            <w:rPr>
              <w:rFonts w:ascii="GHEA Grapalat" w:hAnsi="GHEA Grapalat"/>
            </w:rPr>
          </w:rPrChange>
        </w:rPr>
        <w:t>6.</w:t>
      </w:r>
      <w:r w:rsidR="005B2A24" w:rsidRPr="00DF1634">
        <w:rPr>
          <w:rFonts w:ascii="GHEA Grapalat" w:hAnsi="GHEA Grapalat"/>
          <w:rPrChange w:id="7742" w:author="Hayk-PC" w:date="2024-12-11T02:31:00Z">
            <w:rPr>
              <w:rFonts w:ascii="GHEA Grapalat" w:hAnsi="GHEA Grapalat"/>
            </w:rPr>
          </w:rPrChange>
        </w:rPr>
        <w:t>3.</w:t>
      </w:r>
      <w:r w:rsidR="005B2A24" w:rsidRPr="00DF1634">
        <w:rPr>
          <w:rFonts w:ascii="GHEA Grapalat" w:hAnsi="GHEA Grapalat"/>
          <w:rPrChange w:id="7743" w:author="Hayk-PC" w:date="2024-12-11T02:31:00Z">
            <w:rPr>
              <w:rFonts w:ascii="GHEA Grapalat" w:hAnsi="GHEA Grapalat"/>
            </w:rPr>
          </w:rPrChange>
        </w:rPr>
        <w:tab/>
      </w:r>
      <w:r w:rsidRPr="00DF1634">
        <w:rPr>
          <w:rFonts w:ascii="GHEA Grapalat" w:hAnsi="GHEA Grapalat"/>
          <w:rPrChange w:id="7744" w:author="Hayk-PC" w:date="2024-12-11T02:31:00Z">
            <w:rPr>
              <w:rFonts w:ascii="GHEA Grapalat" w:hAnsi="GHEA Grapalat"/>
            </w:rPr>
          </w:rPrChange>
        </w:rPr>
        <w:t>В каждом случае поставки товара, не соответствующего указанной в</w:t>
      </w:r>
      <w:r w:rsidR="00D52566" w:rsidRPr="00DF1634">
        <w:rPr>
          <w:rFonts w:ascii="Courier New" w:hAnsi="Courier New" w:cs="Courier New"/>
          <w:lang w:val="en-US"/>
          <w:rPrChange w:id="7745" w:author="Hayk-PC" w:date="2024-12-11T02:31:00Z">
            <w:rPr>
              <w:rFonts w:ascii="Courier New" w:hAnsi="Courier New" w:cs="Courier New"/>
              <w:lang w:val="en-US"/>
            </w:rPr>
          </w:rPrChange>
        </w:rPr>
        <w:t> </w:t>
      </w:r>
      <w:r w:rsidRPr="00DF1634">
        <w:rPr>
          <w:rFonts w:ascii="GHEA Grapalat" w:hAnsi="GHEA Grapalat"/>
          <w:rPrChange w:id="7746" w:author="Hayk-PC" w:date="2024-12-11T02:31:00Z">
            <w:rPr>
              <w:rFonts w:ascii="GHEA Grapalat" w:hAnsi="GHEA Grapalat"/>
            </w:rPr>
          </w:rPrChange>
        </w:rPr>
        <w:t>пункте 1.</w:t>
      </w:r>
      <w:r w:rsidR="009D71F8" w:rsidRPr="00DF1634">
        <w:rPr>
          <w:rFonts w:ascii="GHEA Grapalat" w:hAnsi="GHEA Grapalat"/>
          <w:rPrChange w:id="7747" w:author="Hayk-PC" w:date="2024-12-11T02:31:00Z">
            <w:rPr>
              <w:rFonts w:ascii="GHEA Grapalat" w:hAnsi="GHEA Grapalat"/>
            </w:rPr>
          </w:rPrChange>
        </w:rPr>
        <w:t>1.</w:t>
      </w:r>
      <w:r w:rsidR="009D71F8" w:rsidRPr="00DF1634">
        <w:rPr>
          <w:rFonts w:ascii="GHEA Grapalat" w:hAnsi="GHEA Grapalat"/>
          <w:rPrChange w:id="7748" w:author="Hayk-PC" w:date="2024-12-11T02:31:00Z">
            <w:rPr>
              <w:rFonts w:ascii="GHEA Grapalat" w:hAnsi="GHEA Grapalat"/>
            </w:rPr>
          </w:rPrChange>
        </w:rPr>
        <w:tab/>
      </w:r>
      <w:r w:rsidRPr="00DF1634">
        <w:rPr>
          <w:rFonts w:ascii="GHEA Grapalat" w:hAnsi="GHEA Grapalat"/>
          <w:rPrChange w:id="7749" w:author="Hayk-PC" w:date="2024-12-11T02:31:00Z">
            <w:rPr>
              <w:rFonts w:ascii="GHEA Grapalat" w:hAnsi="GHEA Grapalat"/>
            </w:rPr>
          </w:rPrChange>
        </w:rPr>
        <w:t>договора технической характеристике, с Продавца взимается штраф в размере 0,5 (ноль целых пять десятых) процента от цены договора</w:t>
      </w:r>
      <w:del w:id="7750" w:author="Hayk-PC" w:date="2024-12-11T02:14:00Z">
        <w:r w:rsidR="00803ED8" w:rsidRPr="00DF1634" w:rsidDel="00694B83">
          <w:rPr>
            <w:rStyle w:val="FootnoteReference"/>
            <w:rFonts w:ascii="GHEA Grapalat" w:hAnsi="GHEA Grapalat"/>
            <w:rPrChange w:id="7751" w:author="Hayk-PC" w:date="2024-12-11T02:31:00Z">
              <w:rPr>
                <w:rStyle w:val="FootnoteReference"/>
                <w:rFonts w:ascii="GHEA Grapalat" w:hAnsi="GHEA Grapalat"/>
              </w:rPr>
            </w:rPrChange>
          </w:rPr>
          <w:footnoteReference w:customMarkFollows="1" w:id="34"/>
          <w:delText>20</w:delText>
        </w:r>
      </w:del>
      <w:r w:rsidRPr="00DF1634">
        <w:rPr>
          <w:rFonts w:ascii="GHEA Grapalat" w:hAnsi="GHEA Grapalat"/>
          <w:rPrChange w:id="7757" w:author="Hayk-PC" w:date="2024-12-11T02:31:00Z">
            <w:rPr>
              <w:rFonts w:ascii="GHEA Grapalat" w:hAnsi="GHEA Grapalat"/>
            </w:rPr>
          </w:rPrChange>
        </w:rPr>
        <w:t>.</w:t>
      </w:r>
      <w:r w:rsidR="00DF0BD2" w:rsidRPr="00DF1634">
        <w:rPr>
          <w:rFonts w:ascii="GHEA Grapalat" w:hAnsi="GHEA Grapalat"/>
          <w:rPrChange w:id="7758" w:author="Hayk-PC" w:date="2024-12-11T02:31:00Z">
            <w:rPr>
              <w:rFonts w:ascii="GHEA Grapalat" w:hAnsi="GHEA Grapalat"/>
            </w:rPr>
          </w:rPrChange>
        </w:rPr>
        <w:t xml:space="preserve"> При этом</w:t>
      </w:r>
      <w:r w:rsidR="00DF0BD2" w:rsidRPr="00DF1634">
        <w:rPr>
          <w:rFonts w:ascii="GHEA Grapalat" w:hAnsi="GHEA Grapalat"/>
          <w:lang w:val="hy-AM"/>
          <w:rPrChange w:id="7759" w:author="Hayk-PC" w:date="2024-12-11T02:31:00Z">
            <w:rPr>
              <w:rFonts w:ascii="GHEA Grapalat" w:hAnsi="GHEA Grapalat"/>
              <w:lang w:val="hy-AM"/>
            </w:rPr>
          </w:rPrChange>
        </w:rPr>
        <w:t>,</w:t>
      </w:r>
      <w:r w:rsidR="00DF0BD2" w:rsidRPr="00DF1634">
        <w:rPr>
          <w:rFonts w:ascii="GHEA Grapalat" w:hAnsi="GHEA Grapalat"/>
          <w:rPrChange w:id="7760" w:author="Hayk-PC" w:date="2024-12-11T02:31:00Z">
            <w:rPr>
              <w:rFonts w:ascii="GHEA Grapalat" w:hAnsi="GHEA Grapalat"/>
            </w:rPr>
          </w:rPrChange>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5F2A7C8F" w14:textId="77777777" w:rsidR="0094684E" w:rsidRPr="00DF1634" w:rsidRDefault="0094684E" w:rsidP="00B46D58">
      <w:pPr>
        <w:widowControl w:val="0"/>
        <w:tabs>
          <w:tab w:val="left" w:pos="1134"/>
        </w:tabs>
        <w:spacing w:after="160"/>
        <w:ind w:firstLine="567"/>
        <w:jc w:val="both"/>
        <w:rPr>
          <w:rFonts w:ascii="GHEA Grapalat" w:hAnsi="GHEA Grapalat"/>
          <w:rPrChange w:id="7761" w:author="Hayk-PC" w:date="2024-12-11T02:31:00Z">
            <w:rPr>
              <w:rFonts w:ascii="GHEA Grapalat" w:hAnsi="GHEA Grapalat"/>
            </w:rPr>
          </w:rPrChange>
        </w:rPr>
      </w:pPr>
      <w:r w:rsidRPr="00DF1634">
        <w:rPr>
          <w:rFonts w:ascii="GHEA Grapalat" w:hAnsi="GHEA Grapalat"/>
          <w:rPrChange w:id="7762" w:author="Hayk-PC" w:date="2024-12-11T02:31:00Z">
            <w:rPr>
              <w:rFonts w:ascii="GHEA Grapalat" w:hAnsi="GHEA Grapalat"/>
            </w:rPr>
          </w:rPrChange>
        </w:rPr>
        <w:t>6.</w:t>
      </w:r>
      <w:r w:rsidR="00552934" w:rsidRPr="00DF1634">
        <w:rPr>
          <w:rFonts w:ascii="GHEA Grapalat" w:hAnsi="GHEA Grapalat"/>
          <w:rPrChange w:id="7763" w:author="Hayk-PC" w:date="2024-12-11T02:31:00Z">
            <w:rPr>
              <w:rFonts w:ascii="GHEA Grapalat" w:hAnsi="GHEA Grapalat"/>
            </w:rPr>
          </w:rPrChange>
        </w:rPr>
        <w:t>4.</w:t>
      </w:r>
      <w:r w:rsidR="00552934" w:rsidRPr="00DF1634">
        <w:rPr>
          <w:rFonts w:ascii="GHEA Grapalat" w:hAnsi="GHEA Grapalat"/>
          <w:rPrChange w:id="7764" w:author="Hayk-PC" w:date="2024-12-11T02:31:00Z">
            <w:rPr>
              <w:rFonts w:ascii="GHEA Grapalat" w:hAnsi="GHEA Grapalat"/>
            </w:rPr>
          </w:rPrChange>
        </w:rPr>
        <w:tab/>
      </w:r>
      <w:r w:rsidRPr="00DF1634">
        <w:rPr>
          <w:rFonts w:ascii="GHEA Grapalat" w:hAnsi="GHEA Grapalat"/>
          <w:rPrChange w:id="7765" w:author="Hayk-PC" w:date="2024-12-11T02:31:00Z">
            <w:rPr>
              <w:rFonts w:ascii="GHEA Grapalat" w:hAnsi="GHEA Grapalat"/>
            </w:rPr>
          </w:rPrChange>
        </w:rPr>
        <w:t>Предусмотренные пунктами 6.2 и 6.3 договора пеня и штраф исчисляются и зачитываются вместе с суммами, подлежащими уплате Продавцу.</w:t>
      </w:r>
    </w:p>
    <w:p w14:paraId="7BF95416" w14:textId="77777777" w:rsidR="0094684E" w:rsidRPr="00DF1634" w:rsidRDefault="0094684E" w:rsidP="00B46D58">
      <w:pPr>
        <w:widowControl w:val="0"/>
        <w:tabs>
          <w:tab w:val="left" w:pos="1134"/>
        </w:tabs>
        <w:spacing w:after="160"/>
        <w:ind w:firstLine="567"/>
        <w:jc w:val="both"/>
        <w:rPr>
          <w:rFonts w:ascii="GHEA Grapalat" w:hAnsi="GHEA Grapalat"/>
          <w:rPrChange w:id="7766" w:author="Hayk-PC" w:date="2024-12-11T02:31:00Z">
            <w:rPr>
              <w:rFonts w:ascii="GHEA Grapalat" w:hAnsi="GHEA Grapalat"/>
            </w:rPr>
          </w:rPrChange>
        </w:rPr>
      </w:pPr>
      <w:r w:rsidRPr="00DF1634">
        <w:rPr>
          <w:rFonts w:ascii="GHEA Grapalat" w:hAnsi="GHEA Grapalat"/>
          <w:rPrChange w:id="7767" w:author="Hayk-PC" w:date="2024-12-11T02:31:00Z">
            <w:rPr>
              <w:rFonts w:ascii="GHEA Grapalat" w:hAnsi="GHEA Grapalat"/>
            </w:rPr>
          </w:rPrChange>
        </w:rPr>
        <w:t>6.</w:t>
      </w:r>
      <w:r w:rsidR="003A734A" w:rsidRPr="00DF1634">
        <w:rPr>
          <w:rFonts w:ascii="GHEA Grapalat" w:hAnsi="GHEA Grapalat"/>
          <w:rPrChange w:id="7768" w:author="Hayk-PC" w:date="2024-12-11T02:31:00Z">
            <w:rPr>
              <w:rFonts w:ascii="GHEA Grapalat" w:hAnsi="GHEA Grapalat"/>
            </w:rPr>
          </w:rPrChange>
        </w:rPr>
        <w:t>5.</w:t>
      </w:r>
      <w:r w:rsidR="003A734A" w:rsidRPr="00DF1634">
        <w:rPr>
          <w:rFonts w:ascii="GHEA Grapalat" w:hAnsi="GHEA Grapalat"/>
          <w:rPrChange w:id="7769" w:author="Hayk-PC" w:date="2024-12-11T02:31:00Z">
            <w:rPr>
              <w:rFonts w:ascii="GHEA Grapalat" w:hAnsi="GHEA Grapalat"/>
            </w:rPr>
          </w:rPrChange>
        </w:rPr>
        <w:tab/>
      </w:r>
      <w:r w:rsidRPr="00DF1634">
        <w:rPr>
          <w:rFonts w:ascii="GHEA Grapalat" w:hAnsi="GHEA Grapalat"/>
          <w:rPrChange w:id="7770" w:author="Hayk-PC" w:date="2024-12-11T02:31:00Z">
            <w:rPr>
              <w:rFonts w:ascii="GHEA Grapalat" w:hAnsi="GHEA Grapalat"/>
            </w:rPr>
          </w:rPrChange>
        </w:rPr>
        <w:t xml:space="preserve">За нарушение Покупателем предусмотренного пунктом 3.3 договора срока, в отношении Покупателя за каждый просроченный </w:t>
      </w:r>
      <w:r w:rsidR="00E17450" w:rsidRPr="00DF1634">
        <w:rPr>
          <w:rFonts w:ascii="GHEA Grapalat" w:hAnsi="GHEA Grapalat"/>
          <w:rPrChange w:id="7771" w:author="Hayk-PC" w:date="2024-12-11T02:31:00Z">
            <w:rPr>
              <w:rFonts w:ascii="GHEA Grapalat" w:hAnsi="GHEA Grapalat"/>
            </w:rPr>
          </w:rPrChange>
        </w:rPr>
        <w:t xml:space="preserve">рабочий </w:t>
      </w:r>
      <w:r w:rsidRPr="00DF1634">
        <w:rPr>
          <w:rFonts w:ascii="GHEA Grapalat" w:hAnsi="GHEA Grapalat"/>
          <w:rPrChange w:id="7772" w:author="Hayk-PC" w:date="2024-12-11T02:31:00Z">
            <w:rPr>
              <w:rFonts w:ascii="GHEA Grapalat" w:hAnsi="GHEA Grapalat"/>
            </w:rPr>
          </w:rPrChange>
        </w:rPr>
        <w:t>день исчисляется пеня в размере 0,05 (ноль целых пять сотых) процента от подлежащей уплате, но не уплаченной суммы.</w:t>
      </w:r>
    </w:p>
    <w:p w14:paraId="271BBD8A" w14:textId="77777777" w:rsidR="0094684E" w:rsidRPr="00DF1634" w:rsidRDefault="0094684E" w:rsidP="00B46D58">
      <w:pPr>
        <w:widowControl w:val="0"/>
        <w:tabs>
          <w:tab w:val="left" w:pos="1134"/>
        </w:tabs>
        <w:spacing w:after="160"/>
        <w:ind w:firstLine="567"/>
        <w:jc w:val="both"/>
        <w:rPr>
          <w:rFonts w:ascii="GHEA Grapalat" w:hAnsi="GHEA Grapalat"/>
          <w:rPrChange w:id="7773" w:author="Hayk-PC" w:date="2024-12-11T02:31:00Z">
            <w:rPr>
              <w:rFonts w:ascii="GHEA Grapalat" w:hAnsi="GHEA Grapalat"/>
            </w:rPr>
          </w:rPrChange>
        </w:rPr>
      </w:pPr>
      <w:r w:rsidRPr="00DF1634">
        <w:rPr>
          <w:rFonts w:ascii="GHEA Grapalat" w:hAnsi="GHEA Grapalat"/>
          <w:rPrChange w:id="7774" w:author="Hayk-PC" w:date="2024-12-11T02:31:00Z">
            <w:rPr>
              <w:rFonts w:ascii="GHEA Grapalat" w:hAnsi="GHEA Grapalat"/>
            </w:rPr>
          </w:rPrChange>
        </w:rPr>
        <w:t>6.</w:t>
      </w:r>
      <w:r w:rsidR="00AC30D5" w:rsidRPr="00DF1634">
        <w:rPr>
          <w:rFonts w:ascii="GHEA Grapalat" w:hAnsi="GHEA Grapalat"/>
          <w:rPrChange w:id="7775" w:author="Hayk-PC" w:date="2024-12-11T02:31:00Z">
            <w:rPr>
              <w:rFonts w:ascii="GHEA Grapalat" w:hAnsi="GHEA Grapalat"/>
            </w:rPr>
          </w:rPrChange>
        </w:rPr>
        <w:t>6.</w:t>
      </w:r>
      <w:r w:rsidR="00AC30D5" w:rsidRPr="00DF1634">
        <w:rPr>
          <w:rFonts w:ascii="GHEA Grapalat" w:hAnsi="GHEA Grapalat"/>
          <w:rPrChange w:id="7776" w:author="Hayk-PC" w:date="2024-12-11T02:31:00Z">
            <w:rPr>
              <w:rFonts w:ascii="GHEA Grapalat" w:hAnsi="GHEA Grapalat"/>
            </w:rPr>
          </w:rPrChange>
        </w:rPr>
        <w:tab/>
      </w:r>
      <w:r w:rsidRPr="00DF1634">
        <w:rPr>
          <w:rFonts w:ascii="GHEA Grapalat" w:hAnsi="GHEA Grapalat"/>
          <w:rPrChange w:id="7777" w:author="Hayk-PC" w:date="2024-12-11T02:31:00Z">
            <w:rPr>
              <w:rFonts w:ascii="GHEA Grapalat" w:hAnsi="GHEA Grapalat"/>
            </w:rPr>
          </w:rPrChange>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6E43202F" w14:textId="77777777" w:rsidR="0094684E" w:rsidRPr="00DF1634" w:rsidRDefault="00BE5525" w:rsidP="00B46D58">
      <w:pPr>
        <w:widowControl w:val="0"/>
        <w:tabs>
          <w:tab w:val="left" w:pos="1134"/>
        </w:tabs>
        <w:spacing w:after="160"/>
        <w:ind w:firstLine="567"/>
        <w:jc w:val="both"/>
        <w:rPr>
          <w:rFonts w:ascii="GHEA Grapalat" w:hAnsi="GHEA Grapalat"/>
          <w:rPrChange w:id="7778" w:author="Hayk-PC" w:date="2024-12-11T02:31:00Z">
            <w:rPr>
              <w:rFonts w:ascii="GHEA Grapalat" w:hAnsi="GHEA Grapalat"/>
            </w:rPr>
          </w:rPrChange>
        </w:rPr>
      </w:pPr>
      <w:r w:rsidRPr="00DF1634">
        <w:rPr>
          <w:rFonts w:ascii="GHEA Grapalat" w:hAnsi="GHEA Grapalat"/>
          <w:rPrChange w:id="7779" w:author="Hayk-PC" w:date="2024-12-11T02:31:00Z">
            <w:rPr>
              <w:rFonts w:ascii="GHEA Grapalat" w:hAnsi="GHEA Grapalat"/>
            </w:rPr>
          </w:rPrChange>
        </w:rPr>
        <w:t>6</w:t>
      </w:r>
      <w:r w:rsidR="0094684E" w:rsidRPr="00DF1634">
        <w:rPr>
          <w:rFonts w:ascii="GHEA Grapalat" w:hAnsi="GHEA Grapalat"/>
          <w:rPrChange w:id="7780" w:author="Hayk-PC" w:date="2024-12-11T02:31:00Z">
            <w:rPr>
              <w:rFonts w:ascii="GHEA Grapalat" w:hAnsi="GHEA Grapalat"/>
            </w:rPr>
          </w:rPrChange>
        </w:rPr>
        <w:t>.</w:t>
      </w:r>
      <w:r w:rsidR="00AC30D5" w:rsidRPr="00DF1634">
        <w:rPr>
          <w:rFonts w:ascii="GHEA Grapalat" w:hAnsi="GHEA Grapalat"/>
          <w:rPrChange w:id="7781" w:author="Hayk-PC" w:date="2024-12-11T02:31:00Z">
            <w:rPr>
              <w:rFonts w:ascii="GHEA Grapalat" w:hAnsi="GHEA Grapalat"/>
            </w:rPr>
          </w:rPrChange>
        </w:rPr>
        <w:t>7.</w:t>
      </w:r>
      <w:r w:rsidR="00AC30D5" w:rsidRPr="00DF1634">
        <w:rPr>
          <w:rFonts w:ascii="GHEA Grapalat" w:hAnsi="GHEA Grapalat"/>
          <w:rPrChange w:id="7782" w:author="Hayk-PC" w:date="2024-12-11T02:31:00Z">
            <w:rPr>
              <w:rFonts w:ascii="GHEA Grapalat" w:hAnsi="GHEA Grapalat"/>
            </w:rPr>
          </w:rPrChange>
        </w:rPr>
        <w:tab/>
      </w:r>
      <w:r w:rsidR="0094684E" w:rsidRPr="00DF1634">
        <w:rPr>
          <w:rFonts w:ascii="GHEA Grapalat" w:hAnsi="GHEA Grapalat"/>
          <w:rPrChange w:id="7783" w:author="Hayk-PC" w:date="2024-12-11T02:31:00Z">
            <w:rPr>
              <w:rFonts w:ascii="GHEA Grapalat" w:hAnsi="GHEA Grapalat"/>
            </w:rPr>
          </w:rPrChange>
        </w:rPr>
        <w:t>Уплата пеней и (или) штрафов не освобождает стороны от полного исполнения своих договорных обязательств.</w:t>
      </w:r>
    </w:p>
    <w:p w14:paraId="2036AF1A" w14:textId="77777777" w:rsidR="00D52566" w:rsidRPr="00DF1634" w:rsidRDefault="00D52566" w:rsidP="00B46D58">
      <w:pPr>
        <w:rPr>
          <w:rFonts w:ascii="GHEA Grapalat" w:hAnsi="GHEA Grapalat"/>
          <w:lang w:val="hy-AM"/>
          <w:rPrChange w:id="7784" w:author="Hayk-PC" w:date="2024-12-11T02:31:00Z">
            <w:rPr>
              <w:rFonts w:ascii="GHEA Grapalat" w:hAnsi="GHEA Grapalat"/>
              <w:lang w:val="hy-AM"/>
            </w:rPr>
          </w:rPrChange>
        </w:rPr>
      </w:pPr>
    </w:p>
    <w:p w14:paraId="6CE82E04" w14:textId="77777777" w:rsidR="009F337A" w:rsidRPr="00DF1634" w:rsidRDefault="009F337A" w:rsidP="00B46D58">
      <w:pPr>
        <w:widowControl w:val="0"/>
        <w:spacing w:after="160"/>
        <w:jc w:val="center"/>
        <w:rPr>
          <w:rFonts w:ascii="GHEA Grapalat" w:hAnsi="GHEA Grapalat"/>
          <w:b/>
          <w:rPrChange w:id="7785" w:author="Hayk-PC" w:date="2024-12-11T02:31:00Z">
            <w:rPr>
              <w:rFonts w:ascii="GHEA Grapalat" w:hAnsi="GHEA Grapalat"/>
              <w:b/>
            </w:rPr>
          </w:rPrChange>
        </w:rPr>
      </w:pPr>
      <w:r w:rsidRPr="00DF1634">
        <w:rPr>
          <w:rFonts w:ascii="GHEA Grapalat" w:hAnsi="GHEA Grapalat"/>
          <w:b/>
          <w:rPrChange w:id="7786" w:author="Hayk-PC" w:date="2024-12-11T02:31:00Z">
            <w:rPr>
              <w:rFonts w:ascii="GHEA Grapalat" w:hAnsi="GHEA Grapalat"/>
              <w:b/>
            </w:rPr>
          </w:rPrChange>
        </w:rPr>
        <w:t>7. ДЕЙСТВИЕ НЕПРЕОДОЛИМОЙ СИЛЫ (ФОРС-МАЖОР)</w:t>
      </w:r>
    </w:p>
    <w:p w14:paraId="223A4ACA" w14:textId="77777777" w:rsidR="009F337A" w:rsidRPr="00DF1634" w:rsidRDefault="009F337A" w:rsidP="00B46D58">
      <w:pPr>
        <w:widowControl w:val="0"/>
        <w:spacing w:after="160"/>
        <w:ind w:firstLine="567"/>
        <w:jc w:val="both"/>
        <w:rPr>
          <w:rFonts w:ascii="GHEA Grapalat" w:hAnsi="GHEA Grapalat"/>
          <w:rPrChange w:id="7787" w:author="Hayk-PC" w:date="2024-12-11T02:31:00Z">
            <w:rPr>
              <w:rFonts w:ascii="GHEA Grapalat" w:hAnsi="GHEA Grapalat"/>
            </w:rPr>
          </w:rPrChange>
        </w:rPr>
      </w:pPr>
      <w:r w:rsidRPr="00DF1634">
        <w:rPr>
          <w:rFonts w:ascii="GHEA Grapalat" w:hAnsi="GHEA Grapalat"/>
          <w:rPrChange w:id="7788" w:author="Hayk-PC" w:date="2024-12-11T02:31:00Z">
            <w:rPr>
              <w:rFonts w:ascii="GHEA Grapalat" w:hAnsi="GHEA Grapalat"/>
            </w:rPr>
          </w:rPrChange>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3153DA43" w14:textId="77777777" w:rsidR="0094684E" w:rsidRPr="00DF1634" w:rsidRDefault="0094684E" w:rsidP="00B46D58">
      <w:pPr>
        <w:widowControl w:val="0"/>
        <w:spacing w:after="160"/>
        <w:jc w:val="center"/>
        <w:rPr>
          <w:rFonts w:ascii="GHEA Grapalat" w:hAnsi="GHEA Grapalat"/>
          <w:lang w:val="hy-AM"/>
          <w:rPrChange w:id="7789" w:author="Hayk-PC" w:date="2024-12-11T02:31:00Z">
            <w:rPr>
              <w:rFonts w:ascii="GHEA Grapalat" w:hAnsi="GHEA Grapalat"/>
              <w:lang w:val="hy-AM"/>
            </w:rPr>
          </w:rPrChange>
        </w:rPr>
      </w:pPr>
    </w:p>
    <w:p w14:paraId="78E8FCA0" w14:textId="77777777" w:rsidR="00071D1C" w:rsidRPr="00DF1634" w:rsidRDefault="00071D1C" w:rsidP="00B46D58">
      <w:pPr>
        <w:widowControl w:val="0"/>
        <w:spacing w:after="160"/>
        <w:jc w:val="center"/>
        <w:rPr>
          <w:rFonts w:ascii="GHEA Grapalat" w:hAnsi="GHEA Grapalat"/>
          <w:b/>
          <w:rPrChange w:id="7790" w:author="Hayk-PC" w:date="2024-12-11T02:31:00Z">
            <w:rPr>
              <w:rFonts w:ascii="GHEA Grapalat" w:hAnsi="GHEA Grapalat"/>
              <w:b/>
            </w:rPr>
          </w:rPrChange>
        </w:rPr>
      </w:pPr>
      <w:r w:rsidRPr="00DF1634">
        <w:rPr>
          <w:rFonts w:ascii="GHEA Grapalat" w:hAnsi="GHEA Grapalat"/>
          <w:b/>
          <w:rPrChange w:id="7791" w:author="Hayk-PC" w:date="2024-12-11T02:31:00Z">
            <w:rPr>
              <w:rFonts w:ascii="GHEA Grapalat" w:hAnsi="GHEA Grapalat"/>
              <w:b/>
            </w:rPr>
          </w:rPrChange>
        </w:rPr>
        <w:lastRenderedPageBreak/>
        <w:t>8. ИНЫЕ УСЛОВИЯ</w:t>
      </w:r>
    </w:p>
    <w:p w14:paraId="1D30807C" w14:textId="77777777" w:rsidR="00071D1C" w:rsidRPr="00DF1634" w:rsidRDefault="00071D1C" w:rsidP="00B46D58">
      <w:pPr>
        <w:widowControl w:val="0"/>
        <w:tabs>
          <w:tab w:val="left" w:pos="1134"/>
        </w:tabs>
        <w:spacing w:after="160"/>
        <w:ind w:firstLine="567"/>
        <w:jc w:val="both"/>
        <w:rPr>
          <w:rFonts w:ascii="GHEA Grapalat" w:hAnsi="GHEA Grapalat" w:cs="Times Armenian"/>
          <w:rPrChange w:id="7792" w:author="Hayk-PC" w:date="2024-12-11T02:31:00Z">
            <w:rPr>
              <w:rFonts w:ascii="GHEA Grapalat" w:hAnsi="GHEA Grapalat" w:cs="Times Armenian"/>
            </w:rPr>
          </w:rPrChange>
        </w:rPr>
      </w:pPr>
      <w:r w:rsidRPr="00DF1634">
        <w:rPr>
          <w:rFonts w:ascii="GHEA Grapalat" w:hAnsi="GHEA Grapalat"/>
          <w:rPrChange w:id="7793" w:author="Hayk-PC" w:date="2024-12-11T02:31:00Z">
            <w:rPr>
              <w:rFonts w:ascii="GHEA Grapalat" w:hAnsi="GHEA Grapalat"/>
            </w:rPr>
          </w:rPrChange>
        </w:rPr>
        <w:t>8.</w:t>
      </w:r>
      <w:r w:rsidR="009D71F8" w:rsidRPr="00DF1634">
        <w:rPr>
          <w:rFonts w:ascii="GHEA Grapalat" w:hAnsi="GHEA Grapalat"/>
          <w:rPrChange w:id="7794" w:author="Hayk-PC" w:date="2024-12-11T02:31:00Z">
            <w:rPr>
              <w:rFonts w:ascii="GHEA Grapalat" w:hAnsi="GHEA Grapalat"/>
            </w:rPr>
          </w:rPrChange>
        </w:rPr>
        <w:t>1.</w:t>
      </w:r>
      <w:r w:rsidR="009D71F8" w:rsidRPr="00DF1634">
        <w:rPr>
          <w:rFonts w:ascii="GHEA Grapalat" w:hAnsi="GHEA Grapalat"/>
          <w:rPrChange w:id="7795" w:author="Hayk-PC" w:date="2024-12-11T02:31:00Z">
            <w:rPr>
              <w:rFonts w:ascii="GHEA Grapalat" w:hAnsi="GHEA Grapalat"/>
            </w:rPr>
          </w:rPrChange>
        </w:rPr>
        <w:tab/>
      </w:r>
      <w:r w:rsidRPr="00DF1634">
        <w:rPr>
          <w:rFonts w:ascii="GHEA Grapalat" w:hAnsi="GHEA Grapalat"/>
          <w:rPrChange w:id="7796" w:author="Hayk-PC" w:date="2024-12-11T02:31:00Z">
            <w:rPr>
              <w:rFonts w:ascii="GHEA Grapalat" w:hAnsi="GHEA Grapalat"/>
            </w:rPr>
          </w:rPrChange>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68BDE059" w14:textId="151A0B0B" w:rsidR="00071D1C" w:rsidRPr="00DF1634" w:rsidDel="008842D0" w:rsidRDefault="00071D1C" w:rsidP="00B46D58">
      <w:pPr>
        <w:widowControl w:val="0"/>
        <w:spacing w:after="160"/>
        <w:ind w:firstLine="567"/>
        <w:jc w:val="both"/>
        <w:rPr>
          <w:del w:id="7797" w:author="Hayk-PC" w:date="2024-12-11T02:14:00Z"/>
          <w:rFonts w:ascii="GHEA Grapalat" w:hAnsi="GHEA Grapalat" w:cs="Sylfaen"/>
          <w:rPrChange w:id="7798" w:author="Hayk-PC" w:date="2024-12-11T02:31:00Z">
            <w:rPr>
              <w:del w:id="7799" w:author="Hayk-PC" w:date="2024-12-11T02:14:00Z"/>
              <w:rFonts w:ascii="GHEA Grapalat" w:hAnsi="GHEA Grapalat" w:cs="Sylfaen"/>
            </w:rPr>
          </w:rPrChange>
        </w:rPr>
      </w:pPr>
      <w:del w:id="7800" w:author="Hayk-PC" w:date="2024-12-11T02:14:00Z">
        <w:r w:rsidRPr="00DF1634" w:rsidDel="008842D0">
          <w:rPr>
            <w:rFonts w:ascii="GHEA Grapalat" w:hAnsi="GHEA Grapalat"/>
            <w:rPrChange w:id="7801" w:author="Hayk-PC" w:date="2024-12-11T02:31:00Z">
              <w:rPr>
                <w:rFonts w:ascii="GHEA Grapalat" w:hAnsi="GHEA Grapalat"/>
              </w:rPr>
            </w:rPrChange>
          </w:rPr>
          <w:delTex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delText>
        </w:r>
        <w:r w:rsidR="008860B6" w:rsidRPr="00DF1634" w:rsidDel="008842D0">
          <w:rPr>
            <w:rStyle w:val="FootnoteReference"/>
            <w:rFonts w:ascii="GHEA Grapalat" w:hAnsi="GHEA Grapalat"/>
            <w:rPrChange w:id="7802" w:author="Hayk-PC" w:date="2024-12-11T02:31:00Z">
              <w:rPr>
                <w:rStyle w:val="FootnoteReference"/>
                <w:rFonts w:ascii="GHEA Grapalat" w:hAnsi="GHEA Grapalat"/>
              </w:rPr>
            </w:rPrChange>
          </w:rPr>
          <w:footnoteReference w:customMarkFollows="1" w:id="35"/>
          <w:delText>21</w:delText>
        </w:r>
        <w:r w:rsidRPr="00DF1634" w:rsidDel="008842D0">
          <w:rPr>
            <w:rFonts w:ascii="GHEA Grapalat" w:hAnsi="GHEA Grapalat"/>
            <w:rPrChange w:id="7806" w:author="Hayk-PC" w:date="2024-12-11T02:31:00Z">
              <w:rPr>
                <w:rFonts w:ascii="GHEA Grapalat" w:hAnsi="GHEA Grapalat"/>
              </w:rPr>
            </w:rPrChange>
          </w:rPr>
          <w:delText>.</w:delText>
        </w:r>
      </w:del>
    </w:p>
    <w:p w14:paraId="5754A53A" w14:textId="77777777" w:rsidR="00071D1C" w:rsidRPr="00DF1634" w:rsidRDefault="00071D1C" w:rsidP="00B46D58">
      <w:pPr>
        <w:widowControl w:val="0"/>
        <w:tabs>
          <w:tab w:val="left" w:pos="1134"/>
        </w:tabs>
        <w:spacing w:after="160"/>
        <w:ind w:firstLine="567"/>
        <w:jc w:val="both"/>
        <w:rPr>
          <w:rFonts w:ascii="GHEA Grapalat" w:hAnsi="GHEA Grapalat" w:cs="Sylfaen"/>
          <w:rPrChange w:id="7807" w:author="Hayk-PC" w:date="2024-12-11T02:31:00Z">
            <w:rPr>
              <w:rFonts w:ascii="GHEA Grapalat" w:hAnsi="GHEA Grapalat" w:cs="Sylfaen"/>
            </w:rPr>
          </w:rPrChange>
        </w:rPr>
      </w:pPr>
      <w:r w:rsidRPr="00DF1634">
        <w:rPr>
          <w:rFonts w:ascii="GHEA Grapalat" w:hAnsi="GHEA Grapalat"/>
          <w:rPrChange w:id="7808" w:author="Hayk-PC" w:date="2024-12-11T02:31:00Z">
            <w:rPr>
              <w:rFonts w:ascii="GHEA Grapalat" w:hAnsi="GHEA Grapalat"/>
            </w:rPr>
          </w:rPrChange>
        </w:rPr>
        <w:t>8.</w:t>
      </w:r>
      <w:r w:rsidR="009D71F8" w:rsidRPr="00DF1634">
        <w:rPr>
          <w:rFonts w:ascii="GHEA Grapalat" w:hAnsi="GHEA Grapalat"/>
          <w:rPrChange w:id="7809" w:author="Hayk-PC" w:date="2024-12-11T02:31:00Z">
            <w:rPr>
              <w:rFonts w:ascii="GHEA Grapalat" w:hAnsi="GHEA Grapalat"/>
            </w:rPr>
          </w:rPrChange>
        </w:rPr>
        <w:t>2.</w:t>
      </w:r>
      <w:r w:rsidR="009D71F8" w:rsidRPr="00DF1634">
        <w:rPr>
          <w:rFonts w:ascii="GHEA Grapalat" w:hAnsi="GHEA Grapalat"/>
          <w:rPrChange w:id="7810" w:author="Hayk-PC" w:date="2024-12-11T02:31:00Z">
            <w:rPr>
              <w:rFonts w:ascii="GHEA Grapalat" w:hAnsi="GHEA Grapalat"/>
            </w:rPr>
          </w:rPrChange>
        </w:rPr>
        <w:tab/>
      </w:r>
      <w:r w:rsidRPr="00DF1634">
        <w:rPr>
          <w:rFonts w:ascii="GHEA Grapalat" w:hAnsi="GHEA Grapalat"/>
          <w:rPrChange w:id="7811" w:author="Hayk-PC" w:date="2024-12-11T02:31:00Z">
            <w:rPr>
              <w:rFonts w:ascii="GHEA Grapalat" w:hAnsi="GHEA Grapalat"/>
            </w:rPr>
          </w:rPrChange>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DF1634">
        <w:rPr>
          <w:rFonts w:ascii="Courier New" w:hAnsi="Courier New" w:cs="Courier New"/>
          <w:lang w:val="en-US"/>
          <w:rPrChange w:id="7812" w:author="Hayk-PC" w:date="2024-12-11T02:31:00Z">
            <w:rPr>
              <w:rFonts w:ascii="Courier New" w:hAnsi="Courier New" w:cs="Courier New"/>
              <w:lang w:val="en-US"/>
            </w:rPr>
          </w:rPrChange>
        </w:rPr>
        <w:t> </w:t>
      </w:r>
      <w:r w:rsidRPr="00DF1634">
        <w:rPr>
          <w:rFonts w:ascii="GHEA Grapalat" w:hAnsi="GHEA Grapalat"/>
          <w:rPrChange w:id="7813" w:author="Hayk-PC" w:date="2024-12-11T02:31:00Z">
            <w:rPr>
              <w:rFonts w:ascii="GHEA Grapalat" w:hAnsi="GHEA Grapalat"/>
            </w:rPr>
          </w:rPrChange>
        </w:rPr>
        <w:t>тре</w:t>
      </w:r>
      <w:r w:rsidR="00D52566" w:rsidRPr="00DF1634">
        <w:rPr>
          <w:rFonts w:ascii="GHEA Grapalat" w:hAnsi="GHEA Grapalat"/>
          <w:rPrChange w:id="7814" w:author="Hayk-PC" w:date="2024-12-11T02:31:00Z">
            <w:rPr>
              <w:rFonts w:ascii="GHEA Grapalat" w:hAnsi="GHEA Grapalat"/>
            </w:rPr>
          </w:rPrChange>
        </w:rPr>
        <w:t>бования, вытекающее из договора</w:t>
      </w:r>
      <w:r w:rsidRPr="00DF1634">
        <w:rPr>
          <w:rFonts w:ascii="GHEA Grapalat" w:hAnsi="GHEA Grapalat"/>
          <w:rPrChange w:id="7815" w:author="Hayk-PC" w:date="2024-12-11T02:31:00Z">
            <w:rPr>
              <w:rFonts w:ascii="GHEA Grapalat" w:hAnsi="GHEA Grapalat"/>
            </w:rPr>
          </w:rPrChange>
        </w:rPr>
        <w:t xml:space="preserve">, не может быть передано другому лицу без письменного согласия стороны должника. </w:t>
      </w:r>
    </w:p>
    <w:p w14:paraId="65537550" w14:textId="77777777" w:rsidR="00071D1C" w:rsidRPr="00DF1634" w:rsidRDefault="00071D1C" w:rsidP="00B46D58">
      <w:pPr>
        <w:widowControl w:val="0"/>
        <w:tabs>
          <w:tab w:val="left" w:pos="1134"/>
        </w:tabs>
        <w:spacing w:after="160"/>
        <w:ind w:firstLine="567"/>
        <w:jc w:val="both"/>
        <w:rPr>
          <w:rFonts w:ascii="GHEA Grapalat" w:hAnsi="GHEA Grapalat" w:cs="Sylfaen"/>
          <w:rPrChange w:id="7816" w:author="Hayk-PC" w:date="2024-12-11T02:31:00Z">
            <w:rPr>
              <w:rFonts w:ascii="GHEA Grapalat" w:hAnsi="GHEA Grapalat" w:cs="Sylfaen"/>
            </w:rPr>
          </w:rPrChange>
        </w:rPr>
      </w:pPr>
      <w:r w:rsidRPr="00DF1634">
        <w:rPr>
          <w:rFonts w:ascii="GHEA Grapalat" w:hAnsi="GHEA Grapalat"/>
          <w:rPrChange w:id="7817" w:author="Hayk-PC" w:date="2024-12-11T02:31:00Z">
            <w:rPr>
              <w:rFonts w:ascii="GHEA Grapalat" w:hAnsi="GHEA Grapalat"/>
            </w:rPr>
          </w:rPrChange>
        </w:rPr>
        <w:t>8.</w:t>
      </w:r>
      <w:r w:rsidR="005B2A24" w:rsidRPr="00DF1634">
        <w:rPr>
          <w:rFonts w:ascii="GHEA Grapalat" w:hAnsi="GHEA Grapalat"/>
          <w:rPrChange w:id="7818" w:author="Hayk-PC" w:date="2024-12-11T02:31:00Z">
            <w:rPr>
              <w:rFonts w:ascii="GHEA Grapalat" w:hAnsi="GHEA Grapalat"/>
            </w:rPr>
          </w:rPrChange>
        </w:rPr>
        <w:t>3.</w:t>
      </w:r>
      <w:r w:rsidR="005B2A24" w:rsidRPr="00DF1634">
        <w:rPr>
          <w:rFonts w:ascii="GHEA Grapalat" w:hAnsi="GHEA Grapalat"/>
          <w:rPrChange w:id="7819" w:author="Hayk-PC" w:date="2024-12-11T02:31:00Z">
            <w:rPr>
              <w:rFonts w:ascii="GHEA Grapalat" w:hAnsi="GHEA Grapalat"/>
            </w:rPr>
          </w:rPrChange>
        </w:rPr>
        <w:tab/>
      </w:r>
      <w:r w:rsidRPr="00DF1634">
        <w:rPr>
          <w:rFonts w:ascii="GHEA Grapalat" w:hAnsi="GHEA Grapalat"/>
          <w:rPrChange w:id="7820" w:author="Hayk-PC" w:date="2024-12-11T02:31:00Z">
            <w:rPr>
              <w:rFonts w:ascii="GHEA Grapalat" w:hAnsi="GHEA Grapalat"/>
            </w:rPr>
          </w:rPrChange>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DF1634">
        <w:rPr>
          <w:rFonts w:ascii="GHEA Grapalat" w:hAnsi="GHEA Grapalat"/>
          <w:lang w:val="hy-AM"/>
          <w:rPrChange w:id="7821" w:author="Hayk-PC" w:date="2024-12-11T02:31:00Z">
            <w:rPr>
              <w:rFonts w:ascii="GHEA Grapalat" w:hAnsi="GHEA Grapalat"/>
              <w:lang w:val="hy-AM"/>
            </w:rPr>
          </w:rPrChange>
        </w:rPr>
        <w:t xml:space="preserve"> расторгает договор</w:t>
      </w:r>
      <w:r w:rsidRPr="00DF1634">
        <w:rPr>
          <w:rFonts w:ascii="GHEA Grapalat" w:hAnsi="GHEA Grapalat"/>
          <w:rPrChange w:id="7822" w:author="Hayk-PC" w:date="2024-12-11T02:31:00Z">
            <w:rPr>
              <w:rFonts w:ascii="GHEA Grapalat" w:hAnsi="GHEA Grapalat"/>
            </w:rPr>
          </w:rPrChange>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4DC876B2" w14:textId="77777777" w:rsidR="00071D1C" w:rsidRPr="00DF1634" w:rsidRDefault="00071D1C" w:rsidP="00B46D58">
      <w:pPr>
        <w:widowControl w:val="0"/>
        <w:tabs>
          <w:tab w:val="left" w:pos="1134"/>
        </w:tabs>
        <w:spacing w:after="160"/>
        <w:ind w:firstLine="567"/>
        <w:jc w:val="both"/>
        <w:rPr>
          <w:rFonts w:ascii="GHEA Grapalat" w:hAnsi="GHEA Grapalat" w:cs="Sylfaen"/>
          <w:rPrChange w:id="7823" w:author="Hayk-PC" w:date="2024-12-11T02:31:00Z">
            <w:rPr>
              <w:rFonts w:ascii="GHEA Grapalat" w:hAnsi="GHEA Grapalat" w:cs="Sylfaen"/>
            </w:rPr>
          </w:rPrChange>
        </w:rPr>
      </w:pPr>
      <w:r w:rsidRPr="00DF1634">
        <w:rPr>
          <w:rFonts w:ascii="GHEA Grapalat" w:hAnsi="GHEA Grapalat"/>
          <w:rPrChange w:id="7824" w:author="Hayk-PC" w:date="2024-12-11T02:31:00Z">
            <w:rPr>
              <w:rFonts w:ascii="GHEA Grapalat" w:hAnsi="GHEA Grapalat"/>
            </w:rPr>
          </w:rPrChange>
        </w:rPr>
        <w:t>8.</w:t>
      </w:r>
      <w:r w:rsidR="00552934" w:rsidRPr="00DF1634">
        <w:rPr>
          <w:rFonts w:ascii="GHEA Grapalat" w:hAnsi="GHEA Grapalat"/>
          <w:rPrChange w:id="7825" w:author="Hayk-PC" w:date="2024-12-11T02:31:00Z">
            <w:rPr>
              <w:rFonts w:ascii="GHEA Grapalat" w:hAnsi="GHEA Grapalat"/>
            </w:rPr>
          </w:rPrChange>
        </w:rPr>
        <w:t>4.</w:t>
      </w:r>
      <w:r w:rsidR="00552934" w:rsidRPr="00DF1634">
        <w:rPr>
          <w:rFonts w:ascii="GHEA Grapalat" w:hAnsi="GHEA Grapalat"/>
          <w:rPrChange w:id="7826" w:author="Hayk-PC" w:date="2024-12-11T02:31:00Z">
            <w:rPr>
              <w:rFonts w:ascii="GHEA Grapalat" w:hAnsi="GHEA Grapalat"/>
            </w:rPr>
          </w:rPrChange>
        </w:rPr>
        <w:tab/>
      </w:r>
      <w:r w:rsidRPr="00DF1634">
        <w:rPr>
          <w:rFonts w:ascii="GHEA Grapalat" w:hAnsi="GHEA Grapalat"/>
          <w:rPrChange w:id="7827" w:author="Hayk-PC" w:date="2024-12-11T02:31:00Z">
            <w:rPr>
              <w:rFonts w:ascii="GHEA Grapalat" w:hAnsi="GHEA Grapalat"/>
            </w:rPr>
          </w:rPrChange>
        </w:rPr>
        <w:t>Споры в связи с договором подлежат рассмотрению в судах Республики Армения.</w:t>
      </w:r>
    </w:p>
    <w:p w14:paraId="1E7E7570" w14:textId="77777777" w:rsidR="00071D1C" w:rsidRPr="00DF1634" w:rsidRDefault="00071D1C" w:rsidP="00B46D58">
      <w:pPr>
        <w:widowControl w:val="0"/>
        <w:tabs>
          <w:tab w:val="left" w:pos="1134"/>
        </w:tabs>
        <w:spacing w:after="160"/>
        <w:ind w:firstLine="567"/>
        <w:jc w:val="both"/>
        <w:rPr>
          <w:rFonts w:ascii="GHEA Grapalat" w:hAnsi="GHEA Grapalat" w:cs="Sylfaen"/>
          <w:rPrChange w:id="7828" w:author="Hayk-PC" w:date="2024-12-11T02:31:00Z">
            <w:rPr>
              <w:rFonts w:ascii="GHEA Grapalat" w:hAnsi="GHEA Grapalat" w:cs="Sylfaen"/>
            </w:rPr>
          </w:rPrChange>
        </w:rPr>
      </w:pPr>
      <w:r w:rsidRPr="00DF1634">
        <w:rPr>
          <w:rFonts w:ascii="GHEA Grapalat" w:hAnsi="GHEA Grapalat"/>
          <w:rPrChange w:id="7829" w:author="Hayk-PC" w:date="2024-12-11T02:31:00Z">
            <w:rPr>
              <w:rFonts w:ascii="GHEA Grapalat" w:hAnsi="GHEA Grapalat"/>
            </w:rPr>
          </w:rPrChange>
        </w:rPr>
        <w:t>8.5</w:t>
      </w:r>
      <w:r w:rsidRPr="00DF1634">
        <w:rPr>
          <w:rFonts w:ascii="GHEA Grapalat" w:hAnsi="GHEA Grapalat"/>
          <w:rPrChange w:id="7830" w:author="Hayk-PC" w:date="2024-12-11T02:31:00Z">
            <w:rPr>
              <w:rFonts w:ascii="GHEA Grapalat" w:hAnsi="GHEA Grapalat"/>
            </w:rPr>
          </w:rPrChange>
        </w:rPr>
        <w:tab/>
        <w:t xml:space="preserve">Изменения и дополнения могут быть внесены в договор исключительно с взаимного согласия сторон </w:t>
      </w:r>
      <w:r w:rsidR="009F10E4" w:rsidRPr="00DF1634">
        <w:rPr>
          <w:rFonts w:ascii="GHEA Grapalat" w:hAnsi="GHEA Grapalat"/>
          <w:rPrChange w:id="7831" w:author="Hayk-PC" w:date="2024-12-11T02:31:00Z">
            <w:rPr>
              <w:rFonts w:ascii="GHEA Grapalat" w:hAnsi="GHEA Grapalat"/>
            </w:rPr>
          </w:rPrChange>
        </w:rPr>
        <w:t>—</w:t>
      </w:r>
      <w:r w:rsidRPr="00DF1634">
        <w:rPr>
          <w:rFonts w:ascii="GHEA Grapalat" w:hAnsi="GHEA Grapalat"/>
          <w:rPrChange w:id="7832" w:author="Hayk-PC" w:date="2024-12-11T02:31:00Z">
            <w:rPr>
              <w:rFonts w:ascii="GHEA Grapalat" w:hAnsi="GHEA Grapalat"/>
            </w:rPr>
          </w:rPrChange>
        </w:rPr>
        <w:t xml:space="preserve"> посредством заключения соглашения, которое будет являться неотъемлемой частью договора. </w:t>
      </w:r>
    </w:p>
    <w:p w14:paraId="746C1D4E" w14:textId="77777777" w:rsidR="00071D1C" w:rsidRPr="00DF1634" w:rsidRDefault="00071D1C" w:rsidP="00B46D58">
      <w:pPr>
        <w:widowControl w:val="0"/>
        <w:tabs>
          <w:tab w:val="left" w:pos="1134"/>
        </w:tabs>
        <w:spacing w:after="160"/>
        <w:ind w:firstLine="567"/>
        <w:jc w:val="both"/>
        <w:rPr>
          <w:rFonts w:ascii="GHEA Grapalat" w:hAnsi="GHEA Grapalat" w:cs="Sylfaen"/>
          <w:spacing w:val="-6"/>
          <w:rPrChange w:id="7833" w:author="Hayk-PC" w:date="2024-12-11T02:31:00Z">
            <w:rPr>
              <w:rFonts w:ascii="GHEA Grapalat" w:hAnsi="GHEA Grapalat" w:cs="Sylfaen"/>
              <w:spacing w:val="-6"/>
            </w:rPr>
          </w:rPrChange>
        </w:rPr>
      </w:pPr>
      <w:r w:rsidRPr="00DF1634">
        <w:rPr>
          <w:rFonts w:ascii="GHEA Grapalat" w:hAnsi="GHEA Grapalat"/>
          <w:spacing w:val="-6"/>
          <w:rPrChange w:id="7834" w:author="Hayk-PC" w:date="2024-12-11T02:31:00Z">
            <w:rPr>
              <w:rFonts w:ascii="GHEA Grapalat" w:hAnsi="GHEA Grapalat"/>
              <w:spacing w:val="-6"/>
            </w:rPr>
          </w:rPrChange>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72AD2E72" w14:textId="77777777" w:rsidR="00071D1C" w:rsidRPr="00DF1634" w:rsidRDefault="00071D1C" w:rsidP="00B46D58">
      <w:pPr>
        <w:widowControl w:val="0"/>
        <w:spacing w:after="160"/>
        <w:ind w:firstLine="567"/>
        <w:jc w:val="both"/>
        <w:rPr>
          <w:rFonts w:ascii="GHEA Grapalat" w:hAnsi="GHEA Grapalat"/>
          <w:rPrChange w:id="7835" w:author="Hayk-PC" w:date="2024-12-11T02:31:00Z">
            <w:rPr>
              <w:rFonts w:ascii="GHEA Grapalat" w:hAnsi="GHEA Grapalat"/>
            </w:rPr>
          </w:rPrChange>
        </w:rPr>
      </w:pPr>
      <w:r w:rsidRPr="00DF1634">
        <w:rPr>
          <w:rFonts w:ascii="GHEA Grapalat" w:hAnsi="GHEA Grapalat"/>
          <w:rPrChange w:id="7836" w:author="Hayk-PC" w:date="2024-12-11T02:31:00Z">
            <w:rPr>
              <w:rFonts w:ascii="GHEA Grapalat" w:hAnsi="GHEA Grapalat"/>
            </w:rPr>
          </w:rPrChange>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78DBC804" w14:textId="77777777" w:rsidR="00071D1C" w:rsidRPr="00DF1634" w:rsidRDefault="00071D1C" w:rsidP="00B46D58">
      <w:pPr>
        <w:widowControl w:val="0"/>
        <w:tabs>
          <w:tab w:val="left" w:pos="1134"/>
        </w:tabs>
        <w:spacing w:after="160"/>
        <w:ind w:firstLine="567"/>
        <w:jc w:val="both"/>
        <w:rPr>
          <w:rFonts w:ascii="GHEA Grapalat" w:hAnsi="GHEA Grapalat"/>
          <w:rPrChange w:id="7837" w:author="Hayk-PC" w:date="2024-12-11T02:31:00Z">
            <w:rPr>
              <w:rFonts w:ascii="GHEA Grapalat" w:hAnsi="GHEA Grapalat"/>
            </w:rPr>
          </w:rPrChange>
        </w:rPr>
      </w:pPr>
      <w:r w:rsidRPr="00DF1634">
        <w:rPr>
          <w:rFonts w:ascii="GHEA Grapalat" w:hAnsi="GHEA Grapalat"/>
          <w:rPrChange w:id="7838" w:author="Hayk-PC" w:date="2024-12-11T02:31:00Z">
            <w:rPr>
              <w:rFonts w:ascii="GHEA Grapalat" w:hAnsi="GHEA Grapalat"/>
            </w:rPr>
          </w:rPrChange>
        </w:rPr>
        <w:t>8.</w:t>
      </w:r>
      <w:r w:rsidR="00AC30D5" w:rsidRPr="00DF1634">
        <w:rPr>
          <w:rFonts w:ascii="GHEA Grapalat" w:hAnsi="GHEA Grapalat"/>
          <w:rPrChange w:id="7839" w:author="Hayk-PC" w:date="2024-12-11T02:31:00Z">
            <w:rPr>
              <w:rFonts w:ascii="GHEA Grapalat" w:hAnsi="GHEA Grapalat"/>
            </w:rPr>
          </w:rPrChange>
        </w:rPr>
        <w:t>6.</w:t>
      </w:r>
      <w:r w:rsidR="00AC30D5" w:rsidRPr="00DF1634">
        <w:rPr>
          <w:rFonts w:ascii="GHEA Grapalat" w:hAnsi="GHEA Grapalat"/>
          <w:rPrChange w:id="7840" w:author="Hayk-PC" w:date="2024-12-11T02:31:00Z">
            <w:rPr>
              <w:rFonts w:ascii="GHEA Grapalat" w:hAnsi="GHEA Grapalat"/>
            </w:rPr>
          </w:rPrChange>
        </w:rPr>
        <w:tab/>
      </w:r>
      <w:r w:rsidRPr="00DF1634">
        <w:rPr>
          <w:rFonts w:ascii="GHEA Grapalat" w:hAnsi="GHEA Grapalat"/>
          <w:rPrChange w:id="7841" w:author="Hayk-PC" w:date="2024-12-11T02:31:00Z">
            <w:rPr>
              <w:rFonts w:ascii="GHEA Grapalat" w:hAnsi="GHEA Grapalat"/>
            </w:rPr>
          </w:rPrChange>
        </w:rPr>
        <w:t>Если договор осуществляется посредством заключения агентского договора:</w:t>
      </w:r>
    </w:p>
    <w:p w14:paraId="2295445B" w14:textId="77777777" w:rsidR="00071D1C" w:rsidRPr="00DF1634" w:rsidRDefault="00071D1C" w:rsidP="00B46D58">
      <w:pPr>
        <w:widowControl w:val="0"/>
        <w:tabs>
          <w:tab w:val="left" w:pos="1134"/>
        </w:tabs>
        <w:spacing w:after="160"/>
        <w:ind w:firstLine="567"/>
        <w:jc w:val="both"/>
        <w:rPr>
          <w:rFonts w:ascii="GHEA Grapalat" w:hAnsi="GHEA Grapalat"/>
          <w:rPrChange w:id="7842" w:author="Hayk-PC" w:date="2024-12-11T02:31:00Z">
            <w:rPr>
              <w:rFonts w:ascii="GHEA Grapalat" w:hAnsi="GHEA Grapalat"/>
            </w:rPr>
          </w:rPrChange>
        </w:rPr>
      </w:pPr>
      <w:r w:rsidRPr="00DF1634">
        <w:rPr>
          <w:rFonts w:ascii="GHEA Grapalat" w:hAnsi="GHEA Grapalat"/>
          <w:rPrChange w:id="7843" w:author="Hayk-PC" w:date="2024-12-11T02:31:00Z">
            <w:rPr>
              <w:rFonts w:ascii="GHEA Grapalat" w:hAnsi="GHEA Grapalat"/>
            </w:rPr>
          </w:rPrChange>
        </w:rPr>
        <w:t>1)</w:t>
      </w:r>
      <w:r w:rsidR="00E95CE6" w:rsidRPr="00DF1634">
        <w:rPr>
          <w:rFonts w:ascii="GHEA Grapalat" w:hAnsi="GHEA Grapalat"/>
          <w:rPrChange w:id="7844" w:author="Hayk-PC" w:date="2024-12-11T02:31:00Z">
            <w:rPr>
              <w:rFonts w:ascii="GHEA Grapalat" w:hAnsi="GHEA Grapalat"/>
            </w:rPr>
          </w:rPrChange>
        </w:rPr>
        <w:tab/>
      </w:r>
      <w:r w:rsidRPr="00DF1634">
        <w:rPr>
          <w:rFonts w:ascii="GHEA Grapalat" w:hAnsi="GHEA Grapalat"/>
          <w:rPrChange w:id="7845" w:author="Hayk-PC" w:date="2024-12-11T02:31:00Z">
            <w:rPr>
              <w:rFonts w:ascii="GHEA Grapalat" w:hAnsi="GHEA Grapalat"/>
            </w:rPr>
          </w:rPrChange>
        </w:rPr>
        <w:t>Продавец несет ответственность за неисполнение или ненадлежащее исполнение обязательств агента;</w:t>
      </w:r>
    </w:p>
    <w:p w14:paraId="536C171F" w14:textId="77777777" w:rsidR="00071D1C" w:rsidRPr="00DF1634" w:rsidRDefault="00071D1C" w:rsidP="00B46D58">
      <w:pPr>
        <w:widowControl w:val="0"/>
        <w:tabs>
          <w:tab w:val="left" w:pos="1134"/>
        </w:tabs>
        <w:spacing w:after="160"/>
        <w:ind w:firstLine="567"/>
        <w:jc w:val="both"/>
        <w:rPr>
          <w:rFonts w:ascii="GHEA Grapalat" w:hAnsi="GHEA Grapalat"/>
          <w:rPrChange w:id="7846" w:author="Hayk-PC" w:date="2024-12-11T02:31:00Z">
            <w:rPr>
              <w:rFonts w:ascii="GHEA Grapalat" w:hAnsi="GHEA Grapalat"/>
            </w:rPr>
          </w:rPrChange>
        </w:rPr>
      </w:pPr>
      <w:r w:rsidRPr="00DF1634">
        <w:rPr>
          <w:rFonts w:ascii="GHEA Grapalat" w:hAnsi="GHEA Grapalat"/>
          <w:rPrChange w:id="7847" w:author="Hayk-PC" w:date="2024-12-11T02:31:00Z">
            <w:rPr>
              <w:rFonts w:ascii="GHEA Grapalat" w:hAnsi="GHEA Grapalat"/>
            </w:rPr>
          </w:rPrChange>
        </w:rPr>
        <w:lastRenderedPageBreak/>
        <w:t>2)</w:t>
      </w:r>
      <w:r w:rsidR="00E95CE6" w:rsidRPr="00DF1634">
        <w:rPr>
          <w:rFonts w:ascii="GHEA Grapalat" w:hAnsi="GHEA Grapalat"/>
          <w:rPrChange w:id="7848" w:author="Hayk-PC" w:date="2024-12-11T02:31:00Z">
            <w:rPr>
              <w:rFonts w:ascii="GHEA Grapalat" w:hAnsi="GHEA Grapalat"/>
            </w:rPr>
          </w:rPrChange>
        </w:rPr>
        <w:tab/>
      </w:r>
      <w:r w:rsidRPr="00DF1634">
        <w:rPr>
          <w:rFonts w:ascii="GHEA Grapalat" w:hAnsi="GHEA Grapalat"/>
          <w:rPrChange w:id="7849" w:author="Hayk-PC" w:date="2024-12-11T02:31:00Z">
            <w:rPr>
              <w:rFonts w:ascii="GHEA Grapalat" w:hAnsi="GHEA Grapalat"/>
            </w:rPr>
          </w:rPrChange>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DF1634">
        <w:rPr>
          <w:rStyle w:val="FootnoteReference"/>
          <w:rFonts w:ascii="GHEA Grapalat" w:hAnsi="GHEA Grapalat"/>
          <w:rPrChange w:id="7850" w:author="Hayk-PC" w:date="2024-12-11T02:31:00Z">
            <w:rPr>
              <w:rStyle w:val="FootnoteReference"/>
              <w:rFonts w:ascii="GHEA Grapalat" w:hAnsi="GHEA Grapalat"/>
            </w:rPr>
          </w:rPrChange>
        </w:rPr>
        <w:footnoteReference w:customMarkFollows="1" w:id="36"/>
        <w:t>22</w:t>
      </w:r>
      <w:r w:rsidRPr="00DF1634">
        <w:rPr>
          <w:rFonts w:ascii="GHEA Grapalat" w:hAnsi="GHEA Grapalat"/>
          <w:rPrChange w:id="7851" w:author="Hayk-PC" w:date="2024-12-11T02:31:00Z">
            <w:rPr>
              <w:rFonts w:ascii="GHEA Grapalat" w:hAnsi="GHEA Grapalat"/>
            </w:rPr>
          </w:rPrChange>
        </w:rPr>
        <w:t>.</w:t>
      </w:r>
    </w:p>
    <w:p w14:paraId="74BFE5B6" w14:textId="77777777" w:rsidR="00071D1C" w:rsidRPr="00DF1634" w:rsidRDefault="00071D1C" w:rsidP="00B46D58">
      <w:pPr>
        <w:widowControl w:val="0"/>
        <w:tabs>
          <w:tab w:val="left" w:pos="1134"/>
        </w:tabs>
        <w:spacing w:after="160"/>
        <w:ind w:firstLine="567"/>
        <w:jc w:val="both"/>
        <w:rPr>
          <w:rFonts w:ascii="GHEA Grapalat" w:hAnsi="GHEA Grapalat"/>
          <w:rPrChange w:id="7852" w:author="Hayk-PC" w:date="2024-12-11T02:31:00Z">
            <w:rPr>
              <w:rFonts w:ascii="GHEA Grapalat" w:hAnsi="GHEA Grapalat"/>
            </w:rPr>
          </w:rPrChange>
        </w:rPr>
      </w:pPr>
      <w:r w:rsidRPr="00DF1634">
        <w:rPr>
          <w:rFonts w:ascii="GHEA Grapalat" w:hAnsi="GHEA Grapalat"/>
          <w:rPrChange w:id="7853" w:author="Hayk-PC" w:date="2024-12-11T02:31:00Z">
            <w:rPr>
              <w:rFonts w:ascii="GHEA Grapalat" w:hAnsi="GHEA Grapalat"/>
            </w:rPr>
          </w:rPrChange>
        </w:rPr>
        <w:t>8.</w:t>
      </w:r>
      <w:r w:rsidR="00AC30D5" w:rsidRPr="00DF1634">
        <w:rPr>
          <w:rFonts w:ascii="GHEA Grapalat" w:hAnsi="GHEA Grapalat"/>
          <w:rPrChange w:id="7854" w:author="Hayk-PC" w:date="2024-12-11T02:31:00Z">
            <w:rPr>
              <w:rFonts w:ascii="GHEA Grapalat" w:hAnsi="GHEA Grapalat"/>
            </w:rPr>
          </w:rPrChange>
        </w:rPr>
        <w:t>7.</w:t>
      </w:r>
      <w:r w:rsidR="00AC30D5" w:rsidRPr="00DF1634">
        <w:rPr>
          <w:rFonts w:ascii="GHEA Grapalat" w:hAnsi="GHEA Grapalat"/>
          <w:rPrChange w:id="7855" w:author="Hayk-PC" w:date="2024-12-11T02:31:00Z">
            <w:rPr>
              <w:rFonts w:ascii="GHEA Grapalat" w:hAnsi="GHEA Grapalat"/>
            </w:rPr>
          </w:rPrChange>
        </w:rPr>
        <w:tab/>
      </w:r>
      <w:r w:rsidRPr="00DF1634">
        <w:rPr>
          <w:rFonts w:ascii="GHEA Grapalat" w:hAnsi="GHEA Grapalat"/>
          <w:rPrChange w:id="7856" w:author="Hayk-PC" w:date="2024-12-11T02:31:00Z">
            <w:rPr>
              <w:rFonts w:ascii="GHEA Grapalat" w:hAnsi="GHEA Grapalat"/>
            </w:rPr>
          </w:rPrChange>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DF1634">
        <w:rPr>
          <w:rStyle w:val="FootnoteReference"/>
          <w:rFonts w:ascii="GHEA Grapalat" w:hAnsi="GHEA Grapalat"/>
          <w:rPrChange w:id="7857" w:author="Hayk-PC" w:date="2024-12-11T02:31:00Z">
            <w:rPr>
              <w:rStyle w:val="FootnoteReference"/>
              <w:rFonts w:ascii="GHEA Grapalat" w:hAnsi="GHEA Grapalat"/>
            </w:rPr>
          </w:rPrChange>
        </w:rPr>
        <w:footnoteReference w:customMarkFollows="1" w:id="37"/>
        <w:t>23</w:t>
      </w:r>
      <w:r w:rsidRPr="00DF1634">
        <w:rPr>
          <w:rFonts w:ascii="GHEA Grapalat" w:hAnsi="GHEA Grapalat"/>
          <w:rPrChange w:id="7858" w:author="Hayk-PC" w:date="2024-12-11T02:31:00Z">
            <w:rPr>
              <w:rFonts w:ascii="GHEA Grapalat" w:hAnsi="GHEA Grapalat"/>
            </w:rPr>
          </w:rPrChange>
        </w:rPr>
        <w:t>.</w:t>
      </w:r>
    </w:p>
    <w:p w14:paraId="00DC7513" w14:textId="77777777" w:rsidR="00071D1C" w:rsidRPr="00DF1634" w:rsidRDefault="00071D1C" w:rsidP="00B46D58">
      <w:pPr>
        <w:widowControl w:val="0"/>
        <w:tabs>
          <w:tab w:val="left" w:pos="1134"/>
        </w:tabs>
        <w:spacing w:after="160"/>
        <w:ind w:firstLine="567"/>
        <w:jc w:val="both"/>
        <w:rPr>
          <w:rFonts w:ascii="GHEA Grapalat" w:hAnsi="GHEA Grapalat"/>
          <w:rPrChange w:id="7859" w:author="Hayk-PC" w:date="2024-12-11T02:31:00Z">
            <w:rPr>
              <w:rFonts w:ascii="GHEA Grapalat" w:hAnsi="GHEA Grapalat"/>
            </w:rPr>
          </w:rPrChange>
        </w:rPr>
      </w:pPr>
      <w:r w:rsidRPr="00DF1634">
        <w:rPr>
          <w:rFonts w:ascii="GHEA Grapalat" w:hAnsi="GHEA Grapalat"/>
          <w:rPrChange w:id="7860" w:author="Hayk-PC" w:date="2024-12-11T02:31:00Z">
            <w:rPr>
              <w:rFonts w:ascii="GHEA Grapalat" w:hAnsi="GHEA Grapalat"/>
            </w:rPr>
          </w:rPrChange>
        </w:rPr>
        <w:t>8.</w:t>
      </w:r>
      <w:r w:rsidR="006E15CD" w:rsidRPr="00DF1634">
        <w:rPr>
          <w:rFonts w:ascii="GHEA Grapalat" w:hAnsi="GHEA Grapalat"/>
          <w:rPrChange w:id="7861" w:author="Hayk-PC" w:date="2024-12-11T02:31:00Z">
            <w:rPr>
              <w:rFonts w:ascii="GHEA Grapalat" w:hAnsi="GHEA Grapalat"/>
            </w:rPr>
          </w:rPrChange>
        </w:rPr>
        <w:t>8.</w:t>
      </w:r>
      <w:r w:rsidR="006E15CD" w:rsidRPr="00DF1634">
        <w:rPr>
          <w:rFonts w:ascii="GHEA Grapalat" w:hAnsi="GHEA Grapalat"/>
          <w:rPrChange w:id="7862" w:author="Hayk-PC" w:date="2024-12-11T02:31:00Z">
            <w:rPr>
              <w:rFonts w:ascii="GHEA Grapalat" w:hAnsi="GHEA Grapalat"/>
            </w:rPr>
          </w:rPrChange>
        </w:rPr>
        <w:tab/>
      </w:r>
      <w:r w:rsidRPr="00DF1634">
        <w:rPr>
          <w:rFonts w:ascii="GHEA Grapalat" w:hAnsi="GHEA Grapalat"/>
          <w:rPrChange w:id="7863" w:author="Hayk-PC" w:date="2024-12-11T02:31:00Z">
            <w:rPr>
              <w:rFonts w:ascii="GHEA Grapalat" w:hAnsi="GHEA Grapalat"/>
            </w:rPr>
          </w:rPrChange>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DF1634">
        <w:rPr>
          <w:rFonts w:ascii="GHEA Grapalat" w:hAnsi="GHEA Grapalat"/>
          <w:rPrChange w:id="7864" w:author="Hayk-PC" w:date="2024-12-11T02:31:00Z">
            <w:rPr>
              <w:rFonts w:ascii="GHEA Grapalat" w:hAnsi="GHEA Grapalat"/>
            </w:rPr>
          </w:rPrChange>
        </w:rPr>
        <w:t xml:space="preserve">,а предложение продавца было представлено не позднее </w:t>
      </w:r>
      <w:r w:rsidR="006F01FB" w:rsidRPr="00DF1634">
        <w:rPr>
          <w:rFonts w:ascii="GHEA Grapalat" w:hAnsi="GHEA Grapalat"/>
          <w:rPrChange w:id="7865" w:author="Hayk-PC" w:date="2024-12-11T02:31:00Z">
            <w:rPr>
              <w:rFonts w:ascii="GHEA Grapalat" w:hAnsi="GHEA Grapalat"/>
            </w:rPr>
          </w:rPrChange>
        </w:rPr>
        <w:t>7-и</w:t>
      </w:r>
      <w:r w:rsidR="005A3009" w:rsidRPr="00DF1634">
        <w:rPr>
          <w:rFonts w:ascii="GHEA Grapalat" w:hAnsi="GHEA Grapalat"/>
          <w:rPrChange w:id="7866" w:author="Hayk-PC" w:date="2024-12-11T02:31:00Z">
            <w:rPr>
              <w:rFonts w:ascii="GHEA Grapalat" w:hAnsi="GHEA Grapalat"/>
            </w:rPr>
          </w:rPrChange>
        </w:rPr>
        <w:t xml:space="preserve"> календарных дней до истечения срока, изначально установленного договором для поставки</w:t>
      </w:r>
      <w:r w:rsidR="002554A3" w:rsidRPr="00DF1634">
        <w:rPr>
          <w:rFonts w:ascii="GHEA Grapalat" w:hAnsi="GHEA Grapalat"/>
          <w:lang w:val="hy-AM"/>
          <w:rPrChange w:id="7867" w:author="Hayk-PC" w:date="2024-12-11T02:31:00Z">
            <w:rPr>
              <w:rFonts w:ascii="GHEA Grapalat" w:hAnsi="GHEA Grapalat"/>
              <w:lang w:val="hy-AM"/>
            </w:rPr>
          </w:rPrChange>
        </w:rPr>
        <w:t xml:space="preserve">. </w:t>
      </w:r>
      <w:r w:rsidRPr="00DF1634">
        <w:rPr>
          <w:rFonts w:ascii="GHEA Grapalat" w:hAnsi="GHEA Grapalat"/>
          <w:rPrChange w:id="7868" w:author="Hayk-PC" w:date="2024-12-11T02:31:00Z">
            <w:rPr>
              <w:rFonts w:ascii="GHEA Grapalat" w:hAnsi="GHEA Grapalat"/>
            </w:rPr>
          </w:rPrChange>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24841A6B" w14:textId="77777777" w:rsidR="00071D1C" w:rsidRPr="00DF1634" w:rsidRDefault="00071D1C" w:rsidP="00B46D58">
      <w:pPr>
        <w:widowControl w:val="0"/>
        <w:tabs>
          <w:tab w:val="left" w:pos="1134"/>
        </w:tabs>
        <w:spacing w:after="160"/>
        <w:ind w:firstLine="567"/>
        <w:jc w:val="both"/>
        <w:rPr>
          <w:rFonts w:ascii="GHEA Grapalat" w:hAnsi="GHEA Grapalat"/>
          <w:rPrChange w:id="7869" w:author="Hayk-PC" w:date="2024-12-11T02:31:00Z">
            <w:rPr>
              <w:rFonts w:ascii="GHEA Grapalat" w:hAnsi="GHEA Grapalat"/>
            </w:rPr>
          </w:rPrChange>
        </w:rPr>
      </w:pPr>
      <w:r w:rsidRPr="00DF1634">
        <w:rPr>
          <w:rFonts w:ascii="GHEA Grapalat" w:hAnsi="GHEA Grapalat"/>
          <w:rPrChange w:id="7870" w:author="Hayk-PC" w:date="2024-12-11T02:31:00Z">
            <w:rPr>
              <w:rFonts w:ascii="GHEA Grapalat" w:hAnsi="GHEA Grapalat"/>
            </w:rPr>
          </w:rPrChange>
        </w:rPr>
        <w:t>8.</w:t>
      </w:r>
      <w:r w:rsidR="006E15CD" w:rsidRPr="00DF1634">
        <w:rPr>
          <w:rFonts w:ascii="GHEA Grapalat" w:hAnsi="GHEA Grapalat"/>
          <w:rPrChange w:id="7871" w:author="Hayk-PC" w:date="2024-12-11T02:31:00Z">
            <w:rPr>
              <w:rFonts w:ascii="GHEA Grapalat" w:hAnsi="GHEA Grapalat"/>
            </w:rPr>
          </w:rPrChange>
        </w:rPr>
        <w:t>9.</w:t>
      </w:r>
      <w:r w:rsidR="006E15CD" w:rsidRPr="00DF1634">
        <w:rPr>
          <w:rFonts w:ascii="GHEA Grapalat" w:hAnsi="GHEA Grapalat"/>
          <w:rPrChange w:id="7872" w:author="Hayk-PC" w:date="2024-12-11T02:31:00Z">
            <w:rPr>
              <w:rFonts w:ascii="GHEA Grapalat" w:hAnsi="GHEA Grapalat"/>
            </w:rPr>
          </w:rPrChange>
        </w:rPr>
        <w:tab/>
      </w:r>
      <w:r w:rsidRPr="00DF1634">
        <w:rPr>
          <w:rFonts w:ascii="GHEA Grapalat" w:hAnsi="GHEA Grapalat"/>
          <w:rPrChange w:id="7873" w:author="Hayk-PC" w:date="2024-12-11T02:31:00Z">
            <w:rPr>
              <w:rFonts w:ascii="GHEA Grapalat" w:hAnsi="GHEA Grapalat"/>
            </w:rPr>
          </w:rPrChange>
        </w:rPr>
        <w:t xml:space="preserve">В условиях надлежащего исполнения договора, выгода (сбережения) или понесенные убытки сторон (Продавца или Покупателя) </w:t>
      </w:r>
      <w:r w:rsidR="009F10E4" w:rsidRPr="00DF1634">
        <w:rPr>
          <w:rFonts w:ascii="GHEA Grapalat" w:hAnsi="GHEA Grapalat"/>
          <w:rPrChange w:id="7874" w:author="Hayk-PC" w:date="2024-12-11T02:31:00Z">
            <w:rPr>
              <w:rFonts w:ascii="GHEA Grapalat" w:hAnsi="GHEA Grapalat"/>
            </w:rPr>
          </w:rPrChange>
        </w:rPr>
        <w:t>—</w:t>
      </w:r>
      <w:r w:rsidRPr="00DF1634">
        <w:rPr>
          <w:rFonts w:ascii="GHEA Grapalat" w:hAnsi="GHEA Grapalat"/>
          <w:rPrChange w:id="7875" w:author="Hayk-PC" w:date="2024-12-11T02:31:00Z">
            <w:rPr>
              <w:rFonts w:ascii="GHEA Grapalat" w:hAnsi="GHEA Grapalat"/>
            </w:rPr>
          </w:rPrChange>
        </w:rPr>
        <w:t xml:space="preserve"> это выгода или убытки, понесенные данной стороной.</w:t>
      </w:r>
      <w:r w:rsidR="003A39AC" w:rsidRPr="00DF1634" w:rsidDel="003A39AC">
        <w:rPr>
          <w:rFonts w:ascii="GHEA Grapalat" w:hAnsi="GHEA Grapalat"/>
          <w:rPrChange w:id="7876" w:author="Hayk-PC" w:date="2024-12-11T02:31:00Z">
            <w:rPr>
              <w:rFonts w:ascii="GHEA Grapalat" w:hAnsi="GHEA Grapalat"/>
            </w:rPr>
          </w:rPrChange>
        </w:rPr>
        <w:t xml:space="preserve"> </w:t>
      </w:r>
      <w:r w:rsidRPr="00DF1634">
        <w:rPr>
          <w:rFonts w:ascii="GHEA Grapalat" w:hAnsi="GHEA Grapalat"/>
          <w:rPrChange w:id="7877" w:author="Hayk-PC" w:date="2024-12-11T02:31:00Z">
            <w:rPr>
              <w:rFonts w:ascii="GHEA Grapalat" w:hAnsi="GHEA Grapalat"/>
            </w:rPr>
          </w:rPrChange>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7AF63D68" w14:textId="77777777" w:rsidR="00071D1C" w:rsidRPr="00DF1634" w:rsidRDefault="00071D1C" w:rsidP="00B46D58">
      <w:pPr>
        <w:widowControl w:val="0"/>
        <w:tabs>
          <w:tab w:val="left" w:pos="1276"/>
        </w:tabs>
        <w:spacing w:after="160"/>
        <w:ind w:firstLine="567"/>
        <w:jc w:val="both"/>
        <w:rPr>
          <w:rFonts w:ascii="GHEA Grapalat" w:hAnsi="GHEA Grapalat"/>
          <w:rPrChange w:id="7878" w:author="Hayk-PC" w:date="2024-12-11T02:31:00Z">
            <w:rPr>
              <w:rFonts w:ascii="GHEA Grapalat" w:hAnsi="GHEA Grapalat"/>
            </w:rPr>
          </w:rPrChange>
        </w:rPr>
      </w:pPr>
      <w:r w:rsidRPr="00DF1634">
        <w:rPr>
          <w:rFonts w:ascii="GHEA Grapalat" w:hAnsi="GHEA Grapalat"/>
          <w:rPrChange w:id="7879" w:author="Hayk-PC" w:date="2024-12-11T02:31:00Z">
            <w:rPr>
              <w:rFonts w:ascii="GHEA Grapalat" w:hAnsi="GHEA Grapalat"/>
            </w:rPr>
          </w:rPrChange>
        </w:rPr>
        <w:t>8.1</w:t>
      </w:r>
      <w:r w:rsidR="00E3606B" w:rsidRPr="00DF1634">
        <w:rPr>
          <w:rFonts w:ascii="GHEA Grapalat" w:hAnsi="GHEA Grapalat"/>
          <w:rPrChange w:id="7880" w:author="Hayk-PC" w:date="2024-12-11T02:31:00Z">
            <w:rPr>
              <w:rFonts w:ascii="GHEA Grapalat" w:hAnsi="GHEA Grapalat"/>
            </w:rPr>
          </w:rPrChange>
        </w:rPr>
        <w:t>0.</w:t>
      </w:r>
      <w:r w:rsidR="00E3606B" w:rsidRPr="00DF1634">
        <w:rPr>
          <w:rFonts w:ascii="GHEA Grapalat" w:hAnsi="GHEA Grapalat"/>
          <w:rPrChange w:id="7881" w:author="Hayk-PC" w:date="2024-12-11T02:31:00Z">
            <w:rPr>
              <w:rFonts w:ascii="GHEA Grapalat" w:hAnsi="GHEA Grapalat"/>
            </w:rPr>
          </w:rPrChange>
        </w:rPr>
        <w:tab/>
      </w:r>
      <w:r w:rsidRPr="00DF1634">
        <w:rPr>
          <w:rFonts w:ascii="GHEA Grapalat" w:hAnsi="GHEA Grapalat"/>
          <w:rPrChange w:id="7882" w:author="Hayk-PC" w:date="2024-12-11T02:31:00Z">
            <w:rPr>
              <w:rFonts w:ascii="GHEA Grapalat" w:hAnsi="GHEA Grapalat"/>
            </w:rPr>
          </w:rPrChange>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DF1634">
        <w:rPr>
          <w:rFonts w:ascii="Courier New" w:hAnsi="Courier New" w:cs="Courier New"/>
          <w:lang w:val="en-US"/>
          <w:rPrChange w:id="7883" w:author="Hayk-PC" w:date="2024-12-11T02:31:00Z">
            <w:rPr>
              <w:rFonts w:ascii="Courier New" w:hAnsi="Courier New" w:cs="Courier New"/>
              <w:lang w:val="en-US"/>
            </w:rPr>
          </w:rPrChange>
        </w:rPr>
        <w:t> </w:t>
      </w:r>
      <w:r w:rsidRPr="00DF1634">
        <w:rPr>
          <w:rFonts w:ascii="GHEA Grapalat" w:hAnsi="GHEA Grapalat"/>
          <w:rPrChange w:id="7884" w:author="Hayk-PC" w:date="2024-12-11T02:31:00Z">
            <w:rPr>
              <w:rFonts w:ascii="GHEA Grapalat" w:hAnsi="GHEA Grapalat"/>
            </w:rPr>
          </w:rPrChange>
        </w:rPr>
        <w:t xml:space="preserve">Армения. </w:t>
      </w:r>
    </w:p>
    <w:p w14:paraId="539EAF83" w14:textId="77777777" w:rsidR="00071D1C" w:rsidRPr="00DF1634" w:rsidRDefault="00071D1C" w:rsidP="00B46D58">
      <w:pPr>
        <w:widowControl w:val="0"/>
        <w:tabs>
          <w:tab w:val="left" w:pos="1276"/>
        </w:tabs>
        <w:spacing w:after="160"/>
        <w:ind w:firstLine="567"/>
        <w:jc w:val="both"/>
        <w:rPr>
          <w:rFonts w:ascii="GHEA Grapalat" w:hAnsi="GHEA Grapalat"/>
          <w:spacing w:val="-6"/>
          <w:rPrChange w:id="7885" w:author="Hayk-PC" w:date="2024-12-11T02:31:00Z">
            <w:rPr>
              <w:rFonts w:ascii="GHEA Grapalat" w:hAnsi="GHEA Grapalat"/>
              <w:spacing w:val="-6"/>
            </w:rPr>
          </w:rPrChange>
        </w:rPr>
      </w:pPr>
      <w:r w:rsidRPr="00DF1634">
        <w:rPr>
          <w:rFonts w:ascii="GHEA Grapalat" w:hAnsi="GHEA Grapalat"/>
          <w:rPrChange w:id="7886" w:author="Hayk-PC" w:date="2024-12-11T02:31:00Z">
            <w:rPr>
              <w:rFonts w:ascii="GHEA Grapalat" w:hAnsi="GHEA Grapalat"/>
            </w:rPr>
          </w:rPrChange>
        </w:rPr>
        <w:t>8.1</w:t>
      </w:r>
      <w:r w:rsidR="009D71F8" w:rsidRPr="00DF1634">
        <w:rPr>
          <w:rFonts w:ascii="GHEA Grapalat" w:hAnsi="GHEA Grapalat"/>
          <w:rPrChange w:id="7887" w:author="Hayk-PC" w:date="2024-12-11T02:31:00Z">
            <w:rPr>
              <w:rFonts w:ascii="GHEA Grapalat" w:hAnsi="GHEA Grapalat"/>
            </w:rPr>
          </w:rPrChange>
        </w:rPr>
        <w:t>1.</w:t>
      </w:r>
      <w:r w:rsidR="009D71F8" w:rsidRPr="00DF1634">
        <w:rPr>
          <w:rFonts w:ascii="GHEA Grapalat" w:hAnsi="GHEA Grapalat"/>
          <w:rPrChange w:id="7888" w:author="Hayk-PC" w:date="2024-12-11T02:31:00Z">
            <w:rPr>
              <w:rFonts w:ascii="GHEA Grapalat" w:hAnsi="GHEA Grapalat"/>
            </w:rPr>
          </w:rPrChange>
        </w:rPr>
        <w:tab/>
      </w:r>
      <w:r w:rsidRPr="00DF1634">
        <w:rPr>
          <w:rFonts w:ascii="GHEA Grapalat" w:hAnsi="GHEA Grapalat"/>
          <w:spacing w:val="-6"/>
          <w:rPrChange w:id="7889" w:author="Hayk-PC" w:date="2024-12-11T02:31:00Z">
            <w:rPr>
              <w:rFonts w:ascii="GHEA Grapalat" w:hAnsi="GHEA Grapalat"/>
              <w:spacing w:val="-6"/>
            </w:rPr>
          </w:rPrChange>
        </w:rPr>
        <w:t xml:space="preserve">Уведомление относительно полного или частичного одностороннего </w:t>
      </w:r>
      <w:r w:rsidRPr="00DF1634">
        <w:rPr>
          <w:rFonts w:ascii="GHEA Grapalat" w:hAnsi="GHEA Grapalat"/>
          <w:spacing w:val="-6"/>
          <w:rPrChange w:id="7890" w:author="Hayk-PC" w:date="2024-12-11T02:31:00Z">
            <w:rPr>
              <w:rFonts w:ascii="GHEA Grapalat" w:hAnsi="GHEA Grapalat"/>
              <w:spacing w:val="-6"/>
            </w:rPr>
          </w:rPrChange>
        </w:rPr>
        <w:lastRenderedPageBreak/>
        <w:t>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DF1634">
        <w:rPr>
          <w:rFonts w:ascii="Courier New" w:hAnsi="Courier New" w:cs="Courier New"/>
          <w:spacing w:val="-6"/>
          <w:lang w:val="en-US"/>
          <w:rPrChange w:id="7891" w:author="Hayk-PC" w:date="2024-12-11T02:31:00Z">
            <w:rPr>
              <w:rFonts w:ascii="Courier New" w:hAnsi="Courier New" w:cs="Courier New"/>
              <w:spacing w:val="-6"/>
              <w:lang w:val="en-US"/>
            </w:rPr>
          </w:rPrChange>
        </w:rPr>
        <w:t> </w:t>
      </w:r>
      <w:r w:rsidRPr="00DF1634">
        <w:rPr>
          <w:rFonts w:ascii="GHEA Grapalat" w:hAnsi="GHEA Grapalat"/>
          <w:spacing w:val="-6"/>
          <w:rPrChange w:id="7892" w:author="Hayk-PC" w:date="2024-12-11T02:31:00Z">
            <w:rPr>
              <w:rFonts w:ascii="GHEA Grapalat" w:hAnsi="GHEA Grapalat"/>
              <w:spacing w:val="-6"/>
            </w:rPr>
          </w:rPrChange>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DF1634">
        <w:rPr>
          <w:rFonts w:ascii="Courier New" w:hAnsi="Courier New" w:cs="Courier New"/>
          <w:spacing w:val="-6"/>
          <w:lang w:val="en-US"/>
          <w:rPrChange w:id="7893" w:author="Hayk-PC" w:date="2024-12-11T02:31:00Z">
            <w:rPr>
              <w:rFonts w:ascii="Courier New" w:hAnsi="Courier New" w:cs="Courier New"/>
              <w:spacing w:val="-6"/>
              <w:lang w:val="en-US"/>
            </w:rPr>
          </w:rPrChange>
        </w:rPr>
        <w:t> </w:t>
      </w:r>
      <w:r w:rsidRPr="00DF1634">
        <w:rPr>
          <w:rFonts w:ascii="GHEA Grapalat" w:hAnsi="GHEA Grapalat"/>
          <w:spacing w:val="-6"/>
          <w:rPrChange w:id="7894" w:author="Hayk-PC" w:date="2024-12-11T02:31:00Z">
            <w:rPr>
              <w:rFonts w:ascii="GHEA Grapalat" w:hAnsi="GHEA Grapalat"/>
              <w:spacing w:val="-6"/>
            </w:rPr>
          </w:rPrChange>
        </w:rPr>
        <w:t>следующего за опубликованием уведомления дня, установленного настоящим пунктом.</w:t>
      </w:r>
      <w:r w:rsidR="00DD41E4" w:rsidRPr="00DF1634">
        <w:rPr>
          <w:rPrChange w:id="7895" w:author="Hayk-PC" w:date="2024-12-11T02:31:00Z">
            <w:rPr/>
          </w:rPrChange>
        </w:rPr>
        <w:t xml:space="preserve"> </w:t>
      </w:r>
      <w:r w:rsidR="00DD41E4" w:rsidRPr="00DF1634">
        <w:rPr>
          <w:rFonts w:ascii="GHEA Grapalat" w:hAnsi="GHEA Grapalat"/>
          <w:spacing w:val="-6"/>
          <w:rPrChange w:id="7896" w:author="Hayk-PC" w:date="2024-12-11T02:31:00Z">
            <w:rPr>
              <w:rFonts w:ascii="GHEA Grapalat" w:hAnsi="GHEA Grapalat"/>
              <w:spacing w:val="-6"/>
            </w:rPr>
          </w:rPrChange>
        </w:rPr>
        <w:t xml:space="preserve">В день публикации в бюллетене уведомления о полном или частичном одностороннем расторжении договора Покупатель </w:t>
      </w:r>
      <w:r w:rsidR="00D43420" w:rsidRPr="00DF1634">
        <w:rPr>
          <w:rFonts w:ascii="GHEA Grapalat" w:hAnsi="GHEA Grapalat"/>
          <w:spacing w:val="-6"/>
          <w:rPrChange w:id="7897" w:author="Hayk-PC" w:date="2024-12-11T02:31:00Z">
            <w:rPr>
              <w:rFonts w:ascii="GHEA Grapalat" w:hAnsi="GHEA Grapalat"/>
              <w:spacing w:val="-6"/>
            </w:rPr>
          </w:rPrChange>
        </w:rPr>
        <w:t xml:space="preserve">высылает </w:t>
      </w:r>
      <w:r w:rsidR="00DD41E4" w:rsidRPr="00DF1634">
        <w:rPr>
          <w:rFonts w:ascii="GHEA Grapalat" w:hAnsi="GHEA Grapalat"/>
          <w:spacing w:val="-6"/>
          <w:rPrChange w:id="7898" w:author="Hayk-PC" w:date="2024-12-11T02:31:00Z">
            <w:rPr>
              <w:rFonts w:ascii="GHEA Grapalat" w:hAnsi="GHEA Grapalat"/>
              <w:spacing w:val="-6"/>
            </w:rPr>
          </w:rPrChange>
        </w:rPr>
        <w:t>его также на электронную почту Продавца.</w:t>
      </w:r>
    </w:p>
    <w:p w14:paraId="09C0060A" w14:textId="77777777" w:rsidR="00071D1C" w:rsidRPr="00DF1634" w:rsidRDefault="00071D1C" w:rsidP="00B46D58">
      <w:pPr>
        <w:widowControl w:val="0"/>
        <w:tabs>
          <w:tab w:val="left" w:pos="1276"/>
        </w:tabs>
        <w:spacing w:after="160"/>
        <w:ind w:firstLine="567"/>
        <w:jc w:val="both"/>
        <w:rPr>
          <w:rFonts w:ascii="GHEA Grapalat" w:hAnsi="GHEA Grapalat"/>
          <w:spacing w:val="-6"/>
          <w:rPrChange w:id="7899" w:author="Hayk-PC" w:date="2024-12-11T02:31:00Z">
            <w:rPr>
              <w:rFonts w:ascii="GHEA Grapalat" w:hAnsi="GHEA Grapalat"/>
              <w:spacing w:val="-6"/>
            </w:rPr>
          </w:rPrChange>
        </w:rPr>
      </w:pPr>
      <w:r w:rsidRPr="00DF1634">
        <w:rPr>
          <w:rFonts w:ascii="GHEA Grapalat" w:hAnsi="GHEA Grapalat"/>
          <w:rPrChange w:id="7900" w:author="Hayk-PC" w:date="2024-12-11T02:31:00Z">
            <w:rPr>
              <w:rFonts w:ascii="GHEA Grapalat" w:hAnsi="GHEA Grapalat"/>
            </w:rPr>
          </w:rPrChange>
        </w:rPr>
        <w:t>8.1</w:t>
      </w:r>
      <w:r w:rsidR="009D71F8" w:rsidRPr="00DF1634">
        <w:rPr>
          <w:rFonts w:ascii="GHEA Grapalat" w:hAnsi="GHEA Grapalat"/>
          <w:rPrChange w:id="7901" w:author="Hayk-PC" w:date="2024-12-11T02:31:00Z">
            <w:rPr>
              <w:rFonts w:ascii="GHEA Grapalat" w:hAnsi="GHEA Grapalat"/>
            </w:rPr>
          </w:rPrChange>
        </w:rPr>
        <w:t>2.</w:t>
      </w:r>
      <w:r w:rsidR="009D71F8" w:rsidRPr="00DF1634">
        <w:rPr>
          <w:rFonts w:ascii="GHEA Grapalat" w:hAnsi="GHEA Grapalat"/>
          <w:rPrChange w:id="7902" w:author="Hayk-PC" w:date="2024-12-11T02:31:00Z">
            <w:rPr>
              <w:rFonts w:ascii="GHEA Grapalat" w:hAnsi="GHEA Grapalat"/>
            </w:rPr>
          </w:rPrChange>
        </w:rPr>
        <w:tab/>
      </w:r>
      <w:r w:rsidRPr="00DF1634">
        <w:rPr>
          <w:rFonts w:ascii="GHEA Grapalat" w:hAnsi="GHEA Grapalat"/>
          <w:spacing w:val="-6"/>
          <w:rPrChange w:id="7903" w:author="Hayk-PC" w:date="2024-12-11T02:31:00Z">
            <w:rPr>
              <w:rFonts w:ascii="GHEA Grapalat" w:hAnsi="GHEA Grapalat"/>
              <w:spacing w:val="-6"/>
            </w:rPr>
          </w:rPrChange>
        </w:rPr>
        <w:t>Споры, возникшие в связи с договором, разрешаются путем переговоров. В случае недостижения согласия споры разрешаются в судебном порядке.</w:t>
      </w:r>
    </w:p>
    <w:p w14:paraId="26B4721F" w14:textId="77777777" w:rsidR="00071D1C" w:rsidRPr="00DF1634" w:rsidRDefault="00071D1C" w:rsidP="00B46D58">
      <w:pPr>
        <w:widowControl w:val="0"/>
        <w:tabs>
          <w:tab w:val="left" w:pos="1276"/>
        </w:tabs>
        <w:spacing w:after="160"/>
        <w:ind w:firstLine="567"/>
        <w:jc w:val="both"/>
        <w:rPr>
          <w:rFonts w:ascii="GHEA Grapalat" w:hAnsi="GHEA Grapalat"/>
          <w:rPrChange w:id="7904" w:author="Hayk-PC" w:date="2024-12-11T02:31:00Z">
            <w:rPr>
              <w:rFonts w:ascii="GHEA Grapalat" w:hAnsi="GHEA Grapalat"/>
            </w:rPr>
          </w:rPrChange>
        </w:rPr>
      </w:pPr>
      <w:r w:rsidRPr="00DF1634">
        <w:rPr>
          <w:rFonts w:ascii="GHEA Grapalat" w:hAnsi="GHEA Grapalat"/>
          <w:rPrChange w:id="7905" w:author="Hayk-PC" w:date="2024-12-11T02:31:00Z">
            <w:rPr>
              <w:rFonts w:ascii="GHEA Grapalat" w:hAnsi="GHEA Grapalat"/>
            </w:rPr>
          </w:rPrChange>
        </w:rPr>
        <w:t>8.1</w:t>
      </w:r>
      <w:r w:rsidR="005B2A24" w:rsidRPr="00DF1634">
        <w:rPr>
          <w:rFonts w:ascii="GHEA Grapalat" w:hAnsi="GHEA Grapalat"/>
          <w:rPrChange w:id="7906" w:author="Hayk-PC" w:date="2024-12-11T02:31:00Z">
            <w:rPr>
              <w:rFonts w:ascii="GHEA Grapalat" w:hAnsi="GHEA Grapalat"/>
            </w:rPr>
          </w:rPrChange>
        </w:rPr>
        <w:t>3.</w:t>
      </w:r>
      <w:r w:rsidR="005B2A24" w:rsidRPr="00DF1634">
        <w:rPr>
          <w:rFonts w:ascii="GHEA Grapalat" w:hAnsi="GHEA Grapalat"/>
          <w:rPrChange w:id="7907" w:author="Hayk-PC" w:date="2024-12-11T02:31:00Z">
            <w:rPr>
              <w:rFonts w:ascii="GHEA Grapalat" w:hAnsi="GHEA Grapalat"/>
            </w:rPr>
          </w:rPrChange>
        </w:rPr>
        <w:tab/>
      </w:r>
      <w:r w:rsidRPr="00DF1634">
        <w:rPr>
          <w:rFonts w:ascii="GHEA Grapalat" w:hAnsi="GHEA Grapalat"/>
          <w:rPrChange w:id="7908" w:author="Hayk-PC" w:date="2024-12-11T02:31:00Z">
            <w:rPr>
              <w:rFonts w:ascii="GHEA Grapalat" w:hAnsi="GHEA Grapalat"/>
            </w:rPr>
          </w:rPrChange>
        </w:rPr>
        <w:t>Договор составлен на ____</w:t>
      </w:r>
      <w:r w:rsidR="00E95CE6" w:rsidRPr="00DF1634">
        <w:rPr>
          <w:rFonts w:ascii="GHEA Grapalat" w:hAnsi="GHEA Grapalat"/>
          <w:rPrChange w:id="7909" w:author="Hayk-PC" w:date="2024-12-11T02:31:00Z">
            <w:rPr>
              <w:rFonts w:ascii="GHEA Grapalat" w:hAnsi="GHEA Grapalat"/>
            </w:rPr>
          </w:rPrChange>
        </w:rPr>
        <w:t>_______</w:t>
      </w:r>
      <w:r w:rsidRPr="00DF1634">
        <w:rPr>
          <w:rFonts w:ascii="GHEA Grapalat" w:hAnsi="GHEA Grapalat"/>
          <w:rPrChange w:id="7910" w:author="Hayk-PC" w:date="2024-12-11T02:31:00Z">
            <w:rPr>
              <w:rFonts w:ascii="GHEA Grapalat" w:hAnsi="GHEA Grapalat"/>
            </w:rPr>
          </w:rPrChange>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DF1634">
        <w:rPr>
          <w:rFonts w:ascii="GHEA Grapalat" w:hAnsi="GHEA Grapalat"/>
          <w:rPrChange w:id="7911" w:author="Hayk-PC" w:date="2024-12-11T02:31:00Z">
            <w:rPr>
              <w:rFonts w:ascii="GHEA Grapalat" w:hAnsi="GHEA Grapalat"/>
            </w:rPr>
          </w:rPrChange>
        </w:rPr>
        <w:t>1.</w:t>
      </w:r>
      <w:r w:rsidR="00E95CE6" w:rsidRPr="00DF1634">
        <w:rPr>
          <w:rFonts w:ascii="GHEA Grapalat" w:hAnsi="GHEA Grapalat"/>
          <w:rPrChange w:id="7912" w:author="Hayk-PC" w:date="2024-12-11T02:31:00Z">
            <w:rPr>
              <w:rFonts w:ascii="GHEA Grapalat" w:hAnsi="GHEA Grapalat"/>
            </w:rPr>
          </w:rPrChange>
        </w:rPr>
        <w:t xml:space="preserve"> </w:t>
      </w:r>
      <w:r w:rsidRPr="00DF1634">
        <w:rPr>
          <w:rFonts w:ascii="GHEA Grapalat" w:hAnsi="GHEA Grapalat"/>
          <w:rPrChange w:id="7913" w:author="Hayk-PC" w:date="2024-12-11T02:31:00Z">
            <w:rPr>
              <w:rFonts w:ascii="GHEA Grapalat" w:hAnsi="GHEA Grapalat"/>
            </w:rPr>
          </w:rPrChange>
        </w:rPr>
        <w:t>к</w:t>
      </w:r>
      <w:r w:rsidR="00E95CE6" w:rsidRPr="00DF1634">
        <w:rPr>
          <w:rFonts w:ascii="Courier New" w:hAnsi="Courier New" w:cs="Courier New"/>
          <w:lang w:val="en-US"/>
          <w:rPrChange w:id="7914" w:author="Hayk-PC" w:date="2024-12-11T02:31:00Z">
            <w:rPr>
              <w:rFonts w:ascii="Courier New" w:hAnsi="Courier New" w:cs="Courier New"/>
              <w:lang w:val="en-US"/>
            </w:rPr>
          </w:rPrChange>
        </w:rPr>
        <w:t> </w:t>
      </w:r>
      <w:r w:rsidRPr="00DF1634">
        <w:rPr>
          <w:rFonts w:ascii="GHEA Grapalat" w:hAnsi="GHEA Grapalat"/>
          <w:rPrChange w:id="7915" w:author="Hayk-PC" w:date="2024-12-11T02:31:00Z">
            <w:rPr>
              <w:rFonts w:ascii="GHEA Grapalat" w:hAnsi="GHEA Grapalat"/>
            </w:rPr>
          </w:rPrChange>
        </w:rPr>
        <w:t>договору считаются неотъемлемой частью договора.</w:t>
      </w:r>
    </w:p>
    <w:p w14:paraId="738AC37C" w14:textId="77777777" w:rsidR="00071D1C" w:rsidRPr="00DF1634" w:rsidRDefault="00071D1C" w:rsidP="00B46D58">
      <w:pPr>
        <w:widowControl w:val="0"/>
        <w:tabs>
          <w:tab w:val="left" w:pos="1276"/>
        </w:tabs>
        <w:spacing w:after="160"/>
        <w:ind w:firstLine="567"/>
        <w:jc w:val="both"/>
        <w:rPr>
          <w:rFonts w:ascii="GHEA Grapalat" w:hAnsi="GHEA Grapalat"/>
          <w:rPrChange w:id="7916" w:author="Hayk-PC" w:date="2024-12-11T02:31:00Z">
            <w:rPr>
              <w:rFonts w:ascii="GHEA Grapalat" w:hAnsi="GHEA Grapalat"/>
            </w:rPr>
          </w:rPrChange>
        </w:rPr>
      </w:pPr>
      <w:r w:rsidRPr="00DF1634">
        <w:rPr>
          <w:rFonts w:ascii="GHEA Grapalat" w:hAnsi="GHEA Grapalat"/>
          <w:rPrChange w:id="7917" w:author="Hayk-PC" w:date="2024-12-11T02:31:00Z">
            <w:rPr>
              <w:rFonts w:ascii="GHEA Grapalat" w:hAnsi="GHEA Grapalat"/>
            </w:rPr>
          </w:rPrChange>
        </w:rPr>
        <w:t>8.1</w:t>
      </w:r>
      <w:r w:rsidR="00552934" w:rsidRPr="00DF1634">
        <w:rPr>
          <w:rFonts w:ascii="GHEA Grapalat" w:hAnsi="GHEA Grapalat"/>
          <w:rPrChange w:id="7918" w:author="Hayk-PC" w:date="2024-12-11T02:31:00Z">
            <w:rPr>
              <w:rFonts w:ascii="GHEA Grapalat" w:hAnsi="GHEA Grapalat"/>
            </w:rPr>
          </w:rPrChange>
        </w:rPr>
        <w:t>4.</w:t>
      </w:r>
      <w:r w:rsidR="00552934" w:rsidRPr="00DF1634">
        <w:rPr>
          <w:rFonts w:ascii="GHEA Grapalat" w:hAnsi="GHEA Grapalat"/>
          <w:rPrChange w:id="7919" w:author="Hayk-PC" w:date="2024-12-11T02:31:00Z">
            <w:rPr>
              <w:rFonts w:ascii="GHEA Grapalat" w:hAnsi="GHEA Grapalat"/>
            </w:rPr>
          </w:rPrChange>
        </w:rPr>
        <w:tab/>
      </w:r>
      <w:r w:rsidRPr="00DF1634">
        <w:rPr>
          <w:rFonts w:ascii="GHEA Grapalat" w:hAnsi="GHEA Grapalat"/>
          <w:rPrChange w:id="7920" w:author="Hayk-PC" w:date="2024-12-11T02:31:00Z">
            <w:rPr>
              <w:rFonts w:ascii="GHEA Grapalat" w:hAnsi="GHEA Grapalat"/>
            </w:rPr>
          </w:rPrChange>
        </w:rPr>
        <w:t>К отношениям, связанным с договором, применяется право Республики Армения.</w:t>
      </w:r>
    </w:p>
    <w:p w14:paraId="2D7A5D0A" w14:textId="230A7BDE" w:rsidR="00071D1C" w:rsidRPr="00DF1634" w:rsidDel="003D4152" w:rsidRDefault="00071D1C" w:rsidP="00B46D58">
      <w:pPr>
        <w:widowControl w:val="0"/>
        <w:tabs>
          <w:tab w:val="left" w:pos="1276"/>
        </w:tabs>
        <w:spacing w:after="160"/>
        <w:ind w:firstLine="567"/>
        <w:jc w:val="both"/>
        <w:rPr>
          <w:del w:id="7921" w:author="Hayk-PC" w:date="2024-12-11T02:15:00Z"/>
          <w:rFonts w:ascii="GHEA Grapalat" w:hAnsi="GHEA Grapalat"/>
          <w:rPrChange w:id="7922" w:author="Hayk-PC" w:date="2024-12-11T02:31:00Z">
            <w:rPr>
              <w:del w:id="7923" w:author="Hayk-PC" w:date="2024-12-11T02:15:00Z"/>
              <w:rFonts w:ascii="GHEA Grapalat" w:hAnsi="GHEA Grapalat"/>
            </w:rPr>
          </w:rPrChange>
        </w:rPr>
      </w:pPr>
      <w:del w:id="7924" w:author="Hayk-PC" w:date="2024-12-11T02:15:00Z">
        <w:r w:rsidRPr="00DF1634" w:rsidDel="003D4152">
          <w:rPr>
            <w:rFonts w:ascii="GHEA Grapalat" w:hAnsi="GHEA Grapalat"/>
            <w:rPrChange w:id="7925" w:author="Hayk-PC" w:date="2024-12-11T02:31:00Z">
              <w:rPr>
                <w:rFonts w:ascii="GHEA Grapalat" w:hAnsi="GHEA Grapalat"/>
              </w:rPr>
            </w:rPrChange>
          </w:rPr>
          <w:delText>8.1</w:delText>
        </w:r>
        <w:r w:rsidR="003A734A" w:rsidRPr="00DF1634" w:rsidDel="003D4152">
          <w:rPr>
            <w:rFonts w:ascii="GHEA Grapalat" w:hAnsi="GHEA Grapalat"/>
            <w:rPrChange w:id="7926" w:author="Hayk-PC" w:date="2024-12-11T02:31:00Z">
              <w:rPr>
                <w:rFonts w:ascii="GHEA Grapalat" w:hAnsi="GHEA Grapalat"/>
              </w:rPr>
            </w:rPrChange>
          </w:rPr>
          <w:delText>5.</w:delText>
        </w:r>
        <w:r w:rsidR="003A734A" w:rsidRPr="00DF1634" w:rsidDel="003D4152">
          <w:rPr>
            <w:rFonts w:ascii="GHEA Grapalat" w:hAnsi="GHEA Grapalat"/>
            <w:rPrChange w:id="7927" w:author="Hayk-PC" w:date="2024-12-11T02:31:00Z">
              <w:rPr>
                <w:rFonts w:ascii="GHEA Grapalat" w:hAnsi="GHEA Grapalat"/>
              </w:rPr>
            </w:rPrChange>
          </w:rPr>
          <w:tab/>
        </w:r>
        <w:r w:rsidRPr="00DF1634" w:rsidDel="003D4152">
          <w:rPr>
            <w:rFonts w:ascii="GHEA Grapalat" w:hAnsi="GHEA Grapalat"/>
            <w:rPrChange w:id="7928" w:author="Hayk-PC" w:date="2024-12-11T02:31:00Z">
              <w:rPr>
                <w:rFonts w:ascii="GHEA Grapalat" w:hAnsi="GHEA Grapalat"/>
              </w:rPr>
            </w:rPrChange>
          </w:rPr>
          <w:delTex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w:delText>
        </w:r>
        <w:r w:rsidR="00BA249F" w:rsidRPr="00DF1634" w:rsidDel="003D4152">
          <w:rPr>
            <w:rFonts w:ascii="GHEA Grapalat" w:hAnsi="GHEA Grapalat"/>
            <w:rPrChange w:id="7929" w:author="Hayk-PC" w:date="2024-12-11T02:31:00Z">
              <w:rPr>
                <w:rFonts w:ascii="GHEA Grapalat" w:hAnsi="GHEA Grapalat"/>
              </w:rPr>
            </w:rPrChange>
          </w:rPr>
          <w:delText xml:space="preserve"> 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w:delText>
        </w:r>
        <w:r w:rsidRPr="00DF1634" w:rsidDel="003D4152">
          <w:rPr>
            <w:rFonts w:ascii="GHEA Grapalat" w:hAnsi="GHEA Grapalat"/>
            <w:rPrChange w:id="7930" w:author="Hayk-PC" w:date="2024-12-11T02:31:00Z">
              <w:rPr>
                <w:rFonts w:ascii="GHEA Grapalat" w:hAnsi="GHEA Grapalat"/>
              </w:rPr>
            </w:rPrChange>
          </w:rPr>
          <w:delText xml:space="preserve"> Если размер выделенных для исполнения договора финансовых средств превышает </w:delText>
        </w:r>
        <w:r w:rsidR="003839FF" w:rsidRPr="00DF1634" w:rsidDel="003D4152">
          <w:rPr>
            <w:rFonts w:ascii="GHEA Grapalat" w:hAnsi="GHEA Grapalat"/>
            <w:rPrChange w:id="7931" w:author="Hayk-PC" w:date="2024-12-11T02:31:00Z">
              <w:rPr>
                <w:rFonts w:ascii="GHEA Grapalat" w:hAnsi="GHEA Grapalat"/>
              </w:rPr>
            </w:rPrChange>
          </w:rPr>
          <w:delText>двадцатипя</w:delText>
        </w:r>
        <w:r w:rsidRPr="00DF1634" w:rsidDel="003D4152">
          <w:rPr>
            <w:rFonts w:ascii="GHEA Grapalat" w:hAnsi="GHEA Grapalat"/>
            <w:rPrChange w:id="7932" w:author="Hayk-PC" w:date="2024-12-11T02:31:00Z">
              <w:rPr>
                <w:rFonts w:ascii="GHEA Grapalat" w:hAnsi="GHEA Grapalat"/>
              </w:rPr>
            </w:rPrChange>
          </w:rPr>
          <w:delText xml:space="preserve">тикратный размер базовой единицы закупок, то Покупателем будет заключенo соглашение в случае, если </w:delText>
        </w:r>
        <w:r w:rsidR="009673B8" w:rsidRPr="00DF1634" w:rsidDel="003D4152">
          <w:rPr>
            <w:rFonts w:ascii="GHEA Grapalat" w:hAnsi="GHEA Grapalat"/>
            <w:rPrChange w:id="7933" w:author="Hayk-PC" w:date="2024-12-11T02:31:00Z">
              <w:rPr>
                <w:rFonts w:ascii="GHEA Grapalat" w:hAnsi="GHEA Grapalat"/>
              </w:rPr>
            </w:rPrChange>
          </w:rPr>
          <w:delText xml:space="preserve">представленные </w:delText>
        </w:r>
        <w:r w:rsidRPr="00DF1634" w:rsidDel="003D4152">
          <w:rPr>
            <w:rFonts w:ascii="GHEA Grapalat" w:hAnsi="GHEA Grapalat"/>
            <w:rPrChange w:id="7934" w:author="Hayk-PC" w:date="2024-12-11T02:31:00Z">
              <w:rPr>
                <w:rFonts w:ascii="GHEA Grapalat" w:hAnsi="GHEA Grapalat"/>
              </w:rPr>
            </w:rPrChange>
          </w:rPr>
          <w:delText xml:space="preserve">Продавцом в виде неустойки </w:delText>
        </w:r>
        <w:r w:rsidR="009673B8" w:rsidRPr="00DF1634" w:rsidDel="003D4152">
          <w:rPr>
            <w:rFonts w:ascii="GHEA Grapalat" w:hAnsi="GHEA Grapalat"/>
            <w:rPrChange w:id="7935" w:author="Hayk-PC" w:date="2024-12-11T02:31:00Z">
              <w:rPr>
                <w:rFonts w:ascii="GHEA Grapalat" w:hAnsi="GHEA Grapalat"/>
              </w:rPr>
            </w:rPrChange>
          </w:rPr>
          <w:delText xml:space="preserve">обеспечения квалификации и </w:delText>
        </w:r>
        <w:r w:rsidRPr="00DF1634" w:rsidDel="003D4152">
          <w:rPr>
            <w:rFonts w:ascii="GHEA Grapalat" w:hAnsi="GHEA Grapalat"/>
            <w:rPrChange w:id="7936" w:author="Hayk-PC" w:date="2024-12-11T02:31:00Z">
              <w:rPr>
                <w:rFonts w:ascii="GHEA Grapalat" w:hAnsi="GHEA Grapalat"/>
              </w:rPr>
            </w:rPrChange>
          </w:rPr>
          <w:delText xml:space="preserve">договора </w:delText>
        </w:r>
        <w:r w:rsidR="008707D8" w:rsidRPr="00DF1634" w:rsidDel="003D4152">
          <w:rPr>
            <w:rFonts w:ascii="GHEA Grapalat" w:hAnsi="GHEA Grapalat"/>
            <w:rPrChange w:id="7937" w:author="Hayk-PC" w:date="2024-12-11T02:31:00Z">
              <w:rPr>
                <w:rFonts w:ascii="GHEA Grapalat" w:hAnsi="GHEA Grapalat"/>
              </w:rPr>
            </w:rPrChange>
          </w:rPr>
          <w:delText>заменяю</w:delText>
        </w:r>
        <w:r w:rsidRPr="00DF1634" w:rsidDel="003D4152">
          <w:rPr>
            <w:rFonts w:ascii="GHEA Grapalat" w:hAnsi="GHEA Grapalat"/>
            <w:rPrChange w:id="7938" w:author="Hayk-PC" w:date="2024-12-11T02:31:00Z">
              <w:rPr>
                <w:rFonts w:ascii="GHEA Grapalat" w:hAnsi="GHEA Grapalat"/>
              </w:rPr>
            </w:rPrChange>
          </w:rPr>
          <w:delText xml:space="preserve">тся гарантией или наличными деньгами, с учетом требований </w:delText>
        </w:r>
        <w:r w:rsidR="00351A3E" w:rsidRPr="00DF1634" w:rsidDel="003D4152">
          <w:rPr>
            <w:rFonts w:ascii="GHEA Grapalat" w:hAnsi="GHEA Grapalat"/>
            <w:rPrChange w:id="7939" w:author="Hayk-PC" w:date="2024-12-11T02:31:00Z">
              <w:rPr>
                <w:rFonts w:ascii="GHEA Grapalat" w:hAnsi="GHEA Grapalat"/>
              </w:rPr>
            </w:rPrChange>
          </w:rPr>
          <w:delText xml:space="preserve">абзаца "в" подпункта 1 и </w:delText>
        </w:r>
        <w:r w:rsidRPr="00DF1634" w:rsidDel="003D4152">
          <w:rPr>
            <w:rFonts w:ascii="GHEA Grapalat" w:hAnsi="GHEA Grapalat"/>
            <w:rPrChange w:id="7940" w:author="Hayk-PC" w:date="2024-12-11T02:31:00Z">
              <w:rPr>
                <w:rFonts w:ascii="GHEA Grapalat" w:hAnsi="GHEA Grapalat"/>
              </w:rPr>
            </w:rPrChange>
          </w:rPr>
          <w:delText xml:space="preserve">абзаца "б" подпункта </w:delText>
        </w:r>
        <w:r w:rsidR="000B33B2" w:rsidRPr="00DF1634" w:rsidDel="003D4152">
          <w:rPr>
            <w:rFonts w:ascii="GHEA Grapalat" w:hAnsi="GHEA Grapalat"/>
            <w:rPrChange w:id="7941" w:author="Hayk-PC" w:date="2024-12-11T02:31:00Z">
              <w:rPr>
                <w:rFonts w:ascii="GHEA Grapalat" w:hAnsi="GHEA Grapalat"/>
              </w:rPr>
            </w:rPrChange>
          </w:rPr>
          <w:delText xml:space="preserve">17 </w:delText>
        </w:r>
        <w:r w:rsidRPr="00DF1634" w:rsidDel="003D4152">
          <w:rPr>
            <w:rFonts w:ascii="GHEA Grapalat" w:hAnsi="GHEA Grapalat"/>
            <w:rPrChange w:id="7942" w:author="Hayk-PC" w:date="2024-12-11T02:31:00Z">
              <w:rPr>
                <w:rFonts w:ascii="GHEA Grapalat" w:hAnsi="GHEA Grapalat"/>
              </w:rPr>
            </w:rPrChange>
          </w:rPr>
          <w:delText xml:space="preserve">пункта 32 Приложения № </w:delText>
        </w:r>
        <w:r w:rsidR="006E50E4" w:rsidRPr="00DF1634" w:rsidDel="003D4152">
          <w:rPr>
            <w:rFonts w:ascii="GHEA Grapalat" w:hAnsi="GHEA Grapalat"/>
            <w:rPrChange w:id="7943" w:author="Hayk-PC" w:date="2024-12-11T02:31:00Z">
              <w:rPr>
                <w:rFonts w:ascii="GHEA Grapalat" w:hAnsi="GHEA Grapalat"/>
              </w:rPr>
            </w:rPrChange>
          </w:rPr>
          <w:delText>1</w:delText>
        </w:r>
        <w:r w:rsidR="006E50E4" w:rsidRPr="00DF1634" w:rsidDel="003D4152">
          <w:rPr>
            <w:rFonts w:ascii="GHEA Grapalat" w:hAnsi="GHEA Grapalat"/>
            <w:lang w:val="hy-AM"/>
            <w:rPrChange w:id="7944" w:author="Hayk-PC" w:date="2024-12-11T02:31:00Z">
              <w:rPr>
                <w:rFonts w:ascii="GHEA Grapalat" w:hAnsi="GHEA Grapalat"/>
                <w:lang w:val="hy-AM"/>
              </w:rPr>
            </w:rPrChange>
          </w:rPr>
          <w:delText xml:space="preserve"> </w:delText>
        </w:r>
        <w:r w:rsidRPr="00DF1634" w:rsidDel="003D4152">
          <w:rPr>
            <w:rFonts w:ascii="GHEA Grapalat" w:hAnsi="GHEA Grapalat"/>
            <w:rPrChange w:id="7945" w:author="Hayk-PC" w:date="2024-12-11T02:31:00Z">
              <w:rPr>
                <w:rFonts w:ascii="GHEA Grapalat" w:hAnsi="GHEA Grapalat"/>
              </w:rPr>
            </w:rPrChange>
          </w:rPr>
          <w:delText xml:space="preserve">к Постановлению Правительства Республики Армения № 526-N от 4 мая 2017 года. При этом Продавец заключает соглашение, а при замене </w:delText>
        </w:r>
        <w:r w:rsidR="00CD7A4F" w:rsidRPr="00DF1634" w:rsidDel="003D4152">
          <w:rPr>
            <w:rFonts w:ascii="GHEA Grapalat" w:hAnsi="GHEA Grapalat"/>
            <w:rPrChange w:id="7946" w:author="Hayk-PC" w:date="2024-12-11T02:31:00Z">
              <w:rPr>
                <w:rFonts w:ascii="GHEA Grapalat" w:hAnsi="GHEA Grapalat"/>
              </w:rPr>
            </w:rPrChange>
          </w:rPr>
          <w:delText xml:space="preserve">обеспечений квалификации и </w:delText>
        </w:r>
        <w:r w:rsidRPr="00DF1634" w:rsidDel="003D4152">
          <w:rPr>
            <w:rFonts w:ascii="GHEA Grapalat" w:hAnsi="GHEA Grapalat"/>
            <w:rPrChange w:id="7947" w:author="Hayk-PC" w:date="2024-12-11T02:31:00Z">
              <w:rPr>
                <w:rFonts w:ascii="GHEA Grapalat" w:hAnsi="GHEA Grapalat"/>
              </w:rPr>
            </w:rPrChange>
          </w:rPr>
          <w:delText xml:space="preserve">договора </w:delText>
        </w:r>
        <w:r w:rsidR="00CD7A4F" w:rsidRPr="00DF1634" w:rsidDel="003D4152">
          <w:rPr>
            <w:rFonts w:ascii="GHEA Grapalat" w:hAnsi="GHEA Grapalat"/>
            <w:rPrChange w:id="7948" w:author="Hayk-PC" w:date="2024-12-11T02:31:00Z">
              <w:rPr>
                <w:rFonts w:ascii="GHEA Grapalat" w:hAnsi="GHEA Grapalat"/>
              </w:rPr>
            </w:rPrChange>
          </w:rPr>
          <w:delText xml:space="preserve">представленных </w:delText>
        </w:r>
        <w:r w:rsidRPr="00DF1634" w:rsidDel="003D4152">
          <w:rPr>
            <w:rFonts w:ascii="GHEA Grapalat" w:hAnsi="GHEA Grapalat"/>
            <w:rPrChange w:id="7949" w:author="Hayk-PC" w:date="2024-12-11T02:31:00Z">
              <w:rPr>
                <w:rFonts w:ascii="GHEA Grapalat" w:hAnsi="GHEA Grapalat"/>
              </w:rPr>
            </w:rPrChange>
          </w:rPr>
          <w:delText xml:space="preserve">в виде неустойки, также представляет Покупателю </w:delText>
        </w:r>
        <w:r w:rsidR="00CD7A4F" w:rsidRPr="00DF1634" w:rsidDel="003D4152">
          <w:rPr>
            <w:rFonts w:ascii="GHEA Grapalat" w:hAnsi="GHEA Grapalat"/>
            <w:rPrChange w:id="7950" w:author="Hayk-PC" w:date="2024-12-11T02:31:00Z">
              <w:rPr>
                <w:rFonts w:ascii="GHEA Grapalat" w:hAnsi="GHEA Grapalat"/>
              </w:rPr>
            </w:rPrChange>
          </w:rPr>
          <w:delText xml:space="preserve">новые обеспечения </w:delText>
        </w:r>
        <w:r w:rsidRPr="00DF1634" w:rsidDel="003D4152">
          <w:rPr>
            <w:rFonts w:ascii="GHEA Grapalat" w:hAnsi="GHEA Grapalat"/>
            <w:rPrChange w:id="7951" w:author="Hayk-PC" w:date="2024-12-11T02:31:00Z">
              <w:rPr>
                <w:rFonts w:ascii="GHEA Grapalat" w:hAnsi="GHEA Grapalat"/>
              </w:rPr>
            </w:rPrChange>
          </w:rPr>
          <w:delTex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delText>
        </w:r>
        <w:r w:rsidR="00325043" w:rsidRPr="00DF1634" w:rsidDel="003D4152">
          <w:rPr>
            <w:rStyle w:val="FootnoteReference"/>
            <w:rFonts w:ascii="GHEA Grapalat" w:hAnsi="GHEA Grapalat"/>
            <w:rPrChange w:id="7952" w:author="Hayk-PC" w:date="2024-12-11T02:31:00Z">
              <w:rPr>
                <w:rStyle w:val="FootnoteReference"/>
                <w:rFonts w:ascii="GHEA Grapalat" w:hAnsi="GHEA Grapalat"/>
              </w:rPr>
            </w:rPrChange>
          </w:rPr>
          <w:footnoteReference w:customMarkFollows="1" w:id="38"/>
          <w:delText>24</w:delText>
        </w:r>
      </w:del>
    </w:p>
    <w:p w14:paraId="4A501F2D" w14:textId="77777777" w:rsidR="00071D1C" w:rsidRPr="00DF1634" w:rsidRDefault="00071D1C" w:rsidP="00B46D58">
      <w:pPr>
        <w:widowControl w:val="0"/>
        <w:spacing w:after="160"/>
        <w:jc w:val="center"/>
        <w:rPr>
          <w:rFonts w:ascii="GHEA Grapalat" w:hAnsi="GHEA Grapalat"/>
          <w:b/>
          <w:rPrChange w:id="7958" w:author="Hayk-PC" w:date="2024-12-11T02:31:00Z">
            <w:rPr>
              <w:rFonts w:ascii="GHEA Grapalat" w:hAnsi="GHEA Grapalat"/>
              <w:b/>
            </w:rPr>
          </w:rPrChange>
        </w:rPr>
      </w:pPr>
      <w:r w:rsidRPr="00DF1634">
        <w:rPr>
          <w:rFonts w:ascii="GHEA Grapalat" w:hAnsi="GHEA Grapalat"/>
          <w:b/>
          <w:rPrChange w:id="7959" w:author="Hayk-PC" w:date="2024-12-11T02:31:00Z">
            <w:rPr>
              <w:rFonts w:ascii="GHEA Grapalat" w:hAnsi="GHEA Grapalat"/>
              <w:b/>
            </w:rPr>
          </w:rPrChange>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DF1634" w14:paraId="68664A24" w14:textId="77777777" w:rsidTr="0016519F">
        <w:tc>
          <w:tcPr>
            <w:tcW w:w="4536" w:type="dxa"/>
          </w:tcPr>
          <w:p w14:paraId="7EC8D351" w14:textId="77777777" w:rsidR="00071D1C" w:rsidRPr="00DF1634" w:rsidRDefault="00071D1C" w:rsidP="00B46D58">
            <w:pPr>
              <w:widowControl w:val="0"/>
              <w:spacing w:after="160"/>
              <w:jc w:val="center"/>
              <w:rPr>
                <w:rFonts w:ascii="GHEA Grapalat" w:hAnsi="GHEA Grapalat" w:cs="Sylfaen"/>
                <w:b/>
                <w:bCs/>
                <w:rPrChange w:id="7960" w:author="Hayk-PC" w:date="2024-12-11T02:31:00Z">
                  <w:rPr>
                    <w:rFonts w:ascii="GHEA Grapalat" w:hAnsi="GHEA Grapalat" w:cs="Sylfaen"/>
                    <w:b/>
                    <w:bCs/>
                  </w:rPr>
                </w:rPrChange>
              </w:rPr>
            </w:pPr>
            <w:r w:rsidRPr="00DF1634">
              <w:rPr>
                <w:rFonts w:ascii="GHEA Grapalat" w:hAnsi="GHEA Grapalat"/>
                <w:b/>
                <w:rPrChange w:id="7961" w:author="Hayk-PC" w:date="2024-12-11T02:31:00Z">
                  <w:rPr>
                    <w:rFonts w:ascii="GHEA Grapalat" w:hAnsi="GHEA Grapalat"/>
                    <w:b/>
                  </w:rPr>
                </w:rPrChange>
              </w:rPr>
              <w:t>ПОКУПАТЕЛЬ</w:t>
            </w:r>
          </w:p>
          <w:p w14:paraId="795FBFAF" w14:textId="77777777" w:rsidR="00071D1C" w:rsidRPr="00DF1634" w:rsidRDefault="00F83E0A" w:rsidP="00B46D58">
            <w:pPr>
              <w:widowControl w:val="0"/>
              <w:jc w:val="center"/>
              <w:rPr>
                <w:rFonts w:ascii="GHEA Grapalat" w:hAnsi="GHEA Grapalat"/>
                <w:lang w:val="en-US"/>
                <w:rPrChange w:id="7962" w:author="Hayk-PC" w:date="2024-12-11T02:31:00Z">
                  <w:rPr>
                    <w:rFonts w:ascii="GHEA Grapalat" w:hAnsi="GHEA Grapalat"/>
                    <w:lang w:val="en-US"/>
                  </w:rPr>
                </w:rPrChange>
              </w:rPr>
            </w:pPr>
            <w:r w:rsidRPr="00DF1634">
              <w:rPr>
                <w:rFonts w:ascii="GHEA Grapalat" w:hAnsi="GHEA Grapalat"/>
                <w:lang w:val="en-US"/>
                <w:rPrChange w:id="7963" w:author="Hayk-PC" w:date="2024-12-11T02:31:00Z">
                  <w:rPr>
                    <w:rFonts w:ascii="GHEA Grapalat" w:hAnsi="GHEA Grapalat"/>
                    <w:lang w:val="en-US"/>
                  </w:rPr>
                </w:rPrChange>
              </w:rPr>
              <w:t>_______________________</w:t>
            </w:r>
          </w:p>
          <w:p w14:paraId="6949A71D" w14:textId="77777777" w:rsidR="00071D1C" w:rsidRPr="00DF1634" w:rsidRDefault="00071D1C" w:rsidP="00B46D58">
            <w:pPr>
              <w:widowControl w:val="0"/>
              <w:spacing w:after="160"/>
              <w:jc w:val="center"/>
              <w:rPr>
                <w:rFonts w:ascii="GHEA Grapalat" w:hAnsi="GHEA Grapalat"/>
                <w:sz w:val="16"/>
                <w:szCs w:val="16"/>
                <w:rPrChange w:id="7964" w:author="Hayk-PC" w:date="2024-12-11T02:31:00Z">
                  <w:rPr>
                    <w:rFonts w:ascii="GHEA Grapalat" w:hAnsi="GHEA Grapalat"/>
                    <w:sz w:val="16"/>
                    <w:szCs w:val="16"/>
                  </w:rPr>
                </w:rPrChange>
              </w:rPr>
            </w:pPr>
            <w:r w:rsidRPr="00DF1634">
              <w:rPr>
                <w:rFonts w:ascii="GHEA Grapalat" w:hAnsi="GHEA Grapalat"/>
                <w:sz w:val="16"/>
                <w:szCs w:val="16"/>
                <w:rPrChange w:id="7965" w:author="Hayk-PC" w:date="2024-12-11T02:31:00Z">
                  <w:rPr>
                    <w:rFonts w:ascii="GHEA Grapalat" w:hAnsi="GHEA Grapalat"/>
                    <w:sz w:val="16"/>
                    <w:szCs w:val="16"/>
                  </w:rPr>
                </w:rPrChange>
              </w:rPr>
              <w:t>/подпись/</w:t>
            </w:r>
          </w:p>
          <w:p w14:paraId="499CFE31" w14:textId="77777777" w:rsidR="00071D1C" w:rsidRPr="00DF1634" w:rsidRDefault="00071D1C" w:rsidP="00B46D58">
            <w:pPr>
              <w:widowControl w:val="0"/>
              <w:spacing w:after="160"/>
              <w:jc w:val="center"/>
              <w:rPr>
                <w:rFonts w:ascii="GHEA Grapalat" w:hAnsi="GHEA Grapalat"/>
                <w:rPrChange w:id="7966" w:author="Hayk-PC" w:date="2024-12-11T02:31:00Z">
                  <w:rPr>
                    <w:rFonts w:ascii="GHEA Grapalat" w:hAnsi="GHEA Grapalat"/>
                  </w:rPr>
                </w:rPrChange>
              </w:rPr>
            </w:pPr>
            <w:r w:rsidRPr="00DF1634">
              <w:rPr>
                <w:rFonts w:ascii="GHEA Grapalat" w:hAnsi="GHEA Grapalat"/>
                <w:rPrChange w:id="7967" w:author="Hayk-PC" w:date="2024-12-11T02:31:00Z">
                  <w:rPr>
                    <w:rFonts w:ascii="GHEA Grapalat" w:hAnsi="GHEA Grapalat"/>
                  </w:rPr>
                </w:rPrChange>
              </w:rPr>
              <w:t>М. П.</w:t>
            </w:r>
          </w:p>
        </w:tc>
        <w:tc>
          <w:tcPr>
            <w:tcW w:w="760" w:type="dxa"/>
          </w:tcPr>
          <w:p w14:paraId="26D084E7" w14:textId="77777777" w:rsidR="00071D1C" w:rsidRPr="00DF1634" w:rsidRDefault="00071D1C" w:rsidP="00B46D58">
            <w:pPr>
              <w:widowControl w:val="0"/>
              <w:spacing w:after="160"/>
              <w:jc w:val="center"/>
              <w:rPr>
                <w:rFonts w:ascii="GHEA Grapalat" w:hAnsi="GHEA Grapalat"/>
                <w:rPrChange w:id="7968" w:author="Hayk-PC" w:date="2024-12-11T02:31:00Z">
                  <w:rPr>
                    <w:rFonts w:ascii="GHEA Grapalat" w:hAnsi="GHEA Grapalat"/>
                  </w:rPr>
                </w:rPrChange>
              </w:rPr>
            </w:pPr>
          </w:p>
        </w:tc>
        <w:tc>
          <w:tcPr>
            <w:tcW w:w="4343" w:type="dxa"/>
          </w:tcPr>
          <w:p w14:paraId="2887695C" w14:textId="77777777" w:rsidR="00071D1C" w:rsidRPr="00DF1634" w:rsidRDefault="00071D1C" w:rsidP="00B46D58">
            <w:pPr>
              <w:widowControl w:val="0"/>
              <w:spacing w:after="160"/>
              <w:jc w:val="center"/>
              <w:rPr>
                <w:rFonts w:ascii="GHEA Grapalat" w:hAnsi="GHEA Grapalat" w:cs="Sylfaen"/>
                <w:b/>
                <w:bCs/>
                <w:rPrChange w:id="7969" w:author="Hayk-PC" w:date="2024-12-11T02:31:00Z">
                  <w:rPr>
                    <w:rFonts w:ascii="GHEA Grapalat" w:hAnsi="GHEA Grapalat" w:cs="Sylfaen"/>
                    <w:b/>
                    <w:bCs/>
                  </w:rPr>
                </w:rPrChange>
              </w:rPr>
            </w:pPr>
            <w:r w:rsidRPr="00DF1634">
              <w:rPr>
                <w:rFonts w:ascii="GHEA Grapalat" w:hAnsi="GHEA Grapalat"/>
                <w:b/>
                <w:rPrChange w:id="7970" w:author="Hayk-PC" w:date="2024-12-11T02:31:00Z">
                  <w:rPr>
                    <w:rFonts w:ascii="GHEA Grapalat" w:hAnsi="GHEA Grapalat"/>
                    <w:b/>
                  </w:rPr>
                </w:rPrChange>
              </w:rPr>
              <w:t>ПРОДАВЕЦ</w:t>
            </w:r>
          </w:p>
          <w:p w14:paraId="6DE1C749" w14:textId="77777777" w:rsidR="00071D1C" w:rsidRPr="00DF1634" w:rsidRDefault="00F83E0A" w:rsidP="00B46D58">
            <w:pPr>
              <w:widowControl w:val="0"/>
              <w:jc w:val="center"/>
              <w:rPr>
                <w:rFonts w:ascii="GHEA Grapalat" w:hAnsi="GHEA Grapalat"/>
                <w:lang w:val="en-US"/>
                <w:rPrChange w:id="7971" w:author="Hayk-PC" w:date="2024-12-11T02:31:00Z">
                  <w:rPr>
                    <w:rFonts w:ascii="GHEA Grapalat" w:hAnsi="GHEA Grapalat"/>
                    <w:lang w:val="en-US"/>
                  </w:rPr>
                </w:rPrChange>
              </w:rPr>
            </w:pPr>
            <w:r w:rsidRPr="00DF1634">
              <w:rPr>
                <w:rFonts w:ascii="GHEA Grapalat" w:hAnsi="GHEA Grapalat"/>
                <w:lang w:val="en-US"/>
                <w:rPrChange w:id="7972" w:author="Hayk-PC" w:date="2024-12-11T02:31:00Z">
                  <w:rPr>
                    <w:rFonts w:ascii="GHEA Grapalat" w:hAnsi="GHEA Grapalat"/>
                    <w:lang w:val="en-US"/>
                  </w:rPr>
                </w:rPrChange>
              </w:rPr>
              <w:t>______________________</w:t>
            </w:r>
          </w:p>
          <w:p w14:paraId="09A725B2" w14:textId="77777777" w:rsidR="00071D1C" w:rsidRPr="00DF1634" w:rsidRDefault="00071D1C" w:rsidP="00B46D58">
            <w:pPr>
              <w:widowControl w:val="0"/>
              <w:spacing w:after="160"/>
              <w:jc w:val="center"/>
              <w:rPr>
                <w:rFonts w:ascii="GHEA Grapalat" w:hAnsi="GHEA Grapalat"/>
                <w:sz w:val="16"/>
                <w:szCs w:val="16"/>
                <w:rPrChange w:id="7973" w:author="Hayk-PC" w:date="2024-12-11T02:31:00Z">
                  <w:rPr>
                    <w:rFonts w:ascii="GHEA Grapalat" w:hAnsi="GHEA Grapalat"/>
                    <w:sz w:val="16"/>
                    <w:szCs w:val="16"/>
                  </w:rPr>
                </w:rPrChange>
              </w:rPr>
            </w:pPr>
            <w:r w:rsidRPr="00DF1634">
              <w:rPr>
                <w:rFonts w:ascii="GHEA Grapalat" w:hAnsi="GHEA Grapalat"/>
                <w:sz w:val="16"/>
                <w:szCs w:val="16"/>
                <w:rPrChange w:id="7974" w:author="Hayk-PC" w:date="2024-12-11T02:31:00Z">
                  <w:rPr>
                    <w:rFonts w:ascii="GHEA Grapalat" w:hAnsi="GHEA Grapalat"/>
                    <w:sz w:val="16"/>
                    <w:szCs w:val="16"/>
                  </w:rPr>
                </w:rPrChange>
              </w:rPr>
              <w:t>/подпись/</w:t>
            </w:r>
          </w:p>
          <w:p w14:paraId="6C5DDFF9" w14:textId="77777777" w:rsidR="00071D1C" w:rsidRPr="00DF1634" w:rsidRDefault="00071D1C" w:rsidP="00B46D58">
            <w:pPr>
              <w:widowControl w:val="0"/>
              <w:spacing w:after="160"/>
              <w:jc w:val="center"/>
              <w:rPr>
                <w:rFonts w:ascii="GHEA Grapalat" w:hAnsi="GHEA Grapalat"/>
                <w:rPrChange w:id="7975" w:author="Hayk-PC" w:date="2024-12-11T02:31:00Z">
                  <w:rPr>
                    <w:rFonts w:ascii="GHEA Grapalat" w:hAnsi="GHEA Grapalat"/>
                  </w:rPr>
                </w:rPrChange>
              </w:rPr>
            </w:pPr>
            <w:r w:rsidRPr="00DF1634">
              <w:rPr>
                <w:rFonts w:ascii="GHEA Grapalat" w:hAnsi="GHEA Grapalat"/>
                <w:rPrChange w:id="7976" w:author="Hayk-PC" w:date="2024-12-11T02:31:00Z">
                  <w:rPr>
                    <w:rFonts w:ascii="GHEA Grapalat" w:hAnsi="GHEA Grapalat"/>
                  </w:rPr>
                </w:rPrChange>
              </w:rPr>
              <w:t>М. П.</w:t>
            </w:r>
          </w:p>
        </w:tc>
      </w:tr>
    </w:tbl>
    <w:p w14:paraId="37373C7E" w14:textId="77777777" w:rsidR="00382B60" w:rsidRPr="00DF1634" w:rsidRDefault="00382B60" w:rsidP="00B46D58">
      <w:pPr>
        <w:widowControl w:val="0"/>
        <w:spacing w:after="160"/>
        <w:ind w:firstLine="567"/>
        <w:jc w:val="both"/>
        <w:rPr>
          <w:rFonts w:ascii="GHEA Grapalat" w:hAnsi="GHEA Grapalat"/>
          <w:i/>
          <w:lang w:val="hy-AM"/>
          <w:rPrChange w:id="7977" w:author="Hayk-PC" w:date="2024-12-11T02:31:00Z">
            <w:rPr>
              <w:rFonts w:ascii="GHEA Grapalat" w:hAnsi="GHEA Grapalat"/>
              <w:i/>
              <w:lang w:val="hy-AM"/>
            </w:rPr>
          </w:rPrChange>
        </w:rPr>
      </w:pPr>
    </w:p>
    <w:p w14:paraId="5D187973" w14:textId="77777777" w:rsidR="00071D1C" w:rsidRPr="00DF1634" w:rsidRDefault="00071D1C" w:rsidP="00B46D58">
      <w:pPr>
        <w:widowControl w:val="0"/>
        <w:spacing w:after="160"/>
        <w:ind w:firstLine="567"/>
        <w:jc w:val="both"/>
        <w:rPr>
          <w:rFonts w:ascii="GHEA Grapalat" w:hAnsi="GHEA Grapalat"/>
          <w:rPrChange w:id="7978" w:author="Hayk-PC" w:date="2024-12-11T02:31:00Z">
            <w:rPr>
              <w:rFonts w:ascii="GHEA Grapalat" w:hAnsi="GHEA Grapalat"/>
            </w:rPr>
          </w:rPrChange>
        </w:rPr>
      </w:pPr>
      <w:r w:rsidRPr="00DF1634">
        <w:rPr>
          <w:rFonts w:ascii="GHEA Grapalat" w:hAnsi="GHEA Grapalat"/>
          <w:i/>
          <w:rPrChange w:id="7979" w:author="Hayk-PC" w:date="2024-12-11T02:31:00Z">
            <w:rPr>
              <w:rFonts w:ascii="GHEA Grapalat" w:hAnsi="GHEA Grapalat"/>
              <w:i/>
            </w:rPr>
          </w:rPrChange>
        </w:rPr>
        <w:t>В случае необходимости в договор могут быть включены не</w:t>
      </w:r>
      <w:r w:rsidR="001D0249" w:rsidRPr="00DF1634">
        <w:rPr>
          <w:rFonts w:ascii="Courier New" w:hAnsi="Courier New" w:cs="Courier New"/>
          <w:i/>
          <w:lang w:val="en-US"/>
          <w:rPrChange w:id="7980" w:author="Hayk-PC" w:date="2024-12-11T02:31:00Z">
            <w:rPr>
              <w:rFonts w:ascii="Courier New" w:hAnsi="Courier New" w:cs="Courier New"/>
              <w:i/>
              <w:lang w:val="en-US"/>
            </w:rPr>
          </w:rPrChange>
        </w:rPr>
        <w:t> </w:t>
      </w:r>
      <w:r w:rsidRPr="00DF1634">
        <w:rPr>
          <w:rFonts w:ascii="GHEA Grapalat" w:hAnsi="GHEA Grapalat"/>
          <w:i/>
          <w:rPrChange w:id="7981" w:author="Hayk-PC" w:date="2024-12-11T02:31:00Z">
            <w:rPr>
              <w:rFonts w:ascii="GHEA Grapalat" w:hAnsi="GHEA Grapalat"/>
              <w:i/>
            </w:rPr>
          </w:rPrChange>
        </w:rPr>
        <w:t>противоречащие законодательству Республики Армения положения.</w:t>
      </w:r>
    </w:p>
    <w:p w14:paraId="0EF81C27" w14:textId="77777777" w:rsidR="00071D1C" w:rsidRPr="00DF1634" w:rsidRDefault="00071D1C" w:rsidP="00B46D58">
      <w:pPr>
        <w:widowControl w:val="0"/>
        <w:spacing w:after="160"/>
        <w:rPr>
          <w:rFonts w:ascii="GHEA Grapalat" w:hAnsi="GHEA Grapalat"/>
          <w:rPrChange w:id="7982" w:author="Hayk-PC" w:date="2024-12-11T02:31:00Z">
            <w:rPr>
              <w:rFonts w:ascii="GHEA Grapalat" w:hAnsi="GHEA Grapalat"/>
            </w:rPr>
          </w:rPrChange>
        </w:rPr>
      </w:pPr>
    </w:p>
    <w:p w14:paraId="5F5CC2CE" w14:textId="77777777" w:rsidR="00071D1C" w:rsidRPr="00DF1634" w:rsidRDefault="00071D1C" w:rsidP="00B46D58">
      <w:pPr>
        <w:widowControl w:val="0"/>
        <w:spacing w:after="160"/>
        <w:jc w:val="right"/>
        <w:rPr>
          <w:rFonts w:ascii="GHEA Grapalat" w:hAnsi="GHEA Grapalat"/>
          <w:rPrChange w:id="7983" w:author="Hayk-PC" w:date="2024-12-11T02:31:00Z">
            <w:rPr>
              <w:rFonts w:ascii="GHEA Grapalat" w:hAnsi="GHEA Grapalat"/>
            </w:rPr>
          </w:rPrChange>
        </w:rPr>
        <w:sectPr w:rsidR="00071D1C" w:rsidRPr="00DF1634" w:rsidSect="000811C1">
          <w:footerReference w:type="default" r:id="rId8"/>
          <w:footnotePr>
            <w:pos w:val="beneathText"/>
          </w:footnotePr>
          <w:pgSz w:w="11906" w:h="16838" w:code="9"/>
          <w:pgMar w:top="993" w:right="1418" w:bottom="1418" w:left="1418" w:header="561" w:footer="561" w:gutter="0"/>
          <w:cols w:space="720"/>
          <w:docGrid w:linePitch="326"/>
        </w:sectPr>
      </w:pPr>
    </w:p>
    <w:p w14:paraId="04AA5359" w14:textId="77777777" w:rsidR="00071D1C" w:rsidRPr="00DF1634" w:rsidRDefault="00071D1C" w:rsidP="00B46D58">
      <w:pPr>
        <w:widowControl w:val="0"/>
        <w:spacing w:after="160"/>
        <w:jc w:val="right"/>
        <w:rPr>
          <w:rFonts w:ascii="GHEA Grapalat" w:hAnsi="GHEA Grapalat"/>
          <w:i/>
          <w:rPrChange w:id="7984" w:author="Hayk-PC" w:date="2024-12-11T02:31:00Z">
            <w:rPr>
              <w:rFonts w:ascii="GHEA Grapalat" w:hAnsi="GHEA Grapalat"/>
              <w:i/>
            </w:rPr>
          </w:rPrChange>
        </w:rPr>
      </w:pPr>
      <w:r w:rsidRPr="00DF1634">
        <w:rPr>
          <w:rFonts w:ascii="GHEA Grapalat" w:hAnsi="GHEA Grapalat"/>
          <w:i/>
          <w:rPrChange w:id="7985" w:author="Hayk-PC" w:date="2024-12-11T02:31:00Z">
            <w:rPr>
              <w:rFonts w:ascii="GHEA Grapalat" w:hAnsi="GHEA Grapalat"/>
              <w:i/>
            </w:rPr>
          </w:rPrChange>
        </w:rPr>
        <w:lastRenderedPageBreak/>
        <w:t>Приложение № 1</w:t>
      </w:r>
    </w:p>
    <w:p w14:paraId="154C3023" w14:textId="77777777" w:rsidR="00071D1C" w:rsidRPr="00DF1634" w:rsidRDefault="00071D1C" w:rsidP="00B46D58">
      <w:pPr>
        <w:widowControl w:val="0"/>
        <w:spacing w:after="160"/>
        <w:jc w:val="right"/>
        <w:rPr>
          <w:rFonts w:ascii="GHEA Grapalat" w:hAnsi="GHEA Grapalat"/>
          <w:i/>
          <w:rPrChange w:id="7986" w:author="Hayk-PC" w:date="2024-12-11T02:31:00Z">
            <w:rPr>
              <w:rFonts w:ascii="GHEA Grapalat" w:hAnsi="GHEA Grapalat"/>
              <w:i/>
            </w:rPr>
          </w:rPrChange>
        </w:rPr>
      </w:pPr>
      <w:r w:rsidRPr="00DF1634">
        <w:rPr>
          <w:rFonts w:ascii="GHEA Grapalat" w:hAnsi="GHEA Grapalat"/>
          <w:i/>
          <w:rPrChange w:id="7987" w:author="Hayk-PC" w:date="2024-12-11T02:31:00Z">
            <w:rPr>
              <w:rFonts w:ascii="GHEA Grapalat" w:hAnsi="GHEA Grapalat"/>
              <w:i/>
            </w:rPr>
          </w:rPrChange>
        </w:rPr>
        <w:t xml:space="preserve">к Договору под кодом </w:t>
      </w:r>
      <w:r w:rsidR="001D0249" w:rsidRPr="00DF1634">
        <w:rPr>
          <w:rFonts w:ascii="GHEA Grapalat" w:hAnsi="GHEA Grapalat"/>
          <w:i/>
          <w:rPrChange w:id="7988" w:author="Hayk-PC" w:date="2024-12-11T02:31:00Z">
            <w:rPr>
              <w:rFonts w:ascii="GHEA Grapalat" w:hAnsi="GHEA Grapalat"/>
              <w:i/>
            </w:rPr>
          </w:rPrChange>
        </w:rPr>
        <w:br/>
      </w:r>
      <w:r w:rsidRPr="00DF1634">
        <w:rPr>
          <w:rFonts w:ascii="GHEA Grapalat" w:hAnsi="GHEA Grapalat"/>
          <w:i/>
          <w:rPrChange w:id="7989" w:author="Hayk-PC" w:date="2024-12-11T02:31:00Z">
            <w:rPr>
              <w:rFonts w:ascii="GHEA Grapalat" w:hAnsi="GHEA Grapalat"/>
              <w:i/>
            </w:rPr>
          </w:rPrChange>
        </w:rPr>
        <w:t xml:space="preserve">заключенному </w:t>
      </w:r>
      <w:r w:rsidR="006132ED" w:rsidRPr="00DF1634">
        <w:rPr>
          <w:rFonts w:ascii="GHEA Grapalat" w:hAnsi="GHEA Grapalat"/>
          <w:i/>
          <w:rPrChange w:id="7990" w:author="Hayk-PC" w:date="2024-12-11T02:31:00Z">
            <w:rPr>
              <w:rFonts w:ascii="GHEA Grapalat" w:hAnsi="GHEA Grapalat"/>
              <w:i/>
            </w:rPr>
          </w:rPrChange>
        </w:rPr>
        <w:t>"</w:t>
      </w:r>
      <w:r w:rsidR="00D52566" w:rsidRPr="00DF1634">
        <w:rPr>
          <w:rFonts w:ascii="GHEA Grapalat" w:hAnsi="GHEA Grapalat"/>
          <w:i/>
          <w:rPrChange w:id="7991" w:author="Hayk-PC" w:date="2024-12-11T02:31:00Z">
            <w:rPr>
              <w:rFonts w:ascii="GHEA Grapalat" w:hAnsi="GHEA Grapalat"/>
              <w:i/>
            </w:rPr>
          </w:rPrChange>
        </w:rPr>
        <w:tab/>
      </w:r>
      <w:r w:rsidR="006132ED" w:rsidRPr="00DF1634">
        <w:rPr>
          <w:rFonts w:ascii="GHEA Grapalat" w:hAnsi="GHEA Grapalat"/>
          <w:i/>
          <w:rPrChange w:id="7992" w:author="Hayk-PC" w:date="2024-12-11T02:31:00Z">
            <w:rPr>
              <w:rFonts w:ascii="GHEA Grapalat" w:hAnsi="GHEA Grapalat"/>
              <w:i/>
            </w:rPr>
          </w:rPrChange>
        </w:rPr>
        <w:t>"</w:t>
      </w:r>
      <w:r w:rsidR="00D52566" w:rsidRPr="00DF1634">
        <w:rPr>
          <w:rFonts w:ascii="GHEA Grapalat" w:hAnsi="GHEA Grapalat"/>
          <w:i/>
          <w:rPrChange w:id="7993" w:author="Hayk-PC" w:date="2024-12-11T02:31:00Z">
            <w:rPr>
              <w:rFonts w:ascii="GHEA Grapalat" w:hAnsi="GHEA Grapalat"/>
              <w:i/>
            </w:rPr>
          </w:rPrChange>
        </w:rPr>
        <w:tab/>
      </w:r>
      <w:r w:rsidRPr="00DF1634">
        <w:rPr>
          <w:rFonts w:ascii="GHEA Grapalat" w:hAnsi="GHEA Grapalat"/>
          <w:i/>
          <w:rPrChange w:id="7994" w:author="Hayk-PC" w:date="2024-12-11T02:31:00Z">
            <w:rPr>
              <w:rFonts w:ascii="GHEA Grapalat" w:hAnsi="GHEA Grapalat"/>
              <w:i/>
            </w:rPr>
          </w:rPrChange>
        </w:rPr>
        <w:t>20</w:t>
      </w:r>
      <w:r w:rsidR="00D52566" w:rsidRPr="00DF1634">
        <w:rPr>
          <w:rFonts w:ascii="GHEA Grapalat" w:hAnsi="GHEA Grapalat"/>
          <w:i/>
          <w:rPrChange w:id="7995" w:author="Hayk-PC" w:date="2024-12-11T02:31:00Z">
            <w:rPr>
              <w:rFonts w:ascii="GHEA Grapalat" w:hAnsi="GHEA Grapalat"/>
              <w:i/>
            </w:rPr>
          </w:rPrChange>
        </w:rPr>
        <w:tab/>
      </w:r>
      <w:r w:rsidRPr="00DF1634">
        <w:rPr>
          <w:rFonts w:ascii="GHEA Grapalat" w:hAnsi="GHEA Grapalat"/>
          <w:i/>
          <w:rPrChange w:id="7996" w:author="Hayk-PC" w:date="2024-12-11T02:31:00Z">
            <w:rPr>
              <w:rFonts w:ascii="GHEA Grapalat" w:hAnsi="GHEA Grapalat"/>
              <w:i/>
            </w:rPr>
          </w:rPrChange>
        </w:rPr>
        <w:t>г.</w:t>
      </w:r>
    </w:p>
    <w:p w14:paraId="26DF6809" w14:textId="77777777" w:rsidR="00071D1C" w:rsidRPr="00DF1634" w:rsidRDefault="00071D1C" w:rsidP="00B46D58">
      <w:pPr>
        <w:widowControl w:val="0"/>
        <w:spacing w:after="160"/>
        <w:jc w:val="center"/>
        <w:rPr>
          <w:rFonts w:ascii="GHEA Grapalat" w:hAnsi="GHEA Grapalat"/>
          <w:rPrChange w:id="7997" w:author="Hayk-PC" w:date="2024-12-11T02:31:00Z">
            <w:rPr>
              <w:rFonts w:ascii="GHEA Grapalat" w:hAnsi="GHEA Grapalat"/>
            </w:rPr>
          </w:rPrChange>
        </w:rPr>
      </w:pPr>
      <w:r w:rsidRPr="00DF1634">
        <w:rPr>
          <w:rFonts w:ascii="GHEA Grapalat" w:hAnsi="GHEA Grapalat"/>
          <w:rPrChange w:id="7998" w:author="Hayk-PC" w:date="2024-12-11T02:31:00Z">
            <w:rPr>
              <w:rFonts w:ascii="GHEA Grapalat" w:hAnsi="GHEA Grapalat"/>
            </w:rPr>
          </w:rPrChange>
        </w:rPr>
        <w:t>ТЕХНИЧЕСКА</w:t>
      </w:r>
      <w:r w:rsidR="001D0249" w:rsidRPr="00DF1634">
        <w:rPr>
          <w:rFonts w:ascii="GHEA Grapalat" w:hAnsi="GHEA Grapalat"/>
          <w:rPrChange w:id="7999" w:author="Hayk-PC" w:date="2024-12-11T02:31:00Z">
            <w:rPr>
              <w:rFonts w:ascii="GHEA Grapalat" w:hAnsi="GHEA Grapalat"/>
            </w:rPr>
          </w:rPrChange>
        </w:rPr>
        <w:t>Я ХАРАКТЕРИСТИКА-ГРАФИК ЗАКУПКИ</w:t>
      </w:r>
      <w:r w:rsidR="001D0249" w:rsidRPr="00DF1634">
        <w:rPr>
          <w:rStyle w:val="FootnoteReference"/>
          <w:rFonts w:ascii="GHEA Grapalat" w:hAnsi="GHEA Grapalat"/>
          <w:rPrChange w:id="8000" w:author="Hayk-PC" w:date="2024-12-11T02:31:00Z">
            <w:rPr>
              <w:rStyle w:val="FootnoteReference"/>
              <w:rFonts w:ascii="GHEA Grapalat" w:hAnsi="GHEA Grapalat"/>
            </w:rPr>
          </w:rPrChange>
        </w:rPr>
        <w:footnoteReference w:customMarkFollows="1" w:id="39"/>
        <w:t>*</w:t>
      </w:r>
    </w:p>
    <w:p w14:paraId="63A6F962" w14:textId="77777777" w:rsidR="00071D1C" w:rsidRPr="00DF1634" w:rsidRDefault="00071D1C" w:rsidP="00B46D58">
      <w:pPr>
        <w:widowControl w:val="0"/>
        <w:spacing w:after="160"/>
        <w:jc w:val="right"/>
        <w:rPr>
          <w:rFonts w:ascii="GHEA Grapalat" w:hAnsi="GHEA Grapalat"/>
          <w:rPrChange w:id="8002" w:author="Hayk-PC" w:date="2024-12-11T02:31:00Z">
            <w:rPr>
              <w:rFonts w:ascii="GHEA Grapalat" w:hAnsi="GHEA Grapalat"/>
            </w:rPr>
          </w:rPrChange>
        </w:rPr>
      </w:pPr>
      <w:r w:rsidRPr="00DF1634">
        <w:rPr>
          <w:rFonts w:ascii="GHEA Grapalat" w:hAnsi="GHEA Grapalat"/>
          <w:rPrChange w:id="8003" w:author="Hayk-PC" w:date="2024-12-11T02:31:00Z">
            <w:rPr>
              <w:rFonts w:ascii="GHEA Grapalat" w:hAnsi="GHEA Grapalat"/>
            </w:rPr>
          </w:rPrChange>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492"/>
        <w:gridCol w:w="2782"/>
        <w:gridCol w:w="3392"/>
        <w:gridCol w:w="1085"/>
        <w:gridCol w:w="1559"/>
        <w:gridCol w:w="1104"/>
        <w:gridCol w:w="30"/>
        <w:gridCol w:w="850"/>
        <w:gridCol w:w="709"/>
        <w:gridCol w:w="1158"/>
        <w:gridCol w:w="947"/>
        <w:tblGridChange w:id="8004">
          <w:tblGrid>
            <w:gridCol w:w="1242"/>
            <w:gridCol w:w="1492"/>
            <w:gridCol w:w="2782"/>
            <w:gridCol w:w="3392"/>
            <w:gridCol w:w="1085"/>
            <w:gridCol w:w="1559"/>
            <w:gridCol w:w="992"/>
            <w:gridCol w:w="142"/>
            <w:gridCol w:w="850"/>
            <w:gridCol w:w="709"/>
            <w:gridCol w:w="1158"/>
            <w:gridCol w:w="947"/>
          </w:tblGrid>
        </w:tblGridChange>
      </w:tblGrid>
      <w:tr w:rsidR="00B138F3" w:rsidRPr="00DF1634" w14:paraId="58E3DE5F" w14:textId="77777777" w:rsidTr="00317BD2">
        <w:trPr>
          <w:jc w:val="center"/>
        </w:trPr>
        <w:tc>
          <w:tcPr>
            <w:tcW w:w="16350" w:type="dxa"/>
            <w:gridSpan w:val="12"/>
          </w:tcPr>
          <w:p w14:paraId="17BA15D2" w14:textId="77777777" w:rsidR="00071D1C" w:rsidRPr="00DF1634" w:rsidRDefault="00071D1C" w:rsidP="00B46D58">
            <w:pPr>
              <w:widowControl w:val="0"/>
              <w:jc w:val="center"/>
              <w:rPr>
                <w:rFonts w:ascii="GHEA Grapalat" w:hAnsi="GHEA Grapalat"/>
                <w:sz w:val="16"/>
                <w:szCs w:val="16"/>
                <w:rPrChange w:id="8005" w:author="Hayk-PC" w:date="2024-12-11T02:31:00Z">
                  <w:rPr>
                    <w:rFonts w:ascii="GHEA Grapalat" w:hAnsi="GHEA Grapalat"/>
                    <w:sz w:val="16"/>
                    <w:szCs w:val="16"/>
                  </w:rPr>
                </w:rPrChange>
              </w:rPr>
            </w:pPr>
            <w:r w:rsidRPr="00DF1634">
              <w:rPr>
                <w:rFonts w:ascii="GHEA Grapalat" w:hAnsi="GHEA Grapalat"/>
                <w:sz w:val="16"/>
                <w:szCs w:val="16"/>
                <w:rPrChange w:id="8006" w:author="Hayk-PC" w:date="2024-12-11T02:31:00Z">
                  <w:rPr>
                    <w:rFonts w:ascii="GHEA Grapalat" w:hAnsi="GHEA Grapalat"/>
                    <w:sz w:val="16"/>
                    <w:szCs w:val="16"/>
                  </w:rPr>
                </w:rPrChange>
              </w:rPr>
              <w:t>Товар</w:t>
            </w:r>
          </w:p>
        </w:tc>
      </w:tr>
      <w:tr w:rsidR="00046C1E" w:rsidRPr="00DF1634" w14:paraId="3EC66D71" w14:textId="77777777" w:rsidTr="001C5247">
        <w:trPr>
          <w:trHeight w:val="219"/>
          <w:jc w:val="center"/>
        </w:trPr>
        <w:tc>
          <w:tcPr>
            <w:tcW w:w="1242" w:type="dxa"/>
            <w:vMerge w:val="restart"/>
            <w:vAlign w:val="center"/>
          </w:tcPr>
          <w:p w14:paraId="38D6CE7C" w14:textId="77777777" w:rsidR="00046C1E" w:rsidRPr="00DF1634" w:rsidRDefault="00046C1E" w:rsidP="00B46D58">
            <w:pPr>
              <w:widowControl w:val="0"/>
              <w:jc w:val="center"/>
              <w:rPr>
                <w:rFonts w:ascii="GHEA Grapalat" w:hAnsi="GHEA Grapalat"/>
                <w:sz w:val="16"/>
                <w:szCs w:val="16"/>
                <w:rPrChange w:id="8007" w:author="Hayk-PC" w:date="2024-12-11T02:31:00Z">
                  <w:rPr>
                    <w:rFonts w:ascii="GHEA Grapalat" w:hAnsi="GHEA Grapalat"/>
                    <w:sz w:val="16"/>
                    <w:szCs w:val="16"/>
                  </w:rPr>
                </w:rPrChange>
              </w:rPr>
            </w:pPr>
            <w:r w:rsidRPr="00DF1634">
              <w:rPr>
                <w:rFonts w:ascii="GHEA Grapalat" w:hAnsi="GHEA Grapalat"/>
                <w:sz w:val="16"/>
                <w:szCs w:val="16"/>
                <w:rPrChange w:id="8008" w:author="Hayk-PC" w:date="2024-12-11T02:31:00Z">
                  <w:rPr>
                    <w:rFonts w:ascii="GHEA Grapalat" w:hAnsi="GHEA Grapalat"/>
                    <w:sz w:val="16"/>
                    <w:szCs w:val="16"/>
                  </w:rPr>
                </w:rPrChange>
              </w:rPr>
              <w:t xml:space="preserve">номер предусмотренного </w:t>
            </w:r>
            <w:r w:rsidRPr="00DF1634">
              <w:rPr>
                <w:rFonts w:ascii="GHEA Grapalat" w:hAnsi="GHEA Grapalat"/>
                <w:spacing w:val="-6"/>
                <w:sz w:val="16"/>
                <w:szCs w:val="16"/>
                <w:rPrChange w:id="8009" w:author="Hayk-PC" w:date="2024-12-11T02:31:00Z">
                  <w:rPr>
                    <w:rFonts w:ascii="GHEA Grapalat" w:hAnsi="GHEA Grapalat"/>
                    <w:spacing w:val="-6"/>
                    <w:sz w:val="16"/>
                    <w:szCs w:val="16"/>
                  </w:rPr>
                </w:rPrChange>
              </w:rPr>
              <w:t>приглашением</w:t>
            </w:r>
            <w:r w:rsidRPr="00DF1634">
              <w:rPr>
                <w:rFonts w:ascii="GHEA Grapalat" w:hAnsi="GHEA Grapalat"/>
                <w:sz w:val="16"/>
                <w:szCs w:val="16"/>
                <w:rPrChange w:id="8010" w:author="Hayk-PC" w:date="2024-12-11T02:31:00Z">
                  <w:rPr>
                    <w:rFonts w:ascii="GHEA Grapalat" w:hAnsi="GHEA Grapalat"/>
                    <w:sz w:val="16"/>
                    <w:szCs w:val="16"/>
                  </w:rPr>
                </w:rPrChange>
              </w:rPr>
              <w:t xml:space="preserve"> лота</w:t>
            </w:r>
          </w:p>
        </w:tc>
        <w:tc>
          <w:tcPr>
            <w:tcW w:w="1492" w:type="dxa"/>
            <w:vMerge w:val="restart"/>
            <w:vAlign w:val="center"/>
          </w:tcPr>
          <w:p w14:paraId="23BC3B13" w14:textId="77777777" w:rsidR="00046C1E" w:rsidRPr="00DF1634" w:rsidRDefault="00046C1E" w:rsidP="00B46D58">
            <w:pPr>
              <w:widowControl w:val="0"/>
              <w:jc w:val="center"/>
              <w:rPr>
                <w:rFonts w:ascii="GHEA Grapalat" w:hAnsi="GHEA Grapalat"/>
                <w:sz w:val="16"/>
                <w:szCs w:val="16"/>
                <w:rPrChange w:id="8011" w:author="Hayk-PC" w:date="2024-12-11T02:31:00Z">
                  <w:rPr>
                    <w:rFonts w:ascii="GHEA Grapalat" w:hAnsi="GHEA Grapalat"/>
                    <w:sz w:val="16"/>
                    <w:szCs w:val="16"/>
                  </w:rPr>
                </w:rPrChange>
              </w:rPr>
            </w:pPr>
            <w:r w:rsidRPr="00DF1634">
              <w:rPr>
                <w:rFonts w:ascii="GHEA Grapalat" w:hAnsi="GHEA Grapalat"/>
                <w:sz w:val="16"/>
                <w:szCs w:val="16"/>
                <w:rPrChange w:id="8012" w:author="Hayk-PC" w:date="2024-12-11T02:31:00Z">
                  <w:rPr>
                    <w:rFonts w:ascii="GHEA Grapalat" w:hAnsi="GHEA Grapalat"/>
                    <w:sz w:val="16"/>
                    <w:szCs w:val="16"/>
                  </w:rPr>
                </w:rPrChange>
              </w:rPr>
              <w:t>промежуточный код, предусмотренный планом закупок по классификации ЕЗК (CPV)</w:t>
            </w:r>
          </w:p>
        </w:tc>
        <w:tc>
          <w:tcPr>
            <w:tcW w:w="2782" w:type="dxa"/>
            <w:vMerge w:val="restart"/>
            <w:vAlign w:val="center"/>
          </w:tcPr>
          <w:p w14:paraId="0732FB15" w14:textId="77777777" w:rsidR="00046C1E" w:rsidRPr="00DF1634" w:rsidRDefault="00046C1E" w:rsidP="00B64ECA">
            <w:pPr>
              <w:widowControl w:val="0"/>
              <w:jc w:val="center"/>
              <w:rPr>
                <w:rFonts w:ascii="GHEA Grapalat" w:hAnsi="GHEA Grapalat"/>
                <w:sz w:val="16"/>
                <w:szCs w:val="16"/>
                <w:lang w:val="en-US"/>
                <w:rPrChange w:id="8013" w:author="Hayk-PC" w:date="2024-12-11T02:31:00Z">
                  <w:rPr>
                    <w:rFonts w:ascii="GHEA Grapalat" w:hAnsi="GHEA Grapalat"/>
                    <w:sz w:val="16"/>
                    <w:szCs w:val="16"/>
                    <w:lang w:val="en-US"/>
                  </w:rPr>
                </w:rPrChange>
              </w:rPr>
            </w:pPr>
            <w:r w:rsidRPr="00DF1634">
              <w:rPr>
                <w:rFonts w:ascii="GHEA Grapalat" w:hAnsi="GHEA Grapalat"/>
                <w:sz w:val="16"/>
                <w:szCs w:val="16"/>
                <w:rPrChange w:id="8014" w:author="Hayk-PC" w:date="2024-12-11T02:31:00Z">
                  <w:rPr>
                    <w:rFonts w:ascii="GHEA Grapalat" w:hAnsi="GHEA Grapalat"/>
                    <w:sz w:val="16"/>
                    <w:szCs w:val="16"/>
                  </w:rPr>
                </w:rPrChange>
              </w:rPr>
              <w:t xml:space="preserve">наименование </w:t>
            </w:r>
          </w:p>
        </w:tc>
        <w:tc>
          <w:tcPr>
            <w:tcW w:w="3392" w:type="dxa"/>
            <w:vMerge w:val="restart"/>
            <w:vAlign w:val="center"/>
          </w:tcPr>
          <w:p w14:paraId="1B4BD8F8" w14:textId="77777777" w:rsidR="00046C1E" w:rsidRPr="00DF1634" w:rsidRDefault="00046C1E" w:rsidP="00B64ECA">
            <w:pPr>
              <w:widowControl w:val="0"/>
              <w:ind w:left="-96" w:right="-108"/>
              <w:jc w:val="center"/>
              <w:rPr>
                <w:rFonts w:ascii="GHEA Grapalat" w:hAnsi="GHEA Grapalat"/>
                <w:sz w:val="16"/>
                <w:szCs w:val="16"/>
                <w:rPrChange w:id="8015" w:author="Hayk-PC" w:date="2024-12-11T02:31:00Z">
                  <w:rPr>
                    <w:rFonts w:ascii="GHEA Grapalat" w:hAnsi="GHEA Grapalat"/>
                    <w:sz w:val="16"/>
                    <w:szCs w:val="16"/>
                  </w:rPr>
                </w:rPrChange>
              </w:rPr>
            </w:pPr>
            <w:del w:id="8016" w:author="Hayk-PC" w:date="2024-12-11T02:21:00Z">
              <w:r w:rsidRPr="00DF1634" w:rsidDel="00046C1E">
                <w:rPr>
                  <w:rFonts w:ascii="GHEA Grapalat" w:hAnsi="GHEA Grapalat"/>
                  <w:sz w:val="16"/>
                  <w:szCs w:val="16"/>
                  <w:rPrChange w:id="8017" w:author="Hayk-PC" w:date="2024-12-11T02:31:00Z">
                    <w:rPr>
                      <w:rFonts w:ascii="GHEA Grapalat" w:hAnsi="GHEA Grapalat"/>
                      <w:sz w:val="16"/>
                      <w:szCs w:val="16"/>
                    </w:rPr>
                  </w:rPrChange>
                </w:rPr>
                <w:delText>товарный знак,</w:delText>
              </w:r>
              <w:r w:rsidRPr="00DF1634" w:rsidDel="00046C1E">
                <w:rPr>
                  <w:rFonts w:ascii="GHEA Grapalat" w:hAnsi="GHEA Grapalat"/>
                  <w:sz w:val="16"/>
                  <w:szCs w:val="16"/>
                  <w:lang w:val="hy-AM"/>
                  <w:rPrChange w:id="8018" w:author="Hayk-PC" w:date="2024-12-11T02:31:00Z">
                    <w:rPr>
                      <w:rFonts w:ascii="GHEA Grapalat" w:hAnsi="GHEA Grapalat"/>
                      <w:sz w:val="16"/>
                      <w:szCs w:val="16"/>
                      <w:lang w:val="hy-AM"/>
                    </w:rPr>
                  </w:rPrChange>
                </w:rPr>
                <w:delText xml:space="preserve"> </w:delText>
              </w:r>
              <w:r w:rsidRPr="00DF1634" w:rsidDel="00046C1E">
                <w:rPr>
                  <w:rFonts w:ascii="GHEA Grapalat" w:hAnsi="GHEA Grapalat"/>
                  <w:sz w:val="16"/>
                  <w:szCs w:val="16"/>
                  <w:rPrChange w:id="8019" w:author="Hayk-PC" w:date="2024-12-11T02:31:00Z">
                    <w:rPr>
                      <w:rFonts w:ascii="GHEA Grapalat" w:hAnsi="GHEA Grapalat"/>
                      <w:sz w:val="16"/>
                      <w:szCs w:val="16"/>
                    </w:rPr>
                  </w:rPrChange>
                </w:rPr>
                <w:delText>фирменное наименование, модель</w:delText>
              </w:r>
              <w:r w:rsidRPr="00DF1634" w:rsidDel="00046C1E">
                <w:rPr>
                  <w:rFonts w:ascii="GHEA Grapalat" w:hAnsi="GHEA Grapalat"/>
                  <w:sz w:val="16"/>
                  <w:szCs w:val="16"/>
                  <w:lang w:val="hy-AM"/>
                  <w:rPrChange w:id="8020" w:author="Hayk-PC" w:date="2024-12-11T02:31:00Z">
                    <w:rPr>
                      <w:rFonts w:ascii="GHEA Grapalat" w:hAnsi="GHEA Grapalat"/>
                      <w:sz w:val="16"/>
                      <w:szCs w:val="16"/>
                      <w:lang w:val="hy-AM"/>
                    </w:rPr>
                  </w:rPrChange>
                </w:rPr>
                <w:delText xml:space="preserve"> </w:delText>
              </w:r>
              <w:r w:rsidRPr="00DF1634" w:rsidDel="00046C1E">
                <w:rPr>
                  <w:rFonts w:ascii="GHEA Grapalat" w:hAnsi="GHEA Grapalat"/>
                  <w:sz w:val="16"/>
                  <w:szCs w:val="16"/>
                  <w:rPrChange w:id="8021" w:author="Hayk-PC" w:date="2024-12-11T02:31:00Z">
                    <w:rPr>
                      <w:rFonts w:ascii="GHEA Grapalat" w:hAnsi="GHEA Grapalat"/>
                      <w:sz w:val="16"/>
                      <w:szCs w:val="16"/>
                    </w:rPr>
                  </w:rPrChange>
                </w:rPr>
                <w:delText xml:space="preserve">и наименование производителя </w:delText>
              </w:r>
              <w:r w:rsidRPr="00DF1634" w:rsidDel="00046C1E">
                <w:rPr>
                  <w:rStyle w:val="FootnoteReference"/>
                  <w:rFonts w:ascii="GHEA Grapalat" w:hAnsi="GHEA Grapalat"/>
                  <w:sz w:val="16"/>
                  <w:szCs w:val="16"/>
                  <w:rPrChange w:id="8022" w:author="Hayk-PC" w:date="2024-12-11T02:31:00Z">
                    <w:rPr>
                      <w:rStyle w:val="FootnoteReference"/>
                      <w:rFonts w:ascii="GHEA Grapalat" w:hAnsi="GHEA Grapalat"/>
                      <w:sz w:val="16"/>
                      <w:szCs w:val="16"/>
                    </w:rPr>
                  </w:rPrChange>
                </w:rPr>
                <w:footnoteReference w:customMarkFollows="1" w:id="40"/>
                <w:delText>**</w:delText>
              </w:r>
            </w:del>
          </w:p>
          <w:p w14:paraId="59B7E178" w14:textId="430E6BD6" w:rsidR="00046C1E" w:rsidRPr="00DF1634" w:rsidRDefault="00046C1E" w:rsidP="00B46D58">
            <w:pPr>
              <w:widowControl w:val="0"/>
              <w:ind w:left="-108" w:right="-59"/>
              <w:jc w:val="center"/>
              <w:rPr>
                <w:rFonts w:ascii="GHEA Grapalat" w:hAnsi="GHEA Grapalat"/>
                <w:sz w:val="16"/>
                <w:szCs w:val="16"/>
                <w:rPrChange w:id="8029" w:author="Hayk-PC" w:date="2024-12-11T02:31:00Z">
                  <w:rPr>
                    <w:rFonts w:ascii="GHEA Grapalat" w:hAnsi="GHEA Grapalat"/>
                    <w:sz w:val="16"/>
                    <w:szCs w:val="16"/>
                  </w:rPr>
                </w:rPrChange>
              </w:rPr>
            </w:pPr>
            <w:r w:rsidRPr="00DF1634">
              <w:rPr>
                <w:rFonts w:ascii="GHEA Grapalat" w:hAnsi="GHEA Grapalat"/>
                <w:sz w:val="16"/>
                <w:szCs w:val="16"/>
                <w:rPrChange w:id="8030" w:author="Hayk-PC" w:date="2024-12-11T02:31:00Z">
                  <w:rPr>
                    <w:rFonts w:ascii="GHEA Grapalat" w:hAnsi="GHEA Grapalat"/>
                    <w:sz w:val="16"/>
                    <w:szCs w:val="16"/>
                  </w:rPr>
                </w:rPrChange>
              </w:rPr>
              <w:t>техническая характеристика</w:t>
            </w:r>
          </w:p>
        </w:tc>
        <w:tc>
          <w:tcPr>
            <w:tcW w:w="1085" w:type="dxa"/>
            <w:vMerge w:val="restart"/>
            <w:vAlign w:val="center"/>
          </w:tcPr>
          <w:p w14:paraId="7E51ABAE" w14:textId="77777777" w:rsidR="00046C1E" w:rsidRPr="00DF1634" w:rsidRDefault="00046C1E" w:rsidP="00B46D58">
            <w:pPr>
              <w:widowControl w:val="0"/>
              <w:ind w:left="-48" w:right="-108"/>
              <w:jc w:val="center"/>
              <w:rPr>
                <w:rFonts w:ascii="GHEA Grapalat" w:hAnsi="GHEA Grapalat"/>
                <w:sz w:val="16"/>
                <w:szCs w:val="16"/>
                <w:rPrChange w:id="8031" w:author="Hayk-PC" w:date="2024-12-11T02:31:00Z">
                  <w:rPr>
                    <w:rFonts w:ascii="GHEA Grapalat" w:hAnsi="GHEA Grapalat"/>
                    <w:sz w:val="16"/>
                    <w:szCs w:val="16"/>
                  </w:rPr>
                </w:rPrChange>
              </w:rPr>
            </w:pPr>
            <w:r w:rsidRPr="00DF1634">
              <w:rPr>
                <w:rFonts w:ascii="GHEA Grapalat" w:hAnsi="GHEA Grapalat"/>
                <w:sz w:val="16"/>
                <w:szCs w:val="16"/>
                <w:rPrChange w:id="8032" w:author="Hayk-PC" w:date="2024-12-11T02:31:00Z">
                  <w:rPr>
                    <w:rFonts w:ascii="GHEA Grapalat" w:hAnsi="GHEA Grapalat"/>
                    <w:sz w:val="16"/>
                    <w:szCs w:val="16"/>
                  </w:rPr>
                </w:rPrChange>
              </w:rPr>
              <w:t>единица измерения</w:t>
            </w:r>
          </w:p>
        </w:tc>
        <w:tc>
          <w:tcPr>
            <w:tcW w:w="1559" w:type="dxa"/>
            <w:vMerge w:val="restart"/>
            <w:vAlign w:val="center"/>
          </w:tcPr>
          <w:p w14:paraId="1E34326A" w14:textId="77777777" w:rsidR="00046C1E" w:rsidRPr="00DF1634" w:rsidRDefault="00046C1E" w:rsidP="00B46D58">
            <w:pPr>
              <w:widowControl w:val="0"/>
              <w:ind w:left="-108" w:right="-108"/>
              <w:jc w:val="center"/>
              <w:rPr>
                <w:rFonts w:ascii="GHEA Grapalat" w:hAnsi="GHEA Grapalat"/>
                <w:sz w:val="16"/>
                <w:szCs w:val="16"/>
                <w:rPrChange w:id="8033" w:author="Hayk-PC" w:date="2024-12-11T02:31:00Z">
                  <w:rPr>
                    <w:rFonts w:ascii="GHEA Grapalat" w:hAnsi="GHEA Grapalat"/>
                    <w:sz w:val="16"/>
                    <w:szCs w:val="16"/>
                  </w:rPr>
                </w:rPrChange>
              </w:rPr>
            </w:pPr>
            <w:r w:rsidRPr="00DF1634">
              <w:rPr>
                <w:rFonts w:ascii="GHEA Grapalat" w:hAnsi="GHEA Grapalat"/>
                <w:sz w:val="16"/>
                <w:szCs w:val="16"/>
                <w:rPrChange w:id="8034" w:author="Hayk-PC" w:date="2024-12-11T02:31:00Z">
                  <w:rPr>
                    <w:rFonts w:ascii="GHEA Grapalat" w:hAnsi="GHEA Grapalat"/>
                    <w:sz w:val="16"/>
                    <w:szCs w:val="16"/>
                  </w:rPr>
                </w:rPrChange>
              </w:rPr>
              <w:t>цена единицы/драмов РА</w:t>
            </w:r>
          </w:p>
        </w:tc>
        <w:tc>
          <w:tcPr>
            <w:tcW w:w="1134" w:type="dxa"/>
            <w:gridSpan w:val="2"/>
            <w:vMerge w:val="restart"/>
            <w:vAlign w:val="center"/>
          </w:tcPr>
          <w:p w14:paraId="537EDE41" w14:textId="77777777" w:rsidR="00046C1E" w:rsidRPr="00DF1634" w:rsidRDefault="00046C1E" w:rsidP="00B46D58">
            <w:pPr>
              <w:widowControl w:val="0"/>
              <w:ind w:left="-108" w:right="-108"/>
              <w:jc w:val="center"/>
              <w:rPr>
                <w:rFonts w:ascii="GHEA Grapalat" w:hAnsi="GHEA Grapalat"/>
                <w:sz w:val="16"/>
                <w:szCs w:val="16"/>
                <w:rPrChange w:id="8035" w:author="Hayk-PC" w:date="2024-12-11T02:31:00Z">
                  <w:rPr>
                    <w:rFonts w:ascii="GHEA Grapalat" w:hAnsi="GHEA Grapalat"/>
                    <w:sz w:val="16"/>
                    <w:szCs w:val="16"/>
                  </w:rPr>
                </w:rPrChange>
              </w:rPr>
            </w:pPr>
            <w:r w:rsidRPr="00DF1634">
              <w:rPr>
                <w:rFonts w:ascii="GHEA Grapalat" w:hAnsi="GHEA Grapalat"/>
                <w:sz w:val="16"/>
                <w:szCs w:val="16"/>
                <w:rPrChange w:id="8036" w:author="Hayk-PC" w:date="2024-12-11T02:31:00Z">
                  <w:rPr>
                    <w:rFonts w:ascii="GHEA Grapalat" w:hAnsi="GHEA Grapalat"/>
                    <w:sz w:val="16"/>
                    <w:szCs w:val="16"/>
                  </w:rPr>
                </w:rPrChange>
              </w:rPr>
              <w:t>общая цена/драмов РА</w:t>
            </w:r>
          </w:p>
        </w:tc>
        <w:tc>
          <w:tcPr>
            <w:tcW w:w="850" w:type="dxa"/>
            <w:vMerge w:val="restart"/>
            <w:vAlign w:val="center"/>
          </w:tcPr>
          <w:p w14:paraId="452143F9" w14:textId="77777777" w:rsidR="00046C1E" w:rsidRPr="00DF1634" w:rsidRDefault="00046C1E" w:rsidP="00B46D58">
            <w:pPr>
              <w:widowControl w:val="0"/>
              <w:ind w:left="-126" w:right="-108"/>
              <w:jc w:val="center"/>
              <w:rPr>
                <w:rFonts w:ascii="GHEA Grapalat" w:hAnsi="GHEA Grapalat"/>
                <w:sz w:val="16"/>
                <w:szCs w:val="16"/>
                <w:rPrChange w:id="8037" w:author="Hayk-PC" w:date="2024-12-11T02:31:00Z">
                  <w:rPr>
                    <w:rFonts w:ascii="GHEA Grapalat" w:hAnsi="GHEA Grapalat"/>
                    <w:sz w:val="16"/>
                    <w:szCs w:val="16"/>
                  </w:rPr>
                </w:rPrChange>
              </w:rPr>
            </w:pPr>
            <w:r w:rsidRPr="00DF1634">
              <w:rPr>
                <w:rFonts w:ascii="GHEA Grapalat" w:hAnsi="GHEA Grapalat"/>
                <w:sz w:val="16"/>
                <w:szCs w:val="16"/>
                <w:rPrChange w:id="8038" w:author="Hayk-PC" w:date="2024-12-11T02:31:00Z">
                  <w:rPr>
                    <w:rFonts w:ascii="GHEA Grapalat" w:hAnsi="GHEA Grapalat"/>
                    <w:sz w:val="16"/>
                    <w:szCs w:val="16"/>
                  </w:rPr>
                </w:rPrChange>
              </w:rPr>
              <w:t>общий объем</w:t>
            </w:r>
          </w:p>
        </w:tc>
        <w:tc>
          <w:tcPr>
            <w:tcW w:w="2814" w:type="dxa"/>
            <w:gridSpan w:val="3"/>
            <w:vAlign w:val="center"/>
          </w:tcPr>
          <w:p w14:paraId="28397190" w14:textId="77777777" w:rsidR="00046C1E" w:rsidRPr="00DF1634" w:rsidRDefault="00046C1E" w:rsidP="00B46D58">
            <w:pPr>
              <w:widowControl w:val="0"/>
              <w:jc w:val="center"/>
              <w:rPr>
                <w:rFonts w:ascii="GHEA Grapalat" w:hAnsi="GHEA Grapalat"/>
                <w:sz w:val="16"/>
                <w:szCs w:val="16"/>
                <w:rPrChange w:id="8039" w:author="Hayk-PC" w:date="2024-12-11T02:31:00Z">
                  <w:rPr>
                    <w:rFonts w:ascii="GHEA Grapalat" w:hAnsi="GHEA Grapalat"/>
                    <w:sz w:val="16"/>
                    <w:szCs w:val="16"/>
                  </w:rPr>
                </w:rPrChange>
              </w:rPr>
            </w:pPr>
            <w:r w:rsidRPr="00DF1634">
              <w:rPr>
                <w:rFonts w:ascii="GHEA Grapalat" w:hAnsi="GHEA Grapalat"/>
                <w:sz w:val="16"/>
                <w:szCs w:val="16"/>
                <w:rPrChange w:id="8040" w:author="Hayk-PC" w:date="2024-12-11T02:31:00Z">
                  <w:rPr>
                    <w:rFonts w:ascii="GHEA Grapalat" w:hAnsi="GHEA Grapalat"/>
                    <w:sz w:val="16"/>
                    <w:szCs w:val="16"/>
                  </w:rPr>
                </w:rPrChange>
              </w:rPr>
              <w:t>поставки</w:t>
            </w:r>
          </w:p>
        </w:tc>
      </w:tr>
      <w:tr w:rsidR="00046C1E" w:rsidRPr="00DF1634" w14:paraId="26646719" w14:textId="77777777" w:rsidTr="001C5247">
        <w:trPr>
          <w:trHeight w:val="445"/>
          <w:jc w:val="center"/>
        </w:trPr>
        <w:tc>
          <w:tcPr>
            <w:tcW w:w="1242" w:type="dxa"/>
            <w:vMerge/>
            <w:vAlign w:val="center"/>
          </w:tcPr>
          <w:p w14:paraId="5D615081" w14:textId="77777777" w:rsidR="00046C1E" w:rsidRPr="00DF1634" w:rsidRDefault="00046C1E" w:rsidP="00B46D58">
            <w:pPr>
              <w:widowControl w:val="0"/>
              <w:jc w:val="center"/>
              <w:rPr>
                <w:rFonts w:ascii="GHEA Grapalat" w:hAnsi="GHEA Grapalat"/>
                <w:sz w:val="16"/>
                <w:szCs w:val="16"/>
                <w:rPrChange w:id="8041" w:author="Hayk-PC" w:date="2024-12-11T02:31:00Z">
                  <w:rPr>
                    <w:rFonts w:ascii="GHEA Grapalat" w:hAnsi="GHEA Grapalat"/>
                    <w:sz w:val="16"/>
                    <w:szCs w:val="16"/>
                  </w:rPr>
                </w:rPrChange>
              </w:rPr>
            </w:pPr>
          </w:p>
        </w:tc>
        <w:tc>
          <w:tcPr>
            <w:tcW w:w="1492" w:type="dxa"/>
            <w:vMerge/>
            <w:vAlign w:val="center"/>
          </w:tcPr>
          <w:p w14:paraId="795A5780" w14:textId="77777777" w:rsidR="00046C1E" w:rsidRPr="00DF1634" w:rsidRDefault="00046C1E" w:rsidP="00B46D58">
            <w:pPr>
              <w:widowControl w:val="0"/>
              <w:jc w:val="center"/>
              <w:rPr>
                <w:rFonts w:ascii="GHEA Grapalat" w:hAnsi="GHEA Grapalat"/>
                <w:sz w:val="16"/>
                <w:szCs w:val="16"/>
                <w:rPrChange w:id="8042" w:author="Hayk-PC" w:date="2024-12-11T02:31:00Z">
                  <w:rPr>
                    <w:rFonts w:ascii="GHEA Grapalat" w:hAnsi="GHEA Grapalat"/>
                    <w:sz w:val="16"/>
                    <w:szCs w:val="16"/>
                  </w:rPr>
                </w:rPrChange>
              </w:rPr>
            </w:pPr>
          </w:p>
        </w:tc>
        <w:tc>
          <w:tcPr>
            <w:tcW w:w="2782" w:type="dxa"/>
            <w:vMerge/>
            <w:vAlign w:val="center"/>
          </w:tcPr>
          <w:p w14:paraId="19DBC642" w14:textId="77777777" w:rsidR="00046C1E" w:rsidRPr="00DF1634" w:rsidRDefault="00046C1E" w:rsidP="00B46D58">
            <w:pPr>
              <w:widowControl w:val="0"/>
              <w:jc w:val="center"/>
              <w:rPr>
                <w:rFonts w:ascii="GHEA Grapalat" w:hAnsi="GHEA Grapalat"/>
                <w:sz w:val="16"/>
                <w:szCs w:val="16"/>
                <w:rPrChange w:id="8043" w:author="Hayk-PC" w:date="2024-12-11T02:31:00Z">
                  <w:rPr>
                    <w:rFonts w:ascii="GHEA Grapalat" w:hAnsi="GHEA Grapalat"/>
                    <w:sz w:val="16"/>
                    <w:szCs w:val="16"/>
                  </w:rPr>
                </w:rPrChange>
              </w:rPr>
            </w:pPr>
          </w:p>
        </w:tc>
        <w:tc>
          <w:tcPr>
            <w:tcW w:w="3392" w:type="dxa"/>
            <w:vMerge/>
            <w:vAlign w:val="center"/>
          </w:tcPr>
          <w:p w14:paraId="17F7A81B" w14:textId="77777777" w:rsidR="00046C1E" w:rsidRPr="00DF1634" w:rsidRDefault="00046C1E" w:rsidP="00B46D58">
            <w:pPr>
              <w:widowControl w:val="0"/>
              <w:jc w:val="center"/>
              <w:rPr>
                <w:rFonts w:ascii="GHEA Grapalat" w:hAnsi="GHEA Grapalat"/>
                <w:sz w:val="16"/>
                <w:szCs w:val="16"/>
                <w:rPrChange w:id="8044" w:author="Hayk-PC" w:date="2024-12-11T02:31:00Z">
                  <w:rPr>
                    <w:rFonts w:ascii="GHEA Grapalat" w:hAnsi="GHEA Grapalat"/>
                    <w:sz w:val="16"/>
                    <w:szCs w:val="16"/>
                  </w:rPr>
                </w:rPrChange>
              </w:rPr>
            </w:pPr>
          </w:p>
        </w:tc>
        <w:tc>
          <w:tcPr>
            <w:tcW w:w="1085" w:type="dxa"/>
            <w:vMerge/>
            <w:vAlign w:val="center"/>
          </w:tcPr>
          <w:p w14:paraId="12F8CCAF" w14:textId="77777777" w:rsidR="00046C1E" w:rsidRPr="00DF1634" w:rsidRDefault="00046C1E" w:rsidP="00B46D58">
            <w:pPr>
              <w:widowControl w:val="0"/>
              <w:jc w:val="center"/>
              <w:rPr>
                <w:rFonts w:ascii="GHEA Grapalat" w:hAnsi="GHEA Grapalat"/>
                <w:sz w:val="16"/>
                <w:szCs w:val="16"/>
                <w:rPrChange w:id="8045" w:author="Hayk-PC" w:date="2024-12-11T02:31:00Z">
                  <w:rPr>
                    <w:rFonts w:ascii="GHEA Grapalat" w:hAnsi="GHEA Grapalat"/>
                    <w:sz w:val="16"/>
                    <w:szCs w:val="16"/>
                  </w:rPr>
                </w:rPrChange>
              </w:rPr>
            </w:pPr>
          </w:p>
        </w:tc>
        <w:tc>
          <w:tcPr>
            <w:tcW w:w="1559" w:type="dxa"/>
            <w:vMerge/>
            <w:vAlign w:val="center"/>
          </w:tcPr>
          <w:p w14:paraId="6DD103E1" w14:textId="77777777" w:rsidR="00046C1E" w:rsidRPr="00DF1634" w:rsidRDefault="00046C1E" w:rsidP="00B46D58">
            <w:pPr>
              <w:widowControl w:val="0"/>
              <w:jc w:val="center"/>
              <w:rPr>
                <w:rFonts w:ascii="GHEA Grapalat" w:hAnsi="GHEA Grapalat"/>
                <w:sz w:val="16"/>
                <w:szCs w:val="16"/>
                <w:rPrChange w:id="8046" w:author="Hayk-PC" w:date="2024-12-11T02:31:00Z">
                  <w:rPr>
                    <w:rFonts w:ascii="GHEA Grapalat" w:hAnsi="GHEA Grapalat"/>
                    <w:sz w:val="16"/>
                    <w:szCs w:val="16"/>
                  </w:rPr>
                </w:rPrChange>
              </w:rPr>
            </w:pPr>
          </w:p>
        </w:tc>
        <w:tc>
          <w:tcPr>
            <w:tcW w:w="1134" w:type="dxa"/>
            <w:gridSpan w:val="2"/>
            <w:vMerge/>
            <w:vAlign w:val="center"/>
          </w:tcPr>
          <w:p w14:paraId="068EB252" w14:textId="77777777" w:rsidR="00046C1E" w:rsidRPr="00DF1634" w:rsidRDefault="00046C1E" w:rsidP="00B46D58">
            <w:pPr>
              <w:widowControl w:val="0"/>
              <w:jc w:val="center"/>
              <w:rPr>
                <w:rFonts w:ascii="GHEA Grapalat" w:hAnsi="GHEA Grapalat"/>
                <w:sz w:val="16"/>
                <w:szCs w:val="16"/>
                <w:rPrChange w:id="8047" w:author="Hayk-PC" w:date="2024-12-11T02:31:00Z">
                  <w:rPr>
                    <w:rFonts w:ascii="GHEA Grapalat" w:hAnsi="GHEA Grapalat"/>
                    <w:sz w:val="16"/>
                    <w:szCs w:val="16"/>
                  </w:rPr>
                </w:rPrChange>
              </w:rPr>
            </w:pPr>
          </w:p>
        </w:tc>
        <w:tc>
          <w:tcPr>
            <w:tcW w:w="850" w:type="dxa"/>
            <w:vMerge/>
            <w:vAlign w:val="center"/>
          </w:tcPr>
          <w:p w14:paraId="2B5BB6B4" w14:textId="77777777" w:rsidR="00046C1E" w:rsidRPr="00DF1634" w:rsidRDefault="00046C1E" w:rsidP="00B46D58">
            <w:pPr>
              <w:widowControl w:val="0"/>
              <w:jc w:val="center"/>
              <w:rPr>
                <w:rFonts w:ascii="GHEA Grapalat" w:hAnsi="GHEA Grapalat"/>
                <w:sz w:val="16"/>
                <w:szCs w:val="16"/>
                <w:rPrChange w:id="8048" w:author="Hayk-PC" w:date="2024-12-11T02:31:00Z">
                  <w:rPr>
                    <w:rFonts w:ascii="GHEA Grapalat" w:hAnsi="GHEA Grapalat"/>
                    <w:sz w:val="16"/>
                    <w:szCs w:val="16"/>
                  </w:rPr>
                </w:rPrChange>
              </w:rPr>
            </w:pPr>
          </w:p>
        </w:tc>
        <w:tc>
          <w:tcPr>
            <w:tcW w:w="709" w:type="dxa"/>
            <w:vAlign w:val="center"/>
          </w:tcPr>
          <w:p w14:paraId="787CD2BB" w14:textId="77777777" w:rsidR="00046C1E" w:rsidRPr="00DF1634" w:rsidRDefault="00046C1E" w:rsidP="00B46D58">
            <w:pPr>
              <w:widowControl w:val="0"/>
              <w:ind w:left="-108" w:right="-108"/>
              <w:jc w:val="center"/>
              <w:rPr>
                <w:rFonts w:ascii="GHEA Grapalat" w:hAnsi="GHEA Grapalat"/>
                <w:sz w:val="16"/>
                <w:szCs w:val="16"/>
                <w:rPrChange w:id="8049" w:author="Hayk-PC" w:date="2024-12-11T02:31:00Z">
                  <w:rPr>
                    <w:rFonts w:ascii="GHEA Grapalat" w:hAnsi="GHEA Grapalat"/>
                    <w:sz w:val="16"/>
                    <w:szCs w:val="16"/>
                  </w:rPr>
                </w:rPrChange>
              </w:rPr>
            </w:pPr>
            <w:r w:rsidRPr="00DF1634">
              <w:rPr>
                <w:rFonts w:ascii="GHEA Grapalat" w:hAnsi="GHEA Grapalat"/>
                <w:sz w:val="16"/>
                <w:szCs w:val="16"/>
                <w:rPrChange w:id="8050" w:author="Hayk-PC" w:date="2024-12-11T02:31:00Z">
                  <w:rPr>
                    <w:rFonts w:ascii="GHEA Grapalat" w:hAnsi="GHEA Grapalat"/>
                    <w:sz w:val="16"/>
                    <w:szCs w:val="16"/>
                  </w:rPr>
                </w:rPrChange>
              </w:rPr>
              <w:t>адрес</w:t>
            </w:r>
          </w:p>
        </w:tc>
        <w:tc>
          <w:tcPr>
            <w:tcW w:w="1158" w:type="dxa"/>
            <w:vAlign w:val="center"/>
          </w:tcPr>
          <w:p w14:paraId="67AD4ABD" w14:textId="77777777" w:rsidR="00046C1E" w:rsidRPr="00DF1634" w:rsidRDefault="00046C1E" w:rsidP="00B46D58">
            <w:pPr>
              <w:widowControl w:val="0"/>
              <w:ind w:left="-46" w:right="-84"/>
              <w:jc w:val="center"/>
              <w:rPr>
                <w:rFonts w:ascii="GHEA Grapalat" w:hAnsi="GHEA Grapalat"/>
                <w:sz w:val="16"/>
                <w:szCs w:val="16"/>
                <w:rPrChange w:id="8051" w:author="Hayk-PC" w:date="2024-12-11T02:31:00Z">
                  <w:rPr>
                    <w:rFonts w:ascii="GHEA Grapalat" w:hAnsi="GHEA Grapalat"/>
                    <w:sz w:val="16"/>
                    <w:szCs w:val="16"/>
                  </w:rPr>
                </w:rPrChange>
              </w:rPr>
            </w:pPr>
            <w:r w:rsidRPr="00DF1634">
              <w:rPr>
                <w:rFonts w:ascii="GHEA Grapalat" w:hAnsi="GHEA Grapalat"/>
                <w:sz w:val="16"/>
                <w:szCs w:val="16"/>
                <w:rPrChange w:id="8052" w:author="Hayk-PC" w:date="2024-12-11T02:31:00Z">
                  <w:rPr>
                    <w:rFonts w:ascii="GHEA Grapalat" w:hAnsi="GHEA Grapalat"/>
                    <w:sz w:val="16"/>
                    <w:szCs w:val="16"/>
                  </w:rPr>
                </w:rPrChange>
              </w:rPr>
              <w:t>подлежащее поставке количество товара</w:t>
            </w:r>
          </w:p>
        </w:tc>
        <w:tc>
          <w:tcPr>
            <w:tcW w:w="947" w:type="dxa"/>
            <w:vAlign w:val="center"/>
          </w:tcPr>
          <w:p w14:paraId="7E1929C5" w14:textId="77777777" w:rsidR="00046C1E" w:rsidRPr="00DF1634" w:rsidRDefault="00046C1E" w:rsidP="00B46D58">
            <w:pPr>
              <w:widowControl w:val="0"/>
              <w:ind w:left="-132" w:right="-129"/>
              <w:jc w:val="center"/>
              <w:rPr>
                <w:rFonts w:ascii="GHEA Grapalat" w:hAnsi="GHEA Grapalat"/>
                <w:sz w:val="16"/>
                <w:szCs w:val="16"/>
                <w:lang w:val="en-US"/>
                <w:rPrChange w:id="8053" w:author="Hayk-PC" w:date="2024-12-11T02:31:00Z">
                  <w:rPr>
                    <w:rFonts w:ascii="GHEA Grapalat" w:hAnsi="GHEA Grapalat"/>
                    <w:sz w:val="16"/>
                    <w:szCs w:val="16"/>
                    <w:lang w:val="en-US"/>
                  </w:rPr>
                </w:rPrChange>
              </w:rPr>
            </w:pPr>
            <w:r w:rsidRPr="00DF1634">
              <w:rPr>
                <w:rFonts w:ascii="GHEA Grapalat" w:hAnsi="GHEA Grapalat"/>
                <w:sz w:val="16"/>
                <w:szCs w:val="16"/>
                <w:rPrChange w:id="8054" w:author="Hayk-PC" w:date="2024-12-11T02:31:00Z">
                  <w:rPr>
                    <w:rFonts w:ascii="GHEA Grapalat" w:hAnsi="GHEA Grapalat"/>
                    <w:sz w:val="16"/>
                    <w:szCs w:val="16"/>
                  </w:rPr>
                </w:rPrChange>
              </w:rPr>
              <w:t>срок</w:t>
            </w:r>
            <w:r w:rsidRPr="00DF1634">
              <w:rPr>
                <w:rStyle w:val="FootnoteReference"/>
                <w:rFonts w:ascii="GHEA Grapalat" w:hAnsi="GHEA Grapalat"/>
                <w:sz w:val="16"/>
                <w:szCs w:val="16"/>
                <w:rPrChange w:id="8055" w:author="Hayk-PC" w:date="2024-12-11T02:31:00Z">
                  <w:rPr>
                    <w:rStyle w:val="FootnoteReference"/>
                    <w:rFonts w:ascii="GHEA Grapalat" w:hAnsi="GHEA Grapalat"/>
                    <w:sz w:val="16"/>
                    <w:szCs w:val="16"/>
                  </w:rPr>
                </w:rPrChange>
              </w:rPr>
              <w:footnoteReference w:customMarkFollows="1" w:id="41"/>
              <w:t>***</w:t>
            </w:r>
          </w:p>
        </w:tc>
      </w:tr>
      <w:tr w:rsidR="00046C1E" w:rsidRPr="00DF1634" w14:paraId="72C1A158" w14:textId="77777777" w:rsidTr="00F77577">
        <w:trPr>
          <w:trHeight w:val="246"/>
          <w:jc w:val="center"/>
        </w:trPr>
        <w:tc>
          <w:tcPr>
            <w:tcW w:w="1242" w:type="dxa"/>
          </w:tcPr>
          <w:p w14:paraId="74D3FFB9" w14:textId="34154B02" w:rsidR="00046C1E" w:rsidRPr="00DF1634" w:rsidRDefault="00046C1E" w:rsidP="00046C1E">
            <w:pPr>
              <w:widowControl w:val="0"/>
              <w:jc w:val="center"/>
              <w:rPr>
                <w:rFonts w:ascii="GHEA Grapalat" w:hAnsi="GHEA Grapalat"/>
                <w:sz w:val="16"/>
                <w:szCs w:val="16"/>
                <w:lang w:val="en-US"/>
                <w:rPrChange w:id="8056" w:author="Hayk-PC" w:date="2024-12-11T02:31:00Z">
                  <w:rPr>
                    <w:rFonts w:ascii="GHEA Grapalat" w:hAnsi="GHEA Grapalat"/>
                    <w:sz w:val="16"/>
                    <w:szCs w:val="16"/>
                  </w:rPr>
                </w:rPrChange>
              </w:rPr>
            </w:pPr>
            <w:ins w:id="8057" w:author="Hayk-PC" w:date="2024-12-11T02:20:00Z">
              <w:r w:rsidRPr="00DF1634">
                <w:rPr>
                  <w:rFonts w:ascii="GHEA Grapalat" w:hAnsi="GHEA Grapalat"/>
                  <w:sz w:val="16"/>
                  <w:szCs w:val="16"/>
                  <w:lang w:val="en-US"/>
                  <w:rPrChange w:id="8058" w:author="Hayk-PC" w:date="2024-12-11T02:31:00Z">
                    <w:rPr>
                      <w:rFonts w:ascii="GHEA Grapalat" w:hAnsi="GHEA Grapalat"/>
                      <w:sz w:val="16"/>
                      <w:szCs w:val="16"/>
                      <w:lang w:val="en-US"/>
                    </w:rPr>
                  </w:rPrChange>
                </w:rPr>
                <w:t>1</w:t>
              </w:r>
            </w:ins>
          </w:p>
        </w:tc>
        <w:tc>
          <w:tcPr>
            <w:tcW w:w="1492" w:type="dxa"/>
          </w:tcPr>
          <w:p w14:paraId="04064DA7" w14:textId="61611168" w:rsidR="00046C1E" w:rsidRPr="00DF1634" w:rsidRDefault="00046C1E" w:rsidP="00046C1E">
            <w:pPr>
              <w:widowControl w:val="0"/>
              <w:jc w:val="center"/>
              <w:rPr>
                <w:rFonts w:ascii="GHEA Grapalat" w:hAnsi="GHEA Grapalat"/>
                <w:sz w:val="16"/>
                <w:szCs w:val="16"/>
                <w:rPrChange w:id="8059" w:author="Hayk-PC" w:date="2024-12-11T02:31:00Z">
                  <w:rPr>
                    <w:rFonts w:ascii="GHEA Grapalat" w:hAnsi="GHEA Grapalat"/>
                    <w:sz w:val="16"/>
                    <w:szCs w:val="16"/>
                  </w:rPr>
                </w:rPrChange>
              </w:rPr>
            </w:pPr>
            <w:ins w:id="8060" w:author="Hayk-PC" w:date="2024-12-11T02:20:00Z">
              <w:r w:rsidRPr="00DF1634">
                <w:rPr>
                  <w:rFonts w:ascii="GHEA Grapalat" w:hAnsi="GHEA Grapalat" w:cs="Calibri"/>
                  <w:color w:val="000000"/>
                  <w:sz w:val="16"/>
                  <w:szCs w:val="16"/>
                  <w:lang w:val="hy-AM"/>
                  <w:rPrChange w:id="8061" w:author="Hayk-PC" w:date="2024-12-11T02:31:00Z">
                    <w:rPr>
                      <w:rFonts w:ascii="GHEA Grapalat" w:hAnsi="GHEA Grapalat" w:cs="Calibri"/>
                      <w:color w:val="000000"/>
                      <w:sz w:val="16"/>
                      <w:szCs w:val="16"/>
                      <w:lang w:val="hy-AM"/>
                    </w:rPr>
                  </w:rPrChange>
                </w:rPr>
                <w:t>39563510</w:t>
              </w:r>
            </w:ins>
          </w:p>
        </w:tc>
        <w:tc>
          <w:tcPr>
            <w:tcW w:w="2782" w:type="dxa"/>
            <w:vAlign w:val="center"/>
          </w:tcPr>
          <w:p w14:paraId="00DDB373" w14:textId="2AA3260F" w:rsidR="00046C1E" w:rsidRPr="00DF1634" w:rsidRDefault="00046C1E" w:rsidP="00046C1E">
            <w:pPr>
              <w:widowControl w:val="0"/>
              <w:jc w:val="center"/>
              <w:rPr>
                <w:rFonts w:ascii="GHEA Grapalat" w:hAnsi="GHEA Grapalat" w:cs="Calibri"/>
                <w:color w:val="000000"/>
                <w:sz w:val="16"/>
                <w:szCs w:val="16"/>
                <w:lang w:val="hy-AM"/>
                <w:rPrChange w:id="8062" w:author="Hayk-PC" w:date="2024-12-11T02:31:00Z">
                  <w:rPr>
                    <w:rFonts w:ascii="GHEA Grapalat" w:hAnsi="GHEA Grapalat"/>
                    <w:sz w:val="16"/>
                    <w:szCs w:val="16"/>
                  </w:rPr>
                </w:rPrChange>
              </w:rPr>
            </w:pPr>
            <w:ins w:id="8063" w:author="Hayk-PC" w:date="2024-12-11T02:21:00Z">
              <w:r w:rsidRPr="00DF1634">
                <w:rPr>
                  <w:rFonts w:ascii="GHEA Grapalat" w:hAnsi="GHEA Grapalat" w:cs="Calibri"/>
                  <w:color w:val="000000"/>
                  <w:sz w:val="16"/>
                  <w:szCs w:val="16"/>
                  <w:lang w:val="hy-AM"/>
                  <w:rPrChange w:id="8064" w:author="Hayk-PC" w:date="2024-12-11T02:31:00Z">
                    <w:rPr>
                      <w:rFonts w:ascii="GHEA Grapalat" w:hAnsi="GHEA Grapalat"/>
                      <w:lang w:val="hy-AM"/>
                    </w:rPr>
                  </w:rPrChange>
                </w:rPr>
                <w:t>медицинская салфетка</w:t>
              </w:r>
              <w:r w:rsidRPr="00DF1634" w:rsidDel="00FE63BE">
                <w:rPr>
                  <w:rFonts w:ascii="GHEA Grapalat" w:hAnsi="GHEA Grapalat" w:cs="Calibri"/>
                  <w:color w:val="000000"/>
                  <w:sz w:val="16"/>
                  <w:szCs w:val="16"/>
                  <w:lang w:val="hy-AM"/>
                  <w:rPrChange w:id="8065" w:author="Hayk-PC" w:date="2024-12-11T02:31:00Z">
                    <w:rPr>
                      <w:rFonts w:ascii="GHEA Grapalat" w:hAnsi="GHEA Grapalat"/>
                      <w:lang w:val="hy-AM"/>
                    </w:rPr>
                  </w:rPrChange>
                </w:rPr>
                <w:t xml:space="preserve"> </w:t>
              </w:r>
            </w:ins>
          </w:p>
        </w:tc>
        <w:tc>
          <w:tcPr>
            <w:tcW w:w="3392" w:type="dxa"/>
          </w:tcPr>
          <w:p w14:paraId="4BDD2D7D" w14:textId="6694249B" w:rsidR="00046C1E" w:rsidRPr="00DF1634" w:rsidRDefault="00FA53B5" w:rsidP="00046C1E">
            <w:pPr>
              <w:widowControl w:val="0"/>
              <w:jc w:val="center"/>
              <w:rPr>
                <w:rFonts w:ascii="GHEA Grapalat" w:hAnsi="GHEA Grapalat"/>
                <w:sz w:val="16"/>
                <w:szCs w:val="16"/>
                <w:rPrChange w:id="8066" w:author="Hayk-PC" w:date="2024-12-11T02:31:00Z">
                  <w:rPr>
                    <w:rFonts w:ascii="GHEA Grapalat" w:hAnsi="GHEA Grapalat"/>
                    <w:sz w:val="16"/>
                    <w:szCs w:val="16"/>
                  </w:rPr>
                </w:rPrChange>
              </w:rPr>
            </w:pPr>
            <w:ins w:id="8067" w:author="Hayk-PC" w:date="2024-12-11T02:28:00Z">
              <w:r w:rsidRPr="00DF1634">
                <w:rPr>
                  <w:rFonts w:ascii="GHEA Grapalat" w:hAnsi="GHEA Grapalat"/>
                  <w:sz w:val="16"/>
                  <w:szCs w:val="16"/>
                  <w:rPrChange w:id="8068" w:author="Hayk-PC" w:date="2024-12-11T02:31:00Z">
                    <w:rPr>
                      <w:rFonts w:ascii="GHEA Grapalat" w:hAnsi="GHEA Grapalat"/>
                      <w:sz w:val="16"/>
                      <w:szCs w:val="16"/>
                    </w:rPr>
                  </w:rPrChange>
                </w:rPr>
                <w:t>Салфетка представляет собой бумагу или флизелин плотностью 40г/м2, пропитанную 70% раствором этилового спирта (не менее 0,9г спиртового раствора), размер которой не менее 30мм*30мм, эффективен. санитарная очистка кожи в области инъекции и сокращение количества манипуляций в индивидуальной упаковке, внутри которой должна быть предусмотрена салфетка влаги до применения. Срок годности: не менее 2 лет.</w:t>
              </w:r>
            </w:ins>
          </w:p>
        </w:tc>
        <w:tc>
          <w:tcPr>
            <w:tcW w:w="1085" w:type="dxa"/>
          </w:tcPr>
          <w:p w14:paraId="7F26EF98" w14:textId="49F9EF21" w:rsidR="00046C1E" w:rsidRPr="00DF1634" w:rsidRDefault="00046C1E" w:rsidP="00046C1E">
            <w:pPr>
              <w:widowControl w:val="0"/>
              <w:jc w:val="center"/>
              <w:rPr>
                <w:rFonts w:ascii="GHEA Grapalat" w:hAnsi="GHEA Grapalat"/>
                <w:sz w:val="16"/>
                <w:szCs w:val="16"/>
                <w:rPrChange w:id="8069" w:author="Hayk-PC" w:date="2024-12-11T02:31:00Z">
                  <w:rPr>
                    <w:rFonts w:ascii="GHEA Grapalat" w:hAnsi="GHEA Grapalat"/>
                    <w:sz w:val="16"/>
                    <w:szCs w:val="16"/>
                  </w:rPr>
                </w:rPrChange>
              </w:rPr>
            </w:pPr>
            <w:ins w:id="8070" w:author="Hayk-PC" w:date="2024-12-11T02:22:00Z">
              <w:r w:rsidRPr="00DF1634">
                <w:rPr>
                  <w:rPrChange w:id="8071" w:author="Hayk-PC" w:date="2024-12-11T02:31:00Z">
                    <w:rPr/>
                  </w:rPrChange>
                </w:rPr>
                <w:t>штук</w:t>
              </w:r>
            </w:ins>
          </w:p>
        </w:tc>
        <w:tc>
          <w:tcPr>
            <w:tcW w:w="1559" w:type="dxa"/>
          </w:tcPr>
          <w:p w14:paraId="13C29C99" w14:textId="412ED158" w:rsidR="00046C1E" w:rsidRPr="00DF1634" w:rsidRDefault="00046C1E" w:rsidP="00046C1E">
            <w:pPr>
              <w:widowControl w:val="0"/>
              <w:jc w:val="center"/>
              <w:rPr>
                <w:rFonts w:ascii="GHEA Grapalat" w:hAnsi="GHEA Grapalat"/>
                <w:sz w:val="16"/>
                <w:szCs w:val="16"/>
                <w:rPrChange w:id="8072" w:author="Hayk-PC" w:date="2024-12-11T02:31:00Z">
                  <w:rPr>
                    <w:rFonts w:ascii="GHEA Grapalat" w:hAnsi="GHEA Grapalat"/>
                    <w:sz w:val="16"/>
                    <w:szCs w:val="16"/>
                  </w:rPr>
                </w:rPrChange>
              </w:rPr>
            </w:pPr>
            <w:ins w:id="8073" w:author="Hayk-PC" w:date="2024-12-11T02:22:00Z">
              <w:r w:rsidRPr="00DF1634">
                <w:rPr>
                  <w:rFonts w:ascii="GHEA Grapalat" w:hAnsi="GHEA Grapalat" w:cs="Calibri"/>
                  <w:color w:val="000000"/>
                  <w:sz w:val="16"/>
                  <w:szCs w:val="16"/>
                  <w:lang w:val="hy-AM"/>
                  <w:rPrChange w:id="8074" w:author="Hayk-PC" w:date="2024-12-11T02:31:00Z">
                    <w:rPr>
                      <w:rFonts w:ascii="GHEA Grapalat" w:hAnsi="GHEA Grapalat" w:cs="Calibri"/>
                      <w:color w:val="000000"/>
                      <w:sz w:val="16"/>
                      <w:szCs w:val="16"/>
                      <w:lang w:val="hy-AM"/>
                    </w:rPr>
                  </w:rPrChange>
                </w:rPr>
                <w:t>6</w:t>
              </w:r>
            </w:ins>
          </w:p>
        </w:tc>
        <w:tc>
          <w:tcPr>
            <w:tcW w:w="1134" w:type="dxa"/>
            <w:gridSpan w:val="2"/>
          </w:tcPr>
          <w:p w14:paraId="2BFE4F28" w14:textId="3C2202CC" w:rsidR="00046C1E" w:rsidRPr="00DF1634" w:rsidRDefault="00046C1E" w:rsidP="00046C1E">
            <w:pPr>
              <w:widowControl w:val="0"/>
              <w:jc w:val="center"/>
              <w:rPr>
                <w:rFonts w:ascii="GHEA Grapalat" w:hAnsi="GHEA Grapalat"/>
                <w:sz w:val="16"/>
                <w:szCs w:val="16"/>
                <w:rPrChange w:id="8075" w:author="Hayk-PC" w:date="2024-12-11T02:31:00Z">
                  <w:rPr>
                    <w:rFonts w:ascii="GHEA Grapalat" w:hAnsi="GHEA Grapalat"/>
                    <w:sz w:val="16"/>
                    <w:szCs w:val="16"/>
                  </w:rPr>
                </w:rPrChange>
              </w:rPr>
            </w:pPr>
            <w:ins w:id="8076" w:author="Hayk-PC" w:date="2024-12-11T02:22:00Z">
              <w:r w:rsidRPr="00DF1634">
                <w:rPr>
                  <w:rFonts w:ascii="GHEA Grapalat" w:hAnsi="GHEA Grapalat" w:cs="Calibri"/>
                  <w:color w:val="000000"/>
                  <w:sz w:val="16"/>
                  <w:szCs w:val="16"/>
                  <w:lang w:val="hy-AM"/>
                  <w:rPrChange w:id="8077" w:author="Hayk-PC" w:date="2024-12-11T02:31:00Z">
                    <w:rPr>
                      <w:rFonts w:ascii="GHEA Grapalat" w:hAnsi="GHEA Grapalat" w:cs="Calibri"/>
                      <w:color w:val="000000"/>
                      <w:sz w:val="16"/>
                      <w:szCs w:val="16"/>
                      <w:lang w:val="hy-AM"/>
                    </w:rPr>
                  </w:rPrChange>
                </w:rPr>
                <w:t>5 160 000</w:t>
              </w:r>
            </w:ins>
          </w:p>
        </w:tc>
        <w:tc>
          <w:tcPr>
            <w:tcW w:w="850" w:type="dxa"/>
          </w:tcPr>
          <w:p w14:paraId="562F8680" w14:textId="7FD2202D" w:rsidR="00046C1E" w:rsidRPr="00DF1634" w:rsidRDefault="00046C1E" w:rsidP="00046C1E">
            <w:pPr>
              <w:widowControl w:val="0"/>
              <w:jc w:val="center"/>
              <w:rPr>
                <w:rFonts w:ascii="GHEA Grapalat" w:hAnsi="GHEA Grapalat"/>
                <w:sz w:val="16"/>
                <w:szCs w:val="16"/>
                <w:rPrChange w:id="8078" w:author="Hayk-PC" w:date="2024-12-11T02:31:00Z">
                  <w:rPr>
                    <w:rFonts w:ascii="GHEA Grapalat" w:hAnsi="GHEA Grapalat"/>
                    <w:sz w:val="16"/>
                    <w:szCs w:val="16"/>
                  </w:rPr>
                </w:rPrChange>
              </w:rPr>
            </w:pPr>
            <w:ins w:id="8079" w:author="Hayk-PC" w:date="2024-12-11T02:22:00Z">
              <w:r w:rsidRPr="00DF1634">
                <w:rPr>
                  <w:rFonts w:ascii="GHEA Grapalat" w:hAnsi="GHEA Grapalat" w:cs="Calibri"/>
                  <w:color w:val="000000"/>
                  <w:sz w:val="16"/>
                  <w:szCs w:val="16"/>
                  <w:lang w:val="hy-AM"/>
                  <w:rPrChange w:id="8080" w:author="Hayk-PC" w:date="2024-12-11T02:31:00Z">
                    <w:rPr>
                      <w:rFonts w:ascii="GHEA Grapalat" w:hAnsi="GHEA Grapalat" w:cs="Calibri"/>
                      <w:color w:val="000000"/>
                      <w:sz w:val="16"/>
                      <w:szCs w:val="16"/>
                      <w:lang w:val="hy-AM"/>
                    </w:rPr>
                  </w:rPrChange>
                </w:rPr>
                <w:t>860 000</w:t>
              </w:r>
            </w:ins>
          </w:p>
        </w:tc>
        <w:tc>
          <w:tcPr>
            <w:tcW w:w="709" w:type="dxa"/>
          </w:tcPr>
          <w:p w14:paraId="7847B596" w14:textId="283DF927" w:rsidR="00046C1E" w:rsidRPr="00DF1634" w:rsidRDefault="00046C1E" w:rsidP="00046C1E">
            <w:pPr>
              <w:widowControl w:val="0"/>
              <w:jc w:val="center"/>
              <w:rPr>
                <w:rFonts w:ascii="GHEA Grapalat" w:hAnsi="GHEA Grapalat"/>
                <w:sz w:val="16"/>
                <w:szCs w:val="16"/>
                <w:rPrChange w:id="8081" w:author="Hayk-PC" w:date="2024-12-11T02:31:00Z">
                  <w:rPr>
                    <w:rFonts w:ascii="GHEA Grapalat" w:hAnsi="GHEA Grapalat"/>
                    <w:sz w:val="16"/>
                    <w:szCs w:val="16"/>
                  </w:rPr>
                </w:rPrChange>
              </w:rPr>
            </w:pPr>
            <w:ins w:id="8082" w:author="Hayk-PC" w:date="2024-12-11T02:24:00Z">
              <w:r w:rsidRPr="00DF1634">
                <w:rPr>
                  <w:rFonts w:ascii="GHEA Grapalat" w:hAnsi="GHEA Grapalat"/>
                  <w:sz w:val="16"/>
                  <w:szCs w:val="16"/>
                  <w:rPrChange w:id="8083" w:author="Hayk-PC" w:date="2024-12-11T02:31:00Z">
                    <w:rPr>
                      <w:rFonts w:ascii="GHEA Grapalat" w:hAnsi="GHEA Grapalat"/>
                      <w:sz w:val="16"/>
                      <w:szCs w:val="16"/>
                    </w:rPr>
                  </w:rPrChange>
                </w:rPr>
                <w:t>в. Ереван, улица Чолакяна, 38:</w:t>
              </w:r>
            </w:ins>
          </w:p>
        </w:tc>
        <w:tc>
          <w:tcPr>
            <w:tcW w:w="1158" w:type="dxa"/>
          </w:tcPr>
          <w:p w14:paraId="720E3A91" w14:textId="672BE00B" w:rsidR="00046C1E" w:rsidRPr="00DF1634" w:rsidRDefault="00046C1E" w:rsidP="00046C1E">
            <w:pPr>
              <w:widowControl w:val="0"/>
              <w:jc w:val="center"/>
              <w:rPr>
                <w:rFonts w:ascii="GHEA Grapalat" w:hAnsi="GHEA Grapalat"/>
                <w:sz w:val="16"/>
                <w:szCs w:val="16"/>
                <w:rPrChange w:id="8084" w:author="Hayk-PC" w:date="2024-12-11T02:31:00Z">
                  <w:rPr>
                    <w:rFonts w:ascii="GHEA Grapalat" w:hAnsi="GHEA Grapalat"/>
                    <w:sz w:val="16"/>
                    <w:szCs w:val="16"/>
                  </w:rPr>
                </w:rPrChange>
              </w:rPr>
            </w:pPr>
            <w:ins w:id="8085" w:author="Hayk-PC" w:date="2024-12-11T02:25:00Z">
              <w:r w:rsidRPr="00DF1634">
                <w:rPr>
                  <w:rFonts w:ascii="GHEA Grapalat" w:hAnsi="GHEA Grapalat"/>
                  <w:sz w:val="16"/>
                  <w:szCs w:val="16"/>
                  <w:rPrChange w:id="8086" w:author="Hayk-PC" w:date="2024-12-11T02:31:00Z">
                    <w:rPr>
                      <w:rFonts w:ascii="GHEA Grapalat" w:hAnsi="GHEA Grapalat"/>
                      <w:sz w:val="16"/>
                      <w:szCs w:val="16"/>
                    </w:rPr>
                  </w:rPrChange>
                </w:rPr>
                <w:t>Максимум 860 000 по желанию клиента. Клиент не несет ответственности, если полная поставка не требуется.</w:t>
              </w:r>
            </w:ins>
          </w:p>
        </w:tc>
        <w:tc>
          <w:tcPr>
            <w:tcW w:w="947" w:type="dxa"/>
          </w:tcPr>
          <w:p w14:paraId="26E9CF47" w14:textId="441581B0" w:rsidR="00046C1E" w:rsidRPr="00DF1634" w:rsidRDefault="00FA53B5" w:rsidP="00046C1E">
            <w:pPr>
              <w:widowControl w:val="0"/>
              <w:jc w:val="center"/>
              <w:rPr>
                <w:rFonts w:ascii="GHEA Grapalat" w:hAnsi="GHEA Grapalat"/>
                <w:sz w:val="16"/>
                <w:szCs w:val="16"/>
                <w:rPrChange w:id="8087" w:author="Hayk-PC" w:date="2024-12-11T02:31:00Z">
                  <w:rPr>
                    <w:rFonts w:ascii="GHEA Grapalat" w:hAnsi="GHEA Grapalat"/>
                    <w:sz w:val="16"/>
                    <w:szCs w:val="16"/>
                  </w:rPr>
                </w:rPrChange>
              </w:rPr>
            </w:pPr>
            <w:ins w:id="8088" w:author="Hayk-PC" w:date="2024-12-11T02:27:00Z">
              <w:r w:rsidRPr="00DF1634">
                <w:rPr>
                  <w:rFonts w:ascii="GHEA Grapalat" w:hAnsi="GHEA Grapalat"/>
                  <w:sz w:val="16"/>
                  <w:szCs w:val="16"/>
                  <w:rPrChange w:id="8089" w:author="Hayk-PC" w:date="2024-12-11T02:31:00Z">
                    <w:rPr>
                      <w:rFonts w:ascii="GHEA Grapalat" w:hAnsi="GHEA Grapalat"/>
                      <w:sz w:val="16"/>
                      <w:szCs w:val="16"/>
                    </w:rPr>
                  </w:rPrChange>
                </w:rPr>
                <w:t>Декабрь 2024 г. по желанию Клиента</w:t>
              </w:r>
            </w:ins>
          </w:p>
        </w:tc>
      </w:tr>
      <w:tr w:rsidR="00046C1E" w:rsidRPr="00DF1634" w14:paraId="7F106C3D" w14:textId="77777777" w:rsidTr="006176D2">
        <w:trPr>
          <w:trHeight w:val="246"/>
          <w:jc w:val="center"/>
          <w:ins w:id="8090" w:author="Hayk-PC" w:date="2024-12-11T02:20:00Z"/>
        </w:trPr>
        <w:tc>
          <w:tcPr>
            <w:tcW w:w="1242" w:type="dxa"/>
          </w:tcPr>
          <w:p w14:paraId="5F2D64CB" w14:textId="2FEB6677" w:rsidR="00046C1E" w:rsidRPr="00DF1634" w:rsidRDefault="00046C1E" w:rsidP="00046C1E">
            <w:pPr>
              <w:widowControl w:val="0"/>
              <w:jc w:val="center"/>
              <w:rPr>
                <w:ins w:id="8091" w:author="Hayk-PC" w:date="2024-12-11T02:20:00Z"/>
                <w:rFonts w:ascii="GHEA Grapalat" w:hAnsi="GHEA Grapalat"/>
                <w:sz w:val="16"/>
                <w:szCs w:val="16"/>
                <w:lang w:val="en-US"/>
                <w:rPrChange w:id="8092" w:author="Hayk-PC" w:date="2024-12-11T02:31:00Z">
                  <w:rPr>
                    <w:ins w:id="8093" w:author="Hayk-PC" w:date="2024-12-11T02:20:00Z"/>
                    <w:rFonts w:ascii="GHEA Grapalat" w:hAnsi="GHEA Grapalat"/>
                    <w:sz w:val="16"/>
                    <w:szCs w:val="16"/>
                  </w:rPr>
                </w:rPrChange>
              </w:rPr>
            </w:pPr>
            <w:ins w:id="8094" w:author="Hayk-PC" w:date="2024-12-11T02:20:00Z">
              <w:r w:rsidRPr="00DF1634">
                <w:rPr>
                  <w:rFonts w:ascii="GHEA Grapalat" w:hAnsi="GHEA Grapalat"/>
                  <w:sz w:val="16"/>
                  <w:szCs w:val="16"/>
                  <w:lang w:val="en-US"/>
                  <w:rPrChange w:id="8095" w:author="Hayk-PC" w:date="2024-12-11T02:31:00Z">
                    <w:rPr>
                      <w:rFonts w:ascii="GHEA Grapalat" w:hAnsi="GHEA Grapalat"/>
                      <w:sz w:val="16"/>
                      <w:szCs w:val="16"/>
                      <w:lang w:val="en-US"/>
                    </w:rPr>
                  </w:rPrChange>
                </w:rPr>
                <w:t>2</w:t>
              </w:r>
            </w:ins>
          </w:p>
        </w:tc>
        <w:tc>
          <w:tcPr>
            <w:tcW w:w="1492" w:type="dxa"/>
          </w:tcPr>
          <w:p w14:paraId="6B80A306" w14:textId="63E5BEA3" w:rsidR="00046C1E" w:rsidRPr="00DF1634" w:rsidRDefault="00046C1E" w:rsidP="00046C1E">
            <w:pPr>
              <w:widowControl w:val="0"/>
              <w:jc w:val="center"/>
              <w:rPr>
                <w:ins w:id="8096" w:author="Hayk-PC" w:date="2024-12-11T02:20:00Z"/>
                <w:rFonts w:ascii="GHEA Grapalat" w:hAnsi="GHEA Grapalat"/>
                <w:sz w:val="16"/>
                <w:szCs w:val="16"/>
                <w:rPrChange w:id="8097" w:author="Hayk-PC" w:date="2024-12-11T02:31:00Z">
                  <w:rPr>
                    <w:ins w:id="8098" w:author="Hayk-PC" w:date="2024-12-11T02:20:00Z"/>
                    <w:rFonts w:ascii="GHEA Grapalat" w:hAnsi="GHEA Grapalat"/>
                    <w:sz w:val="16"/>
                    <w:szCs w:val="16"/>
                  </w:rPr>
                </w:rPrChange>
              </w:rPr>
            </w:pPr>
            <w:ins w:id="8099" w:author="Hayk-PC" w:date="2024-12-11T02:20:00Z">
              <w:r w:rsidRPr="00DF1634">
                <w:rPr>
                  <w:rFonts w:ascii="GHEA Grapalat" w:hAnsi="GHEA Grapalat" w:cs="Calibri"/>
                  <w:color w:val="000000"/>
                  <w:sz w:val="16"/>
                  <w:szCs w:val="16"/>
                  <w:lang w:val="hy-AM"/>
                  <w:rPrChange w:id="8100" w:author="Hayk-PC" w:date="2024-12-11T02:31:00Z">
                    <w:rPr>
                      <w:rFonts w:ascii="GHEA Grapalat" w:hAnsi="GHEA Grapalat" w:cs="Calibri"/>
                      <w:color w:val="000000"/>
                      <w:sz w:val="16"/>
                      <w:szCs w:val="16"/>
                      <w:lang w:val="hy-AM"/>
                    </w:rPr>
                  </w:rPrChange>
                </w:rPr>
                <w:t>33141142</w:t>
              </w:r>
            </w:ins>
          </w:p>
        </w:tc>
        <w:tc>
          <w:tcPr>
            <w:tcW w:w="2782" w:type="dxa"/>
          </w:tcPr>
          <w:p w14:paraId="40FB10DF" w14:textId="4FF7DCCC" w:rsidR="00046C1E" w:rsidRPr="00DF1634" w:rsidRDefault="00046C1E" w:rsidP="00046C1E">
            <w:pPr>
              <w:widowControl w:val="0"/>
              <w:jc w:val="center"/>
              <w:rPr>
                <w:ins w:id="8101" w:author="Hayk-PC" w:date="2024-12-11T02:20:00Z"/>
                <w:rFonts w:ascii="GHEA Grapalat" w:hAnsi="GHEA Grapalat" w:cs="Calibri"/>
                <w:color w:val="000000"/>
                <w:sz w:val="16"/>
                <w:szCs w:val="16"/>
                <w:lang w:val="hy-AM"/>
                <w:rPrChange w:id="8102" w:author="Hayk-PC" w:date="2024-12-11T02:31:00Z">
                  <w:rPr>
                    <w:ins w:id="8103" w:author="Hayk-PC" w:date="2024-12-11T02:20:00Z"/>
                    <w:rFonts w:ascii="GHEA Grapalat" w:hAnsi="GHEA Grapalat"/>
                    <w:sz w:val="16"/>
                    <w:szCs w:val="16"/>
                  </w:rPr>
                </w:rPrChange>
              </w:rPr>
            </w:pPr>
            <w:ins w:id="8104" w:author="Hayk-PC" w:date="2024-12-11T02:21:00Z">
              <w:r w:rsidRPr="00DF1634">
                <w:rPr>
                  <w:rFonts w:ascii="GHEA Grapalat" w:hAnsi="GHEA Grapalat" w:cs="Calibri"/>
                  <w:color w:val="000000"/>
                  <w:sz w:val="16"/>
                  <w:szCs w:val="16"/>
                  <w:lang w:val="hy-AM"/>
                  <w:rPrChange w:id="8105" w:author="Hayk-PC" w:date="2024-12-11T02:31:00Z">
                    <w:rPr>
                      <w:rFonts w:ascii="GHEA Grapalat" w:hAnsi="GHEA Grapalat"/>
                      <w:lang w:val="hy-AM"/>
                    </w:rPr>
                  </w:rPrChange>
                </w:rPr>
                <w:t>шприцы</w:t>
              </w:r>
            </w:ins>
          </w:p>
        </w:tc>
        <w:tc>
          <w:tcPr>
            <w:tcW w:w="3392" w:type="dxa"/>
          </w:tcPr>
          <w:p w14:paraId="25DEE515" w14:textId="29D77B5A" w:rsidR="00046C1E" w:rsidRPr="00DF1634" w:rsidRDefault="00FA53B5" w:rsidP="00046C1E">
            <w:pPr>
              <w:widowControl w:val="0"/>
              <w:jc w:val="center"/>
              <w:rPr>
                <w:ins w:id="8106" w:author="Hayk-PC" w:date="2024-12-11T02:20:00Z"/>
                <w:rFonts w:ascii="GHEA Grapalat" w:hAnsi="GHEA Grapalat"/>
                <w:sz w:val="16"/>
                <w:szCs w:val="16"/>
                <w:rPrChange w:id="8107" w:author="Hayk-PC" w:date="2024-12-11T02:31:00Z">
                  <w:rPr>
                    <w:ins w:id="8108" w:author="Hayk-PC" w:date="2024-12-11T02:20:00Z"/>
                    <w:rFonts w:ascii="GHEA Grapalat" w:hAnsi="GHEA Grapalat"/>
                    <w:sz w:val="16"/>
                    <w:szCs w:val="16"/>
                  </w:rPr>
                </w:rPrChange>
              </w:rPr>
            </w:pPr>
            <w:ins w:id="8109" w:author="Hayk-PC" w:date="2024-12-11T02:28:00Z">
              <w:r w:rsidRPr="00DF1634">
                <w:rPr>
                  <w:rFonts w:ascii="GHEA Grapalat" w:hAnsi="GHEA Grapalat"/>
                  <w:sz w:val="16"/>
                  <w:szCs w:val="16"/>
                  <w:rPrChange w:id="8110" w:author="Hayk-PC" w:date="2024-12-11T02:31:00Z">
                    <w:rPr>
                      <w:rFonts w:ascii="GHEA Grapalat" w:hAnsi="GHEA Grapalat"/>
                      <w:sz w:val="16"/>
                      <w:szCs w:val="16"/>
                    </w:rPr>
                  </w:rPrChange>
                </w:rPr>
                <w:t xml:space="preserve">Шприц 3мл, игла 23Г. Шприц должен быть изготовлен из прозрачного, нетоксичного </w:t>
              </w:r>
              <w:r w:rsidRPr="00DF1634">
                <w:rPr>
                  <w:rFonts w:ascii="GHEA Grapalat" w:hAnsi="GHEA Grapalat"/>
                  <w:sz w:val="16"/>
                  <w:szCs w:val="16"/>
                  <w:rPrChange w:id="8111" w:author="Hayk-PC" w:date="2024-12-11T02:31:00Z">
                    <w:rPr>
                      <w:rFonts w:ascii="GHEA Grapalat" w:hAnsi="GHEA Grapalat"/>
                      <w:sz w:val="16"/>
                      <w:szCs w:val="16"/>
                    </w:rPr>
                  </w:rPrChange>
                </w:rPr>
                <w:lastRenderedPageBreak/>
                <w:t>материала. Срок годности: не менее 2 лет.</w:t>
              </w:r>
            </w:ins>
          </w:p>
        </w:tc>
        <w:tc>
          <w:tcPr>
            <w:tcW w:w="1085" w:type="dxa"/>
          </w:tcPr>
          <w:p w14:paraId="73070CCD" w14:textId="1457A413" w:rsidR="00046C1E" w:rsidRPr="00DF1634" w:rsidRDefault="00046C1E" w:rsidP="00046C1E">
            <w:pPr>
              <w:widowControl w:val="0"/>
              <w:jc w:val="center"/>
              <w:rPr>
                <w:ins w:id="8112" w:author="Hayk-PC" w:date="2024-12-11T02:20:00Z"/>
                <w:rFonts w:ascii="GHEA Grapalat" w:hAnsi="GHEA Grapalat"/>
                <w:sz w:val="16"/>
                <w:szCs w:val="16"/>
                <w:rPrChange w:id="8113" w:author="Hayk-PC" w:date="2024-12-11T02:31:00Z">
                  <w:rPr>
                    <w:ins w:id="8114" w:author="Hayk-PC" w:date="2024-12-11T02:20:00Z"/>
                    <w:rFonts w:ascii="GHEA Grapalat" w:hAnsi="GHEA Grapalat"/>
                    <w:sz w:val="16"/>
                    <w:szCs w:val="16"/>
                  </w:rPr>
                </w:rPrChange>
              </w:rPr>
            </w:pPr>
            <w:ins w:id="8115" w:author="Hayk-PC" w:date="2024-12-11T02:22:00Z">
              <w:r w:rsidRPr="00DF1634">
                <w:rPr>
                  <w:rPrChange w:id="8116" w:author="Hayk-PC" w:date="2024-12-11T02:31:00Z">
                    <w:rPr/>
                  </w:rPrChange>
                </w:rPr>
                <w:lastRenderedPageBreak/>
                <w:t>штук</w:t>
              </w:r>
            </w:ins>
          </w:p>
        </w:tc>
        <w:tc>
          <w:tcPr>
            <w:tcW w:w="1559" w:type="dxa"/>
          </w:tcPr>
          <w:p w14:paraId="7082FAD2" w14:textId="3B2956E8" w:rsidR="00046C1E" w:rsidRPr="00DF1634" w:rsidRDefault="00046C1E" w:rsidP="00046C1E">
            <w:pPr>
              <w:widowControl w:val="0"/>
              <w:jc w:val="center"/>
              <w:rPr>
                <w:ins w:id="8117" w:author="Hayk-PC" w:date="2024-12-11T02:20:00Z"/>
                <w:rFonts w:ascii="GHEA Grapalat" w:hAnsi="GHEA Grapalat"/>
                <w:sz w:val="16"/>
                <w:szCs w:val="16"/>
                <w:rPrChange w:id="8118" w:author="Hayk-PC" w:date="2024-12-11T02:31:00Z">
                  <w:rPr>
                    <w:ins w:id="8119" w:author="Hayk-PC" w:date="2024-12-11T02:20:00Z"/>
                    <w:rFonts w:ascii="GHEA Grapalat" w:hAnsi="GHEA Grapalat"/>
                    <w:sz w:val="16"/>
                    <w:szCs w:val="16"/>
                  </w:rPr>
                </w:rPrChange>
              </w:rPr>
            </w:pPr>
            <w:ins w:id="8120" w:author="Hayk-PC" w:date="2024-12-11T02:22:00Z">
              <w:r w:rsidRPr="00DF1634">
                <w:rPr>
                  <w:rFonts w:ascii="GHEA Grapalat" w:hAnsi="GHEA Grapalat" w:cs="Calibri"/>
                  <w:color w:val="000000"/>
                  <w:sz w:val="16"/>
                  <w:szCs w:val="16"/>
                  <w:lang w:val="hy-AM"/>
                  <w:rPrChange w:id="8121" w:author="Hayk-PC" w:date="2024-12-11T02:31:00Z">
                    <w:rPr>
                      <w:rFonts w:ascii="GHEA Grapalat" w:hAnsi="GHEA Grapalat" w:cs="Calibri"/>
                      <w:color w:val="000000"/>
                      <w:sz w:val="16"/>
                      <w:szCs w:val="16"/>
                      <w:lang w:val="hy-AM"/>
                    </w:rPr>
                  </w:rPrChange>
                </w:rPr>
                <w:t>10</w:t>
              </w:r>
            </w:ins>
          </w:p>
        </w:tc>
        <w:tc>
          <w:tcPr>
            <w:tcW w:w="1134" w:type="dxa"/>
            <w:gridSpan w:val="2"/>
          </w:tcPr>
          <w:p w14:paraId="6BDD4F49" w14:textId="3BF7E629" w:rsidR="00046C1E" w:rsidRPr="00DF1634" w:rsidRDefault="00046C1E" w:rsidP="00046C1E">
            <w:pPr>
              <w:widowControl w:val="0"/>
              <w:jc w:val="center"/>
              <w:rPr>
                <w:ins w:id="8122" w:author="Hayk-PC" w:date="2024-12-11T02:20:00Z"/>
                <w:rFonts w:ascii="GHEA Grapalat" w:hAnsi="GHEA Grapalat"/>
                <w:sz w:val="16"/>
                <w:szCs w:val="16"/>
                <w:rPrChange w:id="8123" w:author="Hayk-PC" w:date="2024-12-11T02:31:00Z">
                  <w:rPr>
                    <w:ins w:id="8124" w:author="Hayk-PC" w:date="2024-12-11T02:20:00Z"/>
                    <w:rFonts w:ascii="GHEA Grapalat" w:hAnsi="GHEA Grapalat"/>
                    <w:sz w:val="16"/>
                    <w:szCs w:val="16"/>
                  </w:rPr>
                </w:rPrChange>
              </w:rPr>
            </w:pPr>
            <w:ins w:id="8125" w:author="Hayk-PC" w:date="2024-12-11T02:22:00Z">
              <w:r w:rsidRPr="00DF1634">
                <w:rPr>
                  <w:rFonts w:ascii="GHEA Grapalat" w:hAnsi="GHEA Grapalat" w:cs="Calibri"/>
                  <w:color w:val="000000"/>
                  <w:sz w:val="16"/>
                  <w:szCs w:val="16"/>
                  <w:lang w:val="hy-AM"/>
                  <w:rPrChange w:id="8126" w:author="Hayk-PC" w:date="2024-12-11T02:31:00Z">
                    <w:rPr>
                      <w:rFonts w:ascii="GHEA Grapalat" w:hAnsi="GHEA Grapalat" w:cs="Calibri"/>
                      <w:color w:val="000000"/>
                      <w:sz w:val="16"/>
                      <w:szCs w:val="16"/>
                      <w:lang w:val="hy-AM"/>
                    </w:rPr>
                  </w:rPrChange>
                </w:rPr>
                <w:t xml:space="preserve">2 000 000 </w:t>
              </w:r>
            </w:ins>
          </w:p>
        </w:tc>
        <w:tc>
          <w:tcPr>
            <w:tcW w:w="850" w:type="dxa"/>
          </w:tcPr>
          <w:p w14:paraId="24378D3F" w14:textId="3045919B" w:rsidR="00046C1E" w:rsidRPr="00DF1634" w:rsidRDefault="00046C1E" w:rsidP="00046C1E">
            <w:pPr>
              <w:widowControl w:val="0"/>
              <w:jc w:val="center"/>
              <w:rPr>
                <w:ins w:id="8127" w:author="Hayk-PC" w:date="2024-12-11T02:20:00Z"/>
                <w:rFonts w:ascii="GHEA Grapalat" w:hAnsi="GHEA Grapalat"/>
                <w:sz w:val="16"/>
                <w:szCs w:val="16"/>
                <w:rPrChange w:id="8128" w:author="Hayk-PC" w:date="2024-12-11T02:31:00Z">
                  <w:rPr>
                    <w:ins w:id="8129" w:author="Hayk-PC" w:date="2024-12-11T02:20:00Z"/>
                    <w:rFonts w:ascii="GHEA Grapalat" w:hAnsi="GHEA Grapalat"/>
                    <w:sz w:val="16"/>
                    <w:szCs w:val="16"/>
                  </w:rPr>
                </w:rPrChange>
              </w:rPr>
            </w:pPr>
            <w:ins w:id="8130" w:author="Hayk-PC" w:date="2024-12-11T02:22:00Z">
              <w:r w:rsidRPr="00DF1634">
                <w:rPr>
                  <w:rFonts w:ascii="GHEA Grapalat" w:hAnsi="GHEA Grapalat" w:cs="Calibri"/>
                  <w:color w:val="000000"/>
                  <w:sz w:val="16"/>
                  <w:szCs w:val="16"/>
                  <w:lang w:val="hy-AM"/>
                  <w:rPrChange w:id="8131" w:author="Hayk-PC" w:date="2024-12-11T02:31:00Z">
                    <w:rPr>
                      <w:rFonts w:ascii="GHEA Grapalat" w:hAnsi="GHEA Grapalat" w:cs="Calibri"/>
                      <w:color w:val="000000"/>
                      <w:sz w:val="16"/>
                      <w:szCs w:val="16"/>
                      <w:lang w:val="hy-AM"/>
                    </w:rPr>
                  </w:rPrChange>
                </w:rPr>
                <w:t>200 000</w:t>
              </w:r>
            </w:ins>
          </w:p>
        </w:tc>
        <w:tc>
          <w:tcPr>
            <w:tcW w:w="709" w:type="dxa"/>
          </w:tcPr>
          <w:p w14:paraId="023268C1" w14:textId="5D481EAA" w:rsidR="00046C1E" w:rsidRPr="00DF1634" w:rsidRDefault="00046C1E" w:rsidP="00046C1E">
            <w:pPr>
              <w:widowControl w:val="0"/>
              <w:jc w:val="center"/>
              <w:rPr>
                <w:ins w:id="8132" w:author="Hayk-PC" w:date="2024-12-11T02:20:00Z"/>
                <w:rFonts w:ascii="GHEA Grapalat" w:hAnsi="GHEA Grapalat"/>
                <w:sz w:val="16"/>
                <w:szCs w:val="16"/>
                <w:rPrChange w:id="8133" w:author="Hayk-PC" w:date="2024-12-11T02:31:00Z">
                  <w:rPr>
                    <w:ins w:id="8134" w:author="Hayk-PC" w:date="2024-12-11T02:20:00Z"/>
                    <w:rFonts w:ascii="GHEA Grapalat" w:hAnsi="GHEA Grapalat"/>
                    <w:sz w:val="16"/>
                    <w:szCs w:val="16"/>
                  </w:rPr>
                </w:rPrChange>
              </w:rPr>
            </w:pPr>
            <w:ins w:id="8135" w:author="Hayk-PC" w:date="2024-12-11T02:25:00Z">
              <w:r w:rsidRPr="00DF1634">
                <w:rPr>
                  <w:rFonts w:ascii="GHEA Grapalat" w:hAnsi="GHEA Grapalat"/>
                  <w:sz w:val="16"/>
                  <w:szCs w:val="16"/>
                  <w:rPrChange w:id="8136" w:author="Hayk-PC" w:date="2024-12-11T02:31:00Z">
                    <w:rPr/>
                  </w:rPrChange>
                </w:rPr>
                <w:t>в. Ерева</w:t>
              </w:r>
              <w:r w:rsidRPr="00DF1634">
                <w:rPr>
                  <w:rFonts w:ascii="GHEA Grapalat" w:hAnsi="GHEA Grapalat"/>
                  <w:sz w:val="16"/>
                  <w:szCs w:val="16"/>
                  <w:rPrChange w:id="8137" w:author="Hayk-PC" w:date="2024-12-11T02:31:00Z">
                    <w:rPr/>
                  </w:rPrChange>
                </w:rPr>
                <w:lastRenderedPageBreak/>
                <w:t>н, улица Чолакяна, 38:</w:t>
              </w:r>
            </w:ins>
          </w:p>
        </w:tc>
        <w:tc>
          <w:tcPr>
            <w:tcW w:w="1158" w:type="dxa"/>
          </w:tcPr>
          <w:p w14:paraId="62E976CC" w14:textId="3BB5170D" w:rsidR="00046C1E" w:rsidRPr="00DF1634" w:rsidRDefault="00CF0A5B" w:rsidP="00046C1E">
            <w:pPr>
              <w:widowControl w:val="0"/>
              <w:jc w:val="center"/>
              <w:rPr>
                <w:ins w:id="8138" w:author="Hayk-PC" w:date="2024-12-11T02:20:00Z"/>
                <w:rFonts w:ascii="GHEA Grapalat" w:hAnsi="GHEA Grapalat"/>
                <w:sz w:val="16"/>
                <w:szCs w:val="16"/>
                <w:rPrChange w:id="8139" w:author="Hayk-PC" w:date="2024-12-11T02:31:00Z">
                  <w:rPr>
                    <w:ins w:id="8140" w:author="Hayk-PC" w:date="2024-12-11T02:20:00Z"/>
                    <w:rFonts w:ascii="GHEA Grapalat" w:hAnsi="GHEA Grapalat"/>
                    <w:sz w:val="16"/>
                    <w:szCs w:val="16"/>
                  </w:rPr>
                </w:rPrChange>
              </w:rPr>
            </w:pPr>
            <w:ins w:id="8141" w:author="Hayk-PC" w:date="2024-12-11T02:26:00Z">
              <w:r w:rsidRPr="00DF1634">
                <w:rPr>
                  <w:rFonts w:ascii="GHEA Grapalat" w:hAnsi="GHEA Grapalat"/>
                  <w:sz w:val="16"/>
                  <w:szCs w:val="16"/>
                  <w:rPrChange w:id="8142" w:author="Hayk-PC" w:date="2024-12-11T02:31:00Z">
                    <w:rPr>
                      <w:rFonts w:ascii="GHEA Grapalat" w:hAnsi="GHEA Grapalat"/>
                      <w:sz w:val="16"/>
                      <w:szCs w:val="16"/>
                    </w:rPr>
                  </w:rPrChange>
                </w:rPr>
                <w:lastRenderedPageBreak/>
                <w:t xml:space="preserve">Максимум 200 000 по </w:t>
              </w:r>
              <w:r w:rsidRPr="00DF1634">
                <w:rPr>
                  <w:rFonts w:ascii="GHEA Grapalat" w:hAnsi="GHEA Grapalat"/>
                  <w:sz w:val="16"/>
                  <w:szCs w:val="16"/>
                  <w:rPrChange w:id="8143" w:author="Hayk-PC" w:date="2024-12-11T02:31:00Z">
                    <w:rPr>
                      <w:rFonts w:ascii="GHEA Grapalat" w:hAnsi="GHEA Grapalat"/>
                      <w:sz w:val="16"/>
                      <w:szCs w:val="16"/>
                    </w:rPr>
                  </w:rPrChange>
                </w:rPr>
                <w:lastRenderedPageBreak/>
                <w:t>желанию клиента. Клиент не несет ответственности, если полная поставка не требуется.</w:t>
              </w:r>
            </w:ins>
          </w:p>
        </w:tc>
        <w:tc>
          <w:tcPr>
            <w:tcW w:w="947" w:type="dxa"/>
          </w:tcPr>
          <w:p w14:paraId="317F6347" w14:textId="3181A247" w:rsidR="00046C1E" w:rsidRPr="00DF1634" w:rsidRDefault="00FA53B5" w:rsidP="00046C1E">
            <w:pPr>
              <w:widowControl w:val="0"/>
              <w:jc w:val="center"/>
              <w:rPr>
                <w:ins w:id="8144" w:author="Hayk-PC" w:date="2024-12-11T02:20:00Z"/>
                <w:rFonts w:ascii="GHEA Grapalat" w:hAnsi="GHEA Grapalat"/>
                <w:sz w:val="16"/>
                <w:szCs w:val="16"/>
                <w:rPrChange w:id="8145" w:author="Hayk-PC" w:date="2024-12-11T02:31:00Z">
                  <w:rPr>
                    <w:ins w:id="8146" w:author="Hayk-PC" w:date="2024-12-11T02:20:00Z"/>
                    <w:rFonts w:ascii="GHEA Grapalat" w:hAnsi="GHEA Grapalat"/>
                    <w:sz w:val="16"/>
                    <w:szCs w:val="16"/>
                  </w:rPr>
                </w:rPrChange>
              </w:rPr>
            </w:pPr>
            <w:ins w:id="8147" w:author="Hayk-PC" w:date="2024-12-11T02:28:00Z">
              <w:r w:rsidRPr="00DF1634">
                <w:rPr>
                  <w:rFonts w:ascii="GHEA Grapalat" w:hAnsi="GHEA Grapalat"/>
                  <w:sz w:val="16"/>
                  <w:szCs w:val="16"/>
                  <w:rPrChange w:id="8148" w:author="Hayk-PC" w:date="2024-12-11T02:31:00Z">
                    <w:rPr>
                      <w:rFonts w:ascii="GHEA Grapalat" w:hAnsi="GHEA Grapalat"/>
                      <w:sz w:val="16"/>
                      <w:szCs w:val="16"/>
                    </w:rPr>
                  </w:rPrChange>
                </w:rPr>
                <w:lastRenderedPageBreak/>
                <w:t xml:space="preserve">Декабрь 2024 г. </w:t>
              </w:r>
              <w:r w:rsidRPr="00DF1634">
                <w:rPr>
                  <w:rFonts w:ascii="GHEA Grapalat" w:hAnsi="GHEA Grapalat"/>
                  <w:sz w:val="16"/>
                  <w:szCs w:val="16"/>
                  <w:rPrChange w:id="8149" w:author="Hayk-PC" w:date="2024-12-11T02:31:00Z">
                    <w:rPr>
                      <w:rFonts w:ascii="GHEA Grapalat" w:hAnsi="GHEA Grapalat"/>
                      <w:sz w:val="16"/>
                      <w:szCs w:val="16"/>
                    </w:rPr>
                  </w:rPrChange>
                </w:rPr>
                <w:lastRenderedPageBreak/>
                <w:t>по желанию Клиента</w:t>
              </w:r>
            </w:ins>
          </w:p>
        </w:tc>
      </w:tr>
      <w:tr w:rsidR="00046C1E" w:rsidRPr="00DF1634" w14:paraId="0B2FC8F7" w14:textId="77777777" w:rsidTr="00E779E7">
        <w:trPr>
          <w:trHeight w:val="246"/>
          <w:jc w:val="center"/>
          <w:ins w:id="8150" w:author="Hayk-PC" w:date="2024-12-11T02:20:00Z"/>
        </w:trPr>
        <w:tc>
          <w:tcPr>
            <w:tcW w:w="1242" w:type="dxa"/>
          </w:tcPr>
          <w:p w14:paraId="59FCED29" w14:textId="74C6BBCB" w:rsidR="00046C1E" w:rsidRPr="00DF1634" w:rsidRDefault="00046C1E" w:rsidP="00046C1E">
            <w:pPr>
              <w:widowControl w:val="0"/>
              <w:jc w:val="center"/>
              <w:rPr>
                <w:ins w:id="8151" w:author="Hayk-PC" w:date="2024-12-11T02:20:00Z"/>
                <w:rFonts w:ascii="GHEA Grapalat" w:hAnsi="GHEA Grapalat"/>
                <w:sz w:val="16"/>
                <w:szCs w:val="16"/>
                <w:lang w:val="en-US"/>
                <w:rPrChange w:id="8152" w:author="Hayk-PC" w:date="2024-12-11T02:31:00Z">
                  <w:rPr>
                    <w:ins w:id="8153" w:author="Hayk-PC" w:date="2024-12-11T02:20:00Z"/>
                    <w:rFonts w:ascii="GHEA Grapalat" w:hAnsi="GHEA Grapalat"/>
                    <w:sz w:val="16"/>
                    <w:szCs w:val="16"/>
                  </w:rPr>
                </w:rPrChange>
              </w:rPr>
            </w:pPr>
            <w:ins w:id="8154" w:author="Hayk-PC" w:date="2024-12-11T02:20:00Z">
              <w:r w:rsidRPr="00DF1634">
                <w:rPr>
                  <w:rFonts w:ascii="GHEA Grapalat" w:hAnsi="GHEA Grapalat"/>
                  <w:sz w:val="16"/>
                  <w:szCs w:val="16"/>
                  <w:lang w:val="en-US"/>
                  <w:rPrChange w:id="8155" w:author="Hayk-PC" w:date="2024-12-11T02:31:00Z">
                    <w:rPr>
                      <w:rFonts w:ascii="GHEA Grapalat" w:hAnsi="GHEA Grapalat"/>
                      <w:sz w:val="16"/>
                      <w:szCs w:val="16"/>
                      <w:lang w:val="en-US"/>
                    </w:rPr>
                  </w:rPrChange>
                </w:rPr>
                <w:t>3</w:t>
              </w:r>
            </w:ins>
          </w:p>
        </w:tc>
        <w:tc>
          <w:tcPr>
            <w:tcW w:w="1492" w:type="dxa"/>
          </w:tcPr>
          <w:p w14:paraId="5723333B" w14:textId="7FCF56B7" w:rsidR="00046C1E" w:rsidRPr="00DF1634" w:rsidRDefault="00046C1E" w:rsidP="00046C1E">
            <w:pPr>
              <w:widowControl w:val="0"/>
              <w:jc w:val="center"/>
              <w:rPr>
                <w:ins w:id="8156" w:author="Hayk-PC" w:date="2024-12-11T02:20:00Z"/>
                <w:rFonts w:ascii="GHEA Grapalat" w:hAnsi="GHEA Grapalat"/>
                <w:sz w:val="16"/>
                <w:szCs w:val="16"/>
                <w:rPrChange w:id="8157" w:author="Hayk-PC" w:date="2024-12-11T02:31:00Z">
                  <w:rPr>
                    <w:ins w:id="8158" w:author="Hayk-PC" w:date="2024-12-11T02:20:00Z"/>
                    <w:rFonts w:ascii="GHEA Grapalat" w:hAnsi="GHEA Grapalat"/>
                    <w:sz w:val="16"/>
                    <w:szCs w:val="16"/>
                  </w:rPr>
                </w:rPrChange>
              </w:rPr>
            </w:pPr>
            <w:ins w:id="8159" w:author="Hayk-PC" w:date="2024-12-11T02:20:00Z">
              <w:r w:rsidRPr="00DF1634">
                <w:rPr>
                  <w:rFonts w:ascii="GHEA Grapalat" w:hAnsi="GHEA Grapalat" w:cs="Calibri"/>
                  <w:color w:val="000000"/>
                  <w:sz w:val="16"/>
                  <w:szCs w:val="16"/>
                  <w:lang w:val="hy-AM"/>
                  <w:rPrChange w:id="8160" w:author="Hayk-PC" w:date="2024-12-11T02:31:00Z">
                    <w:rPr>
                      <w:rFonts w:ascii="GHEA Grapalat" w:hAnsi="GHEA Grapalat" w:cs="Calibri"/>
                      <w:color w:val="000000"/>
                      <w:sz w:val="16"/>
                      <w:szCs w:val="16"/>
                      <w:lang w:val="hy-AM"/>
                    </w:rPr>
                  </w:rPrChange>
                </w:rPr>
                <w:t>33141142</w:t>
              </w:r>
            </w:ins>
          </w:p>
        </w:tc>
        <w:tc>
          <w:tcPr>
            <w:tcW w:w="2782" w:type="dxa"/>
          </w:tcPr>
          <w:p w14:paraId="7C714981" w14:textId="72DE65A8" w:rsidR="00046C1E" w:rsidRPr="00DF1634" w:rsidRDefault="00046C1E" w:rsidP="00046C1E">
            <w:pPr>
              <w:widowControl w:val="0"/>
              <w:jc w:val="center"/>
              <w:rPr>
                <w:ins w:id="8161" w:author="Hayk-PC" w:date="2024-12-11T02:20:00Z"/>
                <w:rFonts w:ascii="GHEA Grapalat" w:hAnsi="GHEA Grapalat" w:cs="Calibri"/>
                <w:color w:val="000000"/>
                <w:sz w:val="16"/>
                <w:szCs w:val="16"/>
                <w:lang w:val="hy-AM"/>
                <w:rPrChange w:id="8162" w:author="Hayk-PC" w:date="2024-12-11T02:31:00Z">
                  <w:rPr>
                    <w:ins w:id="8163" w:author="Hayk-PC" w:date="2024-12-11T02:20:00Z"/>
                    <w:rFonts w:ascii="GHEA Grapalat" w:hAnsi="GHEA Grapalat"/>
                    <w:sz w:val="16"/>
                    <w:szCs w:val="16"/>
                  </w:rPr>
                </w:rPrChange>
              </w:rPr>
            </w:pPr>
            <w:ins w:id="8164" w:author="Hayk-PC" w:date="2024-12-11T02:21:00Z">
              <w:r w:rsidRPr="00DF1634">
                <w:rPr>
                  <w:rFonts w:ascii="GHEA Grapalat" w:hAnsi="GHEA Grapalat" w:cs="Calibri"/>
                  <w:color w:val="000000"/>
                  <w:sz w:val="16"/>
                  <w:szCs w:val="16"/>
                  <w:lang w:val="hy-AM"/>
                  <w:rPrChange w:id="8165" w:author="Hayk-PC" w:date="2024-12-11T02:31:00Z">
                    <w:rPr>
                      <w:rFonts w:ascii="GHEA Grapalat" w:hAnsi="GHEA Grapalat"/>
                      <w:lang w:val="hy-AM"/>
                    </w:rPr>
                  </w:rPrChange>
                </w:rPr>
                <w:t>шприцы</w:t>
              </w:r>
            </w:ins>
          </w:p>
        </w:tc>
        <w:tc>
          <w:tcPr>
            <w:tcW w:w="3392" w:type="dxa"/>
          </w:tcPr>
          <w:p w14:paraId="0EC28CB1" w14:textId="670B4B49" w:rsidR="00046C1E" w:rsidRPr="00DF1634" w:rsidRDefault="00FA53B5" w:rsidP="00046C1E">
            <w:pPr>
              <w:widowControl w:val="0"/>
              <w:jc w:val="center"/>
              <w:rPr>
                <w:ins w:id="8166" w:author="Hayk-PC" w:date="2024-12-11T02:20:00Z"/>
                <w:rFonts w:ascii="GHEA Grapalat" w:hAnsi="GHEA Grapalat"/>
                <w:sz w:val="16"/>
                <w:szCs w:val="16"/>
                <w:rPrChange w:id="8167" w:author="Hayk-PC" w:date="2024-12-11T02:31:00Z">
                  <w:rPr>
                    <w:ins w:id="8168" w:author="Hayk-PC" w:date="2024-12-11T02:20:00Z"/>
                    <w:rFonts w:ascii="GHEA Grapalat" w:hAnsi="GHEA Grapalat"/>
                    <w:sz w:val="16"/>
                    <w:szCs w:val="16"/>
                  </w:rPr>
                </w:rPrChange>
              </w:rPr>
            </w:pPr>
            <w:ins w:id="8169" w:author="Hayk-PC" w:date="2024-12-11T02:29:00Z">
              <w:r w:rsidRPr="00DF1634">
                <w:rPr>
                  <w:rFonts w:ascii="GHEA Grapalat" w:hAnsi="GHEA Grapalat"/>
                  <w:sz w:val="16"/>
                  <w:szCs w:val="16"/>
                  <w:rPrChange w:id="8170" w:author="Hayk-PC" w:date="2024-12-11T02:31:00Z">
                    <w:rPr>
                      <w:rFonts w:ascii="GHEA Grapalat" w:hAnsi="GHEA Grapalat"/>
                      <w:sz w:val="16"/>
                      <w:szCs w:val="16"/>
                    </w:rPr>
                  </w:rPrChange>
                </w:rPr>
                <w:t>Шприц одноразовый, апирогенный, стерильный, в индивидуальной полимерной упаковке, 5 мл, с иглой 22Г. Срок годности: не менее 2 лет.</w:t>
              </w:r>
            </w:ins>
          </w:p>
        </w:tc>
        <w:tc>
          <w:tcPr>
            <w:tcW w:w="1085" w:type="dxa"/>
          </w:tcPr>
          <w:p w14:paraId="589C139A" w14:textId="013E33A4" w:rsidR="00046C1E" w:rsidRPr="00DF1634" w:rsidRDefault="00046C1E" w:rsidP="00046C1E">
            <w:pPr>
              <w:widowControl w:val="0"/>
              <w:jc w:val="center"/>
              <w:rPr>
                <w:ins w:id="8171" w:author="Hayk-PC" w:date="2024-12-11T02:20:00Z"/>
                <w:rFonts w:ascii="GHEA Grapalat" w:hAnsi="GHEA Grapalat"/>
                <w:sz w:val="16"/>
                <w:szCs w:val="16"/>
                <w:rPrChange w:id="8172" w:author="Hayk-PC" w:date="2024-12-11T02:31:00Z">
                  <w:rPr>
                    <w:ins w:id="8173" w:author="Hayk-PC" w:date="2024-12-11T02:20:00Z"/>
                    <w:rFonts w:ascii="GHEA Grapalat" w:hAnsi="GHEA Grapalat"/>
                    <w:sz w:val="16"/>
                    <w:szCs w:val="16"/>
                  </w:rPr>
                </w:rPrChange>
              </w:rPr>
            </w:pPr>
            <w:ins w:id="8174" w:author="Hayk-PC" w:date="2024-12-11T02:22:00Z">
              <w:r w:rsidRPr="00DF1634">
                <w:rPr>
                  <w:rPrChange w:id="8175" w:author="Hayk-PC" w:date="2024-12-11T02:31:00Z">
                    <w:rPr/>
                  </w:rPrChange>
                </w:rPr>
                <w:t>штук</w:t>
              </w:r>
            </w:ins>
          </w:p>
        </w:tc>
        <w:tc>
          <w:tcPr>
            <w:tcW w:w="1559" w:type="dxa"/>
          </w:tcPr>
          <w:p w14:paraId="76A8E8B6" w14:textId="77EFB18F" w:rsidR="00046C1E" w:rsidRPr="00DF1634" w:rsidRDefault="00046C1E" w:rsidP="00046C1E">
            <w:pPr>
              <w:widowControl w:val="0"/>
              <w:jc w:val="center"/>
              <w:rPr>
                <w:ins w:id="8176" w:author="Hayk-PC" w:date="2024-12-11T02:20:00Z"/>
                <w:rFonts w:ascii="GHEA Grapalat" w:hAnsi="GHEA Grapalat"/>
                <w:sz w:val="16"/>
                <w:szCs w:val="16"/>
                <w:rPrChange w:id="8177" w:author="Hayk-PC" w:date="2024-12-11T02:31:00Z">
                  <w:rPr>
                    <w:ins w:id="8178" w:author="Hayk-PC" w:date="2024-12-11T02:20:00Z"/>
                    <w:rFonts w:ascii="GHEA Grapalat" w:hAnsi="GHEA Grapalat"/>
                    <w:sz w:val="16"/>
                    <w:szCs w:val="16"/>
                  </w:rPr>
                </w:rPrChange>
              </w:rPr>
            </w:pPr>
            <w:ins w:id="8179" w:author="Hayk-PC" w:date="2024-12-11T02:22:00Z">
              <w:r w:rsidRPr="00DF1634">
                <w:rPr>
                  <w:rFonts w:ascii="GHEA Grapalat" w:hAnsi="GHEA Grapalat" w:cs="Calibri"/>
                  <w:color w:val="000000"/>
                  <w:sz w:val="16"/>
                  <w:szCs w:val="16"/>
                  <w:lang w:val="hy-AM"/>
                  <w:rPrChange w:id="8180" w:author="Hayk-PC" w:date="2024-12-11T02:31:00Z">
                    <w:rPr>
                      <w:rFonts w:ascii="GHEA Grapalat" w:hAnsi="GHEA Grapalat" w:cs="Calibri"/>
                      <w:color w:val="000000"/>
                      <w:sz w:val="16"/>
                      <w:szCs w:val="16"/>
                      <w:lang w:val="hy-AM"/>
                    </w:rPr>
                  </w:rPrChange>
                </w:rPr>
                <w:t>12</w:t>
              </w:r>
            </w:ins>
          </w:p>
        </w:tc>
        <w:tc>
          <w:tcPr>
            <w:tcW w:w="1134" w:type="dxa"/>
            <w:gridSpan w:val="2"/>
          </w:tcPr>
          <w:p w14:paraId="48F4924A" w14:textId="417BBB60" w:rsidR="00046C1E" w:rsidRPr="00DF1634" w:rsidRDefault="00046C1E" w:rsidP="00046C1E">
            <w:pPr>
              <w:widowControl w:val="0"/>
              <w:jc w:val="center"/>
              <w:rPr>
                <w:ins w:id="8181" w:author="Hayk-PC" w:date="2024-12-11T02:20:00Z"/>
                <w:rFonts w:ascii="GHEA Grapalat" w:hAnsi="GHEA Grapalat"/>
                <w:sz w:val="16"/>
                <w:szCs w:val="16"/>
                <w:rPrChange w:id="8182" w:author="Hayk-PC" w:date="2024-12-11T02:31:00Z">
                  <w:rPr>
                    <w:ins w:id="8183" w:author="Hayk-PC" w:date="2024-12-11T02:20:00Z"/>
                    <w:rFonts w:ascii="GHEA Grapalat" w:hAnsi="GHEA Grapalat"/>
                    <w:sz w:val="16"/>
                    <w:szCs w:val="16"/>
                  </w:rPr>
                </w:rPrChange>
              </w:rPr>
            </w:pPr>
            <w:ins w:id="8184" w:author="Hayk-PC" w:date="2024-12-11T02:22:00Z">
              <w:r w:rsidRPr="00DF1634">
                <w:rPr>
                  <w:rFonts w:ascii="GHEA Grapalat" w:hAnsi="GHEA Grapalat" w:cs="Calibri"/>
                  <w:color w:val="000000"/>
                  <w:sz w:val="16"/>
                  <w:szCs w:val="16"/>
                  <w:lang w:val="hy-AM"/>
                  <w:rPrChange w:id="8185" w:author="Hayk-PC" w:date="2024-12-11T02:31:00Z">
                    <w:rPr>
                      <w:rFonts w:ascii="GHEA Grapalat" w:hAnsi="GHEA Grapalat" w:cs="Calibri"/>
                      <w:color w:val="000000"/>
                      <w:sz w:val="16"/>
                      <w:szCs w:val="16"/>
                      <w:lang w:val="hy-AM"/>
                    </w:rPr>
                  </w:rPrChange>
                </w:rPr>
                <w:t>2 400 000</w:t>
              </w:r>
            </w:ins>
          </w:p>
        </w:tc>
        <w:tc>
          <w:tcPr>
            <w:tcW w:w="850" w:type="dxa"/>
          </w:tcPr>
          <w:p w14:paraId="699D0A9B" w14:textId="42D0389A" w:rsidR="00046C1E" w:rsidRPr="00DF1634" w:rsidRDefault="00046C1E" w:rsidP="00046C1E">
            <w:pPr>
              <w:widowControl w:val="0"/>
              <w:jc w:val="center"/>
              <w:rPr>
                <w:ins w:id="8186" w:author="Hayk-PC" w:date="2024-12-11T02:20:00Z"/>
                <w:rFonts w:ascii="GHEA Grapalat" w:hAnsi="GHEA Grapalat"/>
                <w:sz w:val="16"/>
                <w:szCs w:val="16"/>
                <w:rPrChange w:id="8187" w:author="Hayk-PC" w:date="2024-12-11T02:31:00Z">
                  <w:rPr>
                    <w:ins w:id="8188" w:author="Hayk-PC" w:date="2024-12-11T02:20:00Z"/>
                    <w:rFonts w:ascii="GHEA Grapalat" w:hAnsi="GHEA Grapalat"/>
                    <w:sz w:val="16"/>
                    <w:szCs w:val="16"/>
                  </w:rPr>
                </w:rPrChange>
              </w:rPr>
            </w:pPr>
            <w:ins w:id="8189" w:author="Hayk-PC" w:date="2024-12-11T02:22:00Z">
              <w:r w:rsidRPr="00DF1634">
                <w:rPr>
                  <w:rFonts w:ascii="GHEA Grapalat" w:hAnsi="GHEA Grapalat" w:cs="Calibri"/>
                  <w:color w:val="000000"/>
                  <w:sz w:val="16"/>
                  <w:szCs w:val="16"/>
                  <w:lang w:val="hy-AM"/>
                  <w:rPrChange w:id="8190" w:author="Hayk-PC" w:date="2024-12-11T02:31:00Z">
                    <w:rPr>
                      <w:rFonts w:ascii="GHEA Grapalat" w:hAnsi="GHEA Grapalat" w:cs="Calibri"/>
                      <w:color w:val="000000"/>
                      <w:sz w:val="16"/>
                      <w:szCs w:val="16"/>
                      <w:lang w:val="hy-AM"/>
                    </w:rPr>
                  </w:rPrChange>
                </w:rPr>
                <w:t>200 000</w:t>
              </w:r>
            </w:ins>
          </w:p>
        </w:tc>
        <w:tc>
          <w:tcPr>
            <w:tcW w:w="709" w:type="dxa"/>
          </w:tcPr>
          <w:p w14:paraId="48ACC176" w14:textId="32CD3F25" w:rsidR="00046C1E" w:rsidRPr="00DF1634" w:rsidRDefault="00046C1E" w:rsidP="00046C1E">
            <w:pPr>
              <w:widowControl w:val="0"/>
              <w:jc w:val="center"/>
              <w:rPr>
                <w:ins w:id="8191" w:author="Hayk-PC" w:date="2024-12-11T02:20:00Z"/>
                <w:rFonts w:ascii="GHEA Grapalat" w:hAnsi="GHEA Grapalat"/>
                <w:sz w:val="16"/>
                <w:szCs w:val="16"/>
                <w:rPrChange w:id="8192" w:author="Hayk-PC" w:date="2024-12-11T02:31:00Z">
                  <w:rPr>
                    <w:ins w:id="8193" w:author="Hayk-PC" w:date="2024-12-11T02:20:00Z"/>
                    <w:rFonts w:ascii="GHEA Grapalat" w:hAnsi="GHEA Grapalat"/>
                    <w:sz w:val="16"/>
                    <w:szCs w:val="16"/>
                  </w:rPr>
                </w:rPrChange>
              </w:rPr>
            </w:pPr>
            <w:ins w:id="8194" w:author="Hayk-PC" w:date="2024-12-11T02:25:00Z">
              <w:r w:rsidRPr="00DF1634">
                <w:rPr>
                  <w:rFonts w:ascii="GHEA Grapalat" w:hAnsi="GHEA Grapalat"/>
                  <w:sz w:val="16"/>
                  <w:szCs w:val="16"/>
                  <w:rPrChange w:id="8195" w:author="Hayk-PC" w:date="2024-12-11T02:31:00Z">
                    <w:rPr/>
                  </w:rPrChange>
                </w:rPr>
                <w:t>в. Ереван, улица Чолакяна, 38:</w:t>
              </w:r>
            </w:ins>
          </w:p>
        </w:tc>
        <w:tc>
          <w:tcPr>
            <w:tcW w:w="1158" w:type="dxa"/>
          </w:tcPr>
          <w:p w14:paraId="2686ADF3" w14:textId="6E958134" w:rsidR="00046C1E" w:rsidRPr="00DF1634" w:rsidRDefault="00CF0A5B" w:rsidP="00046C1E">
            <w:pPr>
              <w:widowControl w:val="0"/>
              <w:jc w:val="center"/>
              <w:rPr>
                <w:ins w:id="8196" w:author="Hayk-PC" w:date="2024-12-11T02:20:00Z"/>
                <w:rFonts w:ascii="GHEA Grapalat" w:hAnsi="GHEA Grapalat"/>
                <w:sz w:val="16"/>
                <w:szCs w:val="16"/>
                <w:rPrChange w:id="8197" w:author="Hayk-PC" w:date="2024-12-11T02:31:00Z">
                  <w:rPr>
                    <w:ins w:id="8198" w:author="Hayk-PC" w:date="2024-12-11T02:20:00Z"/>
                    <w:rFonts w:ascii="GHEA Grapalat" w:hAnsi="GHEA Grapalat"/>
                    <w:sz w:val="16"/>
                    <w:szCs w:val="16"/>
                  </w:rPr>
                </w:rPrChange>
              </w:rPr>
            </w:pPr>
            <w:ins w:id="8199" w:author="Hayk-PC" w:date="2024-12-11T02:27:00Z">
              <w:r w:rsidRPr="00DF1634">
                <w:rPr>
                  <w:rFonts w:ascii="GHEA Grapalat" w:hAnsi="GHEA Grapalat"/>
                  <w:sz w:val="16"/>
                  <w:szCs w:val="16"/>
                  <w:rPrChange w:id="8200" w:author="Hayk-PC" w:date="2024-12-11T02:31:00Z">
                    <w:rPr>
                      <w:rFonts w:ascii="GHEA Grapalat" w:hAnsi="GHEA Grapalat"/>
                      <w:sz w:val="16"/>
                      <w:szCs w:val="16"/>
                    </w:rPr>
                  </w:rPrChange>
                </w:rPr>
                <w:t>Максимум 200 000 по желанию клиента. Клиент не несет ответственности, если полная поставка не требуется.</w:t>
              </w:r>
            </w:ins>
          </w:p>
        </w:tc>
        <w:tc>
          <w:tcPr>
            <w:tcW w:w="947" w:type="dxa"/>
          </w:tcPr>
          <w:p w14:paraId="17CC1434" w14:textId="001840CB" w:rsidR="00046C1E" w:rsidRPr="00DF1634" w:rsidRDefault="00FA53B5" w:rsidP="00046C1E">
            <w:pPr>
              <w:widowControl w:val="0"/>
              <w:jc w:val="center"/>
              <w:rPr>
                <w:ins w:id="8201" w:author="Hayk-PC" w:date="2024-12-11T02:20:00Z"/>
                <w:rFonts w:ascii="GHEA Grapalat" w:hAnsi="GHEA Grapalat"/>
                <w:sz w:val="16"/>
                <w:szCs w:val="16"/>
                <w:rPrChange w:id="8202" w:author="Hayk-PC" w:date="2024-12-11T02:31:00Z">
                  <w:rPr>
                    <w:ins w:id="8203" w:author="Hayk-PC" w:date="2024-12-11T02:20:00Z"/>
                    <w:rFonts w:ascii="GHEA Grapalat" w:hAnsi="GHEA Grapalat"/>
                    <w:sz w:val="16"/>
                    <w:szCs w:val="16"/>
                  </w:rPr>
                </w:rPrChange>
              </w:rPr>
            </w:pPr>
            <w:ins w:id="8204" w:author="Hayk-PC" w:date="2024-12-11T02:28:00Z">
              <w:r w:rsidRPr="00DF1634">
                <w:rPr>
                  <w:rFonts w:ascii="GHEA Grapalat" w:hAnsi="GHEA Grapalat"/>
                  <w:sz w:val="16"/>
                  <w:szCs w:val="16"/>
                  <w:rPrChange w:id="8205" w:author="Hayk-PC" w:date="2024-12-11T02:31:00Z">
                    <w:rPr>
                      <w:rFonts w:ascii="GHEA Grapalat" w:hAnsi="GHEA Grapalat"/>
                      <w:sz w:val="16"/>
                      <w:szCs w:val="16"/>
                    </w:rPr>
                  </w:rPrChange>
                </w:rPr>
                <w:t>Декабрь 2024 г. по желанию Клиента</w:t>
              </w:r>
            </w:ins>
          </w:p>
        </w:tc>
      </w:tr>
      <w:tr w:rsidR="00046C1E" w:rsidRPr="00DF1634" w14:paraId="10AD2317" w14:textId="77777777" w:rsidTr="00475C4E">
        <w:trPr>
          <w:trHeight w:val="246"/>
          <w:jc w:val="center"/>
          <w:ins w:id="8206" w:author="Hayk-PC" w:date="2024-12-11T02:20:00Z"/>
        </w:trPr>
        <w:tc>
          <w:tcPr>
            <w:tcW w:w="1242" w:type="dxa"/>
          </w:tcPr>
          <w:p w14:paraId="3F765933" w14:textId="071F4F6A" w:rsidR="00046C1E" w:rsidRPr="00DF1634" w:rsidRDefault="00046C1E" w:rsidP="00046C1E">
            <w:pPr>
              <w:widowControl w:val="0"/>
              <w:jc w:val="center"/>
              <w:rPr>
                <w:ins w:id="8207" w:author="Hayk-PC" w:date="2024-12-11T02:20:00Z"/>
                <w:rFonts w:ascii="GHEA Grapalat" w:hAnsi="GHEA Grapalat"/>
                <w:sz w:val="16"/>
                <w:szCs w:val="16"/>
                <w:lang w:val="en-US"/>
                <w:rPrChange w:id="8208" w:author="Hayk-PC" w:date="2024-12-11T02:31:00Z">
                  <w:rPr>
                    <w:ins w:id="8209" w:author="Hayk-PC" w:date="2024-12-11T02:20:00Z"/>
                    <w:rFonts w:ascii="GHEA Grapalat" w:hAnsi="GHEA Grapalat"/>
                    <w:sz w:val="16"/>
                    <w:szCs w:val="16"/>
                  </w:rPr>
                </w:rPrChange>
              </w:rPr>
            </w:pPr>
            <w:ins w:id="8210" w:author="Hayk-PC" w:date="2024-12-11T02:20:00Z">
              <w:r w:rsidRPr="00DF1634">
                <w:rPr>
                  <w:rFonts w:ascii="GHEA Grapalat" w:hAnsi="GHEA Grapalat"/>
                  <w:sz w:val="16"/>
                  <w:szCs w:val="16"/>
                  <w:lang w:val="en-US"/>
                  <w:rPrChange w:id="8211" w:author="Hayk-PC" w:date="2024-12-11T02:31:00Z">
                    <w:rPr>
                      <w:rFonts w:ascii="GHEA Grapalat" w:hAnsi="GHEA Grapalat"/>
                      <w:sz w:val="16"/>
                      <w:szCs w:val="16"/>
                      <w:lang w:val="en-US"/>
                    </w:rPr>
                  </w:rPrChange>
                </w:rPr>
                <w:t>4</w:t>
              </w:r>
            </w:ins>
          </w:p>
        </w:tc>
        <w:tc>
          <w:tcPr>
            <w:tcW w:w="1492" w:type="dxa"/>
          </w:tcPr>
          <w:p w14:paraId="3A48C1AF" w14:textId="503EB313" w:rsidR="00046C1E" w:rsidRPr="00DF1634" w:rsidRDefault="00046C1E" w:rsidP="00046C1E">
            <w:pPr>
              <w:widowControl w:val="0"/>
              <w:jc w:val="center"/>
              <w:rPr>
                <w:ins w:id="8212" w:author="Hayk-PC" w:date="2024-12-11T02:20:00Z"/>
                <w:rFonts w:ascii="GHEA Grapalat" w:hAnsi="GHEA Grapalat"/>
                <w:sz w:val="16"/>
                <w:szCs w:val="16"/>
                <w:rPrChange w:id="8213" w:author="Hayk-PC" w:date="2024-12-11T02:31:00Z">
                  <w:rPr>
                    <w:ins w:id="8214" w:author="Hayk-PC" w:date="2024-12-11T02:20:00Z"/>
                    <w:rFonts w:ascii="GHEA Grapalat" w:hAnsi="GHEA Grapalat"/>
                    <w:sz w:val="16"/>
                    <w:szCs w:val="16"/>
                  </w:rPr>
                </w:rPrChange>
              </w:rPr>
            </w:pPr>
            <w:ins w:id="8215" w:author="Hayk-PC" w:date="2024-12-11T02:20:00Z">
              <w:r w:rsidRPr="00DF1634">
                <w:rPr>
                  <w:rFonts w:ascii="GHEA Grapalat" w:hAnsi="GHEA Grapalat" w:cs="Calibri"/>
                  <w:color w:val="000000"/>
                  <w:sz w:val="16"/>
                  <w:szCs w:val="16"/>
                  <w:lang w:val="hy-AM"/>
                  <w:rPrChange w:id="8216" w:author="Hayk-PC" w:date="2024-12-11T02:31:00Z">
                    <w:rPr>
                      <w:rFonts w:ascii="GHEA Grapalat" w:hAnsi="GHEA Grapalat" w:cs="Calibri"/>
                      <w:color w:val="000000"/>
                      <w:sz w:val="16"/>
                      <w:szCs w:val="16"/>
                      <w:lang w:val="hy-AM"/>
                    </w:rPr>
                  </w:rPrChange>
                </w:rPr>
                <w:t>33141142</w:t>
              </w:r>
            </w:ins>
          </w:p>
        </w:tc>
        <w:tc>
          <w:tcPr>
            <w:tcW w:w="2782" w:type="dxa"/>
          </w:tcPr>
          <w:p w14:paraId="143B2D58" w14:textId="58EEDF48" w:rsidR="00046C1E" w:rsidRPr="00DF1634" w:rsidRDefault="00046C1E" w:rsidP="00046C1E">
            <w:pPr>
              <w:widowControl w:val="0"/>
              <w:jc w:val="center"/>
              <w:rPr>
                <w:ins w:id="8217" w:author="Hayk-PC" w:date="2024-12-11T02:20:00Z"/>
                <w:rFonts w:ascii="GHEA Grapalat" w:hAnsi="GHEA Grapalat" w:cs="Calibri"/>
                <w:color w:val="000000"/>
                <w:sz w:val="16"/>
                <w:szCs w:val="16"/>
                <w:lang w:val="hy-AM"/>
                <w:rPrChange w:id="8218" w:author="Hayk-PC" w:date="2024-12-11T02:31:00Z">
                  <w:rPr>
                    <w:ins w:id="8219" w:author="Hayk-PC" w:date="2024-12-11T02:20:00Z"/>
                    <w:rFonts w:ascii="GHEA Grapalat" w:hAnsi="GHEA Grapalat"/>
                    <w:sz w:val="16"/>
                    <w:szCs w:val="16"/>
                  </w:rPr>
                </w:rPrChange>
              </w:rPr>
            </w:pPr>
            <w:ins w:id="8220" w:author="Hayk-PC" w:date="2024-12-11T02:21:00Z">
              <w:r w:rsidRPr="00DF1634">
                <w:rPr>
                  <w:rFonts w:ascii="GHEA Grapalat" w:hAnsi="GHEA Grapalat" w:cs="Calibri"/>
                  <w:color w:val="000000"/>
                  <w:sz w:val="16"/>
                  <w:szCs w:val="16"/>
                  <w:lang w:val="hy-AM"/>
                  <w:rPrChange w:id="8221" w:author="Hayk-PC" w:date="2024-12-11T02:31:00Z">
                    <w:rPr>
                      <w:rFonts w:ascii="GHEA Grapalat" w:hAnsi="GHEA Grapalat"/>
                      <w:lang w:val="hy-AM"/>
                    </w:rPr>
                  </w:rPrChange>
                </w:rPr>
                <w:t>шприцы</w:t>
              </w:r>
            </w:ins>
          </w:p>
        </w:tc>
        <w:tc>
          <w:tcPr>
            <w:tcW w:w="3392" w:type="dxa"/>
          </w:tcPr>
          <w:p w14:paraId="72DADC95" w14:textId="0117E61D" w:rsidR="00046C1E" w:rsidRPr="00DF1634" w:rsidRDefault="00FA53B5" w:rsidP="00046C1E">
            <w:pPr>
              <w:widowControl w:val="0"/>
              <w:jc w:val="center"/>
              <w:rPr>
                <w:ins w:id="8222" w:author="Hayk-PC" w:date="2024-12-11T02:20:00Z"/>
                <w:rFonts w:ascii="GHEA Grapalat" w:hAnsi="GHEA Grapalat"/>
                <w:sz w:val="16"/>
                <w:szCs w:val="16"/>
                <w:rPrChange w:id="8223" w:author="Hayk-PC" w:date="2024-12-11T02:31:00Z">
                  <w:rPr>
                    <w:ins w:id="8224" w:author="Hayk-PC" w:date="2024-12-11T02:20:00Z"/>
                    <w:rFonts w:ascii="GHEA Grapalat" w:hAnsi="GHEA Grapalat"/>
                    <w:sz w:val="16"/>
                    <w:szCs w:val="16"/>
                  </w:rPr>
                </w:rPrChange>
              </w:rPr>
            </w:pPr>
            <w:ins w:id="8225" w:author="Hayk-PC" w:date="2024-12-11T02:29:00Z">
              <w:r w:rsidRPr="00DF1634">
                <w:rPr>
                  <w:rFonts w:ascii="GHEA Grapalat" w:hAnsi="GHEA Grapalat"/>
                  <w:sz w:val="16"/>
                  <w:szCs w:val="16"/>
                  <w:rPrChange w:id="8226" w:author="Hayk-PC" w:date="2024-12-11T02:31:00Z">
                    <w:rPr>
                      <w:rFonts w:ascii="GHEA Grapalat" w:hAnsi="GHEA Grapalat"/>
                      <w:sz w:val="16"/>
                      <w:szCs w:val="16"/>
                    </w:rPr>
                  </w:rPrChange>
                </w:rPr>
                <w:t>Шприц одноразовый, апирогенный, стерильный, в индивидуальной полимерной упаковке, 10 мл, с иглой 21Г. Срок годности: не менее 2 лет.</w:t>
              </w:r>
            </w:ins>
          </w:p>
        </w:tc>
        <w:tc>
          <w:tcPr>
            <w:tcW w:w="1085" w:type="dxa"/>
          </w:tcPr>
          <w:p w14:paraId="514D255B" w14:textId="4A4FB9AC" w:rsidR="00046C1E" w:rsidRPr="00DF1634" w:rsidRDefault="00046C1E" w:rsidP="00046C1E">
            <w:pPr>
              <w:widowControl w:val="0"/>
              <w:jc w:val="center"/>
              <w:rPr>
                <w:ins w:id="8227" w:author="Hayk-PC" w:date="2024-12-11T02:20:00Z"/>
                <w:rFonts w:ascii="GHEA Grapalat" w:hAnsi="GHEA Grapalat"/>
                <w:sz w:val="16"/>
                <w:szCs w:val="16"/>
                <w:rPrChange w:id="8228" w:author="Hayk-PC" w:date="2024-12-11T02:31:00Z">
                  <w:rPr>
                    <w:ins w:id="8229" w:author="Hayk-PC" w:date="2024-12-11T02:20:00Z"/>
                    <w:rFonts w:ascii="GHEA Grapalat" w:hAnsi="GHEA Grapalat"/>
                    <w:sz w:val="16"/>
                    <w:szCs w:val="16"/>
                  </w:rPr>
                </w:rPrChange>
              </w:rPr>
            </w:pPr>
            <w:ins w:id="8230" w:author="Hayk-PC" w:date="2024-12-11T02:22:00Z">
              <w:r w:rsidRPr="00DF1634">
                <w:rPr>
                  <w:rPrChange w:id="8231" w:author="Hayk-PC" w:date="2024-12-11T02:31:00Z">
                    <w:rPr/>
                  </w:rPrChange>
                </w:rPr>
                <w:t>штук</w:t>
              </w:r>
            </w:ins>
          </w:p>
        </w:tc>
        <w:tc>
          <w:tcPr>
            <w:tcW w:w="1559" w:type="dxa"/>
          </w:tcPr>
          <w:p w14:paraId="179EFD30" w14:textId="491846E8" w:rsidR="00046C1E" w:rsidRPr="00DF1634" w:rsidRDefault="00046C1E" w:rsidP="00046C1E">
            <w:pPr>
              <w:widowControl w:val="0"/>
              <w:jc w:val="center"/>
              <w:rPr>
                <w:ins w:id="8232" w:author="Hayk-PC" w:date="2024-12-11T02:20:00Z"/>
                <w:rFonts w:ascii="GHEA Grapalat" w:hAnsi="GHEA Grapalat"/>
                <w:sz w:val="16"/>
                <w:szCs w:val="16"/>
                <w:rPrChange w:id="8233" w:author="Hayk-PC" w:date="2024-12-11T02:31:00Z">
                  <w:rPr>
                    <w:ins w:id="8234" w:author="Hayk-PC" w:date="2024-12-11T02:20:00Z"/>
                    <w:rFonts w:ascii="GHEA Grapalat" w:hAnsi="GHEA Grapalat"/>
                    <w:sz w:val="16"/>
                    <w:szCs w:val="16"/>
                  </w:rPr>
                </w:rPrChange>
              </w:rPr>
            </w:pPr>
            <w:ins w:id="8235" w:author="Hayk-PC" w:date="2024-12-11T02:22:00Z">
              <w:r w:rsidRPr="00DF1634">
                <w:rPr>
                  <w:rFonts w:ascii="GHEA Grapalat" w:hAnsi="GHEA Grapalat" w:cs="Calibri"/>
                  <w:color w:val="000000"/>
                  <w:sz w:val="16"/>
                  <w:szCs w:val="16"/>
                  <w:lang w:val="hy-AM"/>
                  <w:rPrChange w:id="8236" w:author="Hayk-PC" w:date="2024-12-11T02:31:00Z">
                    <w:rPr>
                      <w:rFonts w:ascii="GHEA Grapalat" w:hAnsi="GHEA Grapalat" w:cs="Calibri"/>
                      <w:color w:val="000000"/>
                      <w:sz w:val="16"/>
                      <w:szCs w:val="16"/>
                      <w:lang w:val="hy-AM"/>
                    </w:rPr>
                  </w:rPrChange>
                </w:rPr>
                <w:t>15</w:t>
              </w:r>
            </w:ins>
          </w:p>
        </w:tc>
        <w:tc>
          <w:tcPr>
            <w:tcW w:w="1134" w:type="dxa"/>
            <w:gridSpan w:val="2"/>
          </w:tcPr>
          <w:p w14:paraId="4963C7D8" w14:textId="43651FC0" w:rsidR="00046C1E" w:rsidRPr="00DF1634" w:rsidRDefault="00046C1E" w:rsidP="00046C1E">
            <w:pPr>
              <w:widowControl w:val="0"/>
              <w:jc w:val="center"/>
              <w:rPr>
                <w:ins w:id="8237" w:author="Hayk-PC" w:date="2024-12-11T02:20:00Z"/>
                <w:rFonts w:ascii="GHEA Grapalat" w:hAnsi="GHEA Grapalat"/>
                <w:sz w:val="16"/>
                <w:szCs w:val="16"/>
                <w:rPrChange w:id="8238" w:author="Hayk-PC" w:date="2024-12-11T02:31:00Z">
                  <w:rPr>
                    <w:ins w:id="8239" w:author="Hayk-PC" w:date="2024-12-11T02:20:00Z"/>
                    <w:rFonts w:ascii="GHEA Grapalat" w:hAnsi="GHEA Grapalat"/>
                    <w:sz w:val="16"/>
                    <w:szCs w:val="16"/>
                  </w:rPr>
                </w:rPrChange>
              </w:rPr>
            </w:pPr>
            <w:ins w:id="8240" w:author="Hayk-PC" w:date="2024-12-11T02:22:00Z">
              <w:r w:rsidRPr="00DF1634">
                <w:rPr>
                  <w:rFonts w:ascii="GHEA Grapalat" w:hAnsi="GHEA Grapalat" w:cs="Calibri"/>
                  <w:color w:val="000000"/>
                  <w:sz w:val="16"/>
                  <w:szCs w:val="16"/>
                  <w:lang w:val="hy-AM"/>
                  <w:rPrChange w:id="8241" w:author="Hayk-PC" w:date="2024-12-11T02:31:00Z">
                    <w:rPr>
                      <w:rFonts w:ascii="GHEA Grapalat" w:hAnsi="GHEA Grapalat" w:cs="Calibri"/>
                      <w:color w:val="000000"/>
                      <w:sz w:val="16"/>
                      <w:szCs w:val="16"/>
                      <w:lang w:val="hy-AM"/>
                    </w:rPr>
                  </w:rPrChange>
                </w:rPr>
                <w:t>4 500 000</w:t>
              </w:r>
            </w:ins>
          </w:p>
        </w:tc>
        <w:tc>
          <w:tcPr>
            <w:tcW w:w="850" w:type="dxa"/>
          </w:tcPr>
          <w:p w14:paraId="13F68628" w14:textId="197FF10E" w:rsidR="00046C1E" w:rsidRPr="00DF1634" w:rsidRDefault="00046C1E" w:rsidP="00046C1E">
            <w:pPr>
              <w:widowControl w:val="0"/>
              <w:jc w:val="center"/>
              <w:rPr>
                <w:ins w:id="8242" w:author="Hayk-PC" w:date="2024-12-11T02:20:00Z"/>
                <w:rFonts w:ascii="GHEA Grapalat" w:hAnsi="GHEA Grapalat"/>
                <w:sz w:val="16"/>
                <w:szCs w:val="16"/>
                <w:rPrChange w:id="8243" w:author="Hayk-PC" w:date="2024-12-11T02:31:00Z">
                  <w:rPr>
                    <w:ins w:id="8244" w:author="Hayk-PC" w:date="2024-12-11T02:20:00Z"/>
                    <w:rFonts w:ascii="GHEA Grapalat" w:hAnsi="GHEA Grapalat"/>
                    <w:sz w:val="16"/>
                    <w:szCs w:val="16"/>
                  </w:rPr>
                </w:rPrChange>
              </w:rPr>
            </w:pPr>
            <w:ins w:id="8245" w:author="Hayk-PC" w:date="2024-12-11T02:22:00Z">
              <w:r w:rsidRPr="00DF1634">
                <w:rPr>
                  <w:rFonts w:ascii="GHEA Grapalat" w:hAnsi="GHEA Grapalat" w:cs="Calibri"/>
                  <w:color w:val="000000"/>
                  <w:sz w:val="16"/>
                  <w:szCs w:val="16"/>
                  <w:lang w:val="hy-AM"/>
                  <w:rPrChange w:id="8246" w:author="Hayk-PC" w:date="2024-12-11T02:31:00Z">
                    <w:rPr>
                      <w:rFonts w:ascii="GHEA Grapalat" w:hAnsi="GHEA Grapalat" w:cs="Calibri"/>
                      <w:color w:val="000000"/>
                      <w:sz w:val="16"/>
                      <w:szCs w:val="16"/>
                      <w:lang w:val="hy-AM"/>
                    </w:rPr>
                  </w:rPrChange>
                </w:rPr>
                <w:t>300 000</w:t>
              </w:r>
            </w:ins>
          </w:p>
        </w:tc>
        <w:tc>
          <w:tcPr>
            <w:tcW w:w="709" w:type="dxa"/>
          </w:tcPr>
          <w:p w14:paraId="73857A74" w14:textId="06FC2AB0" w:rsidR="00046C1E" w:rsidRPr="00DF1634" w:rsidRDefault="00046C1E" w:rsidP="00046C1E">
            <w:pPr>
              <w:widowControl w:val="0"/>
              <w:jc w:val="center"/>
              <w:rPr>
                <w:ins w:id="8247" w:author="Hayk-PC" w:date="2024-12-11T02:20:00Z"/>
                <w:rFonts w:ascii="GHEA Grapalat" w:hAnsi="GHEA Grapalat"/>
                <w:sz w:val="16"/>
                <w:szCs w:val="16"/>
                <w:rPrChange w:id="8248" w:author="Hayk-PC" w:date="2024-12-11T02:31:00Z">
                  <w:rPr>
                    <w:ins w:id="8249" w:author="Hayk-PC" w:date="2024-12-11T02:20:00Z"/>
                    <w:rFonts w:ascii="GHEA Grapalat" w:hAnsi="GHEA Grapalat"/>
                    <w:sz w:val="16"/>
                    <w:szCs w:val="16"/>
                  </w:rPr>
                </w:rPrChange>
              </w:rPr>
            </w:pPr>
            <w:ins w:id="8250" w:author="Hayk-PC" w:date="2024-12-11T02:25:00Z">
              <w:r w:rsidRPr="00DF1634">
                <w:rPr>
                  <w:rFonts w:ascii="GHEA Grapalat" w:hAnsi="GHEA Grapalat"/>
                  <w:sz w:val="16"/>
                  <w:szCs w:val="16"/>
                  <w:rPrChange w:id="8251" w:author="Hayk-PC" w:date="2024-12-11T02:31:00Z">
                    <w:rPr/>
                  </w:rPrChange>
                </w:rPr>
                <w:t>в. Ереван, улица Чолакяна, 38:</w:t>
              </w:r>
            </w:ins>
          </w:p>
        </w:tc>
        <w:tc>
          <w:tcPr>
            <w:tcW w:w="1158" w:type="dxa"/>
          </w:tcPr>
          <w:p w14:paraId="62B7B0BF" w14:textId="11FB9EA7" w:rsidR="00046C1E" w:rsidRPr="00DF1634" w:rsidRDefault="00CF0A5B" w:rsidP="00046C1E">
            <w:pPr>
              <w:widowControl w:val="0"/>
              <w:jc w:val="center"/>
              <w:rPr>
                <w:ins w:id="8252" w:author="Hayk-PC" w:date="2024-12-11T02:20:00Z"/>
                <w:rFonts w:ascii="GHEA Grapalat" w:hAnsi="GHEA Grapalat"/>
                <w:sz w:val="16"/>
                <w:szCs w:val="16"/>
                <w:rPrChange w:id="8253" w:author="Hayk-PC" w:date="2024-12-11T02:31:00Z">
                  <w:rPr>
                    <w:ins w:id="8254" w:author="Hayk-PC" w:date="2024-12-11T02:20:00Z"/>
                    <w:rFonts w:ascii="GHEA Grapalat" w:hAnsi="GHEA Grapalat"/>
                    <w:sz w:val="16"/>
                    <w:szCs w:val="16"/>
                  </w:rPr>
                </w:rPrChange>
              </w:rPr>
            </w:pPr>
            <w:ins w:id="8255" w:author="Hayk-PC" w:date="2024-12-11T02:27:00Z">
              <w:r w:rsidRPr="00DF1634">
                <w:rPr>
                  <w:rFonts w:ascii="GHEA Grapalat" w:hAnsi="GHEA Grapalat"/>
                  <w:sz w:val="16"/>
                  <w:szCs w:val="16"/>
                  <w:rPrChange w:id="8256" w:author="Hayk-PC" w:date="2024-12-11T02:31:00Z">
                    <w:rPr>
                      <w:rFonts w:ascii="GHEA Grapalat" w:hAnsi="GHEA Grapalat"/>
                      <w:sz w:val="16"/>
                      <w:szCs w:val="16"/>
                    </w:rPr>
                  </w:rPrChange>
                </w:rPr>
                <w:t xml:space="preserve">Максимум </w:t>
              </w:r>
              <w:r w:rsidRPr="00DF1634">
                <w:rPr>
                  <w:rFonts w:ascii="GHEA Grapalat" w:hAnsi="GHEA Grapalat"/>
                  <w:sz w:val="16"/>
                  <w:szCs w:val="16"/>
                  <w:lang w:val="en-US"/>
                  <w:rPrChange w:id="8257" w:author="Hayk-PC" w:date="2024-12-11T02:31:00Z">
                    <w:rPr>
                      <w:rFonts w:ascii="GHEA Grapalat" w:hAnsi="GHEA Grapalat"/>
                      <w:sz w:val="16"/>
                      <w:szCs w:val="16"/>
                      <w:lang w:val="en-US"/>
                    </w:rPr>
                  </w:rPrChange>
                </w:rPr>
                <w:t>3</w:t>
              </w:r>
              <w:r w:rsidRPr="00DF1634">
                <w:rPr>
                  <w:rFonts w:ascii="GHEA Grapalat" w:hAnsi="GHEA Grapalat"/>
                  <w:sz w:val="16"/>
                  <w:szCs w:val="16"/>
                  <w:rPrChange w:id="8258" w:author="Hayk-PC" w:date="2024-12-11T02:31:00Z">
                    <w:rPr>
                      <w:rFonts w:ascii="GHEA Grapalat" w:hAnsi="GHEA Grapalat"/>
                      <w:sz w:val="16"/>
                      <w:szCs w:val="16"/>
                    </w:rPr>
                  </w:rPrChange>
                </w:rPr>
                <w:t>00 000 по желанию клиента. Клиент не несет ответственности, если полная поставка не требуется.</w:t>
              </w:r>
            </w:ins>
          </w:p>
        </w:tc>
        <w:tc>
          <w:tcPr>
            <w:tcW w:w="947" w:type="dxa"/>
          </w:tcPr>
          <w:p w14:paraId="3C046BEC" w14:textId="79F2F0E5" w:rsidR="00046C1E" w:rsidRPr="00DF1634" w:rsidRDefault="00FA53B5" w:rsidP="00046C1E">
            <w:pPr>
              <w:widowControl w:val="0"/>
              <w:jc w:val="center"/>
              <w:rPr>
                <w:ins w:id="8259" w:author="Hayk-PC" w:date="2024-12-11T02:20:00Z"/>
                <w:rFonts w:ascii="GHEA Grapalat" w:hAnsi="GHEA Grapalat"/>
                <w:sz w:val="16"/>
                <w:szCs w:val="16"/>
                <w:rPrChange w:id="8260" w:author="Hayk-PC" w:date="2024-12-11T02:31:00Z">
                  <w:rPr>
                    <w:ins w:id="8261" w:author="Hayk-PC" w:date="2024-12-11T02:20:00Z"/>
                    <w:rFonts w:ascii="GHEA Grapalat" w:hAnsi="GHEA Grapalat"/>
                    <w:sz w:val="16"/>
                    <w:szCs w:val="16"/>
                  </w:rPr>
                </w:rPrChange>
              </w:rPr>
            </w:pPr>
            <w:ins w:id="8262" w:author="Hayk-PC" w:date="2024-12-11T02:28:00Z">
              <w:r w:rsidRPr="00DF1634">
                <w:rPr>
                  <w:rFonts w:ascii="GHEA Grapalat" w:hAnsi="GHEA Grapalat"/>
                  <w:sz w:val="16"/>
                  <w:szCs w:val="16"/>
                  <w:rPrChange w:id="8263" w:author="Hayk-PC" w:date="2024-12-11T02:31:00Z">
                    <w:rPr>
                      <w:rFonts w:ascii="GHEA Grapalat" w:hAnsi="GHEA Grapalat"/>
                      <w:sz w:val="16"/>
                      <w:szCs w:val="16"/>
                    </w:rPr>
                  </w:rPrChange>
                </w:rPr>
                <w:t>Декабрь 2024 г. по желанию Клиента</w:t>
              </w:r>
            </w:ins>
          </w:p>
        </w:tc>
      </w:tr>
      <w:tr w:rsidR="00FA53B5" w:rsidRPr="00DF1634" w14:paraId="7066ABA6" w14:textId="77777777" w:rsidTr="00046C1E">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8264" w:author="Hayk-PC" w:date="2024-12-11T02:23:00Z">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jc w:val="center"/>
          <w:trPrChange w:id="8265" w:author="Hayk-PC" w:date="2024-12-11T02:23:00Z">
            <w:trPr>
              <w:jc w:val="center"/>
            </w:trPr>
          </w:trPrChange>
        </w:trPr>
        <w:tc>
          <w:tcPr>
            <w:tcW w:w="1242" w:type="dxa"/>
            <w:tcPrChange w:id="8266" w:author="Hayk-PC" w:date="2024-12-11T02:23:00Z">
              <w:tcPr>
                <w:tcW w:w="1242" w:type="dxa"/>
              </w:tcPr>
            </w:tcPrChange>
          </w:tcPr>
          <w:p w14:paraId="0957A2E9" w14:textId="573641F0" w:rsidR="00FA53B5" w:rsidRPr="00DF1634" w:rsidRDefault="00FA53B5" w:rsidP="00FA53B5">
            <w:pPr>
              <w:widowControl w:val="0"/>
              <w:jc w:val="center"/>
              <w:rPr>
                <w:rFonts w:ascii="GHEA Grapalat" w:hAnsi="GHEA Grapalat"/>
                <w:sz w:val="16"/>
                <w:szCs w:val="16"/>
                <w:lang w:val="en-US"/>
                <w:rPrChange w:id="8267" w:author="Hayk-PC" w:date="2024-12-11T02:31:00Z">
                  <w:rPr>
                    <w:rFonts w:ascii="GHEA Grapalat" w:hAnsi="GHEA Grapalat"/>
                    <w:sz w:val="16"/>
                    <w:szCs w:val="16"/>
                  </w:rPr>
                </w:rPrChange>
              </w:rPr>
            </w:pPr>
            <w:ins w:id="8268" w:author="Hayk-PC" w:date="2024-12-11T02:20:00Z">
              <w:r w:rsidRPr="00DF1634">
                <w:rPr>
                  <w:rFonts w:ascii="GHEA Grapalat" w:hAnsi="GHEA Grapalat"/>
                  <w:sz w:val="16"/>
                  <w:szCs w:val="16"/>
                  <w:lang w:val="en-US"/>
                  <w:rPrChange w:id="8269" w:author="Hayk-PC" w:date="2024-12-11T02:31:00Z">
                    <w:rPr>
                      <w:rFonts w:ascii="GHEA Grapalat" w:hAnsi="GHEA Grapalat"/>
                      <w:sz w:val="16"/>
                      <w:szCs w:val="16"/>
                      <w:lang w:val="en-US"/>
                    </w:rPr>
                  </w:rPrChange>
                </w:rPr>
                <w:t>5</w:t>
              </w:r>
            </w:ins>
          </w:p>
        </w:tc>
        <w:tc>
          <w:tcPr>
            <w:tcW w:w="1492" w:type="dxa"/>
            <w:tcPrChange w:id="8270" w:author="Hayk-PC" w:date="2024-12-11T02:23:00Z">
              <w:tcPr>
                <w:tcW w:w="1492" w:type="dxa"/>
              </w:tcPr>
            </w:tcPrChange>
          </w:tcPr>
          <w:p w14:paraId="02117487" w14:textId="1068BED7" w:rsidR="00FA53B5" w:rsidRPr="00DF1634" w:rsidRDefault="00FA53B5" w:rsidP="00FA53B5">
            <w:pPr>
              <w:widowControl w:val="0"/>
              <w:jc w:val="center"/>
              <w:rPr>
                <w:rFonts w:ascii="GHEA Grapalat" w:hAnsi="GHEA Grapalat"/>
                <w:sz w:val="16"/>
                <w:szCs w:val="16"/>
                <w:rPrChange w:id="8271" w:author="Hayk-PC" w:date="2024-12-11T02:31:00Z">
                  <w:rPr>
                    <w:rFonts w:ascii="GHEA Grapalat" w:hAnsi="GHEA Grapalat"/>
                    <w:sz w:val="16"/>
                    <w:szCs w:val="16"/>
                  </w:rPr>
                </w:rPrChange>
              </w:rPr>
            </w:pPr>
            <w:ins w:id="8272" w:author="Hayk-PC" w:date="2024-12-11T02:20:00Z">
              <w:r w:rsidRPr="00DF1634">
                <w:rPr>
                  <w:rFonts w:ascii="GHEA Grapalat" w:hAnsi="GHEA Grapalat" w:cs="Calibri"/>
                  <w:color w:val="000000"/>
                  <w:sz w:val="16"/>
                  <w:szCs w:val="16"/>
                  <w:lang w:val="hy-AM"/>
                  <w:rPrChange w:id="8273" w:author="Hayk-PC" w:date="2024-12-11T02:31:00Z">
                    <w:rPr>
                      <w:rFonts w:ascii="GHEA Grapalat" w:hAnsi="GHEA Grapalat" w:cs="Calibri"/>
                      <w:color w:val="000000"/>
                      <w:sz w:val="16"/>
                      <w:szCs w:val="16"/>
                      <w:lang w:val="hy-AM"/>
                    </w:rPr>
                  </w:rPrChange>
                </w:rPr>
                <w:t>33141142</w:t>
              </w:r>
            </w:ins>
          </w:p>
        </w:tc>
        <w:tc>
          <w:tcPr>
            <w:tcW w:w="2782" w:type="dxa"/>
            <w:tcPrChange w:id="8274" w:author="Hayk-PC" w:date="2024-12-11T02:23:00Z">
              <w:tcPr>
                <w:tcW w:w="2782" w:type="dxa"/>
              </w:tcPr>
            </w:tcPrChange>
          </w:tcPr>
          <w:p w14:paraId="72B01523" w14:textId="5EF8B3BB" w:rsidR="00FA53B5" w:rsidRPr="00DF1634" w:rsidRDefault="00FA53B5" w:rsidP="00FA53B5">
            <w:pPr>
              <w:widowControl w:val="0"/>
              <w:jc w:val="center"/>
              <w:rPr>
                <w:rFonts w:ascii="GHEA Grapalat" w:hAnsi="GHEA Grapalat" w:cs="Calibri"/>
                <w:color w:val="000000"/>
                <w:sz w:val="16"/>
                <w:szCs w:val="16"/>
                <w:lang w:val="hy-AM"/>
                <w:rPrChange w:id="8275" w:author="Hayk-PC" w:date="2024-12-11T02:31:00Z">
                  <w:rPr>
                    <w:rFonts w:ascii="GHEA Grapalat" w:hAnsi="GHEA Grapalat"/>
                    <w:sz w:val="16"/>
                    <w:szCs w:val="16"/>
                  </w:rPr>
                </w:rPrChange>
              </w:rPr>
            </w:pPr>
            <w:ins w:id="8276" w:author="Hayk-PC" w:date="2024-12-11T02:21:00Z">
              <w:r w:rsidRPr="00DF1634">
                <w:rPr>
                  <w:rFonts w:ascii="GHEA Grapalat" w:hAnsi="GHEA Grapalat" w:cs="Calibri"/>
                  <w:color w:val="000000"/>
                  <w:sz w:val="16"/>
                  <w:szCs w:val="16"/>
                  <w:lang w:val="hy-AM"/>
                  <w:rPrChange w:id="8277" w:author="Hayk-PC" w:date="2024-12-11T02:31:00Z">
                    <w:rPr>
                      <w:rFonts w:ascii="GHEA Grapalat" w:hAnsi="GHEA Grapalat"/>
                      <w:lang w:val="hy-AM"/>
                    </w:rPr>
                  </w:rPrChange>
                </w:rPr>
                <w:t>шприцы</w:t>
              </w:r>
            </w:ins>
          </w:p>
        </w:tc>
        <w:tc>
          <w:tcPr>
            <w:tcW w:w="3392" w:type="dxa"/>
            <w:tcPrChange w:id="8278" w:author="Hayk-PC" w:date="2024-12-11T02:23:00Z">
              <w:tcPr>
                <w:tcW w:w="3392" w:type="dxa"/>
              </w:tcPr>
            </w:tcPrChange>
          </w:tcPr>
          <w:p w14:paraId="5D9AD979" w14:textId="78EE1BDB" w:rsidR="00FA53B5" w:rsidRPr="00DF1634" w:rsidRDefault="00FA53B5" w:rsidP="00FA53B5">
            <w:pPr>
              <w:widowControl w:val="0"/>
              <w:jc w:val="center"/>
              <w:rPr>
                <w:rFonts w:ascii="GHEA Grapalat" w:hAnsi="GHEA Grapalat"/>
                <w:sz w:val="16"/>
                <w:szCs w:val="16"/>
                <w:lang w:val="hy-AM"/>
                <w:rPrChange w:id="8279" w:author="Hayk-PC" w:date="2024-12-11T02:31:00Z">
                  <w:rPr>
                    <w:rFonts w:ascii="GHEA Grapalat" w:hAnsi="GHEA Grapalat"/>
                    <w:sz w:val="16"/>
                    <w:szCs w:val="16"/>
                  </w:rPr>
                </w:rPrChange>
              </w:rPr>
            </w:pPr>
            <w:ins w:id="8280" w:author="Hayk-PC" w:date="2024-12-11T02:29:00Z">
              <w:r w:rsidRPr="00DF1634">
                <w:rPr>
                  <w:rFonts w:ascii="GHEA Grapalat" w:hAnsi="GHEA Grapalat" w:cs="Calibri"/>
                  <w:color w:val="000000"/>
                  <w:sz w:val="16"/>
                  <w:szCs w:val="16"/>
                  <w:lang w:val="hy-AM"/>
                  <w:rPrChange w:id="8281" w:author="Hayk-PC" w:date="2024-12-11T02:31:00Z">
                    <w:rPr>
                      <w:rFonts w:ascii="GHEA Grapalat" w:hAnsi="GHEA Grapalat" w:cs="Calibri"/>
                      <w:color w:val="000000"/>
                      <w:sz w:val="16"/>
                      <w:szCs w:val="16"/>
                      <w:lang w:val="hy-AM"/>
                    </w:rPr>
                  </w:rPrChange>
                </w:rPr>
                <w:t>шприц 20мл, игла 21Г: шприц изготовлен из прозрачного, нетоксичного материала, срок годности не менее 2 лет.</w:t>
              </w:r>
            </w:ins>
          </w:p>
        </w:tc>
        <w:tc>
          <w:tcPr>
            <w:tcW w:w="1085" w:type="dxa"/>
            <w:tcPrChange w:id="8282" w:author="Hayk-PC" w:date="2024-12-11T02:23:00Z">
              <w:tcPr>
                <w:tcW w:w="1085" w:type="dxa"/>
              </w:tcPr>
            </w:tcPrChange>
          </w:tcPr>
          <w:p w14:paraId="1895EF98" w14:textId="6F92E3EF" w:rsidR="00FA53B5" w:rsidRPr="00DF1634" w:rsidRDefault="00FA53B5" w:rsidP="00FA53B5">
            <w:pPr>
              <w:widowControl w:val="0"/>
              <w:jc w:val="center"/>
              <w:rPr>
                <w:rFonts w:ascii="GHEA Grapalat" w:hAnsi="GHEA Grapalat"/>
                <w:sz w:val="16"/>
                <w:szCs w:val="16"/>
                <w:rPrChange w:id="8283" w:author="Hayk-PC" w:date="2024-12-11T02:31:00Z">
                  <w:rPr>
                    <w:rFonts w:ascii="GHEA Grapalat" w:hAnsi="GHEA Grapalat"/>
                    <w:sz w:val="16"/>
                    <w:szCs w:val="16"/>
                  </w:rPr>
                </w:rPrChange>
              </w:rPr>
            </w:pPr>
            <w:ins w:id="8284" w:author="Hayk-PC" w:date="2024-12-11T02:22:00Z">
              <w:r w:rsidRPr="00DF1634">
                <w:rPr>
                  <w:rPrChange w:id="8285" w:author="Hayk-PC" w:date="2024-12-11T02:31:00Z">
                    <w:rPr/>
                  </w:rPrChange>
                </w:rPr>
                <w:t>штук</w:t>
              </w:r>
            </w:ins>
          </w:p>
        </w:tc>
        <w:tc>
          <w:tcPr>
            <w:tcW w:w="1559" w:type="dxa"/>
            <w:tcPrChange w:id="8286" w:author="Hayk-PC" w:date="2024-12-11T02:23:00Z">
              <w:tcPr>
                <w:tcW w:w="1559" w:type="dxa"/>
              </w:tcPr>
            </w:tcPrChange>
          </w:tcPr>
          <w:p w14:paraId="4B155EA1" w14:textId="3354875D" w:rsidR="00FA53B5" w:rsidRPr="00DF1634" w:rsidRDefault="00FA53B5" w:rsidP="00FA53B5">
            <w:pPr>
              <w:widowControl w:val="0"/>
              <w:jc w:val="center"/>
              <w:rPr>
                <w:rFonts w:ascii="GHEA Grapalat" w:hAnsi="GHEA Grapalat"/>
                <w:sz w:val="16"/>
                <w:szCs w:val="16"/>
                <w:rPrChange w:id="8287" w:author="Hayk-PC" w:date="2024-12-11T02:31:00Z">
                  <w:rPr>
                    <w:rFonts w:ascii="GHEA Grapalat" w:hAnsi="GHEA Grapalat"/>
                    <w:sz w:val="16"/>
                    <w:szCs w:val="16"/>
                  </w:rPr>
                </w:rPrChange>
              </w:rPr>
            </w:pPr>
            <w:ins w:id="8288" w:author="Hayk-PC" w:date="2024-12-11T02:23:00Z">
              <w:r w:rsidRPr="00DF1634">
                <w:rPr>
                  <w:rFonts w:ascii="GHEA Grapalat" w:hAnsi="GHEA Grapalat" w:cs="Calibri"/>
                  <w:color w:val="000000"/>
                  <w:sz w:val="16"/>
                  <w:szCs w:val="16"/>
                  <w:lang w:val="hy-AM"/>
                  <w:rPrChange w:id="8289" w:author="Hayk-PC" w:date="2024-12-11T02:31:00Z">
                    <w:rPr>
                      <w:rFonts w:ascii="GHEA Grapalat" w:hAnsi="GHEA Grapalat" w:cs="Calibri"/>
                      <w:color w:val="000000"/>
                      <w:sz w:val="16"/>
                      <w:szCs w:val="16"/>
                      <w:lang w:val="hy-AM"/>
                    </w:rPr>
                  </w:rPrChange>
                </w:rPr>
                <w:t>24</w:t>
              </w:r>
            </w:ins>
          </w:p>
        </w:tc>
        <w:tc>
          <w:tcPr>
            <w:tcW w:w="1104" w:type="dxa"/>
            <w:tcPrChange w:id="8290" w:author="Hayk-PC" w:date="2024-12-11T02:23:00Z">
              <w:tcPr>
                <w:tcW w:w="992" w:type="dxa"/>
              </w:tcPr>
            </w:tcPrChange>
          </w:tcPr>
          <w:p w14:paraId="65E20BC8" w14:textId="4CD9CA95" w:rsidR="00FA53B5" w:rsidRPr="00DF1634" w:rsidRDefault="00FA53B5" w:rsidP="00FA53B5">
            <w:pPr>
              <w:widowControl w:val="0"/>
              <w:jc w:val="center"/>
              <w:rPr>
                <w:rFonts w:ascii="GHEA Grapalat" w:hAnsi="GHEA Grapalat"/>
                <w:sz w:val="16"/>
                <w:szCs w:val="16"/>
                <w:rPrChange w:id="8291" w:author="Hayk-PC" w:date="2024-12-11T02:31:00Z">
                  <w:rPr>
                    <w:rFonts w:ascii="GHEA Grapalat" w:hAnsi="GHEA Grapalat"/>
                    <w:sz w:val="16"/>
                    <w:szCs w:val="16"/>
                  </w:rPr>
                </w:rPrChange>
              </w:rPr>
            </w:pPr>
            <w:ins w:id="8292" w:author="Hayk-PC" w:date="2024-12-11T02:23:00Z">
              <w:r w:rsidRPr="00DF1634">
                <w:rPr>
                  <w:rFonts w:ascii="GHEA Grapalat" w:hAnsi="GHEA Grapalat" w:cs="Calibri"/>
                  <w:color w:val="000000"/>
                  <w:sz w:val="16"/>
                  <w:szCs w:val="16"/>
                  <w:lang w:val="hy-AM"/>
                  <w:rPrChange w:id="8293" w:author="Hayk-PC" w:date="2024-12-11T02:31:00Z">
                    <w:rPr>
                      <w:rFonts w:ascii="GHEA Grapalat" w:hAnsi="GHEA Grapalat" w:cs="Calibri"/>
                      <w:color w:val="000000"/>
                      <w:sz w:val="16"/>
                      <w:szCs w:val="16"/>
                      <w:lang w:val="hy-AM"/>
                    </w:rPr>
                  </w:rPrChange>
                </w:rPr>
                <w:t>3 840 000</w:t>
              </w:r>
            </w:ins>
          </w:p>
        </w:tc>
        <w:tc>
          <w:tcPr>
            <w:tcW w:w="880" w:type="dxa"/>
            <w:gridSpan w:val="2"/>
            <w:tcPrChange w:id="8294" w:author="Hayk-PC" w:date="2024-12-11T02:23:00Z">
              <w:tcPr>
                <w:tcW w:w="992" w:type="dxa"/>
                <w:gridSpan w:val="2"/>
              </w:tcPr>
            </w:tcPrChange>
          </w:tcPr>
          <w:p w14:paraId="0DDC1A1D" w14:textId="5A3DA120" w:rsidR="00FA53B5" w:rsidRPr="00DF1634" w:rsidRDefault="00FA53B5" w:rsidP="00FA53B5">
            <w:pPr>
              <w:widowControl w:val="0"/>
              <w:jc w:val="center"/>
              <w:rPr>
                <w:rFonts w:ascii="GHEA Grapalat" w:hAnsi="GHEA Grapalat"/>
                <w:sz w:val="16"/>
                <w:szCs w:val="16"/>
                <w:rPrChange w:id="8295" w:author="Hayk-PC" w:date="2024-12-11T02:31:00Z">
                  <w:rPr>
                    <w:rFonts w:ascii="GHEA Grapalat" w:hAnsi="GHEA Grapalat"/>
                    <w:sz w:val="16"/>
                    <w:szCs w:val="16"/>
                  </w:rPr>
                </w:rPrChange>
              </w:rPr>
            </w:pPr>
            <w:ins w:id="8296" w:author="Hayk-PC" w:date="2024-12-11T02:23:00Z">
              <w:r w:rsidRPr="00DF1634">
                <w:rPr>
                  <w:rFonts w:ascii="GHEA Grapalat" w:hAnsi="GHEA Grapalat" w:cs="Calibri"/>
                  <w:color w:val="000000"/>
                  <w:sz w:val="16"/>
                  <w:szCs w:val="16"/>
                  <w:lang w:val="hy-AM"/>
                  <w:rPrChange w:id="8297" w:author="Hayk-PC" w:date="2024-12-11T02:31:00Z">
                    <w:rPr>
                      <w:rFonts w:ascii="GHEA Grapalat" w:hAnsi="GHEA Grapalat" w:cs="Calibri"/>
                      <w:color w:val="000000"/>
                      <w:sz w:val="16"/>
                      <w:szCs w:val="16"/>
                      <w:lang w:val="hy-AM"/>
                    </w:rPr>
                  </w:rPrChange>
                </w:rPr>
                <w:t>160 000</w:t>
              </w:r>
            </w:ins>
          </w:p>
        </w:tc>
        <w:tc>
          <w:tcPr>
            <w:tcW w:w="709" w:type="dxa"/>
            <w:tcPrChange w:id="8298" w:author="Hayk-PC" w:date="2024-12-11T02:23:00Z">
              <w:tcPr>
                <w:tcW w:w="709" w:type="dxa"/>
              </w:tcPr>
            </w:tcPrChange>
          </w:tcPr>
          <w:p w14:paraId="4FE272EC" w14:textId="12FE56EA" w:rsidR="00FA53B5" w:rsidRPr="00DF1634" w:rsidRDefault="00FA53B5" w:rsidP="00FA53B5">
            <w:pPr>
              <w:widowControl w:val="0"/>
              <w:jc w:val="center"/>
              <w:rPr>
                <w:rFonts w:ascii="GHEA Grapalat" w:hAnsi="GHEA Grapalat"/>
                <w:sz w:val="16"/>
                <w:szCs w:val="16"/>
                <w:rPrChange w:id="8299" w:author="Hayk-PC" w:date="2024-12-11T02:31:00Z">
                  <w:rPr>
                    <w:rFonts w:ascii="GHEA Grapalat" w:hAnsi="GHEA Grapalat"/>
                    <w:sz w:val="16"/>
                    <w:szCs w:val="16"/>
                  </w:rPr>
                </w:rPrChange>
              </w:rPr>
            </w:pPr>
            <w:ins w:id="8300" w:author="Hayk-PC" w:date="2024-12-11T02:25:00Z">
              <w:r w:rsidRPr="00DF1634">
                <w:rPr>
                  <w:rFonts w:ascii="GHEA Grapalat" w:hAnsi="GHEA Grapalat"/>
                  <w:sz w:val="16"/>
                  <w:szCs w:val="16"/>
                  <w:rPrChange w:id="8301" w:author="Hayk-PC" w:date="2024-12-11T02:31:00Z">
                    <w:rPr/>
                  </w:rPrChange>
                </w:rPr>
                <w:t>в. Ереван, улица Чолакяна, 38:</w:t>
              </w:r>
            </w:ins>
          </w:p>
        </w:tc>
        <w:tc>
          <w:tcPr>
            <w:tcW w:w="1158" w:type="dxa"/>
            <w:tcPrChange w:id="8302" w:author="Hayk-PC" w:date="2024-12-11T02:23:00Z">
              <w:tcPr>
                <w:tcW w:w="1158" w:type="dxa"/>
              </w:tcPr>
            </w:tcPrChange>
          </w:tcPr>
          <w:p w14:paraId="3D5F9DE7" w14:textId="36CDC07E" w:rsidR="00FA53B5" w:rsidRPr="00DF1634" w:rsidRDefault="00FA53B5" w:rsidP="00FA53B5">
            <w:pPr>
              <w:widowControl w:val="0"/>
              <w:jc w:val="center"/>
              <w:rPr>
                <w:rFonts w:ascii="GHEA Grapalat" w:hAnsi="GHEA Grapalat"/>
                <w:sz w:val="16"/>
                <w:szCs w:val="16"/>
                <w:rPrChange w:id="8303" w:author="Hayk-PC" w:date="2024-12-11T02:31:00Z">
                  <w:rPr>
                    <w:rFonts w:ascii="GHEA Grapalat" w:hAnsi="GHEA Grapalat"/>
                    <w:sz w:val="16"/>
                    <w:szCs w:val="16"/>
                  </w:rPr>
                </w:rPrChange>
              </w:rPr>
            </w:pPr>
            <w:ins w:id="8304" w:author="Hayk-PC" w:date="2024-12-11T02:27:00Z">
              <w:r w:rsidRPr="00DF1634">
                <w:rPr>
                  <w:rFonts w:ascii="GHEA Grapalat" w:hAnsi="GHEA Grapalat"/>
                  <w:sz w:val="16"/>
                  <w:szCs w:val="16"/>
                  <w:rPrChange w:id="8305" w:author="Hayk-PC" w:date="2024-12-11T02:31:00Z">
                    <w:rPr>
                      <w:rFonts w:ascii="GHEA Grapalat" w:hAnsi="GHEA Grapalat"/>
                      <w:sz w:val="16"/>
                      <w:szCs w:val="16"/>
                    </w:rPr>
                  </w:rPrChange>
                </w:rPr>
                <w:t xml:space="preserve">Максимум </w:t>
              </w:r>
              <w:r w:rsidRPr="00DF1634">
                <w:rPr>
                  <w:rFonts w:ascii="GHEA Grapalat" w:hAnsi="GHEA Grapalat"/>
                  <w:sz w:val="16"/>
                  <w:szCs w:val="16"/>
                  <w:lang w:val="en-US"/>
                  <w:rPrChange w:id="8306" w:author="Hayk-PC" w:date="2024-12-11T02:31:00Z">
                    <w:rPr>
                      <w:rFonts w:ascii="GHEA Grapalat" w:hAnsi="GHEA Grapalat"/>
                      <w:sz w:val="16"/>
                      <w:szCs w:val="16"/>
                      <w:lang w:val="en-US"/>
                    </w:rPr>
                  </w:rPrChange>
                </w:rPr>
                <w:t>16</w:t>
              </w:r>
              <w:r w:rsidRPr="00DF1634">
                <w:rPr>
                  <w:rFonts w:ascii="GHEA Grapalat" w:hAnsi="GHEA Grapalat"/>
                  <w:sz w:val="16"/>
                  <w:szCs w:val="16"/>
                  <w:rPrChange w:id="8307" w:author="Hayk-PC" w:date="2024-12-11T02:31:00Z">
                    <w:rPr>
                      <w:rFonts w:ascii="GHEA Grapalat" w:hAnsi="GHEA Grapalat"/>
                      <w:sz w:val="16"/>
                      <w:szCs w:val="16"/>
                    </w:rPr>
                  </w:rPrChange>
                </w:rPr>
                <w:t>0 000 по желанию клиента. Клиент не несет ответственности, если полная поставка не требуется.</w:t>
              </w:r>
            </w:ins>
          </w:p>
        </w:tc>
        <w:tc>
          <w:tcPr>
            <w:tcW w:w="947" w:type="dxa"/>
            <w:tcPrChange w:id="8308" w:author="Hayk-PC" w:date="2024-12-11T02:23:00Z">
              <w:tcPr>
                <w:tcW w:w="947" w:type="dxa"/>
              </w:tcPr>
            </w:tcPrChange>
          </w:tcPr>
          <w:p w14:paraId="18397C6A" w14:textId="32B4A5C7" w:rsidR="00FA53B5" w:rsidRPr="00DF1634" w:rsidRDefault="00FA53B5" w:rsidP="00FA53B5">
            <w:pPr>
              <w:widowControl w:val="0"/>
              <w:jc w:val="center"/>
              <w:rPr>
                <w:rFonts w:ascii="GHEA Grapalat" w:hAnsi="GHEA Grapalat"/>
                <w:sz w:val="16"/>
                <w:szCs w:val="16"/>
                <w:rPrChange w:id="8309" w:author="Hayk-PC" w:date="2024-12-11T02:31:00Z">
                  <w:rPr>
                    <w:rFonts w:ascii="GHEA Grapalat" w:hAnsi="GHEA Grapalat"/>
                    <w:sz w:val="16"/>
                    <w:szCs w:val="16"/>
                  </w:rPr>
                </w:rPrChange>
              </w:rPr>
            </w:pPr>
            <w:ins w:id="8310" w:author="Hayk-PC" w:date="2024-12-11T02:28:00Z">
              <w:r w:rsidRPr="00DF1634">
                <w:rPr>
                  <w:rFonts w:ascii="GHEA Grapalat" w:hAnsi="GHEA Grapalat"/>
                  <w:sz w:val="16"/>
                  <w:szCs w:val="16"/>
                  <w:rPrChange w:id="8311" w:author="Hayk-PC" w:date="2024-12-11T02:31:00Z">
                    <w:rPr>
                      <w:rFonts w:ascii="GHEA Grapalat" w:hAnsi="GHEA Grapalat"/>
                      <w:sz w:val="16"/>
                      <w:szCs w:val="16"/>
                    </w:rPr>
                  </w:rPrChange>
                </w:rPr>
                <w:t>Декабрь 2024 г. по желанию Клиента</w:t>
              </w:r>
            </w:ins>
          </w:p>
        </w:tc>
      </w:tr>
    </w:tbl>
    <w:p w14:paraId="2DD3E18A" w14:textId="7F4FD89B" w:rsidR="00F954E8" w:rsidRPr="00DF1634" w:rsidRDefault="00FA53B5" w:rsidP="00B46D58">
      <w:pPr>
        <w:widowControl w:val="0"/>
        <w:jc w:val="both"/>
        <w:rPr>
          <w:rFonts w:ascii="GHEA Grapalat" w:hAnsi="GHEA Grapalat"/>
          <w:rPrChange w:id="8312" w:author="Hayk-PC" w:date="2024-12-11T02:31:00Z">
            <w:rPr>
              <w:rFonts w:ascii="GHEA Grapalat" w:hAnsi="GHEA Grapalat"/>
            </w:rPr>
          </w:rPrChange>
        </w:rPr>
      </w:pPr>
      <w:ins w:id="8313" w:author="Hayk-PC" w:date="2024-12-11T02:30:00Z">
        <w:r w:rsidRPr="00DF1634">
          <w:rPr>
            <w:rFonts w:ascii="GHEA Grapalat" w:hAnsi="GHEA Grapalat"/>
            <w:rPrChange w:id="8314" w:author="Hayk-PC" w:date="2024-12-11T02:31:00Z">
              <w:rPr>
                <w:rFonts w:ascii="GHEA Grapalat" w:hAnsi="GHEA Grapalat"/>
              </w:rPr>
            </w:rPrChange>
          </w:rPr>
          <w:lastRenderedPageBreak/>
          <w:t>- Максимальные объемы определяются техническим заданием-графиком закупок. Поставки будут осуществляться по желанию Клиента, в зависимости от количества пациентов. Заказчик не несет ответственности, если не требуется весь объем поставки.</w:t>
        </w:r>
      </w:ins>
    </w:p>
    <w:tbl>
      <w:tblPr>
        <w:tblW w:w="9639" w:type="dxa"/>
        <w:jc w:val="center"/>
        <w:tblLayout w:type="fixed"/>
        <w:tblLook w:val="0000" w:firstRow="0" w:lastRow="0" w:firstColumn="0" w:lastColumn="0" w:noHBand="0" w:noVBand="0"/>
      </w:tblPr>
      <w:tblGrid>
        <w:gridCol w:w="4536"/>
        <w:gridCol w:w="760"/>
        <w:gridCol w:w="4343"/>
      </w:tblGrid>
      <w:tr w:rsidR="00B138F3" w:rsidRPr="00DF1634" w14:paraId="6AF03740" w14:textId="77777777" w:rsidTr="00E22E51">
        <w:trPr>
          <w:jc w:val="center"/>
        </w:trPr>
        <w:tc>
          <w:tcPr>
            <w:tcW w:w="4536" w:type="dxa"/>
          </w:tcPr>
          <w:p w14:paraId="348023B4" w14:textId="77777777" w:rsidR="00071D1C" w:rsidRPr="00DF1634" w:rsidRDefault="00071D1C" w:rsidP="00B46D58">
            <w:pPr>
              <w:widowControl w:val="0"/>
              <w:jc w:val="center"/>
              <w:rPr>
                <w:rFonts w:ascii="GHEA Grapalat" w:hAnsi="GHEA Grapalat" w:cs="Sylfaen"/>
                <w:b/>
                <w:bCs/>
                <w:rPrChange w:id="8315" w:author="Hayk-PC" w:date="2024-12-11T02:31:00Z">
                  <w:rPr>
                    <w:rFonts w:ascii="GHEA Grapalat" w:hAnsi="GHEA Grapalat" w:cs="Sylfaen"/>
                    <w:b/>
                    <w:bCs/>
                  </w:rPr>
                </w:rPrChange>
              </w:rPr>
            </w:pPr>
            <w:r w:rsidRPr="00DF1634">
              <w:rPr>
                <w:rFonts w:ascii="GHEA Grapalat" w:hAnsi="GHEA Grapalat"/>
                <w:b/>
                <w:rPrChange w:id="8316" w:author="Hayk-PC" w:date="2024-12-11T02:31:00Z">
                  <w:rPr>
                    <w:rFonts w:ascii="GHEA Grapalat" w:hAnsi="GHEA Grapalat"/>
                    <w:b/>
                  </w:rPr>
                </w:rPrChange>
              </w:rPr>
              <w:t>ПОКУПАТЕЛЬ</w:t>
            </w:r>
          </w:p>
          <w:p w14:paraId="32E68F8D" w14:textId="77777777" w:rsidR="00071D1C" w:rsidRPr="00DF1634" w:rsidRDefault="00AB4EAB" w:rsidP="00B46D58">
            <w:pPr>
              <w:widowControl w:val="0"/>
              <w:jc w:val="center"/>
              <w:rPr>
                <w:rFonts w:ascii="GHEA Grapalat" w:hAnsi="GHEA Grapalat"/>
                <w:lang w:val="en-US"/>
                <w:rPrChange w:id="8317" w:author="Hayk-PC" w:date="2024-12-11T02:31:00Z">
                  <w:rPr>
                    <w:rFonts w:ascii="GHEA Grapalat" w:hAnsi="GHEA Grapalat"/>
                    <w:lang w:val="en-US"/>
                  </w:rPr>
                </w:rPrChange>
              </w:rPr>
            </w:pPr>
            <w:r w:rsidRPr="00DF1634">
              <w:rPr>
                <w:rFonts w:ascii="GHEA Grapalat" w:hAnsi="GHEA Grapalat"/>
                <w:lang w:val="en-US"/>
                <w:rPrChange w:id="8318" w:author="Hayk-PC" w:date="2024-12-11T02:31:00Z">
                  <w:rPr>
                    <w:rFonts w:ascii="GHEA Grapalat" w:hAnsi="GHEA Grapalat"/>
                    <w:lang w:val="en-US"/>
                  </w:rPr>
                </w:rPrChange>
              </w:rPr>
              <w:t>_____________________</w:t>
            </w:r>
          </w:p>
          <w:p w14:paraId="521DE1EC" w14:textId="77777777" w:rsidR="00071D1C" w:rsidRPr="00DF1634" w:rsidRDefault="00071D1C" w:rsidP="00B46D58">
            <w:pPr>
              <w:widowControl w:val="0"/>
              <w:jc w:val="center"/>
              <w:rPr>
                <w:rFonts w:ascii="GHEA Grapalat" w:hAnsi="GHEA Grapalat"/>
                <w:sz w:val="16"/>
                <w:szCs w:val="16"/>
                <w:rPrChange w:id="8319" w:author="Hayk-PC" w:date="2024-12-11T02:31:00Z">
                  <w:rPr>
                    <w:rFonts w:ascii="GHEA Grapalat" w:hAnsi="GHEA Grapalat"/>
                    <w:sz w:val="16"/>
                    <w:szCs w:val="16"/>
                  </w:rPr>
                </w:rPrChange>
              </w:rPr>
            </w:pPr>
            <w:r w:rsidRPr="00DF1634">
              <w:rPr>
                <w:rFonts w:ascii="GHEA Grapalat" w:hAnsi="GHEA Grapalat"/>
                <w:sz w:val="16"/>
                <w:szCs w:val="16"/>
                <w:rPrChange w:id="8320" w:author="Hayk-PC" w:date="2024-12-11T02:31:00Z">
                  <w:rPr>
                    <w:rFonts w:ascii="GHEA Grapalat" w:hAnsi="GHEA Grapalat"/>
                    <w:sz w:val="16"/>
                    <w:szCs w:val="16"/>
                  </w:rPr>
                </w:rPrChange>
              </w:rPr>
              <w:t>/подпись/</w:t>
            </w:r>
          </w:p>
          <w:p w14:paraId="5F71026F" w14:textId="77777777" w:rsidR="00071D1C" w:rsidRPr="00DF1634" w:rsidRDefault="00071D1C" w:rsidP="00B46D58">
            <w:pPr>
              <w:widowControl w:val="0"/>
              <w:jc w:val="center"/>
              <w:rPr>
                <w:rFonts w:ascii="GHEA Grapalat" w:hAnsi="GHEA Grapalat"/>
                <w:rPrChange w:id="8321" w:author="Hayk-PC" w:date="2024-12-11T02:31:00Z">
                  <w:rPr>
                    <w:rFonts w:ascii="GHEA Grapalat" w:hAnsi="GHEA Grapalat"/>
                  </w:rPr>
                </w:rPrChange>
              </w:rPr>
            </w:pPr>
            <w:r w:rsidRPr="00DF1634">
              <w:rPr>
                <w:rFonts w:ascii="GHEA Grapalat" w:hAnsi="GHEA Grapalat"/>
                <w:rPrChange w:id="8322" w:author="Hayk-PC" w:date="2024-12-11T02:31:00Z">
                  <w:rPr>
                    <w:rFonts w:ascii="GHEA Grapalat" w:hAnsi="GHEA Grapalat"/>
                  </w:rPr>
                </w:rPrChange>
              </w:rPr>
              <w:t>М. П.</w:t>
            </w:r>
          </w:p>
        </w:tc>
        <w:tc>
          <w:tcPr>
            <w:tcW w:w="760" w:type="dxa"/>
          </w:tcPr>
          <w:p w14:paraId="0D774527" w14:textId="77777777" w:rsidR="00071D1C" w:rsidRPr="00DF1634" w:rsidRDefault="00071D1C" w:rsidP="00B46D58">
            <w:pPr>
              <w:widowControl w:val="0"/>
              <w:jc w:val="center"/>
              <w:rPr>
                <w:rFonts w:ascii="GHEA Grapalat" w:hAnsi="GHEA Grapalat"/>
                <w:rPrChange w:id="8323" w:author="Hayk-PC" w:date="2024-12-11T02:31:00Z">
                  <w:rPr>
                    <w:rFonts w:ascii="GHEA Grapalat" w:hAnsi="GHEA Grapalat"/>
                  </w:rPr>
                </w:rPrChange>
              </w:rPr>
            </w:pPr>
          </w:p>
        </w:tc>
        <w:tc>
          <w:tcPr>
            <w:tcW w:w="4343" w:type="dxa"/>
          </w:tcPr>
          <w:p w14:paraId="33A4A111" w14:textId="77777777" w:rsidR="00071D1C" w:rsidRPr="00DF1634" w:rsidRDefault="00071D1C" w:rsidP="00B46D58">
            <w:pPr>
              <w:widowControl w:val="0"/>
              <w:jc w:val="center"/>
              <w:rPr>
                <w:rFonts w:ascii="GHEA Grapalat" w:hAnsi="GHEA Grapalat" w:cs="Sylfaen"/>
                <w:b/>
                <w:bCs/>
                <w:rPrChange w:id="8324" w:author="Hayk-PC" w:date="2024-12-11T02:31:00Z">
                  <w:rPr>
                    <w:rFonts w:ascii="GHEA Grapalat" w:hAnsi="GHEA Grapalat" w:cs="Sylfaen"/>
                    <w:b/>
                    <w:bCs/>
                  </w:rPr>
                </w:rPrChange>
              </w:rPr>
            </w:pPr>
            <w:r w:rsidRPr="00DF1634">
              <w:rPr>
                <w:rFonts w:ascii="GHEA Grapalat" w:hAnsi="GHEA Grapalat"/>
                <w:b/>
                <w:rPrChange w:id="8325" w:author="Hayk-PC" w:date="2024-12-11T02:31:00Z">
                  <w:rPr>
                    <w:rFonts w:ascii="GHEA Grapalat" w:hAnsi="GHEA Grapalat"/>
                    <w:b/>
                  </w:rPr>
                </w:rPrChange>
              </w:rPr>
              <w:t>ПРОДАВЕЦ</w:t>
            </w:r>
          </w:p>
          <w:p w14:paraId="4DC3CFFC" w14:textId="77777777" w:rsidR="00071D1C" w:rsidRPr="00DF1634" w:rsidRDefault="00AB4EAB" w:rsidP="00B46D58">
            <w:pPr>
              <w:widowControl w:val="0"/>
              <w:jc w:val="center"/>
              <w:rPr>
                <w:rFonts w:ascii="GHEA Grapalat" w:hAnsi="GHEA Grapalat"/>
                <w:lang w:val="en-US"/>
                <w:rPrChange w:id="8326" w:author="Hayk-PC" w:date="2024-12-11T02:31:00Z">
                  <w:rPr>
                    <w:rFonts w:ascii="GHEA Grapalat" w:hAnsi="GHEA Grapalat"/>
                    <w:lang w:val="en-US"/>
                  </w:rPr>
                </w:rPrChange>
              </w:rPr>
            </w:pPr>
            <w:r w:rsidRPr="00DF1634">
              <w:rPr>
                <w:rFonts w:ascii="GHEA Grapalat" w:hAnsi="GHEA Grapalat"/>
                <w:lang w:val="en-US"/>
                <w:rPrChange w:id="8327" w:author="Hayk-PC" w:date="2024-12-11T02:31:00Z">
                  <w:rPr>
                    <w:rFonts w:ascii="GHEA Grapalat" w:hAnsi="GHEA Grapalat"/>
                    <w:lang w:val="en-US"/>
                  </w:rPr>
                </w:rPrChange>
              </w:rPr>
              <w:t>______________________</w:t>
            </w:r>
          </w:p>
          <w:p w14:paraId="6C0EC2F9" w14:textId="77777777" w:rsidR="00071D1C" w:rsidRPr="00DF1634" w:rsidRDefault="00071D1C" w:rsidP="00B46D58">
            <w:pPr>
              <w:widowControl w:val="0"/>
              <w:jc w:val="center"/>
              <w:rPr>
                <w:rFonts w:ascii="GHEA Grapalat" w:hAnsi="GHEA Grapalat"/>
                <w:sz w:val="16"/>
                <w:szCs w:val="16"/>
                <w:rPrChange w:id="8328" w:author="Hayk-PC" w:date="2024-12-11T02:31:00Z">
                  <w:rPr>
                    <w:rFonts w:ascii="GHEA Grapalat" w:hAnsi="GHEA Grapalat"/>
                    <w:sz w:val="16"/>
                    <w:szCs w:val="16"/>
                  </w:rPr>
                </w:rPrChange>
              </w:rPr>
            </w:pPr>
            <w:r w:rsidRPr="00DF1634">
              <w:rPr>
                <w:rFonts w:ascii="GHEA Grapalat" w:hAnsi="GHEA Grapalat"/>
                <w:sz w:val="16"/>
                <w:szCs w:val="16"/>
                <w:rPrChange w:id="8329" w:author="Hayk-PC" w:date="2024-12-11T02:31:00Z">
                  <w:rPr>
                    <w:rFonts w:ascii="GHEA Grapalat" w:hAnsi="GHEA Grapalat"/>
                    <w:sz w:val="16"/>
                    <w:szCs w:val="16"/>
                  </w:rPr>
                </w:rPrChange>
              </w:rPr>
              <w:t>/подпись/</w:t>
            </w:r>
          </w:p>
          <w:p w14:paraId="0D5AAECA" w14:textId="77777777" w:rsidR="00071D1C" w:rsidRPr="00DF1634" w:rsidRDefault="00071D1C" w:rsidP="00B46D58">
            <w:pPr>
              <w:widowControl w:val="0"/>
              <w:jc w:val="center"/>
              <w:rPr>
                <w:rFonts w:ascii="GHEA Grapalat" w:hAnsi="GHEA Grapalat"/>
                <w:rPrChange w:id="8330" w:author="Hayk-PC" w:date="2024-12-11T02:31:00Z">
                  <w:rPr>
                    <w:rFonts w:ascii="GHEA Grapalat" w:hAnsi="GHEA Grapalat"/>
                  </w:rPr>
                </w:rPrChange>
              </w:rPr>
            </w:pPr>
            <w:r w:rsidRPr="00DF1634">
              <w:rPr>
                <w:rFonts w:ascii="GHEA Grapalat" w:hAnsi="GHEA Grapalat"/>
                <w:rPrChange w:id="8331" w:author="Hayk-PC" w:date="2024-12-11T02:31:00Z">
                  <w:rPr>
                    <w:rFonts w:ascii="GHEA Grapalat" w:hAnsi="GHEA Grapalat"/>
                  </w:rPr>
                </w:rPrChange>
              </w:rPr>
              <w:t>М. П.</w:t>
            </w:r>
          </w:p>
        </w:tc>
      </w:tr>
    </w:tbl>
    <w:p w14:paraId="1C84711D" w14:textId="77777777" w:rsidR="00071D1C" w:rsidRPr="00DF1634" w:rsidRDefault="00071D1C" w:rsidP="00B46D58">
      <w:pPr>
        <w:widowControl w:val="0"/>
        <w:spacing w:after="160"/>
        <w:jc w:val="right"/>
        <w:rPr>
          <w:rFonts w:ascii="GHEA Grapalat" w:hAnsi="GHEA Grapalat"/>
          <w:i/>
          <w:rPrChange w:id="8332" w:author="Hayk-PC" w:date="2024-12-11T02:31:00Z">
            <w:rPr>
              <w:rFonts w:ascii="GHEA Grapalat" w:hAnsi="GHEA Grapalat"/>
              <w:i/>
            </w:rPr>
          </w:rPrChange>
        </w:rPr>
      </w:pPr>
      <w:r w:rsidRPr="00DF1634">
        <w:rPr>
          <w:rFonts w:ascii="GHEA Grapalat" w:hAnsi="GHEA Grapalat"/>
          <w:rPrChange w:id="8333" w:author="Hayk-PC" w:date="2024-12-11T02:31:00Z">
            <w:rPr>
              <w:rFonts w:ascii="GHEA Grapalat" w:hAnsi="GHEA Grapalat"/>
            </w:rPr>
          </w:rPrChange>
        </w:rPr>
        <w:br w:type="page"/>
      </w:r>
      <w:r w:rsidRPr="00DF1634">
        <w:rPr>
          <w:rFonts w:ascii="GHEA Grapalat" w:hAnsi="GHEA Grapalat"/>
          <w:i/>
          <w:rPrChange w:id="8334" w:author="Hayk-PC" w:date="2024-12-11T02:31:00Z">
            <w:rPr>
              <w:rFonts w:ascii="GHEA Grapalat" w:hAnsi="GHEA Grapalat"/>
              <w:i/>
            </w:rPr>
          </w:rPrChange>
        </w:rPr>
        <w:lastRenderedPageBreak/>
        <w:t>Приложение № 2</w:t>
      </w:r>
    </w:p>
    <w:p w14:paraId="1FF41784" w14:textId="77777777" w:rsidR="00071D1C" w:rsidRPr="00DF1634" w:rsidRDefault="00071D1C" w:rsidP="00B46D58">
      <w:pPr>
        <w:widowControl w:val="0"/>
        <w:spacing w:after="160"/>
        <w:jc w:val="right"/>
        <w:rPr>
          <w:rFonts w:ascii="GHEA Grapalat" w:hAnsi="GHEA Grapalat"/>
          <w:i/>
          <w:rPrChange w:id="8335" w:author="Hayk-PC" w:date="2024-12-11T02:31:00Z">
            <w:rPr>
              <w:rFonts w:ascii="GHEA Grapalat" w:hAnsi="GHEA Grapalat"/>
              <w:i/>
            </w:rPr>
          </w:rPrChange>
        </w:rPr>
      </w:pPr>
      <w:r w:rsidRPr="00DF1634">
        <w:rPr>
          <w:rFonts w:ascii="GHEA Grapalat" w:hAnsi="GHEA Grapalat"/>
          <w:i/>
          <w:rPrChange w:id="8336" w:author="Hayk-PC" w:date="2024-12-11T02:31:00Z">
            <w:rPr>
              <w:rFonts w:ascii="GHEA Grapalat" w:hAnsi="GHEA Grapalat"/>
              <w:i/>
            </w:rPr>
          </w:rPrChange>
        </w:rPr>
        <w:t xml:space="preserve">к Договору под кодом </w:t>
      </w:r>
      <w:r w:rsidR="005A57B8" w:rsidRPr="00DF1634">
        <w:rPr>
          <w:rFonts w:ascii="GHEA Grapalat" w:hAnsi="GHEA Grapalat"/>
          <w:i/>
          <w:rPrChange w:id="8337" w:author="Hayk-PC" w:date="2024-12-11T02:31:00Z">
            <w:rPr>
              <w:rFonts w:ascii="GHEA Grapalat" w:hAnsi="GHEA Grapalat"/>
              <w:i/>
            </w:rPr>
          </w:rPrChange>
        </w:rPr>
        <w:br/>
      </w:r>
      <w:r w:rsidRPr="00DF1634">
        <w:rPr>
          <w:rFonts w:ascii="GHEA Grapalat" w:hAnsi="GHEA Grapalat"/>
          <w:i/>
          <w:rPrChange w:id="8338" w:author="Hayk-PC" w:date="2024-12-11T02:31:00Z">
            <w:rPr>
              <w:rFonts w:ascii="GHEA Grapalat" w:hAnsi="GHEA Grapalat"/>
              <w:i/>
            </w:rPr>
          </w:rPrChange>
        </w:rPr>
        <w:t xml:space="preserve">заключенному </w:t>
      </w:r>
      <w:r w:rsidR="006132ED" w:rsidRPr="00DF1634">
        <w:rPr>
          <w:rFonts w:ascii="GHEA Grapalat" w:hAnsi="GHEA Grapalat"/>
          <w:i/>
          <w:rPrChange w:id="8339" w:author="Hayk-PC" w:date="2024-12-11T02:31:00Z">
            <w:rPr>
              <w:rFonts w:ascii="GHEA Grapalat" w:hAnsi="GHEA Grapalat"/>
              <w:i/>
            </w:rPr>
          </w:rPrChange>
        </w:rPr>
        <w:t>"</w:t>
      </w:r>
      <w:r w:rsidR="00D52566" w:rsidRPr="00DF1634">
        <w:rPr>
          <w:rFonts w:ascii="GHEA Grapalat" w:hAnsi="GHEA Grapalat"/>
          <w:i/>
          <w:rPrChange w:id="8340" w:author="Hayk-PC" w:date="2024-12-11T02:31:00Z">
            <w:rPr>
              <w:rFonts w:ascii="GHEA Grapalat" w:hAnsi="GHEA Grapalat"/>
              <w:i/>
            </w:rPr>
          </w:rPrChange>
        </w:rPr>
        <w:tab/>
      </w:r>
      <w:r w:rsidR="006132ED" w:rsidRPr="00DF1634">
        <w:rPr>
          <w:rFonts w:ascii="GHEA Grapalat" w:hAnsi="GHEA Grapalat"/>
          <w:i/>
          <w:rPrChange w:id="8341" w:author="Hayk-PC" w:date="2024-12-11T02:31:00Z">
            <w:rPr>
              <w:rFonts w:ascii="GHEA Grapalat" w:hAnsi="GHEA Grapalat"/>
              <w:i/>
            </w:rPr>
          </w:rPrChange>
        </w:rPr>
        <w:t>"</w:t>
      </w:r>
      <w:r w:rsidR="00D52566" w:rsidRPr="00DF1634">
        <w:rPr>
          <w:rFonts w:ascii="GHEA Grapalat" w:hAnsi="GHEA Grapalat"/>
          <w:i/>
          <w:rPrChange w:id="8342" w:author="Hayk-PC" w:date="2024-12-11T02:31:00Z">
            <w:rPr>
              <w:rFonts w:ascii="GHEA Grapalat" w:hAnsi="GHEA Grapalat"/>
              <w:i/>
            </w:rPr>
          </w:rPrChange>
        </w:rPr>
        <w:tab/>
      </w:r>
      <w:r w:rsidRPr="00DF1634">
        <w:rPr>
          <w:rFonts w:ascii="GHEA Grapalat" w:hAnsi="GHEA Grapalat"/>
          <w:i/>
          <w:rPrChange w:id="8343" w:author="Hayk-PC" w:date="2024-12-11T02:31:00Z">
            <w:rPr>
              <w:rFonts w:ascii="GHEA Grapalat" w:hAnsi="GHEA Grapalat"/>
              <w:i/>
            </w:rPr>
          </w:rPrChange>
        </w:rPr>
        <w:t>20</w:t>
      </w:r>
      <w:r w:rsidR="00D52566" w:rsidRPr="00DF1634">
        <w:rPr>
          <w:rFonts w:ascii="GHEA Grapalat" w:hAnsi="GHEA Grapalat"/>
          <w:i/>
          <w:rPrChange w:id="8344" w:author="Hayk-PC" w:date="2024-12-11T02:31:00Z">
            <w:rPr>
              <w:rFonts w:ascii="GHEA Grapalat" w:hAnsi="GHEA Grapalat"/>
              <w:i/>
            </w:rPr>
          </w:rPrChange>
        </w:rPr>
        <w:tab/>
      </w:r>
      <w:r w:rsidRPr="00DF1634">
        <w:rPr>
          <w:rFonts w:ascii="GHEA Grapalat" w:hAnsi="GHEA Grapalat"/>
          <w:i/>
          <w:rPrChange w:id="8345" w:author="Hayk-PC" w:date="2024-12-11T02:31:00Z">
            <w:rPr>
              <w:rFonts w:ascii="GHEA Grapalat" w:hAnsi="GHEA Grapalat"/>
              <w:i/>
            </w:rPr>
          </w:rPrChange>
        </w:rPr>
        <w:t>г.</w:t>
      </w:r>
    </w:p>
    <w:p w14:paraId="7236DC58" w14:textId="77777777" w:rsidR="00071D1C" w:rsidRPr="00DF1634" w:rsidRDefault="00071D1C" w:rsidP="00B46D58">
      <w:pPr>
        <w:widowControl w:val="0"/>
        <w:spacing w:after="160"/>
        <w:jc w:val="center"/>
        <w:rPr>
          <w:rFonts w:ascii="GHEA Grapalat" w:hAnsi="GHEA Grapalat"/>
          <w:rPrChange w:id="8346" w:author="Hayk-PC" w:date="2024-12-11T02:31:00Z">
            <w:rPr>
              <w:rFonts w:ascii="GHEA Grapalat" w:hAnsi="GHEA Grapalat"/>
            </w:rPr>
          </w:rPrChange>
        </w:rPr>
      </w:pPr>
      <w:r w:rsidRPr="00DF1634">
        <w:rPr>
          <w:rFonts w:ascii="GHEA Grapalat" w:hAnsi="GHEA Grapalat"/>
          <w:rPrChange w:id="8347" w:author="Hayk-PC" w:date="2024-12-11T02:31:00Z">
            <w:rPr>
              <w:rFonts w:ascii="GHEA Grapalat" w:hAnsi="GHEA Grapalat"/>
            </w:rPr>
          </w:rPrChange>
        </w:rPr>
        <w:t>ГРАФИК ОПЛАТЫ</w:t>
      </w:r>
      <w:r w:rsidR="00E67FD5" w:rsidRPr="00DF1634">
        <w:rPr>
          <w:rStyle w:val="FootnoteReference"/>
          <w:rFonts w:ascii="GHEA Grapalat" w:hAnsi="GHEA Grapalat"/>
          <w:rPrChange w:id="8348" w:author="Hayk-PC" w:date="2024-12-11T02:31:00Z">
            <w:rPr>
              <w:rStyle w:val="FootnoteReference"/>
              <w:rFonts w:ascii="GHEA Grapalat" w:hAnsi="GHEA Grapalat"/>
            </w:rPr>
          </w:rPrChange>
        </w:rPr>
        <w:footnoteReference w:customMarkFollows="1" w:id="42"/>
        <w:t>*</w:t>
      </w:r>
    </w:p>
    <w:p w14:paraId="3DB0216B" w14:textId="77777777" w:rsidR="00071D1C" w:rsidRPr="00DF1634" w:rsidRDefault="00071D1C" w:rsidP="00B46D58">
      <w:pPr>
        <w:widowControl w:val="0"/>
        <w:spacing w:after="160"/>
        <w:jc w:val="right"/>
        <w:rPr>
          <w:rFonts w:ascii="GHEA Grapalat" w:hAnsi="GHEA Grapalat"/>
          <w:rPrChange w:id="8349" w:author="Hayk-PC" w:date="2024-12-11T02:31:00Z">
            <w:rPr>
              <w:rFonts w:ascii="GHEA Grapalat" w:hAnsi="GHEA Grapalat"/>
            </w:rPr>
          </w:rPrChange>
        </w:rPr>
      </w:pPr>
      <w:r w:rsidRPr="00DF1634">
        <w:rPr>
          <w:rFonts w:ascii="GHEA Grapalat" w:hAnsi="GHEA Grapalat"/>
          <w:rPrChange w:id="8350" w:author="Hayk-PC" w:date="2024-12-11T02:31:00Z">
            <w:rPr>
              <w:rFonts w:ascii="GHEA Grapalat" w:hAnsi="GHEA Grapalat"/>
            </w:rPr>
          </w:rPrChange>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4"/>
        <w:gridCol w:w="2155"/>
        <w:gridCol w:w="1293"/>
        <w:gridCol w:w="1007"/>
        <w:gridCol w:w="1006"/>
        <w:gridCol w:w="718"/>
        <w:gridCol w:w="861"/>
        <w:gridCol w:w="545"/>
        <w:gridCol w:w="606"/>
        <w:gridCol w:w="718"/>
        <w:gridCol w:w="854"/>
        <w:gridCol w:w="868"/>
        <w:gridCol w:w="861"/>
        <w:gridCol w:w="1007"/>
        <w:gridCol w:w="861"/>
        <w:gridCol w:w="821"/>
        <w:tblGridChange w:id="8351">
          <w:tblGrid>
            <w:gridCol w:w="1724"/>
            <w:gridCol w:w="2155"/>
            <w:gridCol w:w="1293"/>
            <w:gridCol w:w="1007"/>
            <w:gridCol w:w="1006"/>
            <w:gridCol w:w="718"/>
            <w:gridCol w:w="861"/>
            <w:gridCol w:w="545"/>
            <w:gridCol w:w="606"/>
            <w:gridCol w:w="718"/>
            <w:gridCol w:w="854"/>
            <w:gridCol w:w="868"/>
            <w:gridCol w:w="861"/>
            <w:gridCol w:w="1007"/>
            <w:gridCol w:w="861"/>
            <w:gridCol w:w="821"/>
          </w:tblGrid>
        </w:tblGridChange>
      </w:tblGrid>
      <w:tr w:rsidR="00B138F3" w:rsidRPr="00DF1634" w14:paraId="51FEFBA3" w14:textId="77777777" w:rsidTr="00FA53B5">
        <w:trPr>
          <w:trHeight w:val="305"/>
          <w:jc w:val="center"/>
        </w:trPr>
        <w:tc>
          <w:tcPr>
            <w:tcW w:w="15905" w:type="dxa"/>
            <w:gridSpan w:val="16"/>
          </w:tcPr>
          <w:p w14:paraId="28FECCAE" w14:textId="77777777" w:rsidR="00071D1C" w:rsidRPr="00DF1634" w:rsidRDefault="00071D1C" w:rsidP="00B46D58">
            <w:pPr>
              <w:widowControl w:val="0"/>
              <w:jc w:val="center"/>
              <w:rPr>
                <w:rFonts w:ascii="GHEA Grapalat" w:hAnsi="GHEA Grapalat"/>
                <w:sz w:val="16"/>
                <w:szCs w:val="16"/>
                <w:rPrChange w:id="8352" w:author="Hayk-PC" w:date="2024-12-11T02:31:00Z">
                  <w:rPr>
                    <w:rFonts w:ascii="GHEA Grapalat" w:hAnsi="GHEA Grapalat"/>
                    <w:sz w:val="16"/>
                    <w:szCs w:val="16"/>
                  </w:rPr>
                </w:rPrChange>
              </w:rPr>
            </w:pPr>
            <w:r w:rsidRPr="00DF1634">
              <w:rPr>
                <w:rFonts w:ascii="GHEA Grapalat" w:hAnsi="GHEA Grapalat"/>
                <w:sz w:val="16"/>
                <w:szCs w:val="16"/>
                <w:rPrChange w:id="8353" w:author="Hayk-PC" w:date="2024-12-11T02:31:00Z">
                  <w:rPr>
                    <w:rFonts w:ascii="GHEA Grapalat" w:hAnsi="GHEA Grapalat"/>
                    <w:sz w:val="16"/>
                    <w:szCs w:val="16"/>
                  </w:rPr>
                </w:rPrChange>
              </w:rPr>
              <w:t>Товар</w:t>
            </w:r>
          </w:p>
        </w:tc>
      </w:tr>
      <w:tr w:rsidR="00B138F3" w:rsidRPr="00DF1634" w14:paraId="657219C9" w14:textId="77777777" w:rsidTr="00FA53B5">
        <w:trPr>
          <w:trHeight w:val="747"/>
          <w:jc w:val="center"/>
        </w:trPr>
        <w:tc>
          <w:tcPr>
            <w:tcW w:w="1724" w:type="dxa"/>
            <w:vAlign w:val="center"/>
          </w:tcPr>
          <w:p w14:paraId="3E08808B" w14:textId="77777777" w:rsidR="00071D1C" w:rsidRPr="00DF1634" w:rsidRDefault="00071D1C" w:rsidP="00B46D58">
            <w:pPr>
              <w:widowControl w:val="0"/>
              <w:jc w:val="center"/>
              <w:rPr>
                <w:rFonts w:ascii="GHEA Grapalat" w:hAnsi="GHEA Grapalat"/>
                <w:sz w:val="16"/>
                <w:szCs w:val="16"/>
                <w:rPrChange w:id="8354" w:author="Hayk-PC" w:date="2024-12-11T02:31:00Z">
                  <w:rPr>
                    <w:rFonts w:ascii="GHEA Grapalat" w:hAnsi="GHEA Grapalat"/>
                    <w:sz w:val="16"/>
                    <w:szCs w:val="16"/>
                  </w:rPr>
                </w:rPrChange>
              </w:rPr>
            </w:pPr>
            <w:r w:rsidRPr="00DF1634">
              <w:rPr>
                <w:rFonts w:ascii="GHEA Grapalat" w:hAnsi="GHEA Grapalat"/>
                <w:sz w:val="16"/>
                <w:szCs w:val="16"/>
                <w:rPrChange w:id="8355" w:author="Hayk-PC" w:date="2024-12-11T02:31:00Z">
                  <w:rPr>
                    <w:rFonts w:ascii="GHEA Grapalat" w:hAnsi="GHEA Grapalat"/>
                    <w:sz w:val="16"/>
                    <w:szCs w:val="16"/>
                  </w:rPr>
                </w:rPrChange>
              </w:rPr>
              <w:t>номер предусмотренного приглашением лота</w:t>
            </w:r>
          </w:p>
        </w:tc>
        <w:tc>
          <w:tcPr>
            <w:tcW w:w="2155" w:type="dxa"/>
            <w:vAlign w:val="center"/>
          </w:tcPr>
          <w:p w14:paraId="673836A6" w14:textId="77777777" w:rsidR="00071D1C" w:rsidRPr="00DF1634" w:rsidRDefault="00071D1C" w:rsidP="00B46D58">
            <w:pPr>
              <w:widowControl w:val="0"/>
              <w:jc w:val="center"/>
              <w:rPr>
                <w:rFonts w:ascii="GHEA Grapalat" w:hAnsi="GHEA Grapalat"/>
                <w:sz w:val="16"/>
                <w:szCs w:val="16"/>
                <w:rPrChange w:id="8356" w:author="Hayk-PC" w:date="2024-12-11T02:31:00Z">
                  <w:rPr>
                    <w:rFonts w:ascii="GHEA Grapalat" w:hAnsi="GHEA Grapalat"/>
                    <w:sz w:val="16"/>
                    <w:szCs w:val="16"/>
                  </w:rPr>
                </w:rPrChange>
              </w:rPr>
            </w:pPr>
            <w:r w:rsidRPr="00DF1634">
              <w:rPr>
                <w:rFonts w:ascii="GHEA Grapalat" w:hAnsi="GHEA Grapalat"/>
                <w:sz w:val="16"/>
                <w:szCs w:val="16"/>
                <w:rPrChange w:id="8357" w:author="Hayk-PC" w:date="2024-12-11T02:31:00Z">
                  <w:rPr>
                    <w:rFonts w:ascii="GHEA Grapalat" w:hAnsi="GHEA Grapalat"/>
                    <w:sz w:val="16"/>
                    <w:szCs w:val="16"/>
                  </w:rPr>
                </w:rPrChange>
              </w:rPr>
              <w:t>промежуточный код, предусмотренный планом закупок по классификации ЕЗК (CPV)</w:t>
            </w:r>
          </w:p>
        </w:tc>
        <w:tc>
          <w:tcPr>
            <w:tcW w:w="1293" w:type="dxa"/>
            <w:vAlign w:val="center"/>
          </w:tcPr>
          <w:p w14:paraId="72957C8E" w14:textId="77777777" w:rsidR="00071D1C" w:rsidRPr="00DF1634" w:rsidRDefault="00071D1C" w:rsidP="00B46D58">
            <w:pPr>
              <w:widowControl w:val="0"/>
              <w:jc w:val="center"/>
              <w:rPr>
                <w:rFonts w:ascii="GHEA Grapalat" w:hAnsi="GHEA Grapalat"/>
                <w:sz w:val="16"/>
                <w:szCs w:val="16"/>
                <w:rPrChange w:id="8358" w:author="Hayk-PC" w:date="2024-12-11T02:31:00Z">
                  <w:rPr>
                    <w:rFonts w:ascii="GHEA Grapalat" w:hAnsi="GHEA Grapalat"/>
                    <w:sz w:val="16"/>
                    <w:szCs w:val="16"/>
                  </w:rPr>
                </w:rPrChange>
              </w:rPr>
            </w:pPr>
            <w:r w:rsidRPr="00DF1634">
              <w:rPr>
                <w:rFonts w:ascii="GHEA Grapalat" w:hAnsi="GHEA Grapalat"/>
                <w:sz w:val="16"/>
                <w:szCs w:val="16"/>
                <w:rPrChange w:id="8359" w:author="Hayk-PC" w:date="2024-12-11T02:31:00Z">
                  <w:rPr>
                    <w:rFonts w:ascii="GHEA Grapalat" w:hAnsi="GHEA Grapalat"/>
                    <w:sz w:val="16"/>
                    <w:szCs w:val="16"/>
                  </w:rPr>
                </w:rPrChange>
              </w:rPr>
              <w:t>наименование</w:t>
            </w:r>
          </w:p>
        </w:tc>
        <w:tc>
          <w:tcPr>
            <w:tcW w:w="10733" w:type="dxa"/>
            <w:gridSpan w:val="13"/>
            <w:vAlign w:val="center"/>
          </w:tcPr>
          <w:p w14:paraId="6BD85642" w14:textId="77777777" w:rsidR="00071D1C" w:rsidRPr="00DF1634" w:rsidRDefault="00071D1C" w:rsidP="00B46D58">
            <w:pPr>
              <w:widowControl w:val="0"/>
              <w:jc w:val="both"/>
              <w:rPr>
                <w:rFonts w:ascii="GHEA Grapalat" w:hAnsi="GHEA Grapalat"/>
                <w:sz w:val="16"/>
                <w:szCs w:val="16"/>
                <w:rPrChange w:id="8360" w:author="Hayk-PC" w:date="2024-12-11T02:31:00Z">
                  <w:rPr>
                    <w:rFonts w:ascii="GHEA Grapalat" w:hAnsi="GHEA Grapalat"/>
                    <w:sz w:val="16"/>
                    <w:szCs w:val="16"/>
                  </w:rPr>
                </w:rPrChange>
              </w:rPr>
            </w:pPr>
            <w:r w:rsidRPr="00DF1634">
              <w:rPr>
                <w:rFonts w:ascii="GHEA Grapalat" w:hAnsi="GHEA Grapalat"/>
                <w:sz w:val="16"/>
                <w:szCs w:val="16"/>
                <w:rPrChange w:id="8361" w:author="Hayk-PC" w:date="2024-12-11T02:31:00Z">
                  <w:rPr>
                    <w:rFonts w:ascii="GHEA Grapalat" w:hAnsi="GHEA Grapalat"/>
                    <w:sz w:val="16"/>
                    <w:szCs w:val="16"/>
                  </w:rPr>
                </w:rPrChange>
              </w:rPr>
              <w:t>Оплату товара предусматривается произвести в 2</w:t>
            </w:r>
            <w:r w:rsidR="00E67FD5" w:rsidRPr="00DF1634">
              <w:rPr>
                <w:rFonts w:ascii="GHEA Grapalat" w:hAnsi="GHEA Grapalat"/>
                <w:sz w:val="16"/>
                <w:szCs w:val="16"/>
                <w:rPrChange w:id="8362" w:author="Hayk-PC" w:date="2024-12-11T02:31:00Z">
                  <w:rPr>
                    <w:rFonts w:ascii="GHEA Grapalat" w:hAnsi="GHEA Grapalat"/>
                    <w:sz w:val="16"/>
                    <w:szCs w:val="16"/>
                  </w:rPr>
                </w:rPrChange>
              </w:rPr>
              <w:t>0</w:t>
            </w:r>
            <w:r w:rsidR="00AA7117" w:rsidRPr="00DF1634">
              <w:rPr>
                <w:rFonts w:ascii="GHEA Grapalat" w:hAnsi="GHEA Grapalat"/>
                <w:sz w:val="16"/>
                <w:szCs w:val="16"/>
                <w:rPrChange w:id="8363" w:author="Hayk-PC" w:date="2024-12-11T02:31:00Z">
                  <w:rPr>
                    <w:rFonts w:ascii="GHEA Grapalat" w:hAnsi="GHEA Grapalat"/>
                    <w:sz w:val="16"/>
                    <w:szCs w:val="16"/>
                  </w:rPr>
                </w:rPrChange>
              </w:rPr>
              <w:t xml:space="preserve"> </w:t>
            </w:r>
            <w:r w:rsidR="00E67FD5" w:rsidRPr="00DF1634">
              <w:rPr>
                <w:rFonts w:ascii="GHEA Grapalat" w:hAnsi="GHEA Grapalat"/>
                <w:sz w:val="16"/>
                <w:szCs w:val="16"/>
                <w:rPrChange w:id="8364" w:author="Hayk-PC" w:date="2024-12-11T02:31:00Z">
                  <w:rPr>
                    <w:rFonts w:ascii="GHEA Grapalat" w:hAnsi="GHEA Grapalat"/>
                    <w:sz w:val="16"/>
                    <w:szCs w:val="16"/>
                  </w:rPr>
                </w:rPrChange>
              </w:rPr>
              <w:t>г., по месяцам, в том числе</w:t>
            </w:r>
            <w:r w:rsidR="00E67FD5" w:rsidRPr="00DF1634">
              <w:rPr>
                <w:rStyle w:val="FootnoteReference"/>
                <w:rFonts w:ascii="GHEA Grapalat" w:hAnsi="GHEA Grapalat"/>
                <w:sz w:val="16"/>
                <w:szCs w:val="16"/>
                <w:rPrChange w:id="8365" w:author="Hayk-PC" w:date="2024-12-11T02:31:00Z">
                  <w:rPr>
                    <w:rStyle w:val="FootnoteReference"/>
                    <w:rFonts w:ascii="GHEA Grapalat" w:hAnsi="GHEA Grapalat"/>
                    <w:sz w:val="16"/>
                    <w:szCs w:val="16"/>
                  </w:rPr>
                </w:rPrChange>
              </w:rPr>
              <w:footnoteReference w:customMarkFollows="1" w:id="43"/>
              <w:t>**</w:t>
            </w:r>
          </w:p>
        </w:tc>
      </w:tr>
      <w:tr w:rsidR="00B138F3" w:rsidRPr="00DF1634" w14:paraId="41C913A4" w14:textId="77777777" w:rsidTr="00AB4EAB">
        <w:trPr>
          <w:trHeight w:val="594"/>
          <w:jc w:val="center"/>
        </w:trPr>
        <w:tc>
          <w:tcPr>
            <w:tcW w:w="1724" w:type="dxa"/>
          </w:tcPr>
          <w:p w14:paraId="65541EF1" w14:textId="77777777" w:rsidR="00071D1C" w:rsidRPr="00DF1634" w:rsidRDefault="00071D1C" w:rsidP="00B46D58">
            <w:pPr>
              <w:widowControl w:val="0"/>
              <w:jc w:val="center"/>
              <w:rPr>
                <w:rFonts w:ascii="GHEA Grapalat" w:hAnsi="GHEA Grapalat"/>
                <w:sz w:val="16"/>
                <w:szCs w:val="16"/>
                <w:rPrChange w:id="8366" w:author="Hayk-PC" w:date="2024-12-11T02:31:00Z">
                  <w:rPr>
                    <w:rFonts w:ascii="GHEA Grapalat" w:hAnsi="GHEA Grapalat"/>
                    <w:sz w:val="16"/>
                    <w:szCs w:val="16"/>
                  </w:rPr>
                </w:rPrChange>
              </w:rPr>
            </w:pPr>
          </w:p>
        </w:tc>
        <w:tc>
          <w:tcPr>
            <w:tcW w:w="2155" w:type="dxa"/>
          </w:tcPr>
          <w:p w14:paraId="6733E51B" w14:textId="77777777" w:rsidR="00071D1C" w:rsidRPr="00DF1634" w:rsidRDefault="00071D1C" w:rsidP="00B46D58">
            <w:pPr>
              <w:widowControl w:val="0"/>
              <w:jc w:val="center"/>
              <w:rPr>
                <w:rFonts w:ascii="GHEA Grapalat" w:hAnsi="GHEA Grapalat"/>
                <w:sz w:val="16"/>
                <w:szCs w:val="16"/>
                <w:rPrChange w:id="8367" w:author="Hayk-PC" w:date="2024-12-11T02:31:00Z">
                  <w:rPr>
                    <w:rFonts w:ascii="GHEA Grapalat" w:hAnsi="GHEA Grapalat"/>
                    <w:sz w:val="16"/>
                    <w:szCs w:val="16"/>
                  </w:rPr>
                </w:rPrChange>
              </w:rPr>
            </w:pPr>
          </w:p>
        </w:tc>
        <w:tc>
          <w:tcPr>
            <w:tcW w:w="1293" w:type="dxa"/>
          </w:tcPr>
          <w:p w14:paraId="4CE929AE" w14:textId="77777777" w:rsidR="00071D1C" w:rsidRPr="00DF1634" w:rsidRDefault="00071D1C" w:rsidP="00B46D58">
            <w:pPr>
              <w:widowControl w:val="0"/>
              <w:jc w:val="center"/>
              <w:rPr>
                <w:rFonts w:ascii="GHEA Grapalat" w:hAnsi="GHEA Grapalat"/>
                <w:sz w:val="16"/>
                <w:szCs w:val="16"/>
                <w:rPrChange w:id="8368" w:author="Hayk-PC" w:date="2024-12-11T02:31:00Z">
                  <w:rPr>
                    <w:rFonts w:ascii="GHEA Grapalat" w:hAnsi="GHEA Grapalat"/>
                    <w:sz w:val="16"/>
                    <w:szCs w:val="16"/>
                  </w:rPr>
                </w:rPrChange>
              </w:rPr>
            </w:pPr>
          </w:p>
        </w:tc>
        <w:tc>
          <w:tcPr>
            <w:tcW w:w="1007" w:type="dxa"/>
            <w:vAlign w:val="center"/>
          </w:tcPr>
          <w:p w14:paraId="27F0CF21" w14:textId="77777777" w:rsidR="00071D1C" w:rsidRPr="00DF1634" w:rsidRDefault="00071D1C" w:rsidP="00B46D58">
            <w:pPr>
              <w:widowControl w:val="0"/>
              <w:ind w:right="-7"/>
              <w:jc w:val="center"/>
              <w:rPr>
                <w:rFonts w:ascii="GHEA Grapalat" w:hAnsi="GHEA Grapalat"/>
                <w:sz w:val="16"/>
                <w:szCs w:val="16"/>
                <w:rPrChange w:id="8369" w:author="Hayk-PC" w:date="2024-12-11T02:31:00Z">
                  <w:rPr>
                    <w:rFonts w:ascii="GHEA Grapalat" w:hAnsi="GHEA Grapalat"/>
                    <w:sz w:val="16"/>
                    <w:szCs w:val="16"/>
                  </w:rPr>
                </w:rPrChange>
              </w:rPr>
            </w:pPr>
            <w:r w:rsidRPr="00DF1634">
              <w:rPr>
                <w:rFonts w:ascii="GHEA Grapalat" w:hAnsi="GHEA Grapalat"/>
                <w:sz w:val="16"/>
                <w:szCs w:val="16"/>
                <w:rPrChange w:id="8370" w:author="Hayk-PC" w:date="2024-12-11T02:31:00Z">
                  <w:rPr>
                    <w:rFonts w:ascii="GHEA Grapalat" w:hAnsi="GHEA Grapalat"/>
                    <w:sz w:val="16"/>
                    <w:szCs w:val="16"/>
                  </w:rPr>
                </w:rPrChange>
              </w:rPr>
              <w:t>январь</w:t>
            </w:r>
          </w:p>
        </w:tc>
        <w:tc>
          <w:tcPr>
            <w:tcW w:w="1006" w:type="dxa"/>
            <w:vAlign w:val="center"/>
          </w:tcPr>
          <w:p w14:paraId="5C46F370" w14:textId="77777777" w:rsidR="00071D1C" w:rsidRPr="00DF1634" w:rsidRDefault="00071D1C" w:rsidP="00B46D58">
            <w:pPr>
              <w:widowControl w:val="0"/>
              <w:ind w:right="-7"/>
              <w:jc w:val="center"/>
              <w:rPr>
                <w:rFonts w:ascii="GHEA Grapalat" w:hAnsi="GHEA Grapalat" w:cs="Sylfaen"/>
                <w:sz w:val="16"/>
                <w:szCs w:val="16"/>
                <w:rPrChange w:id="8371" w:author="Hayk-PC" w:date="2024-12-11T02:31:00Z">
                  <w:rPr>
                    <w:rFonts w:ascii="GHEA Grapalat" w:hAnsi="GHEA Grapalat" w:cs="Sylfaen"/>
                    <w:sz w:val="16"/>
                    <w:szCs w:val="16"/>
                  </w:rPr>
                </w:rPrChange>
              </w:rPr>
            </w:pPr>
            <w:r w:rsidRPr="00DF1634">
              <w:rPr>
                <w:rFonts w:ascii="GHEA Grapalat" w:hAnsi="GHEA Grapalat"/>
                <w:sz w:val="16"/>
                <w:szCs w:val="16"/>
                <w:rPrChange w:id="8372" w:author="Hayk-PC" w:date="2024-12-11T02:31:00Z">
                  <w:rPr>
                    <w:rFonts w:ascii="GHEA Grapalat" w:hAnsi="GHEA Grapalat"/>
                    <w:sz w:val="16"/>
                    <w:szCs w:val="16"/>
                  </w:rPr>
                </w:rPrChange>
              </w:rPr>
              <w:t>февраль</w:t>
            </w:r>
          </w:p>
        </w:tc>
        <w:tc>
          <w:tcPr>
            <w:tcW w:w="718" w:type="dxa"/>
            <w:vAlign w:val="center"/>
          </w:tcPr>
          <w:p w14:paraId="28F5F059" w14:textId="77777777" w:rsidR="00071D1C" w:rsidRPr="00DF1634" w:rsidRDefault="00071D1C" w:rsidP="00B46D58">
            <w:pPr>
              <w:widowControl w:val="0"/>
              <w:ind w:right="-7"/>
              <w:jc w:val="center"/>
              <w:rPr>
                <w:rFonts w:ascii="GHEA Grapalat" w:hAnsi="GHEA Grapalat"/>
                <w:sz w:val="16"/>
                <w:szCs w:val="16"/>
                <w:rPrChange w:id="8373" w:author="Hayk-PC" w:date="2024-12-11T02:31:00Z">
                  <w:rPr>
                    <w:rFonts w:ascii="GHEA Grapalat" w:hAnsi="GHEA Grapalat"/>
                    <w:sz w:val="16"/>
                    <w:szCs w:val="16"/>
                  </w:rPr>
                </w:rPrChange>
              </w:rPr>
            </w:pPr>
            <w:r w:rsidRPr="00DF1634">
              <w:rPr>
                <w:rFonts w:ascii="GHEA Grapalat" w:hAnsi="GHEA Grapalat"/>
                <w:sz w:val="16"/>
                <w:szCs w:val="16"/>
                <w:rPrChange w:id="8374" w:author="Hayk-PC" w:date="2024-12-11T02:31:00Z">
                  <w:rPr>
                    <w:rFonts w:ascii="GHEA Grapalat" w:hAnsi="GHEA Grapalat"/>
                    <w:sz w:val="16"/>
                    <w:szCs w:val="16"/>
                  </w:rPr>
                </w:rPrChange>
              </w:rPr>
              <w:t>март</w:t>
            </w:r>
          </w:p>
        </w:tc>
        <w:tc>
          <w:tcPr>
            <w:tcW w:w="861" w:type="dxa"/>
            <w:vAlign w:val="center"/>
          </w:tcPr>
          <w:p w14:paraId="7E1245F1" w14:textId="77777777" w:rsidR="00071D1C" w:rsidRPr="00DF1634" w:rsidRDefault="00071D1C" w:rsidP="00B46D58">
            <w:pPr>
              <w:widowControl w:val="0"/>
              <w:ind w:right="-7"/>
              <w:jc w:val="center"/>
              <w:rPr>
                <w:rFonts w:ascii="GHEA Grapalat" w:hAnsi="GHEA Grapalat" w:cs="Sylfaen"/>
                <w:sz w:val="16"/>
                <w:szCs w:val="16"/>
                <w:rPrChange w:id="8375" w:author="Hayk-PC" w:date="2024-12-11T02:31:00Z">
                  <w:rPr>
                    <w:rFonts w:ascii="GHEA Grapalat" w:hAnsi="GHEA Grapalat" w:cs="Sylfaen"/>
                    <w:sz w:val="16"/>
                    <w:szCs w:val="16"/>
                  </w:rPr>
                </w:rPrChange>
              </w:rPr>
            </w:pPr>
            <w:r w:rsidRPr="00DF1634">
              <w:rPr>
                <w:rFonts w:ascii="GHEA Grapalat" w:hAnsi="GHEA Grapalat"/>
                <w:sz w:val="16"/>
                <w:szCs w:val="16"/>
                <w:rPrChange w:id="8376" w:author="Hayk-PC" w:date="2024-12-11T02:31:00Z">
                  <w:rPr>
                    <w:rFonts w:ascii="GHEA Grapalat" w:hAnsi="GHEA Grapalat"/>
                    <w:sz w:val="16"/>
                    <w:szCs w:val="16"/>
                  </w:rPr>
                </w:rPrChange>
              </w:rPr>
              <w:t>апрель</w:t>
            </w:r>
          </w:p>
        </w:tc>
        <w:tc>
          <w:tcPr>
            <w:tcW w:w="545" w:type="dxa"/>
            <w:vAlign w:val="center"/>
          </w:tcPr>
          <w:p w14:paraId="1E1236EC" w14:textId="77777777" w:rsidR="00071D1C" w:rsidRPr="00DF1634" w:rsidRDefault="00071D1C" w:rsidP="00B46D58">
            <w:pPr>
              <w:widowControl w:val="0"/>
              <w:ind w:right="-7"/>
              <w:jc w:val="center"/>
              <w:rPr>
                <w:rFonts w:ascii="GHEA Grapalat" w:hAnsi="GHEA Grapalat"/>
                <w:sz w:val="16"/>
                <w:szCs w:val="16"/>
                <w:rPrChange w:id="8377" w:author="Hayk-PC" w:date="2024-12-11T02:31:00Z">
                  <w:rPr>
                    <w:rFonts w:ascii="GHEA Grapalat" w:hAnsi="GHEA Grapalat"/>
                    <w:sz w:val="16"/>
                    <w:szCs w:val="16"/>
                  </w:rPr>
                </w:rPrChange>
              </w:rPr>
            </w:pPr>
            <w:r w:rsidRPr="00DF1634">
              <w:rPr>
                <w:rFonts w:ascii="GHEA Grapalat" w:hAnsi="GHEA Grapalat"/>
                <w:sz w:val="16"/>
                <w:szCs w:val="16"/>
                <w:rPrChange w:id="8378" w:author="Hayk-PC" w:date="2024-12-11T02:31:00Z">
                  <w:rPr>
                    <w:rFonts w:ascii="GHEA Grapalat" w:hAnsi="GHEA Grapalat"/>
                    <w:sz w:val="16"/>
                    <w:szCs w:val="16"/>
                  </w:rPr>
                </w:rPrChange>
              </w:rPr>
              <w:t>май</w:t>
            </w:r>
          </w:p>
        </w:tc>
        <w:tc>
          <w:tcPr>
            <w:tcW w:w="606" w:type="dxa"/>
            <w:vAlign w:val="center"/>
          </w:tcPr>
          <w:p w14:paraId="3BD1C5B0" w14:textId="77777777" w:rsidR="00071D1C" w:rsidRPr="00DF1634" w:rsidRDefault="00071D1C" w:rsidP="00B46D58">
            <w:pPr>
              <w:widowControl w:val="0"/>
              <w:ind w:right="-7"/>
              <w:jc w:val="center"/>
              <w:rPr>
                <w:rFonts w:ascii="GHEA Grapalat" w:hAnsi="GHEA Grapalat"/>
                <w:sz w:val="16"/>
                <w:szCs w:val="16"/>
                <w:rPrChange w:id="8379" w:author="Hayk-PC" w:date="2024-12-11T02:31:00Z">
                  <w:rPr>
                    <w:rFonts w:ascii="GHEA Grapalat" w:hAnsi="GHEA Grapalat"/>
                    <w:sz w:val="16"/>
                    <w:szCs w:val="16"/>
                  </w:rPr>
                </w:rPrChange>
              </w:rPr>
            </w:pPr>
            <w:r w:rsidRPr="00DF1634">
              <w:rPr>
                <w:rFonts w:ascii="GHEA Grapalat" w:hAnsi="GHEA Grapalat"/>
                <w:sz w:val="16"/>
                <w:szCs w:val="16"/>
                <w:rPrChange w:id="8380" w:author="Hayk-PC" w:date="2024-12-11T02:31:00Z">
                  <w:rPr>
                    <w:rFonts w:ascii="GHEA Grapalat" w:hAnsi="GHEA Grapalat"/>
                    <w:sz w:val="16"/>
                    <w:szCs w:val="16"/>
                  </w:rPr>
                </w:rPrChange>
              </w:rPr>
              <w:t>июнь</w:t>
            </w:r>
          </w:p>
        </w:tc>
        <w:tc>
          <w:tcPr>
            <w:tcW w:w="718" w:type="dxa"/>
            <w:vAlign w:val="center"/>
          </w:tcPr>
          <w:p w14:paraId="7999D57D" w14:textId="77777777" w:rsidR="00071D1C" w:rsidRPr="00DF1634" w:rsidRDefault="00071D1C" w:rsidP="00B46D58">
            <w:pPr>
              <w:widowControl w:val="0"/>
              <w:ind w:right="-7"/>
              <w:jc w:val="center"/>
              <w:rPr>
                <w:rFonts w:ascii="GHEA Grapalat" w:hAnsi="GHEA Grapalat"/>
                <w:sz w:val="16"/>
                <w:szCs w:val="16"/>
                <w:rPrChange w:id="8381" w:author="Hayk-PC" w:date="2024-12-11T02:31:00Z">
                  <w:rPr>
                    <w:rFonts w:ascii="GHEA Grapalat" w:hAnsi="GHEA Grapalat"/>
                    <w:sz w:val="16"/>
                    <w:szCs w:val="16"/>
                  </w:rPr>
                </w:rPrChange>
              </w:rPr>
            </w:pPr>
            <w:r w:rsidRPr="00DF1634">
              <w:rPr>
                <w:rFonts w:ascii="GHEA Grapalat" w:hAnsi="GHEA Grapalat"/>
                <w:sz w:val="16"/>
                <w:szCs w:val="16"/>
                <w:rPrChange w:id="8382" w:author="Hayk-PC" w:date="2024-12-11T02:31:00Z">
                  <w:rPr>
                    <w:rFonts w:ascii="GHEA Grapalat" w:hAnsi="GHEA Grapalat"/>
                    <w:sz w:val="16"/>
                    <w:szCs w:val="16"/>
                  </w:rPr>
                </w:rPrChange>
              </w:rPr>
              <w:t>июль</w:t>
            </w:r>
          </w:p>
        </w:tc>
        <w:tc>
          <w:tcPr>
            <w:tcW w:w="854" w:type="dxa"/>
            <w:vAlign w:val="center"/>
          </w:tcPr>
          <w:p w14:paraId="1DA01379" w14:textId="77777777" w:rsidR="00071D1C" w:rsidRPr="00DF1634" w:rsidRDefault="00071D1C" w:rsidP="00B46D58">
            <w:pPr>
              <w:widowControl w:val="0"/>
              <w:ind w:right="-7"/>
              <w:jc w:val="center"/>
              <w:rPr>
                <w:rFonts w:ascii="GHEA Grapalat" w:hAnsi="GHEA Grapalat"/>
                <w:sz w:val="16"/>
                <w:szCs w:val="16"/>
                <w:rPrChange w:id="8383" w:author="Hayk-PC" w:date="2024-12-11T02:31:00Z">
                  <w:rPr>
                    <w:rFonts w:ascii="GHEA Grapalat" w:hAnsi="GHEA Grapalat"/>
                    <w:sz w:val="16"/>
                    <w:szCs w:val="16"/>
                  </w:rPr>
                </w:rPrChange>
              </w:rPr>
            </w:pPr>
            <w:r w:rsidRPr="00DF1634">
              <w:rPr>
                <w:rFonts w:ascii="GHEA Grapalat" w:hAnsi="GHEA Grapalat"/>
                <w:sz w:val="16"/>
                <w:szCs w:val="16"/>
                <w:rPrChange w:id="8384" w:author="Hayk-PC" w:date="2024-12-11T02:31:00Z">
                  <w:rPr>
                    <w:rFonts w:ascii="GHEA Grapalat" w:hAnsi="GHEA Grapalat"/>
                    <w:sz w:val="16"/>
                    <w:szCs w:val="16"/>
                  </w:rPr>
                </w:rPrChange>
              </w:rPr>
              <w:t>август</w:t>
            </w:r>
          </w:p>
        </w:tc>
        <w:tc>
          <w:tcPr>
            <w:tcW w:w="868" w:type="dxa"/>
            <w:vAlign w:val="center"/>
          </w:tcPr>
          <w:p w14:paraId="2117D490" w14:textId="77777777" w:rsidR="00071D1C" w:rsidRPr="00DF1634" w:rsidRDefault="00071D1C" w:rsidP="00B46D58">
            <w:pPr>
              <w:widowControl w:val="0"/>
              <w:ind w:right="-7"/>
              <w:jc w:val="center"/>
              <w:rPr>
                <w:rFonts w:ascii="GHEA Grapalat" w:hAnsi="GHEA Grapalat"/>
                <w:sz w:val="16"/>
                <w:szCs w:val="16"/>
                <w:rPrChange w:id="8385" w:author="Hayk-PC" w:date="2024-12-11T02:31:00Z">
                  <w:rPr>
                    <w:rFonts w:ascii="GHEA Grapalat" w:hAnsi="GHEA Grapalat"/>
                    <w:sz w:val="16"/>
                    <w:szCs w:val="16"/>
                  </w:rPr>
                </w:rPrChange>
              </w:rPr>
            </w:pPr>
            <w:r w:rsidRPr="00DF1634">
              <w:rPr>
                <w:rFonts w:ascii="GHEA Grapalat" w:hAnsi="GHEA Grapalat"/>
                <w:sz w:val="16"/>
                <w:szCs w:val="16"/>
                <w:rPrChange w:id="8386" w:author="Hayk-PC" w:date="2024-12-11T02:31:00Z">
                  <w:rPr>
                    <w:rFonts w:ascii="GHEA Grapalat" w:hAnsi="GHEA Grapalat"/>
                    <w:sz w:val="16"/>
                    <w:szCs w:val="16"/>
                  </w:rPr>
                </w:rPrChange>
              </w:rPr>
              <w:t>сентябрь</w:t>
            </w:r>
          </w:p>
        </w:tc>
        <w:tc>
          <w:tcPr>
            <w:tcW w:w="861" w:type="dxa"/>
            <w:vAlign w:val="center"/>
          </w:tcPr>
          <w:p w14:paraId="2A42565B" w14:textId="77777777" w:rsidR="00071D1C" w:rsidRPr="00DF1634" w:rsidRDefault="00071D1C" w:rsidP="00B46D58">
            <w:pPr>
              <w:widowControl w:val="0"/>
              <w:ind w:right="-7"/>
              <w:jc w:val="center"/>
              <w:rPr>
                <w:rFonts w:ascii="GHEA Grapalat" w:hAnsi="GHEA Grapalat"/>
                <w:sz w:val="16"/>
                <w:szCs w:val="16"/>
                <w:rPrChange w:id="8387" w:author="Hayk-PC" w:date="2024-12-11T02:31:00Z">
                  <w:rPr>
                    <w:rFonts w:ascii="GHEA Grapalat" w:hAnsi="GHEA Grapalat"/>
                    <w:sz w:val="16"/>
                    <w:szCs w:val="16"/>
                  </w:rPr>
                </w:rPrChange>
              </w:rPr>
            </w:pPr>
            <w:r w:rsidRPr="00DF1634">
              <w:rPr>
                <w:rFonts w:ascii="GHEA Grapalat" w:hAnsi="GHEA Grapalat"/>
                <w:sz w:val="16"/>
                <w:szCs w:val="16"/>
                <w:rPrChange w:id="8388" w:author="Hayk-PC" w:date="2024-12-11T02:31:00Z">
                  <w:rPr>
                    <w:rFonts w:ascii="GHEA Grapalat" w:hAnsi="GHEA Grapalat"/>
                    <w:sz w:val="16"/>
                    <w:szCs w:val="16"/>
                  </w:rPr>
                </w:rPrChange>
              </w:rPr>
              <w:t>октябрь</w:t>
            </w:r>
          </w:p>
        </w:tc>
        <w:tc>
          <w:tcPr>
            <w:tcW w:w="1007" w:type="dxa"/>
            <w:vAlign w:val="center"/>
          </w:tcPr>
          <w:p w14:paraId="4DF7A3D2" w14:textId="77777777" w:rsidR="00071D1C" w:rsidRPr="00DF1634" w:rsidRDefault="00071D1C" w:rsidP="00B46D58">
            <w:pPr>
              <w:widowControl w:val="0"/>
              <w:ind w:right="-7"/>
              <w:jc w:val="center"/>
              <w:rPr>
                <w:rFonts w:ascii="GHEA Grapalat" w:hAnsi="GHEA Grapalat"/>
                <w:sz w:val="16"/>
                <w:szCs w:val="16"/>
                <w:rPrChange w:id="8389" w:author="Hayk-PC" w:date="2024-12-11T02:31:00Z">
                  <w:rPr>
                    <w:rFonts w:ascii="GHEA Grapalat" w:hAnsi="GHEA Grapalat"/>
                    <w:sz w:val="16"/>
                    <w:szCs w:val="16"/>
                  </w:rPr>
                </w:rPrChange>
              </w:rPr>
            </w:pPr>
            <w:r w:rsidRPr="00DF1634">
              <w:rPr>
                <w:rFonts w:ascii="GHEA Grapalat" w:hAnsi="GHEA Grapalat"/>
                <w:sz w:val="16"/>
                <w:szCs w:val="16"/>
                <w:rPrChange w:id="8390" w:author="Hayk-PC" w:date="2024-12-11T02:31:00Z">
                  <w:rPr>
                    <w:rFonts w:ascii="GHEA Grapalat" w:hAnsi="GHEA Grapalat"/>
                    <w:sz w:val="16"/>
                    <w:szCs w:val="16"/>
                  </w:rPr>
                </w:rPrChange>
              </w:rPr>
              <w:t>ноябрь</w:t>
            </w:r>
          </w:p>
        </w:tc>
        <w:tc>
          <w:tcPr>
            <w:tcW w:w="861" w:type="dxa"/>
            <w:vAlign w:val="center"/>
          </w:tcPr>
          <w:p w14:paraId="3054830F" w14:textId="77777777" w:rsidR="00071D1C" w:rsidRPr="00DF1634" w:rsidRDefault="00071D1C" w:rsidP="00B46D58">
            <w:pPr>
              <w:widowControl w:val="0"/>
              <w:ind w:right="-7"/>
              <w:jc w:val="center"/>
              <w:rPr>
                <w:rFonts w:ascii="GHEA Grapalat" w:hAnsi="GHEA Grapalat"/>
                <w:sz w:val="16"/>
                <w:szCs w:val="16"/>
                <w:rPrChange w:id="8391" w:author="Hayk-PC" w:date="2024-12-11T02:31:00Z">
                  <w:rPr>
                    <w:rFonts w:ascii="GHEA Grapalat" w:hAnsi="GHEA Grapalat"/>
                    <w:sz w:val="16"/>
                    <w:szCs w:val="16"/>
                  </w:rPr>
                </w:rPrChange>
              </w:rPr>
            </w:pPr>
            <w:r w:rsidRPr="00DF1634">
              <w:rPr>
                <w:rFonts w:ascii="GHEA Grapalat" w:hAnsi="GHEA Grapalat"/>
                <w:sz w:val="16"/>
                <w:szCs w:val="16"/>
                <w:rPrChange w:id="8392" w:author="Hayk-PC" w:date="2024-12-11T02:31:00Z">
                  <w:rPr>
                    <w:rFonts w:ascii="GHEA Grapalat" w:hAnsi="GHEA Grapalat"/>
                    <w:sz w:val="16"/>
                    <w:szCs w:val="16"/>
                  </w:rPr>
                </w:rPrChange>
              </w:rPr>
              <w:t>декабрь</w:t>
            </w:r>
          </w:p>
        </w:tc>
        <w:tc>
          <w:tcPr>
            <w:tcW w:w="821" w:type="dxa"/>
            <w:vAlign w:val="center"/>
          </w:tcPr>
          <w:p w14:paraId="3534B323" w14:textId="77777777" w:rsidR="00071D1C" w:rsidRPr="00DF1634" w:rsidRDefault="00071D1C" w:rsidP="00B46D58">
            <w:pPr>
              <w:widowControl w:val="0"/>
              <w:ind w:right="-1"/>
              <w:jc w:val="center"/>
              <w:rPr>
                <w:rFonts w:ascii="GHEA Grapalat" w:hAnsi="GHEA Grapalat"/>
                <w:sz w:val="16"/>
                <w:szCs w:val="16"/>
                <w:lang w:val="en-US"/>
                <w:rPrChange w:id="8393" w:author="Hayk-PC" w:date="2024-12-11T02:31:00Z">
                  <w:rPr>
                    <w:rFonts w:ascii="GHEA Grapalat" w:hAnsi="GHEA Grapalat"/>
                    <w:sz w:val="16"/>
                    <w:szCs w:val="16"/>
                    <w:lang w:val="en-US"/>
                  </w:rPr>
                </w:rPrChange>
              </w:rPr>
            </w:pPr>
            <w:r w:rsidRPr="00DF1634">
              <w:rPr>
                <w:rFonts w:ascii="GHEA Grapalat" w:hAnsi="GHEA Grapalat"/>
                <w:sz w:val="16"/>
                <w:szCs w:val="16"/>
                <w:rPrChange w:id="8394" w:author="Hayk-PC" w:date="2024-12-11T02:31:00Z">
                  <w:rPr>
                    <w:rFonts w:ascii="GHEA Grapalat" w:hAnsi="GHEA Grapalat"/>
                    <w:sz w:val="16"/>
                    <w:szCs w:val="16"/>
                  </w:rPr>
                </w:rPrChange>
              </w:rPr>
              <w:t>Всего</w:t>
            </w:r>
          </w:p>
        </w:tc>
      </w:tr>
      <w:tr w:rsidR="00FA53B5" w:rsidRPr="00DF1634" w14:paraId="7CC1D11D" w14:textId="77777777" w:rsidTr="00A65EB5">
        <w:tblPrEx>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8395" w:author="Hayk-PC" w:date="2024-12-11T02:30:00Z">
            <w:tblPrEx>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404"/>
          <w:jc w:val="center"/>
          <w:trPrChange w:id="8396" w:author="Hayk-PC" w:date="2024-12-11T02:30:00Z">
            <w:trPr>
              <w:trHeight w:val="404"/>
              <w:jc w:val="center"/>
            </w:trPr>
          </w:trPrChange>
        </w:trPr>
        <w:tc>
          <w:tcPr>
            <w:tcW w:w="1724" w:type="dxa"/>
            <w:tcPrChange w:id="8397" w:author="Hayk-PC" w:date="2024-12-11T02:30:00Z">
              <w:tcPr>
                <w:tcW w:w="1724" w:type="dxa"/>
              </w:tcPr>
            </w:tcPrChange>
          </w:tcPr>
          <w:p w14:paraId="5A0350D2" w14:textId="31F562D8" w:rsidR="00FA53B5" w:rsidRPr="00DF1634" w:rsidRDefault="00FA53B5" w:rsidP="00FA53B5">
            <w:pPr>
              <w:widowControl w:val="0"/>
              <w:jc w:val="center"/>
              <w:rPr>
                <w:rFonts w:ascii="GHEA Grapalat" w:hAnsi="GHEA Grapalat"/>
                <w:sz w:val="16"/>
                <w:szCs w:val="16"/>
                <w:lang w:val="en-US"/>
                <w:rPrChange w:id="8398" w:author="Hayk-PC" w:date="2024-12-11T02:31:00Z">
                  <w:rPr>
                    <w:rFonts w:ascii="GHEA Grapalat" w:hAnsi="GHEA Grapalat"/>
                    <w:sz w:val="16"/>
                    <w:szCs w:val="16"/>
                  </w:rPr>
                </w:rPrChange>
              </w:rPr>
            </w:pPr>
            <w:ins w:id="8399" w:author="Hayk-PC" w:date="2024-12-11T02:30:00Z">
              <w:r w:rsidRPr="00DF1634">
                <w:rPr>
                  <w:rFonts w:ascii="GHEA Grapalat" w:hAnsi="GHEA Grapalat"/>
                  <w:sz w:val="16"/>
                  <w:szCs w:val="16"/>
                  <w:lang w:val="en-US"/>
                  <w:rPrChange w:id="8400" w:author="Hayk-PC" w:date="2024-12-11T02:31:00Z">
                    <w:rPr>
                      <w:rFonts w:ascii="GHEA Grapalat" w:hAnsi="GHEA Grapalat"/>
                      <w:sz w:val="16"/>
                      <w:szCs w:val="16"/>
                      <w:lang w:val="en-US"/>
                    </w:rPr>
                  </w:rPrChange>
                </w:rPr>
                <w:t>1</w:t>
              </w:r>
            </w:ins>
          </w:p>
        </w:tc>
        <w:tc>
          <w:tcPr>
            <w:tcW w:w="2155" w:type="dxa"/>
            <w:tcPrChange w:id="8401" w:author="Hayk-PC" w:date="2024-12-11T02:30:00Z">
              <w:tcPr>
                <w:tcW w:w="2155" w:type="dxa"/>
              </w:tcPr>
            </w:tcPrChange>
          </w:tcPr>
          <w:p w14:paraId="4C4064C0" w14:textId="1F3CB973" w:rsidR="00FA53B5" w:rsidRPr="00DF1634" w:rsidRDefault="00FA53B5" w:rsidP="00FA53B5">
            <w:pPr>
              <w:widowControl w:val="0"/>
              <w:jc w:val="center"/>
              <w:rPr>
                <w:rFonts w:ascii="GHEA Grapalat" w:hAnsi="GHEA Grapalat"/>
                <w:sz w:val="16"/>
                <w:szCs w:val="16"/>
                <w:rPrChange w:id="8402" w:author="Hayk-PC" w:date="2024-12-11T02:31:00Z">
                  <w:rPr>
                    <w:rFonts w:ascii="GHEA Grapalat" w:hAnsi="GHEA Grapalat"/>
                    <w:sz w:val="16"/>
                    <w:szCs w:val="16"/>
                  </w:rPr>
                </w:rPrChange>
              </w:rPr>
            </w:pPr>
            <w:ins w:id="8403" w:author="Hayk-PC" w:date="2024-12-11T02:30:00Z">
              <w:r w:rsidRPr="00DF1634">
                <w:rPr>
                  <w:rFonts w:ascii="GHEA Grapalat" w:hAnsi="GHEA Grapalat" w:cs="Calibri"/>
                  <w:color w:val="000000"/>
                  <w:sz w:val="16"/>
                  <w:szCs w:val="16"/>
                  <w:lang w:val="hy-AM"/>
                  <w:rPrChange w:id="8404" w:author="Hayk-PC" w:date="2024-12-11T02:31:00Z">
                    <w:rPr>
                      <w:rFonts w:ascii="GHEA Grapalat" w:hAnsi="GHEA Grapalat" w:cs="Calibri"/>
                      <w:color w:val="000000"/>
                      <w:sz w:val="16"/>
                      <w:szCs w:val="16"/>
                      <w:lang w:val="hy-AM"/>
                    </w:rPr>
                  </w:rPrChange>
                </w:rPr>
                <w:t>39563510</w:t>
              </w:r>
            </w:ins>
          </w:p>
        </w:tc>
        <w:tc>
          <w:tcPr>
            <w:tcW w:w="1293" w:type="dxa"/>
            <w:vAlign w:val="center"/>
            <w:tcPrChange w:id="8405" w:author="Hayk-PC" w:date="2024-12-11T02:30:00Z">
              <w:tcPr>
                <w:tcW w:w="1293" w:type="dxa"/>
              </w:tcPr>
            </w:tcPrChange>
          </w:tcPr>
          <w:p w14:paraId="5D65F922" w14:textId="77A32167" w:rsidR="00FA53B5" w:rsidRPr="00DF1634" w:rsidRDefault="00FA53B5" w:rsidP="00FA53B5">
            <w:pPr>
              <w:widowControl w:val="0"/>
              <w:jc w:val="center"/>
              <w:rPr>
                <w:rFonts w:ascii="GHEA Grapalat" w:hAnsi="GHEA Grapalat"/>
                <w:sz w:val="16"/>
                <w:szCs w:val="16"/>
                <w:rPrChange w:id="8406" w:author="Hayk-PC" w:date="2024-12-11T02:31:00Z">
                  <w:rPr>
                    <w:rFonts w:ascii="GHEA Grapalat" w:hAnsi="GHEA Grapalat"/>
                    <w:sz w:val="16"/>
                    <w:szCs w:val="16"/>
                  </w:rPr>
                </w:rPrChange>
              </w:rPr>
            </w:pPr>
            <w:ins w:id="8407" w:author="Hayk-PC" w:date="2024-12-11T02:30:00Z">
              <w:r w:rsidRPr="00DF1634">
                <w:rPr>
                  <w:rFonts w:ascii="GHEA Grapalat" w:hAnsi="GHEA Grapalat" w:cs="Calibri"/>
                  <w:color w:val="000000"/>
                  <w:sz w:val="16"/>
                  <w:szCs w:val="16"/>
                  <w:lang w:val="hy-AM"/>
                  <w:rPrChange w:id="8408" w:author="Hayk-PC" w:date="2024-12-11T02:31:00Z">
                    <w:rPr>
                      <w:rFonts w:ascii="GHEA Grapalat" w:hAnsi="GHEA Grapalat" w:cs="Calibri"/>
                      <w:color w:val="000000"/>
                      <w:sz w:val="16"/>
                      <w:szCs w:val="16"/>
                      <w:lang w:val="hy-AM"/>
                    </w:rPr>
                  </w:rPrChange>
                </w:rPr>
                <w:t>медицинская салфетка</w:t>
              </w:r>
              <w:r w:rsidRPr="00DF1634" w:rsidDel="00FE63BE">
                <w:rPr>
                  <w:rFonts w:ascii="GHEA Grapalat" w:hAnsi="GHEA Grapalat" w:cs="Calibri"/>
                  <w:color w:val="000000"/>
                  <w:sz w:val="16"/>
                  <w:szCs w:val="16"/>
                  <w:lang w:val="hy-AM"/>
                  <w:rPrChange w:id="8409" w:author="Hayk-PC" w:date="2024-12-11T02:31:00Z">
                    <w:rPr>
                      <w:rFonts w:ascii="GHEA Grapalat" w:hAnsi="GHEA Grapalat" w:cs="Calibri"/>
                      <w:color w:val="000000"/>
                      <w:sz w:val="16"/>
                      <w:szCs w:val="16"/>
                      <w:lang w:val="hy-AM"/>
                    </w:rPr>
                  </w:rPrChange>
                </w:rPr>
                <w:t xml:space="preserve"> </w:t>
              </w:r>
            </w:ins>
          </w:p>
        </w:tc>
        <w:tc>
          <w:tcPr>
            <w:tcW w:w="1007" w:type="dxa"/>
            <w:vAlign w:val="center"/>
            <w:tcPrChange w:id="8410" w:author="Hayk-PC" w:date="2024-12-11T02:30:00Z">
              <w:tcPr>
                <w:tcW w:w="1007" w:type="dxa"/>
                <w:vAlign w:val="center"/>
              </w:tcPr>
            </w:tcPrChange>
          </w:tcPr>
          <w:p w14:paraId="2C136FF5" w14:textId="55C8D04B" w:rsidR="00FA53B5" w:rsidRPr="00DF1634" w:rsidRDefault="00FA53B5" w:rsidP="00FA53B5">
            <w:pPr>
              <w:widowControl w:val="0"/>
              <w:jc w:val="center"/>
              <w:rPr>
                <w:rFonts w:ascii="GHEA Grapalat" w:hAnsi="GHEA Grapalat"/>
                <w:sz w:val="16"/>
                <w:szCs w:val="16"/>
                <w:rPrChange w:id="8411" w:author="Hayk-PC" w:date="2024-12-11T02:31:00Z">
                  <w:rPr>
                    <w:rFonts w:ascii="GHEA Grapalat" w:hAnsi="GHEA Grapalat"/>
                    <w:sz w:val="16"/>
                    <w:szCs w:val="16"/>
                  </w:rPr>
                </w:rPrChange>
              </w:rPr>
            </w:pPr>
            <w:ins w:id="8412" w:author="Hayk-PC" w:date="2024-12-11T02:31:00Z">
              <w:r w:rsidRPr="00DF1634">
                <w:rPr>
                  <w:rFonts w:ascii="GHEA Grapalat" w:hAnsi="GHEA Grapalat"/>
                  <w:sz w:val="16"/>
                  <w:szCs w:val="16"/>
                  <w:lang w:val="en-US"/>
                  <w:rPrChange w:id="8413" w:author="Hayk-PC" w:date="2024-12-11T02:31:00Z">
                    <w:rPr>
                      <w:rFonts w:ascii="GHEA Grapalat" w:hAnsi="GHEA Grapalat"/>
                      <w:sz w:val="16"/>
                      <w:szCs w:val="16"/>
                      <w:lang w:val="en-US"/>
                    </w:rPr>
                  </w:rPrChange>
                </w:rPr>
                <w:t>-</w:t>
              </w:r>
            </w:ins>
            <w:del w:id="8414" w:author="Hayk-PC" w:date="2024-12-11T02:30:00Z">
              <w:r w:rsidRPr="00DF1634" w:rsidDel="00FA53B5">
                <w:rPr>
                  <w:rFonts w:ascii="GHEA Grapalat" w:hAnsi="GHEA Grapalat"/>
                  <w:sz w:val="16"/>
                  <w:szCs w:val="16"/>
                  <w:rPrChange w:id="8415" w:author="Hayk-PC" w:date="2024-12-11T02:31:00Z">
                    <w:rPr>
                      <w:rFonts w:ascii="GHEA Grapalat" w:hAnsi="GHEA Grapalat"/>
                      <w:sz w:val="16"/>
                      <w:szCs w:val="16"/>
                    </w:rPr>
                  </w:rPrChange>
                </w:rPr>
                <w:delText>... %</w:delText>
              </w:r>
            </w:del>
          </w:p>
        </w:tc>
        <w:tc>
          <w:tcPr>
            <w:tcW w:w="1006" w:type="dxa"/>
            <w:vAlign w:val="center"/>
            <w:tcPrChange w:id="8416" w:author="Hayk-PC" w:date="2024-12-11T02:30:00Z">
              <w:tcPr>
                <w:tcW w:w="1006" w:type="dxa"/>
                <w:vAlign w:val="center"/>
              </w:tcPr>
            </w:tcPrChange>
          </w:tcPr>
          <w:p w14:paraId="00BAE558" w14:textId="036FA319" w:rsidR="00FA53B5" w:rsidRPr="00DF1634" w:rsidRDefault="00FA53B5" w:rsidP="00FA53B5">
            <w:pPr>
              <w:widowControl w:val="0"/>
              <w:jc w:val="center"/>
              <w:rPr>
                <w:rFonts w:ascii="GHEA Grapalat" w:hAnsi="GHEA Grapalat"/>
                <w:sz w:val="16"/>
                <w:szCs w:val="16"/>
                <w:rPrChange w:id="8417" w:author="Hayk-PC" w:date="2024-12-11T02:31:00Z">
                  <w:rPr>
                    <w:rFonts w:ascii="GHEA Grapalat" w:hAnsi="GHEA Grapalat"/>
                    <w:sz w:val="16"/>
                    <w:szCs w:val="16"/>
                  </w:rPr>
                </w:rPrChange>
              </w:rPr>
            </w:pPr>
            <w:ins w:id="8418" w:author="Hayk-PC" w:date="2024-12-11T02:31:00Z">
              <w:r w:rsidRPr="00DF1634">
                <w:rPr>
                  <w:rFonts w:ascii="GHEA Grapalat" w:hAnsi="GHEA Grapalat"/>
                  <w:sz w:val="16"/>
                  <w:szCs w:val="16"/>
                  <w:lang w:val="en-US"/>
                  <w:rPrChange w:id="8419" w:author="Hayk-PC" w:date="2024-12-11T02:31:00Z">
                    <w:rPr>
                      <w:rFonts w:ascii="GHEA Grapalat" w:hAnsi="GHEA Grapalat"/>
                      <w:sz w:val="16"/>
                      <w:szCs w:val="16"/>
                      <w:lang w:val="en-US"/>
                    </w:rPr>
                  </w:rPrChange>
                </w:rPr>
                <w:t>-</w:t>
              </w:r>
            </w:ins>
            <w:del w:id="8420" w:author="Hayk-PC" w:date="2024-12-11T02:30:00Z">
              <w:r w:rsidRPr="00DF1634" w:rsidDel="00FA53B5">
                <w:rPr>
                  <w:rFonts w:ascii="GHEA Grapalat" w:hAnsi="GHEA Grapalat"/>
                  <w:sz w:val="16"/>
                  <w:szCs w:val="16"/>
                  <w:rPrChange w:id="8421" w:author="Hayk-PC" w:date="2024-12-11T02:31:00Z">
                    <w:rPr>
                      <w:rFonts w:ascii="GHEA Grapalat" w:hAnsi="GHEA Grapalat"/>
                      <w:sz w:val="16"/>
                      <w:szCs w:val="16"/>
                    </w:rPr>
                  </w:rPrChange>
                </w:rPr>
                <w:delText>... %</w:delText>
              </w:r>
            </w:del>
          </w:p>
        </w:tc>
        <w:tc>
          <w:tcPr>
            <w:tcW w:w="718" w:type="dxa"/>
            <w:vAlign w:val="center"/>
            <w:tcPrChange w:id="8422" w:author="Hayk-PC" w:date="2024-12-11T02:30:00Z">
              <w:tcPr>
                <w:tcW w:w="718" w:type="dxa"/>
                <w:vAlign w:val="center"/>
              </w:tcPr>
            </w:tcPrChange>
          </w:tcPr>
          <w:p w14:paraId="1CFD248E" w14:textId="0BC2095D" w:rsidR="00FA53B5" w:rsidRPr="00DF1634" w:rsidRDefault="00FA53B5" w:rsidP="00FA53B5">
            <w:pPr>
              <w:widowControl w:val="0"/>
              <w:jc w:val="center"/>
              <w:rPr>
                <w:rFonts w:ascii="GHEA Grapalat" w:hAnsi="GHEA Grapalat" w:cs="Arial"/>
                <w:sz w:val="16"/>
                <w:szCs w:val="16"/>
                <w:rPrChange w:id="8423" w:author="Hayk-PC" w:date="2024-12-11T02:31:00Z">
                  <w:rPr>
                    <w:rFonts w:ascii="GHEA Grapalat" w:hAnsi="GHEA Grapalat" w:cs="Arial"/>
                    <w:sz w:val="16"/>
                    <w:szCs w:val="16"/>
                  </w:rPr>
                </w:rPrChange>
              </w:rPr>
            </w:pPr>
            <w:ins w:id="8424" w:author="Hayk-PC" w:date="2024-12-11T02:31:00Z">
              <w:r w:rsidRPr="00DF1634">
                <w:rPr>
                  <w:rFonts w:ascii="GHEA Grapalat" w:hAnsi="GHEA Grapalat"/>
                  <w:sz w:val="16"/>
                  <w:szCs w:val="16"/>
                  <w:lang w:val="en-US"/>
                  <w:rPrChange w:id="8425" w:author="Hayk-PC" w:date="2024-12-11T02:31:00Z">
                    <w:rPr>
                      <w:rFonts w:ascii="GHEA Grapalat" w:hAnsi="GHEA Grapalat"/>
                      <w:sz w:val="16"/>
                      <w:szCs w:val="16"/>
                      <w:lang w:val="en-US"/>
                    </w:rPr>
                  </w:rPrChange>
                </w:rPr>
                <w:t>-</w:t>
              </w:r>
            </w:ins>
            <w:del w:id="8426" w:author="Hayk-PC" w:date="2024-12-11T02:30:00Z">
              <w:r w:rsidRPr="00DF1634" w:rsidDel="00FA53B5">
                <w:rPr>
                  <w:rFonts w:ascii="GHEA Grapalat" w:hAnsi="GHEA Grapalat"/>
                  <w:sz w:val="16"/>
                  <w:szCs w:val="16"/>
                  <w:rPrChange w:id="8427" w:author="Hayk-PC" w:date="2024-12-11T02:31:00Z">
                    <w:rPr>
                      <w:rFonts w:ascii="GHEA Grapalat" w:hAnsi="GHEA Grapalat"/>
                      <w:sz w:val="16"/>
                      <w:szCs w:val="16"/>
                    </w:rPr>
                  </w:rPrChange>
                </w:rPr>
                <w:delText>... %</w:delText>
              </w:r>
            </w:del>
          </w:p>
        </w:tc>
        <w:tc>
          <w:tcPr>
            <w:tcW w:w="861" w:type="dxa"/>
            <w:vAlign w:val="center"/>
            <w:tcPrChange w:id="8428" w:author="Hayk-PC" w:date="2024-12-11T02:30:00Z">
              <w:tcPr>
                <w:tcW w:w="861" w:type="dxa"/>
                <w:vAlign w:val="center"/>
              </w:tcPr>
            </w:tcPrChange>
          </w:tcPr>
          <w:p w14:paraId="36702F48" w14:textId="18AE591E" w:rsidR="00FA53B5" w:rsidRPr="00DF1634" w:rsidRDefault="00FA53B5" w:rsidP="00FA53B5">
            <w:pPr>
              <w:widowControl w:val="0"/>
              <w:jc w:val="center"/>
              <w:rPr>
                <w:rFonts w:ascii="GHEA Grapalat" w:hAnsi="GHEA Grapalat" w:cs="Arial"/>
                <w:sz w:val="16"/>
                <w:szCs w:val="16"/>
                <w:rPrChange w:id="8429" w:author="Hayk-PC" w:date="2024-12-11T02:31:00Z">
                  <w:rPr>
                    <w:rFonts w:ascii="GHEA Grapalat" w:hAnsi="GHEA Grapalat" w:cs="Arial"/>
                    <w:sz w:val="16"/>
                    <w:szCs w:val="16"/>
                  </w:rPr>
                </w:rPrChange>
              </w:rPr>
            </w:pPr>
            <w:ins w:id="8430" w:author="Hayk-PC" w:date="2024-12-11T02:31:00Z">
              <w:r w:rsidRPr="00DF1634">
                <w:rPr>
                  <w:rFonts w:ascii="GHEA Grapalat" w:hAnsi="GHEA Grapalat"/>
                  <w:sz w:val="16"/>
                  <w:szCs w:val="16"/>
                  <w:lang w:val="en-US"/>
                  <w:rPrChange w:id="8431" w:author="Hayk-PC" w:date="2024-12-11T02:31:00Z">
                    <w:rPr>
                      <w:rFonts w:ascii="GHEA Grapalat" w:hAnsi="GHEA Grapalat"/>
                      <w:sz w:val="16"/>
                      <w:szCs w:val="16"/>
                      <w:lang w:val="en-US"/>
                    </w:rPr>
                  </w:rPrChange>
                </w:rPr>
                <w:t>-</w:t>
              </w:r>
            </w:ins>
            <w:del w:id="8432" w:author="Hayk-PC" w:date="2024-12-11T02:30:00Z">
              <w:r w:rsidRPr="00DF1634" w:rsidDel="00FA53B5">
                <w:rPr>
                  <w:rFonts w:ascii="GHEA Grapalat" w:hAnsi="GHEA Grapalat"/>
                  <w:sz w:val="16"/>
                  <w:szCs w:val="16"/>
                  <w:rPrChange w:id="8433" w:author="Hayk-PC" w:date="2024-12-11T02:31:00Z">
                    <w:rPr>
                      <w:rFonts w:ascii="GHEA Grapalat" w:hAnsi="GHEA Grapalat"/>
                      <w:sz w:val="16"/>
                      <w:szCs w:val="16"/>
                    </w:rPr>
                  </w:rPrChange>
                </w:rPr>
                <w:delText>... %</w:delText>
              </w:r>
            </w:del>
          </w:p>
        </w:tc>
        <w:tc>
          <w:tcPr>
            <w:tcW w:w="545" w:type="dxa"/>
            <w:vAlign w:val="center"/>
            <w:tcPrChange w:id="8434" w:author="Hayk-PC" w:date="2024-12-11T02:30:00Z">
              <w:tcPr>
                <w:tcW w:w="545" w:type="dxa"/>
                <w:vAlign w:val="center"/>
              </w:tcPr>
            </w:tcPrChange>
          </w:tcPr>
          <w:p w14:paraId="08D2BE61" w14:textId="6300FB24" w:rsidR="00FA53B5" w:rsidRPr="00DF1634" w:rsidRDefault="00FA53B5" w:rsidP="00FA53B5">
            <w:pPr>
              <w:widowControl w:val="0"/>
              <w:jc w:val="center"/>
              <w:rPr>
                <w:rFonts w:ascii="GHEA Grapalat" w:hAnsi="GHEA Grapalat" w:cs="Arial"/>
                <w:sz w:val="16"/>
                <w:szCs w:val="16"/>
                <w:rPrChange w:id="8435" w:author="Hayk-PC" w:date="2024-12-11T02:31:00Z">
                  <w:rPr>
                    <w:rFonts w:ascii="GHEA Grapalat" w:hAnsi="GHEA Grapalat" w:cs="Arial"/>
                    <w:sz w:val="16"/>
                    <w:szCs w:val="16"/>
                  </w:rPr>
                </w:rPrChange>
              </w:rPr>
            </w:pPr>
            <w:ins w:id="8436" w:author="Hayk-PC" w:date="2024-12-11T02:31:00Z">
              <w:r w:rsidRPr="00DF1634">
                <w:rPr>
                  <w:rFonts w:ascii="GHEA Grapalat" w:hAnsi="GHEA Grapalat"/>
                  <w:sz w:val="16"/>
                  <w:szCs w:val="16"/>
                  <w:lang w:val="en-US"/>
                  <w:rPrChange w:id="8437" w:author="Hayk-PC" w:date="2024-12-11T02:31:00Z">
                    <w:rPr>
                      <w:rFonts w:ascii="GHEA Grapalat" w:hAnsi="GHEA Grapalat"/>
                      <w:sz w:val="16"/>
                      <w:szCs w:val="16"/>
                      <w:lang w:val="en-US"/>
                    </w:rPr>
                  </w:rPrChange>
                </w:rPr>
                <w:t>-</w:t>
              </w:r>
            </w:ins>
            <w:del w:id="8438" w:author="Hayk-PC" w:date="2024-12-11T02:30:00Z">
              <w:r w:rsidRPr="00DF1634" w:rsidDel="00FA53B5">
                <w:rPr>
                  <w:rFonts w:ascii="GHEA Grapalat" w:hAnsi="GHEA Grapalat"/>
                  <w:sz w:val="16"/>
                  <w:szCs w:val="16"/>
                  <w:rPrChange w:id="8439" w:author="Hayk-PC" w:date="2024-12-11T02:31:00Z">
                    <w:rPr>
                      <w:rFonts w:ascii="GHEA Grapalat" w:hAnsi="GHEA Grapalat"/>
                      <w:sz w:val="16"/>
                      <w:szCs w:val="16"/>
                    </w:rPr>
                  </w:rPrChange>
                </w:rPr>
                <w:delText>... %</w:delText>
              </w:r>
            </w:del>
          </w:p>
        </w:tc>
        <w:tc>
          <w:tcPr>
            <w:tcW w:w="606" w:type="dxa"/>
            <w:vAlign w:val="center"/>
            <w:tcPrChange w:id="8440" w:author="Hayk-PC" w:date="2024-12-11T02:30:00Z">
              <w:tcPr>
                <w:tcW w:w="606" w:type="dxa"/>
                <w:vAlign w:val="center"/>
              </w:tcPr>
            </w:tcPrChange>
          </w:tcPr>
          <w:p w14:paraId="17DE4989" w14:textId="5C7A79A0" w:rsidR="00FA53B5" w:rsidRPr="00DF1634" w:rsidRDefault="00FA53B5" w:rsidP="00FA53B5">
            <w:pPr>
              <w:widowControl w:val="0"/>
              <w:jc w:val="center"/>
              <w:rPr>
                <w:rFonts w:ascii="GHEA Grapalat" w:hAnsi="GHEA Grapalat" w:cs="Arial"/>
                <w:sz w:val="16"/>
                <w:szCs w:val="16"/>
                <w:rPrChange w:id="8441" w:author="Hayk-PC" w:date="2024-12-11T02:31:00Z">
                  <w:rPr>
                    <w:rFonts w:ascii="GHEA Grapalat" w:hAnsi="GHEA Grapalat" w:cs="Arial"/>
                    <w:sz w:val="16"/>
                    <w:szCs w:val="16"/>
                  </w:rPr>
                </w:rPrChange>
              </w:rPr>
            </w:pPr>
            <w:ins w:id="8442" w:author="Hayk-PC" w:date="2024-12-11T02:31:00Z">
              <w:r w:rsidRPr="00DF1634">
                <w:rPr>
                  <w:rFonts w:ascii="GHEA Grapalat" w:hAnsi="GHEA Grapalat"/>
                  <w:sz w:val="16"/>
                  <w:szCs w:val="16"/>
                  <w:lang w:val="en-US"/>
                  <w:rPrChange w:id="8443" w:author="Hayk-PC" w:date="2024-12-11T02:31:00Z">
                    <w:rPr>
                      <w:rFonts w:ascii="GHEA Grapalat" w:hAnsi="GHEA Grapalat"/>
                      <w:sz w:val="16"/>
                      <w:szCs w:val="16"/>
                      <w:lang w:val="en-US"/>
                    </w:rPr>
                  </w:rPrChange>
                </w:rPr>
                <w:t>-</w:t>
              </w:r>
            </w:ins>
            <w:del w:id="8444" w:author="Hayk-PC" w:date="2024-12-11T02:30:00Z">
              <w:r w:rsidRPr="00DF1634" w:rsidDel="00FA53B5">
                <w:rPr>
                  <w:rFonts w:ascii="GHEA Grapalat" w:hAnsi="GHEA Grapalat"/>
                  <w:sz w:val="16"/>
                  <w:szCs w:val="16"/>
                  <w:rPrChange w:id="8445" w:author="Hayk-PC" w:date="2024-12-11T02:31:00Z">
                    <w:rPr>
                      <w:rFonts w:ascii="GHEA Grapalat" w:hAnsi="GHEA Grapalat"/>
                      <w:sz w:val="16"/>
                      <w:szCs w:val="16"/>
                    </w:rPr>
                  </w:rPrChange>
                </w:rPr>
                <w:delText>... %</w:delText>
              </w:r>
            </w:del>
          </w:p>
        </w:tc>
        <w:tc>
          <w:tcPr>
            <w:tcW w:w="718" w:type="dxa"/>
            <w:vAlign w:val="center"/>
            <w:tcPrChange w:id="8446" w:author="Hayk-PC" w:date="2024-12-11T02:30:00Z">
              <w:tcPr>
                <w:tcW w:w="718" w:type="dxa"/>
                <w:vAlign w:val="center"/>
              </w:tcPr>
            </w:tcPrChange>
          </w:tcPr>
          <w:p w14:paraId="45B7CC62" w14:textId="1B42387E" w:rsidR="00FA53B5" w:rsidRPr="00DF1634" w:rsidRDefault="00FA53B5" w:rsidP="00FA53B5">
            <w:pPr>
              <w:widowControl w:val="0"/>
              <w:jc w:val="center"/>
              <w:rPr>
                <w:rFonts w:ascii="GHEA Grapalat" w:hAnsi="GHEA Grapalat" w:cs="Arial"/>
                <w:sz w:val="16"/>
                <w:szCs w:val="16"/>
                <w:rPrChange w:id="8447" w:author="Hayk-PC" w:date="2024-12-11T02:31:00Z">
                  <w:rPr>
                    <w:rFonts w:ascii="GHEA Grapalat" w:hAnsi="GHEA Grapalat" w:cs="Arial"/>
                    <w:sz w:val="16"/>
                    <w:szCs w:val="16"/>
                  </w:rPr>
                </w:rPrChange>
              </w:rPr>
            </w:pPr>
            <w:ins w:id="8448" w:author="Hayk-PC" w:date="2024-12-11T02:31:00Z">
              <w:r w:rsidRPr="00DF1634">
                <w:rPr>
                  <w:rFonts w:ascii="GHEA Grapalat" w:hAnsi="GHEA Grapalat"/>
                  <w:sz w:val="16"/>
                  <w:szCs w:val="16"/>
                  <w:lang w:val="en-US"/>
                  <w:rPrChange w:id="8449" w:author="Hayk-PC" w:date="2024-12-11T02:31:00Z">
                    <w:rPr>
                      <w:rFonts w:ascii="GHEA Grapalat" w:hAnsi="GHEA Grapalat"/>
                      <w:sz w:val="16"/>
                      <w:szCs w:val="16"/>
                      <w:lang w:val="en-US"/>
                    </w:rPr>
                  </w:rPrChange>
                </w:rPr>
                <w:t>-</w:t>
              </w:r>
            </w:ins>
            <w:del w:id="8450" w:author="Hayk-PC" w:date="2024-12-11T02:30:00Z">
              <w:r w:rsidRPr="00DF1634" w:rsidDel="00FA53B5">
                <w:rPr>
                  <w:rFonts w:ascii="GHEA Grapalat" w:hAnsi="GHEA Grapalat"/>
                  <w:sz w:val="16"/>
                  <w:szCs w:val="16"/>
                  <w:rPrChange w:id="8451" w:author="Hayk-PC" w:date="2024-12-11T02:31:00Z">
                    <w:rPr>
                      <w:rFonts w:ascii="GHEA Grapalat" w:hAnsi="GHEA Grapalat"/>
                      <w:sz w:val="16"/>
                      <w:szCs w:val="16"/>
                    </w:rPr>
                  </w:rPrChange>
                </w:rPr>
                <w:delText>... %</w:delText>
              </w:r>
            </w:del>
          </w:p>
        </w:tc>
        <w:tc>
          <w:tcPr>
            <w:tcW w:w="854" w:type="dxa"/>
            <w:vAlign w:val="center"/>
            <w:tcPrChange w:id="8452" w:author="Hayk-PC" w:date="2024-12-11T02:30:00Z">
              <w:tcPr>
                <w:tcW w:w="854" w:type="dxa"/>
                <w:vAlign w:val="center"/>
              </w:tcPr>
            </w:tcPrChange>
          </w:tcPr>
          <w:p w14:paraId="3728AD9C" w14:textId="45197EA4" w:rsidR="00FA53B5" w:rsidRPr="00DF1634" w:rsidRDefault="00FA53B5" w:rsidP="00FA53B5">
            <w:pPr>
              <w:widowControl w:val="0"/>
              <w:jc w:val="center"/>
              <w:rPr>
                <w:rFonts w:ascii="GHEA Grapalat" w:hAnsi="GHEA Grapalat" w:cs="Arial"/>
                <w:sz w:val="16"/>
                <w:szCs w:val="16"/>
                <w:rPrChange w:id="8453" w:author="Hayk-PC" w:date="2024-12-11T02:31:00Z">
                  <w:rPr>
                    <w:rFonts w:ascii="GHEA Grapalat" w:hAnsi="GHEA Grapalat" w:cs="Arial"/>
                    <w:sz w:val="16"/>
                    <w:szCs w:val="16"/>
                  </w:rPr>
                </w:rPrChange>
              </w:rPr>
            </w:pPr>
            <w:ins w:id="8454" w:author="Hayk-PC" w:date="2024-12-11T02:31:00Z">
              <w:r w:rsidRPr="00DF1634">
                <w:rPr>
                  <w:rFonts w:ascii="GHEA Grapalat" w:hAnsi="GHEA Grapalat"/>
                  <w:sz w:val="16"/>
                  <w:szCs w:val="16"/>
                  <w:lang w:val="en-US"/>
                  <w:rPrChange w:id="8455" w:author="Hayk-PC" w:date="2024-12-11T02:31:00Z">
                    <w:rPr>
                      <w:rFonts w:ascii="GHEA Grapalat" w:hAnsi="GHEA Grapalat"/>
                      <w:sz w:val="16"/>
                      <w:szCs w:val="16"/>
                      <w:lang w:val="en-US"/>
                    </w:rPr>
                  </w:rPrChange>
                </w:rPr>
                <w:t>-</w:t>
              </w:r>
            </w:ins>
            <w:del w:id="8456" w:author="Hayk-PC" w:date="2024-12-11T02:30:00Z">
              <w:r w:rsidRPr="00DF1634" w:rsidDel="00FA53B5">
                <w:rPr>
                  <w:rFonts w:ascii="GHEA Grapalat" w:hAnsi="GHEA Grapalat"/>
                  <w:sz w:val="16"/>
                  <w:szCs w:val="16"/>
                  <w:rPrChange w:id="8457" w:author="Hayk-PC" w:date="2024-12-11T02:31:00Z">
                    <w:rPr>
                      <w:rFonts w:ascii="GHEA Grapalat" w:hAnsi="GHEA Grapalat"/>
                      <w:sz w:val="16"/>
                      <w:szCs w:val="16"/>
                    </w:rPr>
                  </w:rPrChange>
                </w:rPr>
                <w:delText>... %</w:delText>
              </w:r>
            </w:del>
          </w:p>
        </w:tc>
        <w:tc>
          <w:tcPr>
            <w:tcW w:w="868" w:type="dxa"/>
            <w:vAlign w:val="center"/>
            <w:tcPrChange w:id="8458" w:author="Hayk-PC" w:date="2024-12-11T02:30:00Z">
              <w:tcPr>
                <w:tcW w:w="868" w:type="dxa"/>
                <w:vAlign w:val="center"/>
              </w:tcPr>
            </w:tcPrChange>
          </w:tcPr>
          <w:p w14:paraId="2E9903A1" w14:textId="3950E91D" w:rsidR="00FA53B5" w:rsidRPr="00DF1634" w:rsidRDefault="00FA53B5" w:rsidP="00FA53B5">
            <w:pPr>
              <w:widowControl w:val="0"/>
              <w:jc w:val="center"/>
              <w:rPr>
                <w:rFonts w:ascii="GHEA Grapalat" w:hAnsi="GHEA Grapalat" w:cs="Arial"/>
                <w:sz w:val="16"/>
                <w:szCs w:val="16"/>
                <w:rPrChange w:id="8459" w:author="Hayk-PC" w:date="2024-12-11T02:31:00Z">
                  <w:rPr>
                    <w:rFonts w:ascii="GHEA Grapalat" w:hAnsi="GHEA Grapalat" w:cs="Arial"/>
                    <w:sz w:val="16"/>
                    <w:szCs w:val="16"/>
                  </w:rPr>
                </w:rPrChange>
              </w:rPr>
            </w:pPr>
            <w:ins w:id="8460" w:author="Hayk-PC" w:date="2024-12-11T02:31:00Z">
              <w:r w:rsidRPr="00DF1634">
                <w:rPr>
                  <w:rFonts w:ascii="GHEA Grapalat" w:hAnsi="GHEA Grapalat"/>
                  <w:sz w:val="16"/>
                  <w:szCs w:val="16"/>
                  <w:lang w:val="en-US"/>
                  <w:rPrChange w:id="8461" w:author="Hayk-PC" w:date="2024-12-11T02:31:00Z">
                    <w:rPr>
                      <w:rFonts w:ascii="GHEA Grapalat" w:hAnsi="GHEA Grapalat"/>
                      <w:sz w:val="16"/>
                      <w:szCs w:val="16"/>
                      <w:lang w:val="en-US"/>
                    </w:rPr>
                  </w:rPrChange>
                </w:rPr>
                <w:t>-</w:t>
              </w:r>
            </w:ins>
            <w:del w:id="8462" w:author="Hayk-PC" w:date="2024-12-11T02:30:00Z">
              <w:r w:rsidRPr="00DF1634" w:rsidDel="00FA53B5">
                <w:rPr>
                  <w:rFonts w:ascii="GHEA Grapalat" w:hAnsi="GHEA Grapalat"/>
                  <w:sz w:val="16"/>
                  <w:szCs w:val="16"/>
                  <w:rPrChange w:id="8463" w:author="Hayk-PC" w:date="2024-12-11T02:31:00Z">
                    <w:rPr>
                      <w:rFonts w:ascii="GHEA Grapalat" w:hAnsi="GHEA Grapalat"/>
                      <w:sz w:val="16"/>
                      <w:szCs w:val="16"/>
                    </w:rPr>
                  </w:rPrChange>
                </w:rPr>
                <w:delText>... %</w:delText>
              </w:r>
            </w:del>
          </w:p>
        </w:tc>
        <w:tc>
          <w:tcPr>
            <w:tcW w:w="861" w:type="dxa"/>
            <w:vAlign w:val="center"/>
            <w:tcPrChange w:id="8464" w:author="Hayk-PC" w:date="2024-12-11T02:30:00Z">
              <w:tcPr>
                <w:tcW w:w="861" w:type="dxa"/>
                <w:vAlign w:val="center"/>
              </w:tcPr>
            </w:tcPrChange>
          </w:tcPr>
          <w:p w14:paraId="3F2CF5AE" w14:textId="438A87F2" w:rsidR="00FA53B5" w:rsidRPr="00DF1634" w:rsidRDefault="00FA53B5" w:rsidP="00FA53B5">
            <w:pPr>
              <w:widowControl w:val="0"/>
              <w:jc w:val="center"/>
              <w:rPr>
                <w:rFonts w:ascii="GHEA Grapalat" w:hAnsi="GHEA Grapalat" w:cs="Arial"/>
                <w:sz w:val="16"/>
                <w:szCs w:val="16"/>
                <w:rPrChange w:id="8465" w:author="Hayk-PC" w:date="2024-12-11T02:31:00Z">
                  <w:rPr>
                    <w:rFonts w:ascii="GHEA Grapalat" w:hAnsi="GHEA Grapalat" w:cs="Arial"/>
                    <w:sz w:val="16"/>
                    <w:szCs w:val="16"/>
                  </w:rPr>
                </w:rPrChange>
              </w:rPr>
            </w:pPr>
            <w:ins w:id="8466" w:author="Hayk-PC" w:date="2024-12-11T02:31:00Z">
              <w:r w:rsidRPr="00DF1634">
                <w:rPr>
                  <w:rFonts w:ascii="GHEA Grapalat" w:hAnsi="GHEA Grapalat"/>
                  <w:sz w:val="16"/>
                  <w:szCs w:val="16"/>
                  <w:lang w:val="en-US"/>
                  <w:rPrChange w:id="8467" w:author="Hayk-PC" w:date="2024-12-11T02:31:00Z">
                    <w:rPr>
                      <w:rFonts w:ascii="GHEA Grapalat" w:hAnsi="GHEA Grapalat"/>
                      <w:sz w:val="16"/>
                      <w:szCs w:val="16"/>
                      <w:lang w:val="en-US"/>
                    </w:rPr>
                  </w:rPrChange>
                </w:rPr>
                <w:t>-</w:t>
              </w:r>
            </w:ins>
            <w:del w:id="8468" w:author="Hayk-PC" w:date="2024-12-11T02:30:00Z">
              <w:r w:rsidRPr="00DF1634" w:rsidDel="00FA53B5">
                <w:rPr>
                  <w:rFonts w:ascii="GHEA Grapalat" w:hAnsi="GHEA Grapalat"/>
                  <w:sz w:val="16"/>
                  <w:szCs w:val="16"/>
                  <w:rPrChange w:id="8469" w:author="Hayk-PC" w:date="2024-12-11T02:31:00Z">
                    <w:rPr>
                      <w:rFonts w:ascii="GHEA Grapalat" w:hAnsi="GHEA Grapalat"/>
                      <w:sz w:val="16"/>
                      <w:szCs w:val="16"/>
                    </w:rPr>
                  </w:rPrChange>
                </w:rPr>
                <w:delText>... %</w:delText>
              </w:r>
            </w:del>
          </w:p>
        </w:tc>
        <w:tc>
          <w:tcPr>
            <w:tcW w:w="1007" w:type="dxa"/>
            <w:vAlign w:val="center"/>
            <w:tcPrChange w:id="8470" w:author="Hayk-PC" w:date="2024-12-11T02:30:00Z">
              <w:tcPr>
                <w:tcW w:w="1007" w:type="dxa"/>
                <w:vAlign w:val="center"/>
              </w:tcPr>
            </w:tcPrChange>
          </w:tcPr>
          <w:p w14:paraId="3AD9E4E9" w14:textId="3EE52E4F" w:rsidR="00FA53B5" w:rsidRPr="00DF1634" w:rsidRDefault="00FA53B5" w:rsidP="00FA53B5">
            <w:pPr>
              <w:widowControl w:val="0"/>
              <w:jc w:val="center"/>
              <w:rPr>
                <w:rFonts w:ascii="GHEA Grapalat" w:hAnsi="GHEA Grapalat" w:cs="Arial"/>
                <w:sz w:val="16"/>
                <w:szCs w:val="16"/>
                <w:rPrChange w:id="8471" w:author="Hayk-PC" w:date="2024-12-11T02:31:00Z">
                  <w:rPr>
                    <w:rFonts w:ascii="GHEA Grapalat" w:hAnsi="GHEA Grapalat" w:cs="Arial"/>
                    <w:sz w:val="16"/>
                    <w:szCs w:val="16"/>
                  </w:rPr>
                </w:rPrChange>
              </w:rPr>
            </w:pPr>
            <w:ins w:id="8472" w:author="Hayk-PC" w:date="2024-12-11T02:31:00Z">
              <w:r w:rsidRPr="00DF1634">
                <w:rPr>
                  <w:rFonts w:ascii="GHEA Grapalat" w:hAnsi="GHEA Grapalat"/>
                  <w:sz w:val="16"/>
                  <w:szCs w:val="16"/>
                  <w:lang w:val="en-US"/>
                  <w:rPrChange w:id="8473" w:author="Hayk-PC" w:date="2024-12-11T02:31:00Z">
                    <w:rPr>
                      <w:rFonts w:ascii="GHEA Grapalat" w:hAnsi="GHEA Grapalat"/>
                      <w:sz w:val="16"/>
                      <w:szCs w:val="16"/>
                      <w:lang w:val="en-US"/>
                    </w:rPr>
                  </w:rPrChange>
                </w:rPr>
                <w:t>-</w:t>
              </w:r>
            </w:ins>
            <w:del w:id="8474" w:author="Hayk-PC" w:date="2024-12-11T02:30:00Z">
              <w:r w:rsidRPr="00DF1634" w:rsidDel="00FA53B5">
                <w:rPr>
                  <w:rFonts w:ascii="GHEA Grapalat" w:hAnsi="GHEA Grapalat"/>
                  <w:sz w:val="16"/>
                  <w:szCs w:val="16"/>
                  <w:rPrChange w:id="8475" w:author="Hayk-PC" w:date="2024-12-11T02:31:00Z">
                    <w:rPr>
                      <w:rFonts w:ascii="GHEA Grapalat" w:hAnsi="GHEA Grapalat"/>
                      <w:sz w:val="16"/>
                      <w:szCs w:val="16"/>
                    </w:rPr>
                  </w:rPrChange>
                </w:rPr>
                <w:delText>... %</w:delText>
              </w:r>
            </w:del>
          </w:p>
        </w:tc>
        <w:tc>
          <w:tcPr>
            <w:tcW w:w="861" w:type="dxa"/>
            <w:vAlign w:val="center"/>
            <w:tcPrChange w:id="8476" w:author="Hayk-PC" w:date="2024-12-11T02:30:00Z">
              <w:tcPr>
                <w:tcW w:w="861" w:type="dxa"/>
                <w:vAlign w:val="center"/>
              </w:tcPr>
            </w:tcPrChange>
          </w:tcPr>
          <w:p w14:paraId="542F8A2C" w14:textId="773B59BB" w:rsidR="00FA53B5" w:rsidRPr="00DF1634" w:rsidRDefault="00FA53B5" w:rsidP="00FA53B5">
            <w:pPr>
              <w:widowControl w:val="0"/>
              <w:jc w:val="center"/>
              <w:rPr>
                <w:rFonts w:ascii="GHEA Grapalat" w:hAnsi="GHEA Grapalat" w:cs="Arial"/>
                <w:sz w:val="16"/>
                <w:szCs w:val="16"/>
                <w:rPrChange w:id="8477" w:author="Hayk-PC" w:date="2024-12-11T02:31:00Z">
                  <w:rPr>
                    <w:rFonts w:ascii="GHEA Grapalat" w:hAnsi="GHEA Grapalat" w:cs="Arial"/>
                    <w:sz w:val="16"/>
                    <w:szCs w:val="16"/>
                  </w:rPr>
                </w:rPrChange>
              </w:rPr>
            </w:pPr>
            <w:del w:id="8478" w:author="Hayk-PC" w:date="2024-12-11T02:30:00Z">
              <w:r w:rsidRPr="00DF1634" w:rsidDel="00FA53B5">
                <w:rPr>
                  <w:rFonts w:ascii="GHEA Grapalat" w:hAnsi="GHEA Grapalat"/>
                  <w:sz w:val="16"/>
                  <w:szCs w:val="16"/>
                  <w:rPrChange w:id="8479" w:author="Hayk-PC" w:date="2024-12-11T02:31:00Z">
                    <w:rPr>
                      <w:rFonts w:ascii="GHEA Grapalat" w:hAnsi="GHEA Grapalat"/>
                      <w:sz w:val="16"/>
                      <w:szCs w:val="16"/>
                    </w:rPr>
                  </w:rPrChange>
                </w:rPr>
                <w:delText>...</w:delText>
              </w:r>
            </w:del>
            <w:ins w:id="8480" w:author="Hayk-PC" w:date="2024-12-11T02:30:00Z">
              <w:r w:rsidRPr="00DF1634">
                <w:rPr>
                  <w:rFonts w:ascii="GHEA Grapalat" w:hAnsi="GHEA Grapalat"/>
                  <w:sz w:val="16"/>
                  <w:szCs w:val="16"/>
                  <w:lang w:val="en-US"/>
                  <w:rPrChange w:id="8481" w:author="Hayk-PC" w:date="2024-12-11T02:31:00Z">
                    <w:rPr>
                      <w:rFonts w:ascii="GHEA Grapalat" w:hAnsi="GHEA Grapalat"/>
                      <w:sz w:val="16"/>
                      <w:szCs w:val="16"/>
                      <w:lang w:val="en-US"/>
                    </w:rPr>
                  </w:rPrChange>
                </w:rPr>
                <w:t>100</w:t>
              </w:r>
            </w:ins>
            <w:r w:rsidRPr="00DF1634">
              <w:rPr>
                <w:rFonts w:ascii="GHEA Grapalat" w:hAnsi="GHEA Grapalat"/>
                <w:sz w:val="16"/>
                <w:szCs w:val="16"/>
                <w:rPrChange w:id="8482" w:author="Hayk-PC" w:date="2024-12-11T02:31:00Z">
                  <w:rPr>
                    <w:rFonts w:ascii="GHEA Grapalat" w:hAnsi="GHEA Grapalat"/>
                    <w:sz w:val="16"/>
                    <w:szCs w:val="16"/>
                  </w:rPr>
                </w:rPrChange>
              </w:rPr>
              <w:t xml:space="preserve"> %</w:t>
            </w:r>
          </w:p>
        </w:tc>
        <w:tc>
          <w:tcPr>
            <w:tcW w:w="821" w:type="dxa"/>
            <w:vAlign w:val="center"/>
            <w:tcPrChange w:id="8483" w:author="Hayk-PC" w:date="2024-12-11T02:30:00Z">
              <w:tcPr>
                <w:tcW w:w="821" w:type="dxa"/>
                <w:vAlign w:val="center"/>
              </w:tcPr>
            </w:tcPrChange>
          </w:tcPr>
          <w:p w14:paraId="3ED4976C" w14:textId="75D665DA" w:rsidR="00FA53B5" w:rsidRPr="00DF1634" w:rsidRDefault="00FA53B5" w:rsidP="00FA53B5">
            <w:pPr>
              <w:widowControl w:val="0"/>
              <w:jc w:val="center"/>
              <w:rPr>
                <w:rFonts w:ascii="GHEA Grapalat" w:hAnsi="GHEA Grapalat"/>
                <w:b/>
                <w:sz w:val="16"/>
                <w:szCs w:val="16"/>
                <w:rPrChange w:id="8484" w:author="Hayk-PC" w:date="2024-12-11T02:31:00Z">
                  <w:rPr>
                    <w:rFonts w:ascii="GHEA Grapalat" w:hAnsi="GHEA Grapalat"/>
                    <w:b/>
                    <w:sz w:val="16"/>
                    <w:szCs w:val="16"/>
                  </w:rPr>
                </w:rPrChange>
              </w:rPr>
            </w:pPr>
            <w:del w:id="8485" w:author="Hayk-PC" w:date="2024-12-11T02:30:00Z">
              <w:r w:rsidRPr="00DF1634" w:rsidDel="00FA53B5">
                <w:rPr>
                  <w:rFonts w:ascii="GHEA Grapalat" w:hAnsi="GHEA Grapalat"/>
                  <w:sz w:val="16"/>
                  <w:szCs w:val="16"/>
                  <w:rPrChange w:id="8486" w:author="Hayk-PC" w:date="2024-12-11T02:31:00Z">
                    <w:rPr>
                      <w:rFonts w:ascii="GHEA Grapalat" w:hAnsi="GHEA Grapalat"/>
                      <w:sz w:val="16"/>
                      <w:szCs w:val="16"/>
                    </w:rPr>
                  </w:rPrChange>
                </w:rPr>
                <w:delText>...</w:delText>
              </w:r>
            </w:del>
            <w:ins w:id="8487" w:author="Hayk-PC" w:date="2024-12-11T02:30:00Z">
              <w:r w:rsidRPr="00DF1634">
                <w:rPr>
                  <w:rFonts w:ascii="GHEA Grapalat" w:hAnsi="GHEA Grapalat"/>
                  <w:sz w:val="16"/>
                  <w:szCs w:val="16"/>
                  <w:lang w:val="en-US"/>
                  <w:rPrChange w:id="8488" w:author="Hayk-PC" w:date="2024-12-11T02:31:00Z">
                    <w:rPr>
                      <w:rFonts w:ascii="GHEA Grapalat" w:hAnsi="GHEA Grapalat"/>
                      <w:sz w:val="16"/>
                      <w:szCs w:val="16"/>
                      <w:lang w:val="en-US"/>
                    </w:rPr>
                  </w:rPrChange>
                </w:rPr>
                <w:t>100</w:t>
              </w:r>
            </w:ins>
            <w:r w:rsidRPr="00DF1634">
              <w:rPr>
                <w:rFonts w:ascii="GHEA Grapalat" w:hAnsi="GHEA Grapalat"/>
                <w:sz w:val="16"/>
                <w:szCs w:val="16"/>
                <w:rPrChange w:id="8489" w:author="Hayk-PC" w:date="2024-12-11T02:31:00Z">
                  <w:rPr>
                    <w:rFonts w:ascii="GHEA Grapalat" w:hAnsi="GHEA Grapalat"/>
                    <w:sz w:val="16"/>
                    <w:szCs w:val="16"/>
                  </w:rPr>
                </w:rPrChange>
              </w:rPr>
              <w:t xml:space="preserve"> %</w:t>
            </w:r>
          </w:p>
        </w:tc>
      </w:tr>
      <w:tr w:rsidR="00FA53B5" w:rsidRPr="00DF1634" w14:paraId="75CC1959" w14:textId="77777777" w:rsidTr="00AB4EAB">
        <w:trPr>
          <w:trHeight w:val="404"/>
          <w:jc w:val="center"/>
          <w:ins w:id="8490" w:author="Hayk-PC" w:date="2024-12-11T02:30:00Z"/>
        </w:trPr>
        <w:tc>
          <w:tcPr>
            <w:tcW w:w="1724" w:type="dxa"/>
          </w:tcPr>
          <w:p w14:paraId="191BFE7C" w14:textId="2DDDC785" w:rsidR="00FA53B5" w:rsidRPr="00DF1634" w:rsidRDefault="00FA53B5" w:rsidP="00FA53B5">
            <w:pPr>
              <w:widowControl w:val="0"/>
              <w:jc w:val="center"/>
              <w:rPr>
                <w:ins w:id="8491" w:author="Hayk-PC" w:date="2024-12-11T02:30:00Z"/>
                <w:rFonts w:ascii="GHEA Grapalat" w:hAnsi="GHEA Grapalat"/>
                <w:sz w:val="16"/>
                <w:szCs w:val="16"/>
                <w:lang w:val="en-US"/>
                <w:rPrChange w:id="8492" w:author="Hayk-PC" w:date="2024-12-11T02:31:00Z">
                  <w:rPr>
                    <w:ins w:id="8493" w:author="Hayk-PC" w:date="2024-12-11T02:30:00Z"/>
                    <w:rFonts w:ascii="GHEA Grapalat" w:hAnsi="GHEA Grapalat"/>
                    <w:sz w:val="16"/>
                    <w:szCs w:val="16"/>
                  </w:rPr>
                </w:rPrChange>
              </w:rPr>
            </w:pPr>
            <w:ins w:id="8494" w:author="Hayk-PC" w:date="2024-12-11T02:30:00Z">
              <w:r w:rsidRPr="00DF1634">
                <w:rPr>
                  <w:rFonts w:ascii="GHEA Grapalat" w:hAnsi="GHEA Grapalat"/>
                  <w:sz w:val="16"/>
                  <w:szCs w:val="16"/>
                  <w:lang w:val="en-US"/>
                  <w:rPrChange w:id="8495" w:author="Hayk-PC" w:date="2024-12-11T02:31:00Z">
                    <w:rPr>
                      <w:rFonts w:ascii="GHEA Grapalat" w:hAnsi="GHEA Grapalat"/>
                      <w:sz w:val="16"/>
                      <w:szCs w:val="16"/>
                      <w:lang w:val="en-US"/>
                    </w:rPr>
                  </w:rPrChange>
                </w:rPr>
                <w:t>2</w:t>
              </w:r>
            </w:ins>
          </w:p>
        </w:tc>
        <w:tc>
          <w:tcPr>
            <w:tcW w:w="2155" w:type="dxa"/>
          </w:tcPr>
          <w:p w14:paraId="61FEA992" w14:textId="48456833" w:rsidR="00FA53B5" w:rsidRPr="00DF1634" w:rsidRDefault="00FA53B5" w:rsidP="00FA53B5">
            <w:pPr>
              <w:widowControl w:val="0"/>
              <w:jc w:val="center"/>
              <w:rPr>
                <w:ins w:id="8496" w:author="Hayk-PC" w:date="2024-12-11T02:30:00Z"/>
                <w:rFonts w:ascii="GHEA Grapalat" w:hAnsi="GHEA Grapalat"/>
                <w:sz w:val="16"/>
                <w:szCs w:val="16"/>
                <w:rPrChange w:id="8497" w:author="Hayk-PC" w:date="2024-12-11T02:31:00Z">
                  <w:rPr>
                    <w:ins w:id="8498" w:author="Hayk-PC" w:date="2024-12-11T02:30:00Z"/>
                    <w:rFonts w:ascii="GHEA Grapalat" w:hAnsi="GHEA Grapalat"/>
                    <w:sz w:val="16"/>
                    <w:szCs w:val="16"/>
                  </w:rPr>
                </w:rPrChange>
              </w:rPr>
            </w:pPr>
            <w:ins w:id="8499" w:author="Hayk-PC" w:date="2024-12-11T02:30:00Z">
              <w:r w:rsidRPr="00DF1634">
                <w:rPr>
                  <w:rFonts w:ascii="GHEA Grapalat" w:hAnsi="GHEA Grapalat" w:cs="Calibri"/>
                  <w:color w:val="000000"/>
                  <w:sz w:val="16"/>
                  <w:szCs w:val="16"/>
                  <w:lang w:val="hy-AM"/>
                  <w:rPrChange w:id="8500" w:author="Hayk-PC" w:date="2024-12-11T02:31:00Z">
                    <w:rPr>
                      <w:rFonts w:ascii="GHEA Grapalat" w:hAnsi="GHEA Grapalat" w:cs="Calibri"/>
                      <w:color w:val="000000"/>
                      <w:sz w:val="16"/>
                      <w:szCs w:val="16"/>
                      <w:lang w:val="hy-AM"/>
                    </w:rPr>
                  </w:rPrChange>
                </w:rPr>
                <w:t>33141142</w:t>
              </w:r>
            </w:ins>
          </w:p>
        </w:tc>
        <w:tc>
          <w:tcPr>
            <w:tcW w:w="1293" w:type="dxa"/>
          </w:tcPr>
          <w:p w14:paraId="01BC2DAB" w14:textId="29BB4911" w:rsidR="00FA53B5" w:rsidRPr="00DF1634" w:rsidRDefault="00FA53B5" w:rsidP="00FA53B5">
            <w:pPr>
              <w:widowControl w:val="0"/>
              <w:jc w:val="center"/>
              <w:rPr>
                <w:ins w:id="8501" w:author="Hayk-PC" w:date="2024-12-11T02:30:00Z"/>
                <w:rFonts w:ascii="GHEA Grapalat" w:hAnsi="GHEA Grapalat"/>
                <w:sz w:val="16"/>
                <w:szCs w:val="16"/>
                <w:rPrChange w:id="8502" w:author="Hayk-PC" w:date="2024-12-11T02:31:00Z">
                  <w:rPr>
                    <w:ins w:id="8503" w:author="Hayk-PC" w:date="2024-12-11T02:30:00Z"/>
                    <w:rFonts w:ascii="GHEA Grapalat" w:hAnsi="GHEA Grapalat"/>
                    <w:sz w:val="16"/>
                    <w:szCs w:val="16"/>
                  </w:rPr>
                </w:rPrChange>
              </w:rPr>
            </w:pPr>
            <w:ins w:id="8504" w:author="Hayk-PC" w:date="2024-12-11T02:30:00Z">
              <w:r w:rsidRPr="00DF1634">
                <w:rPr>
                  <w:rFonts w:ascii="GHEA Grapalat" w:hAnsi="GHEA Grapalat" w:cs="Calibri"/>
                  <w:color w:val="000000"/>
                  <w:sz w:val="16"/>
                  <w:szCs w:val="16"/>
                  <w:lang w:val="hy-AM"/>
                  <w:rPrChange w:id="8505" w:author="Hayk-PC" w:date="2024-12-11T02:31:00Z">
                    <w:rPr>
                      <w:rFonts w:ascii="GHEA Grapalat" w:hAnsi="GHEA Grapalat" w:cs="Calibri"/>
                      <w:color w:val="000000"/>
                      <w:sz w:val="16"/>
                      <w:szCs w:val="16"/>
                      <w:lang w:val="hy-AM"/>
                    </w:rPr>
                  </w:rPrChange>
                </w:rPr>
                <w:t>шприцы</w:t>
              </w:r>
            </w:ins>
          </w:p>
        </w:tc>
        <w:tc>
          <w:tcPr>
            <w:tcW w:w="1007" w:type="dxa"/>
            <w:vAlign w:val="center"/>
          </w:tcPr>
          <w:p w14:paraId="2B30B49E" w14:textId="13EBBDB7" w:rsidR="00FA53B5" w:rsidRPr="00DF1634" w:rsidRDefault="00FA53B5" w:rsidP="00FA53B5">
            <w:pPr>
              <w:widowControl w:val="0"/>
              <w:jc w:val="center"/>
              <w:rPr>
                <w:ins w:id="8506" w:author="Hayk-PC" w:date="2024-12-11T02:30:00Z"/>
                <w:rFonts w:ascii="GHEA Grapalat" w:hAnsi="GHEA Grapalat"/>
                <w:sz w:val="16"/>
                <w:szCs w:val="16"/>
                <w:rPrChange w:id="8507" w:author="Hayk-PC" w:date="2024-12-11T02:31:00Z">
                  <w:rPr>
                    <w:ins w:id="8508" w:author="Hayk-PC" w:date="2024-12-11T02:30:00Z"/>
                    <w:rFonts w:ascii="GHEA Grapalat" w:hAnsi="GHEA Grapalat"/>
                    <w:sz w:val="16"/>
                    <w:szCs w:val="16"/>
                  </w:rPr>
                </w:rPrChange>
              </w:rPr>
            </w:pPr>
            <w:ins w:id="8509" w:author="Hayk-PC" w:date="2024-12-11T02:31:00Z">
              <w:r w:rsidRPr="00DF1634">
                <w:rPr>
                  <w:rFonts w:ascii="GHEA Grapalat" w:hAnsi="GHEA Grapalat"/>
                  <w:sz w:val="16"/>
                  <w:szCs w:val="16"/>
                  <w:lang w:val="en-US"/>
                  <w:rPrChange w:id="8510" w:author="Hayk-PC" w:date="2024-12-11T02:31:00Z">
                    <w:rPr>
                      <w:rFonts w:ascii="GHEA Grapalat" w:hAnsi="GHEA Grapalat"/>
                      <w:sz w:val="16"/>
                      <w:szCs w:val="16"/>
                      <w:lang w:val="en-US"/>
                    </w:rPr>
                  </w:rPrChange>
                </w:rPr>
                <w:t>-</w:t>
              </w:r>
            </w:ins>
          </w:p>
        </w:tc>
        <w:tc>
          <w:tcPr>
            <w:tcW w:w="1006" w:type="dxa"/>
            <w:vAlign w:val="center"/>
          </w:tcPr>
          <w:p w14:paraId="068DCD6C" w14:textId="6CD0BA30" w:rsidR="00FA53B5" w:rsidRPr="00DF1634" w:rsidRDefault="00FA53B5" w:rsidP="00FA53B5">
            <w:pPr>
              <w:widowControl w:val="0"/>
              <w:jc w:val="center"/>
              <w:rPr>
                <w:ins w:id="8511" w:author="Hayk-PC" w:date="2024-12-11T02:30:00Z"/>
                <w:rFonts w:ascii="GHEA Grapalat" w:hAnsi="GHEA Grapalat"/>
                <w:sz w:val="16"/>
                <w:szCs w:val="16"/>
                <w:rPrChange w:id="8512" w:author="Hayk-PC" w:date="2024-12-11T02:31:00Z">
                  <w:rPr>
                    <w:ins w:id="8513" w:author="Hayk-PC" w:date="2024-12-11T02:30:00Z"/>
                    <w:rFonts w:ascii="GHEA Grapalat" w:hAnsi="GHEA Grapalat"/>
                    <w:sz w:val="16"/>
                    <w:szCs w:val="16"/>
                  </w:rPr>
                </w:rPrChange>
              </w:rPr>
            </w:pPr>
            <w:ins w:id="8514" w:author="Hayk-PC" w:date="2024-12-11T02:31:00Z">
              <w:r w:rsidRPr="00DF1634">
                <w:rPr>
                  <w:rFonts w:ascii="GHEA Grapalat" w:hAnsi="GHEA Grapalat"/>
                  <w:sz w:val="16"/>
                  <w:szCs w:val="16"/>
                  <w:lang w:val="en-US"/>
                  <w:rPrChange w:id="8515" w:author="Hayk-PC" w:date="2024-12-11T02:31:00Z">
                    <w:rPr>
                      <w:rFonts w:ascii="GHEA Grapalat" w:hAnsi="GHEA Grapalat"/>
                      <w:sz w:val="16"/>
                      <w:szCs w:val="16"/>
                      <w:lang w:val="en-US"/>
                    </w:rPr>
                  </w:rPrChange>
                </w:rPr>
                <w:t>-</w:t>
              </w:r>
            </w:ins>
          </w:p>
        </w:tc>
        <w:tc>
          <w:tcPr>
            <w:tcW w:w="718" w:type="dxa"/>
            <w:vAlign w:val="center"/>
          </w:tcPr>
          <w:p w14:paraId="090E5F4F" w14:textId="2DEDF79F" w:rsidR="00FA53B5" w:rsidRPr="00DF1634" w:rsidRDefault="00FA53B5" w:rsidP="00FA53B5">
            <w:pPr>
              <w:widowControl w:val="0"/>
              <w:jc w:val="center"/>
              <w:rPr>
                <w:ins w:id="8516" w:author="Hayk-PC" w:date="2024-12-11T02:30:00Z"/>
                <w:rFonts w:ascii="GHEA Grapalat" w:hAnsi="GHEA Grapalat"/>
                <w:sz w:val="16"/>
                <w:szCs w:val="16"/>
                <w:rPrChange w:id="8517" w:author="Hayk-PC" w:date="2024-12-11T02:31:00Z">
                  <w:rPr>
                    <w:ins w:id="8518" w:author="Hayk-PC" w:date="2024-12-11T02:30:00Z"/>
                    <w:rFonts w:ascii="GHEA Grapalat" w:hAnsi="GHEA Grapalat"/>
                    <w:sz w:val="16"/>
                    <w:szCs w:val="16"/>
                  </w:rPr>
                </w:rPrChange>
              </w:rPr>
            </w:pPr>
            <w:ins w:id="8519" w:author="Hayk-PC" w:date="2024-12-11T02:31:00Z">
              <w:r w:rsidRPr="00DF1634">
                <w:rPr>
                  <w:rFonts w:ascii="GHEA Grapalat" w:hAnsi="GHEA Grapalat"/>
                  <w:sz w:val="16"/>
                  <w:szCs w:val="16"/>
                  <w:lang w:val="en-US"/>
                  <w:rPrChange w:id="8520" w:author="Hayk-PC" w:date="2024-12-11T02:31:00Z">
                    <w:rPr>
                      <w:rFonts w:ascii="GHEA Grapalat" w:hAnsi="GHEA Grapalat"/>
                      <w:sz w:val="16"/>
                      <w:szCs w:val="16"/>
                      <w:lang w:val="en-US"/>
                    </w:rPr>
                  </w:rPrChange>
                </w:rPr>
                <w:t>-</w:t>
              </w:r>
            </w:ins>
          </w:p>
        </w:tc>
        <w:tc>
          <w:tcPr>
            <w:tcW w:w="861" w:type="dxa"/>
            <w:vAlign w:val="center"/>
          </w:tcPr>
          <w:p w14:paraId="076B2096" w14:textId="739DA2B8" w:rsidR="00FA53B5" w:rsidRPr="00DF1634" w:rsidRDefault="00FA53B5" w:rsidP="00FA53B5">
            <w:pPr>
              <w:widowControl w:val="0"/>
              <w:jc w:val="center"/>
              <w:rPr>
                <w:ins w:id="8521" w:author="Hayk-PC" w:date="2024-12-11T02:30:00Z"/>
                <w:rFonts w:ascii="GHEA Grapalat" w:hAnsi="GHEA Grapalat"/>
                <w:sz w:val="16"/>
                <w:szCs w:val="16"/>
                <w:rPrChange w:id="8522" w:author="Hayk-PC" w:date="2024-12-11T02:31:00Z">
                  <w:rPr>
                    <w:ins w:id="8523" w:author="Hayk-PC" w:date="2024-12-11T02:30:00Z"/>
                    <w:rFonts w:ascii="GHEA Grapalat" w:hAnsi="GHEA Grapalat"/>
                    <w:sz w:val="16"/>
                    <w:szCs w:val="16"/>
                  </w:rPr>
                </w:rPrChange>
              </w:rPr>
            </w:pPr>
            <w:ins w:id="8524" w:author="Hayk-PC" w:date="2024-12-11T02:31:00Z">
              <w:r w:rsidRPr="00DF1634">
                <w:rPr>
                  <w:rFonts w:ascii="GHEA Grapalat" w:hAnsi="GHEA Grapalat"/>
                  <w:sz w:val="16"/>
                  <w:szCs w:val="16"/>
                  <w:lang w:val="en-US"/>
                  <w:rPrChange w:id="8525" w:author="Hayk-PC" w:date="2024-12-11T02:31:00Z">
                    <w:rPr>
                      <w:rFonts w:ascii="GHEA Grapalat" w:hAnsi="GHEA Grapalat"/>
                      <w:sz w:val="16"/>
                      <w:szCs w:val="16"/>
                      <w:lang w:val="en-US"/>
                    </w:rPr>
                  </w:rPrChange>
                </w:rPr>
                <w:t>-</w:t>
              </w:r>
            </w:ins>
          </w:p>
        </w:tc>
        <w:tc>
          <w:tcPr>
            <w:tcW w:w="545" w:type="dxa"/>
            <w:vAlign w:val="center"/>
          </w:tcPr>
          <w:p w14:paraId="33CDC786" w14:textId="37AF8C30" w:rsidR="00FA53B5" w:rsidRPr="00DF1634" w:rsidRDefault="00FA53B5" w:rsidP="00FA53B5">
            <w:pPr>
              <w:widowControl w:val="0"/>
              <w:jc w:val="center"/>
              <w:rPr>
                <w:ins w:id="8526" w:author="Hayk-PC" w:date="2024-12-11T02:30:00Z"/>
                <w:rFonts w:ascii="GHEA Grapalat" w:hAnsi="GHEA Grapalat"/>
                <w:sz w:val="16"/>
                <w:szCs w:val="16"/>
                <w:rPrChange w:id="8527" w:author="Hayk-PC" w:date="2024-12-11T02:31:00Z">
                  <w:rPr>
                    <w:ins w:id="8528" w:author="Hayk-PC" w:date="2024-12-11T02:30:00Z"/>
                    <w:rFonts w:ascii="GHEA Grapalat" w:hAnsi="GHEA Grapalat"/>
                    <w:sz w:val="16"/>
                    <w:szCs w:val="16"/>
                  </w:rPr>
                </w:rPrChange>
              </w:rPr>
            </w:pPr>
            <w:ins w:id="8529" w:author="Hayk-PC" w:date="2024-12-11T02:31:00Z">
              <w:r w:rsidRPr="00DF1634">
                <w:rPr>
                  <w:rFonts w:ascii="GHEA Grapalat" w:hAnsi="GHEA Grapalat"/>
                  <w:sz w:val="16"/>
                  <w:szCs w:val="16"/>
                  <w:lang w:val="en-US"/>
                  <w:rPrChange w:id="8530" w:author="Hayk-PC" w:date="2024-12-11T02:31:00Z">
                    <w:rPr>
                      <w:rFonts w:ascii="GHEA Grapalat" w:hAnsi="GHEA Grapalat"/>
                      <w:sz w:val="16"/>
                      <w:szCs w:val="16"/>
                      <w:lang w:val="en-US"/>
                    </w:rPr>
                  </w:rPrChange>
                </w:rPr>
                <w:t>-</w:t>
              </w:r>
            </w:ins>
          </w:p>
        </w:tc>
        <w:tc>
          <w:tcPr>
            <w:tcW w:w="606" w:type="dxa"/>
            <w:vAlign w:val="center"/>
          </w:tcPr>
          <w:p w14:paraId="786C3FE2" w14:textId="6198E1C3" w:rsidR="00FA53B5" w:rsidRPr="00DF1634" w:rsidRDefault="00FA53B5" w:rsidP="00FA53B5">
            <w:pPr>
              <w:widowControl w:val="0"/>
              <w:jc w:val="center"/>
              <w:rPr>
                <w:ins w:id="8531" w:author="Hayk-PC" w:date="2024-12-11T02:30:00Z"/>
                <w:rFonts w:ascii="GHEA Grapalat" w:hAnsi="GHEA Grapalat"/>
                <w:sz w:val="16"/>
                <w:szCs w:val="16"/>
                <w:rPrChange w:id="8532" w:author="Hayk-PC" w:date="2024-12-11T02:31:00Z">
                  <w:rPr>
                    <w:ins w:id="8533" w:author="Hayk-PC" w:date="2024-12-11T02:30:00Z"/>
                    <w:rFonts w:ascii="GHEA Grapalat" w:hAnsi="GHEA Grapalat"/>
                    <w:sz w:val="16"/>
                    <w:szCs w:val="16"/>
                  </w:rPr>
                </w:rPrChange>
              </w:rPr>
            </w:pPr>
            <w:ins w:id="8534" w:author="Hayk-PC" w:date="2024-12-11T02:31:00Z">
              <w:r w:rsidRPr="00DF1634">
                <w:rPr>
                  <w:rFonts w:ascii="GHEA Grapalat" w:hAnsi="GHEA Grapalat"/>
                  <w:sz w:val="16"/>
                  <w:szCs w:val="16"/>
                  <w:lang w:val="en-US"/>
                  <w:rPrChange w:id="8535" w:author="Hayk-PC" w:date="2024-12-11T02:31:00Z">
                    <w:rPr>
                      <w:rFonts w:ascii="GHEA Grapalat" w:hAnsi="GHEA Grapalat"/>
                      <w:sz w:val="16"/>
                      <w:szCs w:val="16"/>
                      <w:lang w:val="en-US"/>
                    </w:rPr>
                  </w:rPrChange>
                </w:rPr>
                <w:t>-</w:t>
              </w:r>
            </w:ins>
          </w:p>
        </w:tc>
        <w:tc>
          <w:tcPr>
            <w:tcW w:w="718" w:type="dxa"/>
            <w:vAlign w:val="center"/>
          </w:tcPr>
          <w:p w14:paraId="6BDBC9FE" w14:textId="567DE7B4" w:rsidR="00FA53B5" w:rsidRPr="00DF1634" w:rsidRDefault="00FA53B5" w:rsidP="00FA53B5">
            <w:pPr>
              <w:widowControl w:val="0"/>
              <w:jc w:val="center"/>
              <w:rPr>
                <w:ins w:id="8536" w:author="Hayk-PC" w:date="2024-12-11T02:30:00Z"/>
                <w:rFonts w:ascii="GHEA Grapalat" w:hAnsi="GHEA Grapalat"/>
                <w:sz w:val="16"/>
                <w:szCs w:val="16"/>
                <w:rPrChange w:id="8537" w:author="Hayk-PC" w:date="2024-12-11T02:31:00Z">
                  <w:rPr>
                    <w:ins w:id="8538" w:author="Hayk-PC" w:date="2024-12-11T02:30:00Z"/>
                    <w:rFonts w:ascii="GHEA Grapalat" w:hAnsi="GHEA Grapalat"/>
                    <w:sz w:val="16"/>
                    <w:szCs w:val="16"/>
                  </w:rPr>
                </w:rPrChange>
              </w:rPr>
            </w:pPr>
            <w:ins w:id="8539" w:author="Hayk-PC" w:date="2024-12-11T02:31:00Z">
              <w:r w:rsidRPr="00DF1634">
                <w:rPr>
                  <w:rFonts w:ascii="GHEA Grapalat" w:hAnsi="GHEA Grapalat"/>
                  <w:sz w:val="16"/>
                  <w:szCs w:val="16"/>
                  <w:lang w:val="en-US"/>
                  <w:rPrChange w:id="8540" w:author="Hayk-PC" w:date="2024-12-11T02:31:00Z">
                    <w:rPr>
                      <w:rFonts w:ascii="GHEA Grapalat" w:hAnsi="GHEA Grapalat"/>
                      <w:sz w:val="16"/>
                      <w:szCs w:val="16"/>
                      <w:lang w:val="en-US"/>
                    </w:rPr>
                  </w:rPrChange>
                </w:rPr>
                <w:t>-</w:t>
              </w:r>
            </w:ins>
          </w:p>
        </w:tc>
        <w:tc>
          <w:tcPr>
            <w:tcW w:w="854" w:type="dxa"/>
            <w:vAlign w:val="center"/>
          </w:tcPr>
          <w:p w14:paraId="69E11014" w14:textId="7E1C4240" w:rsidR="00FA53B5" w:rsidRPr="00DF1634" w:rsidRDefault="00FA53B5" w:rsidP="00FA53B5">
            <w:pPr>
              <w:widowControl w:val="0"/>
              <w:jc w:val="center"/>
              <w:rPr>
                <w:ins w:id="8541" w:author="Hayk-PC" w:date="2024-12-11T02:30:00Z"/>
                <w:rFonts w:ascii="GHEA Grapalat" w:hAnsi="GHEA Grapalat"/>
                <w:sz w:val="16"/>
                <w:szCs w:val="16"/>
                <w:rPrChange w:id="8542" w:author="Hayk-PC" w:date="2024-12-11T02:31:00Z">
                  <w:rPr>
                    <w:ins w:id="8543" w:author="Hayk-PC" w:date="2024-12-11T02:30:00Z"/>
                    <w:rFonts w:ascii="GHEA Grapalat" w:hAnsi="GHEA Grapalat"/>
                    <w:sz w:val="16"/>
                    <w:szCs w:val="16"/>
                  </w:rPr>
                </w:rPrChange>
              </w:rPr>
            </w:pPr>
            <w:ins w:id="8544" w:author="Hayk-PC" w:date="2024-12-11T02:31:00Z">
              <w:r w:rsidRPr="00DF1634">
                <w:rPr>
                  <w:rFonts w:ascii="GHEA Grapalat" w:hAnsi="GHEA Grapalat"/>
                  <w:sz w:val="16"/>
                  <w:szCs w:val="16"/>
                  <w:lang w:val="en-US"/>
                  <w:rPrChange w:id="8545" w:author="Hayk-PC" w:date="2024-12-11T02:31:00Z">
                    <w:rPr>
                      <w:rFonts w:ascii="GHEA Grapalat" w:hAnsi="GHEA Grapalat"/>
                      <w:sz w:val="16"/>
                      <w:szCs w:val="16"/>
                      <w:lang w:val="en-US"/>
                    </w:rPr>
                  </w:rPrChange>
                </w:rPr>
                <w:t>-</w:t>
              </w:r>
            </w:ins>
          </w:p>
        </w:tc>
        <w:tc>
          <w:tcPr>
            <w:tcW w:w="868" w:type="dxa"/>
            <w:vAlign w:val="center"/>
          </w:tcPr>
          <w:p w14:paraId="7A32C460" w14:textId="700BE289" w:rsidR="00FA53B5" w:rsidRPr="00DF1634" w:rsidRDefault="00FA53B5" w:rsidP="00FA53B5">
            <w:pPr>
              <w:widowControl w:val="0"/>
              <w:jc w:val="center"/>
              <w:rPr>
                <w:ins w:id="8546" w:author="Hayk-PC" w:date="2024-12-11T02:30:00Z"/>
                <w:rFonts w:ascii="GHEA Grapalat" w:hAnsi="GHEA Grapalat"/>
                <w:sz w:val="16"/>
                <w:szCs w:val="16"/>
                <w:rPrChange w:id="8547" w:author="Hayk-PC" w:date="2024-12-11T02:31:00Z">
                  <w:rPr>
                    <w:ins w:id="8548" w:author="Hayk-PC" w:date="2024-12-11T02:30:00Z"/>
                    <w:rFonts w:ascii="GHEA Grapalat" w:hAnsi="GHEA Grapalat"/>
                    <w:sz w:val="16"/>
                    <w:szCs w:val="16"/>
                  </w:rPr>
                </w:rPrChange>
              </w:rPr>
            </w:pPr>
            <w:ins w:id="8549" w:author="Hayk-PC" w:date="2024-12-11T02:31:00Z">
              <w:r w:rsidRPr="00DF1634">
                <w:rPr>
                  <w:rFonts w:ascii="GHEA Grapalat" w:hAnsi="GHEA Grapalat"/>
                  <w:sz w:val="16"/>
                  <w:szCs w:val="16"/>
                  <w:lang w:val="en-US"/>
                  <w:rPrChange w:id="8550" w:author="Hayk-PC" w:date="2024-12-11T02:31:00Z">
                    <w:rPr>
                      <w:rFonts w:ascii="GHEA Grapalat" w:hAnsi="GHEA Grapalat"/>
                      <w:sz w:val="16"/>
                      <w:szCs w:val="16"/>
                      <w:lang w:val="en-US"/>
                    </w:rPr>
                  </w:rPrChange>
                </w:rPr>
                <w:t>-</w:t>
              </w:r>
            </w:ins>
          </w:p>
        </w:tc>
        <w:tc>
          <w:tcPr>
            <w:tcW w:w="861" w:type="dxa"/>
            <w:vAlign w:val="center"/>
          </w:tcPr>
          <w:p w14:paraId="08A49369" w14:textId="348E1A25" w:rsidR="00FA53B5" w:rsidRPr="00DF1634" w:rsidRDefault="00FA53B5" w:rsidP="00FA53B5">
            <w:pPr>
              <w:widowControl w:val="0"/>
              <w:jc w:val="center"/>
              <w:rPr>
                <w:ins w:id="8551" w:author="Hayk-PC" w:date="2024-12-11T02:30:00Z"/>
                <w:rFonts w:ascii="GHEA Grapalat" w:hAnsi="GHEA Grapalat"/>
                <w:sz w:val="16"/>
                <w:szCs w:val="16"/>
                <w:rPrChange w:id="8552" w:author="Hayk-PC" w:date="2024-12-11T02:31:00Z">
                  <w:rPr>
                    <w:ins w:id="8553" w:author="Hayk-PC" w:date="2024-12-11T02:30:00Z"/>
                    <w:rFonts w:ascii="GHEA Grapalat" w:hAnsi="GHEA Grapalat"/>
                    <w:sz w:val="16"/>
                    <w:szCs w:val="16"/>
                  </w:rPr>
                </w:rPrChange>
              </w:rPr>
            </w:pPr>
            <w:ins w:id="8554" w:author="Hayk-PC" w:date="2024-12-11T02:31:00Z">
              <w:r w:rsidRPr="00DF1634">
                <w:rPr>
                  <w:rFonts w:ascii="GHEA Grapalat" w:hAnsi="GHEA Grapalat"/>
                  <w:sz w:val="16"/>
                  <w:szCs w:val="16"/>
                  <w:lang w:val="en-US"/>
                  <w:rPrChange w:id="8555" w:author="Hayk-PC" w:date="2024-12-11T02:31:00Z">
                    <w:rPr>
                      <w:rFonts w:ascii="GHEA Grapalat" w:hAnsi="GHEA Grapalat"/>
                      <w:sz w:val="16"/>
                      <w:szCs w:val="16"/>
                      <w:lang w:val="en-US"/>
                    </w:rPr>
                  </w:rPrChange>
                </w:rPr>
                <w:t>-</w:t>
              </w:r>
            </w:ins>
          </w:p>
        </w:tc>
        <w:tc>
          <w:tcPr>
            <w:tcW w:w="1007" w:type="dxa"/>
            <w:vAlign w:val="center"/>
          </w:tcPr>
          <w:p w14:paraId="2CB7D26D" w14:textId="792E74EC" w:rsidR="00FA53B5" w:rsidRPr="00DF1634" w:rsidRDefault="00FA53B5" w:rsidP="00FA53B5">
            <w:pPr>
              <w:widowControl w:val="0"/>
              <w:jc w:val="center"/>
              <w:rPr>
                <w:ins w:id="8556" w:author="Hayk-PC" w:date="2024-12-11T02:30:00Z"/>
                <w:rFonts w:ascii="GHEA Grapalat" w:hAnsi="GHEA Grapalat"/>
                <w:sz w:val="16"/>
                <w:szCs w:val="16"/>
                <w:rPrChange w:id="8557" w:author="Hayk-PC" w:date="2024-12-11T02:31:00Z">
                  <w:rPr>
                    <w:ins w:id="8558" w:author="Hayk-PC" w:date="2024-12-11T02:30:00Z"/>
                    <w:rFonts w:ascii="GHEA Grapalat" w:hAnsi="GHEA Grapalat"/>
                    <w:sz w:val="16"/>
                    <w:szCs w:val="16"/>
                  </w:rPr>
                </w:rPrChange>
              </w:rPr>
            </w:pPr>
            <w:ins w:id="8559" w:author="Hayk-PC" w:date="2024-12-11T02:31:00Z">
              <w:r w:rsidRPr="00DF1634">
                <w:rPr>
                  <w:rFonts w:ascii="GHEA Grapalat" w:hAnsi="GHEA Grapalat"/>
                  <w:sz w:val="16"/>
                  <w:szCs w:val="16"/>
                  <w:lang w:val="en-US"/>
                  <w:rPrChange w:id="8560" w:author="Hayk-PC" w:date="2024-12-11T02:31:00Z">
                    <w:rPr>
                      <w:rFonts w:ascii="GHEA Grapalat" w:hAnsi="GHEA Grapalat"/>
                      <w:sz w:val="16"/>
                      <w:szCs w:val="16"/>
                      <w:lang w:val="en-US"/>
                    </w:rPr>
                  </w:rPrChange>
                </w:rPr>
                <w:t>-</w:t>
              </w:r>
            </w:ins>
          </w:p>
        </w:tc>
        <w:tc>
          <w:tcPr>
            <w:tcW w:w="861" w:type="dxa"/>
            <w:vAlign w:val="center"/>
          </w:tcPr>
          <w:p w14:paraId="23106AAE" w14:textId="7D889210" w:rsidR="00FA53B5" w:rsidRPr="00DF1634" w:rsidRDefault="00FA53B5" w:rsidP="00FA53B5">
            <w:pPr>
              <w:widowControl w:val="0"/>
              <w:jc w:val="center"/>
              <w:rPr>
                <w:ins w:id="8561" w:author="Hayk-PC" w:date="2024-12-11T02:30:00Z"/>
                <w:rFonts w:ascii="GHEA Grapalat" w:hAnsi="GHEA Grapalat"/>
                <w:sz w:val="16"/>
                <w:szCs w:val="16"/>
                <w:rPrChange w:id="8562" w:author="Hayk-PC" w:date="2024-12-11T02:31:00Z">
                  <w:rPr>
                    <w:ins w:id="8563" w:author="Hayk-PC" w:date="2024-12-11T02:30:00Z"/>
                    <w:rFonts w:ascii="GHEA Grapalat" w:hAnsi="GHEA Grapalat"/>
                    <w:sz w:val="16"/>
                    <w:szCs w:val="16"/>
                  </w:rPr>
                </w:rPrChange>
              </w:rPr>
            </w:pPr>
            <w:ins w:id="8564" w:author="Hayk-PC" w:date="2024-12-11T02:31:00Z">
              <w:r w:rsidRPr="00DF1634">
                <w:rPr>
                  <w:rFonts w:ascii="GHEA Grapalat" w:hAnsi="GHEA Grapalat"/>
                  <w:sz w:val="16"/>
                  <w:szCs w:val="16"/>
                  <w:lang w:val="en-US"/>
                  <w:rPrChange w:id="8565" w:author="Hayk-PC" w:date="2024-12-11T02:31:00Z">
                    <w:rPr>
                      <w:rFonts w:ascii="GHEA Grapalat" w:hAnsi="GHEA Grapalat"/>
                      <w:sz w:val="16"/>
                      <w:szCs w:val="16"/>
                      <w:lang w:val="en-US"/>
                    </w:rPr>
                  </w:rPrChange>
                </w:rPr>
                <w:t>100</w:t>
              </w:r>
              <w:r w:rsidRPr="00DF1634">
                <w:rPr>
                  <w:rFonts w:ascii="GHEA Grapalat" w:hAnsi="GHEA Grapalat"/>
                  <w:sz w:val="16"/>
                  <w:szCs w:val="16"/>
                  <w:rPrChange w:id="8566" w:author="Hayk-PC" w:date="2024-12-11T02:31:00Z">
                    <w:rPr>
                      <w:rFonts w:ascii="GHEA Grapalat" w:hAnsi="GHEA Grapalat"/>
                      <w:sz w:val="16"/>
                      <w:szCs w:val="16"/>
                    </w:rPr>
                  </w:rPrChange>
                </w:rPr>
                <w:t xml:space="preserve"> %</w:t>
              </w:r>
            </w:ins>
          </w:p>
        </w:tc>
        <w:tc>
          <w:tcPr>
            <w:tcW w:w="821" w:type="dxa"/>
            <w:vAlign w:val="center"/>
          </w:tcPr>
          <w:p w14:paraId="47D948D6" w14:textId="7B58618D" w:rsidR="00FA53B5" w:rsidRPr="00DF1634" w:rsidRDefault="00FA53B5" w:rsidP="00FA53B5">
            <w:pPr>
              <w:widowControl w:val="0"/>
              <w:jc w:val="center"/>
              <w:rPr>
                <w:ins w:id="8567" w:author="Hayk-PC" w:date="2024-12-11T02:30:00Z"/>
                <w:rFonts w:ascii="GHEA Grapalat" w:hAnsi="GHEA Grapalat"/>
                <w:sz w:val="16"/>
                <w:szCs w:val="16"/>
                <w:rPrChange w:id="8568" w:author="Hayk-PC" w:date="2024-12-11T02:31:00Z">
                  <w:rPr>
                    <w:ins w:id="8569" w:author="Hayk-PC" w:date="2024-12-11T02:30:00Z"/>
                    <w:rFonts w:ascii="GHEA Grapalat" w:hAnsi="GHEA Grapalat"/>
                    <w:sz w:val="16"/>
                    <w:szCs w:val="16"/>
                  </w:rPr>
                </w:rPrChange>
              </w:rPr>
            </w:pPr>
            <w:ins w:id="8570" w:author="Hayk-PC" w:date="2024-12-11T02:31:00Z">
              <w:r w:rsidRPr="00DF1634">
                <w:rPr>
                  <w:rFonts w:ascii="GHEA Grapalat" w:hAnsi="GHEA Grapalat"/>
                  <w:sz w:val="16"/>
                  <w:szCs w:val="16"/>
                  <w:lang w:val="en-US"/>
                  <w:rPrChange w:id="8571" w:author="Hayk-PC" w:date="2024-12-11T02:31:00Z">
                    <w:rPr>
                      <w:rFonts w:ascii="GHEA Grapalat" w:hAnsi="GHEA Grapalat"/>
                      <w:sz w:val="16"/>
                      <w:szCs w:val="16"/>
                      <w:lang w:val="en-US"/>
                    </w:rPr>
                  </w:rPrChange>
                </w:rPr>
                <w:t>100</w:t>
              </w:r>
              <w:r w:rsidRPr="00DF1634">
                <w:rPr>
                  <w:rFonts w:ascii="GHEA Grapalat" w:hAnsi="GHEA Grapalat"/>
                  <w:sz w:val="16"/>
                  <w:szCs w:val="16"/>
                  <w:rPrChange w:id="8572" w:author="Hayk-PC" w:date="2024-12-11T02:31:00Z">
                    <w:rPr>
                      <w:rFonts w:ascii="GHEA Grapalat" w:hAnsi="GHEA Grapalat"/>
                      <w:sz w:val="16"/>
                      <w:szCs w:val="16"/>
                    </w:rPr>
                  </w:rPrChange>
                </w:rPr>
                <w:t xml:space="preserve"> %</w:t>
              </w:r>
            </w:ins>
          </w:p>
        </w:tc>
      </w:tr>
      <w:tr w:rsidR="00FA53B5" w:rsidRPr="00DF1634" w14:paraId="445DEEED" w14:textId="77777777" w:rsidTr="00AB4EAB">
        <w:trPr>
          <w:trHeight w:val="404"/>
          <w:jc w:val="center"/>
          <w:ins w:id="8573" w:author="Hayk-PC" w:date="2024-12-11T02:30:00Z"/>
        </w:trPr>
        <w:tc>
          <w:tcPr>
            <w:tcW w:w="1724" w:type="dxa"/>
          </w:tcPr>
          <w:p w14:paraId="3D91845A" w14:textId="303C04FF" w:rsidR="00FA53B5" w:rsidRPr="00DF1634" w:rsidRDefault="00FA53B5" w:rsidP="00FA53B5">
            <w:pPr>
              <w:widowControl w:val="0"/>
              <w:jc w:val="center"/>
              <w:rPr>
                <w:ins w:id="8574" w:author="Hayk-PC" w:date="2024-12-11T02:30:00Z"/>
                <w:rFonts w:ascii="GHEA Grapalat" w:hAnsi="GHEA Grapalat"/>
                <w:sz w:val="16"/>
                <w:szCs w:val="16"/>
                <w:lang w:val="en-US"/>
                <w:rPrChange w:id="8575" w:author="Hayk-PC" w:date="2024-12-11T02:31:00Z">
                  <w:rPr>
                    <w:ins w:id="8576" w:author="Hayk-PC" w:date="2024-12-11T02:30:00Z"/>
                    <w:rFonts w:ascii="GHEA Grapalat" w:hAnsi="GHEA Grapalat"/>
                    <w:sz w:val="16"/>
                    <w:szCs w:val="16"/>
                  </w:rPr>
                </w:rPrChange>
              </w:rPr>
            </w:pPr>
            <w:ins w:id="8577" w:author="Hayk-PC" w:date="2024-12-11T02:30:00Z">
              <w:r w:rsidRPr="00DF1634">
                <w:rPr>
                  <w:rFonts w:ascii="GHEA Grapalat" w:hAnsi="GHEA Grapalat"/>
                  <w:sz w:val="16"/>
                  <w:szCs w:val="16"/>
                  <w:lang w:val="en-US"/>
                  <w:rPrChange w:id="8578" w:author="Hayk-PC" w:date="2024-12-11T02:31:00Z">
                    <w:rPr>
                      <w:rFonts w:ascii="GHEA Grapalat" w:hAnsi="GHEA Grapalat"/>
                      <w:sz w:val="16"/>
                      <w:szCs w:val="16"/>
                      <w:lang w:val="en-US"/>
                    </w:rPr>
                  </w:rPrChange>
                </w:rPr>
                <w:t>3</w:t>
              </w:r>
            </w:ins>
          </w:p>
        </w:tc>
        <w:tc>
          <w:tcPr>
            <w:tcW w:w="2155" w:type="dxa"/>
          </w:tcPr>
          <w:p w14:paraId="128F357C" w14:textId="10EED12B" w:rsidR="00FA53B5" w:rsidRPr="00DF1634" w:rsidRDefault="00FA53B5" w:rsidP="00FA53B5">
            <w:pPr>
              <w:widowControl w:val="0"/>
              <w:jc w:val="center"/>
              <w:rPr>
                <w:ins w:id="8579" w:author="Hayk-PC" w:date="2024-12-11T02:30:00Z"/>
                <w:rFonts w:ascii="GHEA Grapalat" w:hAnsi="GHEA Grapalat"/>
                <w:sz w:val="16"/>
                <w:szCs w:val="16"/>
                <w:rPrChange w:id="8580" w:author="Hayk-PC" w:date="2024-12-11T02:31:00Z">
                  <w:rPr>
                    <w:ins w:id="8581" w:author="Hayk-PC" w:date="2024-12-11T02:30:00Z"/>
                    <w:rFonts w:ascii="GHEA Grapalat" w:hAnsi="GHEA Grapalat"/>
                    <w:sz w:val="16"/>
                    <w:szCs w:val="16"/>
                  </w:rPr>
                </w:rPrChange>
              </w:rPr>
            </w:pPr>
            <w:ins w:id="8582" w:author="Hayk-PC" w:date="2024-12-11T02:30:00Z">
              <w:r w:rsidRPr="00DF1634">
                <w:rPr>
                  <w:rFonts w:ascii="GHEA Grapalat" w:hAnsi="GHEA Grapalat" w:cs="Calibri"/>
                  <w:color w:val="000000"/>
                  <w:sz w:val="16"/>
                  <w:szCs w:val="16"/>
                  <w:lang w:val="hy-AM"/>
                  <w:rPrChange w:id="8583" w:author="Hayk-PC" w:date="2024-12-11T02:31:00Z">
                    <w:rPr>
                      <w:rFonts w:ascii="GHEA Grapalat" w:hAnsi="GHEA Grapalat" w:cs="Calibri"/>
                      <w:color w:val="000000"/>
                      <w:sz w:val="16"/>
                      <w:szCs w:val="16"/>
                      <w:lang w:val="hy-AM"/>
                    </w:rPr>
                  </w:rPrChange>
                </w:rPr>
                <w:t>33141142</w:t>
              </w:r>
            </w:ins>
          </w:p>
        </w:tc>
        <w:tc>
          <w:tcPr>
            <w:tcW w:w="1293" w:type="dxa"/>
          </w:tcPr>
          <w:p w14:paraId="1B037FC9" w14:textId="34DB16BE" w:rsidR="00FA53B5" w:rsidRPr="00DF1634" w:rsidRDefault="00FA53B5" w:rsidP="00FA53B5">
            <w:pPr>
              <w:widowControl w:val="0"/>
              <w:jc w:val="center"/>
              <w:rPr>
                <w:ins w:id="8584" w:author="Hayk-PC" w:date="2024-12-11T02:30:00Z"/>
                <w:rFonts w:ascii="GHEA Grapalat" w:hAnsi="GHEA Grapalat"/>
                <w:sz w:val="16"/>
                <w:szCs w:val="16"/>
                <w:rPrChange w:id="8585" w:author="Hayk-PC" w:date="2024-12-11T02:31:00Z">
                  <w:rPr>
                    <w:ins w:id="8586" w:author="Hayk-PC" w:date="2024-12-11T02:30:00Z"/>
                    <w:rFonts w:ascii="GHEA Grapalat" w:hAnsi="GHEA Grapalat"/>
                    <w:sz w:val="16"/>
                    <w:szCs w:val="16"/>
                  </w:rPr>
                </w:rPrChange>
              </w:rPr>
            </w:pPr>
            <w:ins w:id="8587" w:author="Hayk-PC" w:date="2024-12-11T02:30:00Z">
              <w:r w:rsidRPr="00DF1634">
                <w:rPr>
                  <w:rFonts w:ascii="GHEA Grapalat" w:hAnsi="GHEA Grapalat" w:cs="Calibri"/>
                  <w:color w:val="000000"/>
                  <w:sz w:val="16"/>
                  <w:szCs w:val="16"/>
                  <w:lang w:val="hy-AM"/>
                  <w:rPrChange w:id="8588" w:author="Hayk-PC" w:date="2024-12-11T02:31:00Z">
                    <w:rPr>
                      <w:rFonts w:ascii="GHEA Grapalat" w:hAnsi="GHEA Grapalat" w:cs="Calibri"/>
                      <w:color w:val="000000"/>
                      <w:sz w:val="16"/>
                      <w:szCs w:val="16"/>
                      <w:lang w:val="hy-AM"/>
                    </w:rPr>
                  </w:rPrChange>
                </w:rPr>
                <w:t>шприцы</w:t>
              </w:r>
            </w:ins>
          </w:p>
        </w:tc>
        <w:tc>
          <w:tcPr>
            <w:tcW w:w="1007" w:type="dxa"/>
            <w:vAlign w:val="center"/>
          </w:tcPr>
          <w:p w14:paraId="7049FC29" w14:textId="55D9E19B" w:rsidR="00FA53B5" w:rsidRPr="00DF1634" w:rsidRDefault="00FA53B5" w:rsidP="00FA53B5">
            <w:pPr>
              <w:widowControl w:val="0"/>
              <w:jc w:val="center"/>
              <w:rPr>
                <w:ins w:id="8589" w:author="Hayk-PC" w:date="2024-12-11T02:30:00Z"/>
                <w:rFonts w:ascii="GHEA Grapalat" w:hAnsi="GHEA Grapalat"/>
                <w:sz w:val="16"/>
                <w:szCs w:val="16"/>
                <w:rPrChange w:id="8590" w:author="Hayk-PC" w:date="2024-12-11T02:31:00Z">
                  <w:rPr>
                    <w:ins w:id="8591" w:author="Hayk-PC" w:date="2024-12-11T02:30:00Z"/>
                    <w:rFonts w:ascii="GHEA Grapalat" w:hAnsi="GHEA Grapalat"/>
                    <w:sz w:val="16"/>
                    <w:szCs w:val="16"/>
                  </w:rPr>
                </w:rPrChange>
              </w:rPr>
            </w:pPr>
            <w:ins w:id="8592" w:author="Hayk-PC" w:date="2024-12-11T02:31:00Z">
              <w:r w:rsidRPr="00DF1634">
                <w:rPr>
                  <w:rFonts w:ascii="GHEA Grapalat" w:hAnsi="GHEA Grapalat"/>
                  <w:sz w:val="16"/>
                  <w:szCs w:val="16"/>
                  <w:lang w:val="en-US"/>
                  <w:rPrChange w:id="8593" w:author="Hayk-PC" w:date="2024-12-11T02:31:00Z">
                    <w:rPr>
                      <w:rFonts w:ascii="GHEA Grapalat" w:hAnsi="GHEA Grapalat"/>
                      <w:sz w:val="16"/>
                      <w:szCs w:val="16"/>
                      <w:lang w:val="en-US"/>
                    </w:rPr>
                  </w:rPrChange>
                </w:rPr>
                <w:t>-</w:t>
              </w:r>
            </w:ins>
          </w:p>
        </w:tc>
        <w:tc>
          <w:tcPr>
            <w:tcW w:w="1006" w:type="dxa"/>
            <w:vAlign w:val="center"/>
          </w:tcPr>
          <w:p w14:paraId="615BAF4C" w14:textId="1E83C7EA" w:rsidR="00FA53B5" w:rsidRPr="00DF1634" w:rsidRDefault="00FA53B5" w:rsidP="00FA53B5">
            <w:pPr>
              <w:widowControl w:val="0"/>
              <w:jc w:val="center"/>
              <w:rPr>
                <w:ins w:id="8594" w:author="Hayk-PC" w:date="2024-12-11T02:30:00Z"/>
                <w:rFonts w:ascii="GHEA Grapalat" w:hAnsi="GHEA Grapalat"/>
                <w:sz w:val="16"/>
                <w:szCs w:val="16"/>
                <w:rPrChange w:id="8595" w:author="Hayk-PC" w:date="2024-12-11T02:31:00Z">
                  <w:rPr>
                    <w:ins w:id="8596" w:author="Hayk-PC" w:date="2024-12-11T02:30:00Z"/>
                    <w:rFonts w:ascii="GHEA Grapalat" w:hAnsi="GHEA Grapalat"/>
                    <w:sz w:val="16"/>
                    <w:szCs w:val="16"/>
                  </w:rPr>
                </w:rPrChange>
              </w:rPr>
            </w:pPr>
            <w:ins w:id="8597" w:author="Hayk-PC" w:date="2024-12-11T02:31:00Z">
              <w:r w:rsidRPr="00DF1634">
                <w:rPr>
                  <w:rFonts w:ascii="GHEA Grapalat" w:hAnsi="GHEA Grapalat"/>
                  <w:sz w:val="16"/>
                  <w:szCs w:val="16"/>
                  <w:lang w:val="en-US"/>
                  <w:rPrChange w:id="8598" w:author="Hayk-PC" w:date="2024-12-11T02:31:00Z">
                    <w:rPr>
                      <w:rFonts w:ascii="GHEA Grapalat" w:hAnsi="GHEA Grapalat"/>
                      <w:sz w:val="16"/>
                      <w:szCs w:val="16"/>
                      <w:lang w:val="en-US"/>
                    </w:rPr>
                  </w:rPrChange>
                </w:rPr>
                <w:t>-</w:t>
              </w:r>
            </w:ins>
          </w:p>
        </w:tc>
        <w:tc>
          <w:tcPr>
            <w:tcW w:w="718" w:type="dxa"/>
            <w:vAlign w:val="center"/>
          </w:tcPr>
          <w:p w14:paraId="1560E0EF" w14:textId="1D416981" w:rsidR="00FA53B5" w:rsidRPr="00DF1634" w:rsidRDefault="00FA53B5" w:rsidP="00FA53B5">
            <w:pPr>
              <w:widowControl w:val="0"/>
              <w:jc w:val="center"/>
              <w:rPr>
                <w:ins w:id="8599" w:author="Hayk-PC" w:date="2024-12-11T02:30:00Z"/>
                <w:rFonts w:ascii="GHEA Grapalat" w:hAnsi="GHEA Grapalat"/>
                <w:sz w:val="16"/>
                <w:szCs w:val="16"/>
                <w:rPrChange w:id="8600" w:author="Hayk-PC" w:date="2024-12-11T02:31:00Z">
                  <w:rPr>
                    <w:ins w:id="8601" w:author="Hayk-PC" w:date="2024-12-11T02:30:00Z"/>
                    <w:rFonts w:ascii="GHEA Grapalat" w:hAnsi="GHEA Grapalat"/>
                    <w:sz w:val="16"/>
                    <w:szCs w:val="16"/>
                  </w:rPr>
                </w:rPrChange>
              </w:rPr>
            </w:pPr>
            <w:ins w:id="8602" w:author="Hayk-PC" w:date="2024-12-11T02:31:00Z">
              <w:r w:rsidRPr="00DF1634">
                <w:rPr>
                  <w:rFonts w:ascii="GHEA Grapalat" w:hAnsi="GHEA Grapalat"/>
                  <w:sz w:val="16"/>
                  <w:szCs w:val="16"/>
                  <w:lang w:val="en-US"/>
                  <w:rPrChange w:id="8603" w:author="Hayk-PC" w:date="2024-12-11T02:31:00Z">
                    <w:rPr>
                      <w:rFonts w:ascii="GHEA Grapalat" w:hAnsi="GHEA Grapalat"/>
                      <w:sz w:val="16"/>
                      <w:szCs w:val="16"/>
                      <w:lang w:val="en-US"/>
                    </w:rPr>
                  </w:rPrChange>
                </w:rPr>
                <w:t>-</w:t>
              </w:r>
            </w:ins>
          </w:p>
        </w:tc>
        <w:tc>
          <w:tcPr>
            <w:tcW w:w="861" w:type="dxa"/>
            <w:vAlign w:val="center"/>
          </w:tcPr>
          <w:p w14:paraId="40A200FF" w14:textId="01787059" w:rsidR="00FA53B5" w:rsidRPr="00DF1634" w:rsidRDefault="00FA53B5" w:rsidP="00FA53B5">
            <w:pPr>
              <w:widowControl w:val="0"/>
              <w:jc w:val="center"/>
              <w:rPr>
                <w:ins w:id="8604" w:author="Hayk-PC" w:date="2024-12-11T02:30:00Z"/>
                <w:rFonts w:ascii="GHEA Grapalat" w:hAnsi="GHEA Grapalat"/>
                <w:sz w:val="16"/>
                <w:szCs w:val="16"/>
                <w:rPrChange w:id="8605" w:author="Hayk-PC" w:date="2024-12-11T02:31:00Z">
                  <w:rPr>
                    <w:ins w:id="8606" w:author="Hayk-PC" w:date="2024-12-11T02:30:00Z"/>
                    <w:rFonts w:ascii="GHEA Grapalat" w:hAnsi="GHEA Grapalat"/>
                    <w:sz w:val="16"/>
                    <w:szCs w:val="16"/>
                  </w:rPr>
                </w:rPrChange>
              </w:rPr>
            </w:pPr>
            <w:ins w:id="8607" w:author="Hayk-PC" w:date="2024-12-11T02:31:00Z">
              <w:r w:rsidRPr="00DF1634">
                <w:rPr>
                  <w:rFonts w:ascii="GHEA Grapalat" w:hAnsi="GHEA Grapalat"/>
                  <w:sz w:val="16"/>
                  <w:szCs w:val="16"/>
                  <w:lang w:val="en-US"/>
                  <w:rPrChange w:id="8608" w:author="Hayk-PC" w:date="2024-12-11T02:31:00Z">
                    <w:rPr>
                      <w:rFonts w:ascii="GHEA Grapalat" w:hAnsi="GHEA Grapalat"/>
                      <w:sz w:val="16"/>
                      <w:szCs w:val="16"/>
                      <w:lang w:val="en-US"/>
                    </w:rPr>
                  </w:rPrChange>
                </w:rPr>
                <w:t>-</w:t>
              </w:r>
            </w:ins>
          </w:p>
        </w:tc>
        <w:tc>
          <w:tcPr>
            <w:tcW w:w="545" w:type="dxa"/>
            <w:vAlign w:val="center"/>
          </w:tcPr>
          <w:p w14:paraId="220D1E1D" w14:textId="64A1EDCB" w:rsidR="00FA53B5" w:rsidRPr="00DF1634" w:rsidRDefault="00FA53B5" w:rsidP="00FA53B5">
            <w:pPr>
              <w:widowControl w:val="0"/>
              <w:jc w:val="center"/>
              <w:rPr>
                <w:ins w:id="8609" w:author="Hayk-PC" w:date="2024-12-11T02:30:00Z"/>
                <w:rFonts w:ascii="GHEA Grapalat" w:hAnsi="GHEA Grapalat"/>
                <w:sz w:val="16"/>
                <w:szCs w:val="16"/>
                <w:rPrChange w:id="8610" w:author="Hayk-PC" w:date="2024-12-11T02:31:00Z">
                  <w:rPr>
                    <w:ins w:id="8611" w:author="Hayk-PC" w:date="2024-12-11T02:30:00Z"/>
                    <w:rFonts w:ascii="GHEA Grapalat" w:hAnsi="GHEA Grapalat"/>
                    <w:sz w:val="16"/>
                    <w:szCs w:val="16"/>
                  </w:rPr>
                </w:rPrChange>
              </w:rPr>
            </w:pPr>
            <w:ins w:id="8612" w:author="Hayk-PC" w:date="2024-12-11T02:31:00Z">
              <w:r w:rsidRPr="00DF1634">
                <w:rPr>
                  <w:rFonts w:ascii="GHEA Grapalat" w:hAnsi="GHEA Grapalat"/>
                  <w:sz w:val="16"/>
                  <w:szCs w:val="16"/>
                  <w:lang w:val="en-US"/>
                  <w:rPrChange w:id="8613" w:author="Hayk-PC" w:date="2024-12-11T02:31:00Z">
                    <w:rPr>
                      <w:rFonts w:ascii="GHEA Grapalat" w:hAnsi="GHEA Grapalat"/>
                      <w:sz w:val="16"/>
                      <w:szCs w:val="16"/>
                      <w:lang w:val="en-US"/>
                    </w:rPr>
                  </w:rPrChange>
                </w:rPr>
                <w:t>-</w:t>
              </w:r>
            </w:ins>
          </w:p>
        </w:tc>
        <w:tc>
          <w:tcPr>
            <w:tcW w:w="606" w:type="dxa"/>
            <w:vAlign w:val="center"/>
          </w:tcPr>
          <w:p w14:paraId="6C491274" w14:textId="4119F299" w:rsidR="00FA53B5" w:rsidRPr="00DF1634" w:rsidRDefault="00FA53B5" w:rsidP="00FA53B5">
            <w:pPr>
              <w:widowControl w:val="0"/>
              <w:jc w:val="center"/>
              <w:rPr>
                <w:ins w:id="8614" w:author="Hayk-PC" w:date="2024-12-11T02:30:00Z"/>
                <w:rFonts w:ascii="GHEA Grapalat" w:hAnsi="GHEA Grapalat"/>
                <w:sz w:val="16"/>
                <w:szCs w:val="16"/>
                <w:rPrChange w:id="8615" w:author="Hayk-PC" w:date="2024-12-11T02:31:00Z">
                  <w:rPr>
                    <w:ins w:id="8616" w:author="Hayk-PC" w:date="2024-12-11T02:30:00Z"/>
                    <w:rFonts w:ascii="GHEA Grapalat" w:hAnsi="GHEA Grapalat"/>
                    <w:sz w:val="16"/>
                    <w:szCs w:val="16"/>
                  </w:rPr>
                </w:rPrChange>
              </w:rPr>
            </w:pPr>
            <w:ins w:id="8617" w:author="Hayk-PC" w:date="2024-12-11T02:31:00Z">
              <w:r w:rsidRPr="00DF1634">
                <w:rPr>
                  <w:rFonts w:ascii="GHEA Grapalat" w:hAnsi="GHEA Grapalat"/>
                  <w:sz w:val="16"/>
                  <w:szCs w:val="16"/>
                  <w:lang w:val="en-US"/>
                  <w:rPrChange w:id="8618" w:author="Hayk-PC" w:date="2024-12-11T02:31:00Z">
                    <w:rPr>
                      <w:rFonts w:ascii="GHEA Grapalat" w:hAnsi="GHEA Grapalat"/>
                      <w:sz w:val="16"/>
                      <w:szCs w:val="16"/>
                      <w:lang w:val="en-US"/>
                    </w:rPr>
                  </w:rPrChange>
                </w:rPr>
                <w:t>-</w:t>
              </w:r>
            </w:ins>
          </w:p>
        </w:tc>
        <w:tc>
          <w:tcPr>
            <w:tcW w:w="718" w:type="dxa"/>
            <w:vAlign w:val="center"/>
          </w:tcPr>
          <w:p w14:paraId="4A55D6C3" w14:textId="372ECB7E" w:rsidR="00FA53B5" w:rsidRPr="00DF1634" w:rsidRDefault="00FA53B5" w:rsidP="00FA53B5">
            <w:pPr>
              <w:widowControl w:val="0"/>
              <w:jc w:val="center"/>
              <w:rPr>
                <w:ins w:id="8619" w:author="Hayk-PC" w:date="2024-12-11T02:30:00Z"/>
                <w:rFonts w:ascii="GHEA Grapalat" w:hAnsi="GHEA Grapalat"/>
                <w:sz w:val="16"/>
                <w:szCs w:val="16"/>
                <w:rPrChange w:id="8620" w:author="Hayk-PC" w:date="2024-12-11T02:31:00Z">
                  <w:rPr>
                    <w:ins w:id="8621" w:author="Hayk-PC" w:date="2024-12-11T02:30:00Z"/>
                    <w:rFonts w:ascii="GHEA Grapalat" w:hAnsi="GHEA Grapalat"/>
                    <w:sz w:val="16"/>
                    <w:szCs w:val="16"/>
                  </w:rPr>
                </w:rPrChange>
              </w:rPr>
            </w:pPr>
            <w:ins w:id="8622" w:author="Hayk-PC" w:date="2024-12-11T02:31:00Z">
              <w:r w:rsidRPr="00DF1634">
                <w:rPr>
                  <w:rFonts w:ascii="GHEA Grapalat" w:hAnsi="GHEA Grapalat"/>
                  <w:sz w:val="16"/>
                  <w:szCs w:val="16"/>
                  <w:lang w:val="en-US"/>
                  <w:rPrChange w:id="8623" w:author="Hayk-PC" w:date="2024-12-11T02:31:00Z">
                    <w:rPr>
                      <w:rFonts w:ascii="GHEA Grapalat" w:hAnsi="GHEA Grapalat"/>
                      <w:sz w:val="16"/>
                      <w:szCs w:val="16"/>
                      <w:lang w:val="en-US"/>
                    </w:rPr>
                  </w:rPrChange>
                </w:rPr>
                <w:t>-</w:t>
              </w:r>
            </w:ins>
          </w:p>
        </w:tc>
        <w:tc>
          <w:tcPr>
            <w:tcW w:w="854" w:type="dxa"/>
            <w:vAlign w:val="center"/>
          </w:tcPr>
          <w:p w14:paraId="5A1CE2F6" w14:textId="1D2687F0" w:rsidR="00FA53B5" w:rsidRPr="00DF1634" w:rsidRDefault="00FA53B5" w:rsidP="00FA53B5">
            <w:pPr>
              <w:widowControl w:val="0"/>
              <w:jc w:val="center"/>
              <w:rPr>
                <w:ins w:id="8624" w:author="Hayk-PC" w:date="2024-12-11T02:30:00Z"/>
                <w:rFonts w:ascii="GHEA Grapalat" w:hAnsi="GHEA Grapalat"/>
                <w:sz w:val="16"/>
                <w:szCs w:val="16"/>
                <w:rPrChange w:id="8625" w:author="Hayk-PC" w:date="2024-12-11T02:31:00Z">
                  <w:rPr>
                    <w:ins w:id="8626" w:author="Hayk-PC" w:date="2024-12-11T02:30:00Z"/>
                    <w:rFonts w:ascii="GHEA Grapalat" w:hAnsi="GHEA Grapalat"/>
                    <w:sz w:val="16"/>
                    <w:szCs w:val="16"/>
                  </w:rPr>
                </w:rPrChange>
              </w:rPr>
            </w:pPr>
            <w:ins w:id="8627" w:author="Hayk-PC" w:date="2024-12-11T02:31:00Z">
              <w:r w:rsidRPr="00DF1634">
                <w:rPr>
                  <w:rFonts w:ascii="GHEA Grapalat" w:hAnsi="GHEA Grapalat"/>
                  <w:sz w:val="16"/>
                  <w:szCs w:val="16"/>
                  <w:lang w:val="en-US"/>
                  <w:rPrChange w:id="8628" w:author="Hayk-PC" w:date="2024-12-11T02:31:00Z">
                    <w:rPr>
                      <w:rFonts w:ascii="GHEA Grapalat" w:hAnsi="GHEA Grapalat"/>
                      <w:sz w:val="16"/>
                      <w:szCs w:val="16"/>
                      <w:lang w:val="en-US"/>
                    </w:rPr>
                  </w:rPrChange>
                </w:rPr>
                <w:t>-</w:t>
              </w:r>
            </w:ins>
          </w:p>
        </w:tc>
        <w:tc>
          <w:tcPr>
            <w:tcW w:w="868" w:type="dxa"/>
            <w:vAlign w:val="center"/>
          </w:tcPr>
          <w:p w14:paraId="213BD554" w14:textId="12FE9C48" w:rsidR="00FA53B5" w:rsidRPr="00DF1634" w:rsidRDefault="00FA53B5" w:rsidP="00FA53B5">
            <w:pPr>
              <w:widowControl w:val="0"/>
              <w:jc w:val="center"/>
              <w:rPr>
                <w:ins w:id="8629" w:author="Hayk-PC" w:date="2024-12-11T02:30:00Z"/>
                <w:rFonts w:ascii="GHEA Grapalat" w:hAnsi="GHEA Grapalat"/>
                <w:sz w:val="16"/>
                <w:szCs w:val="16"/>
                <w:rPrChange w:id="8630" w:author="Hayk-PC" w:date="2024-12-11T02:31:00Z">
                  <w:rPr>
                    <w:ins w:id="8631" w:author="Hayk-PC" w:date="2024-12-11T02:30:00Z"/>
                    <w:rFonts w:ascii="GHEA Grapalat" w:hAnsi="GHEA Grapalat"/>
                    <w:sz w:val="16"/>
                    <w:szCs w:val="16"/>
                  </w:rPr>
                </w:rPrChange>
              </w:rPr>
            </w:pPr>
            <w:ins w:id="8632" w:author="Hayk-PC" w:date="2024-12-11T02:31:00Z">
              <w:r w:rsidRPr="00DF1634">
                <w:rPr>
                  <w:rFonts w:ascii="GHEA Grapalat" w:hAnsi="GHEA Grapalat"/>
                  <w:sz w:val="16"/>
                  <w:szCs w:val="16"/>
                  <w:lang w:val="en-US"/>
                  <w:rPrChange w:id="8633" w:author="Hayk-PC" w:date="2024-12-11T02:31:00Z">
                    <w:rPr>
                      <w:rFonts w:ascii="GHEA Grapalat" w:hAnsi="GHEA Grapalat"/>
                      <w:sz w:val="16"/>
                      <w:szCs w:val="16"/>
                      <w:lang w:val="en-US"/>
                    </w:rPr>
                  </w:rPrChange>
                </w:rPr>
                <w:t>-</w:t>
              </w:r>
            </w:ins>
          </w:p>
        </w:tc>
        <w:tc>
          <w:tcPr>
            <w:tcW w:w="861" w:type="dxa"/>
            <w:vAlign w:val="center"/>
          </w:tcPr>
          <w:p w14:paraId="0F73C8D1" w14:textId="4A8DBF01" w:rsidR="00FA53B5" w:rsidRPr="00DF1634" w:rsidRDefault="00FA53B5" w:rsidP="00FA53B5">
            <w:pPr>
              <w:widowControl w:val="0"/>
              <w:jc w:val="center"/>
              <w:rPr>
                <w:ins w:id="8634" w:author="Hayk-PC" w:date="2024-12-11T02:30:00Z"/>
                <w:rFonts w:ascii="GHEA Grapalat" w:hAnsi="GHEA Grapalat"/>
                <w:sz w:val="16"/>
                <w:szCs w:val="16"/>
                <w:rPrChange w:id="8635" w:author="Hayk-PC" w:date="2024-12-11T02:31:00Z">
                  <w:rPr>
                    <w:ins w:id="8636" w:author="Hayk-PC" w:date="2024-12-11T02:30:00Z"/>
                    <w:rFonts w:ascii="GHEA Grapalat" w:hAnsi="GHEA Grapalat"/>
                    <w:sz w:val="16"/>
                    <w:szCs w:val="16"/>
                  </w:rPr>
                </w:rPrChange>
              </w:rPr>
            </w:pPr>
            <w:ins w:id="8637" w:author="Hayk-PC" w:date="2024-12-11T02:31:00Z">
              <w:r w:rsidRPr="00DF1634">
                <w:rPr>
                  <w:rFonts w:ascii="GHEA Grapalat" w:hAnsi="GHEA Grapalat"/>
                  <w:sz w:val="16"/>
                  <w:szCs w:val="16"/>
                  <w:lang w:val="en-US"/>
                  <w:rPrChange w:id="8638" w:author="Hayk-PC" w:date="2024-12-11T02:31:00Z">
                    <w:rPr>
                      <w:rFonts w:ascii="GHEA Grapalat" w:hAnsi="GHEA Grapalat"/>
                      <w:sz w:val="16"/>
                      <w:szCs w:val="16"/>
                      <w:lang w:val="en-US"/>
                    </w:rPr>
                  </w:rPrChange>
                </w:rPr>
                <w:t>-</w:t>
              </w:r>
            </w:ins>
          </w:p>
        </w:tc>
        <w:tc>
          <w:tcPr>
            <w:tcW w:w="1007" w:type="dxa"/>
            <w:vAlign w:val="center"/>
          </w:tcPr>
          <w:p w14:paraId="67EBB079" w14:textId="064874FA" w:rsidR="00FA53B5" w:rsidRPr="00DF1634" w:rsidRDefault="00FA53B5" w:rsidP="00FA53B5">
            <w:pPr>
              <w:widowControl w:val="0"/>
              <w:jc w:val="center"/>
              <w:rPr>
                <w:ins w:id="8639" w:author="Hayk-PC" w:date="2024-12-11T02:30:00Z"/>
                <w:rFonts w:ascii="GHEA Grapalat" w:hAnsi="GHEA Grapalat"/>
                <w:sz w:val="16"/>
                <w:szCs w:val="16"/>
                <w:rPrChange w:id="8640" w:author="Hayk-PC" w:date="2024-12-11T02:31:00Z">
                  <w:rPr>
                    <w:ins w:id="8641" w:author="Hayk-PC" w:date="2024-12-11T02:30:00Z"/>
                    <w:rFonts w:ascii="GHEA Grapalat" w:hAnsi="GHEA Grapalat"/>
                    <w:sz w:val="16"/>
                    <w:szCs w:val="16"/>
                  </w:rPr>
                </w:rPrChange>
              </w:rPr>
            </w:pPr>
            <w:ins w:id="8642" w:author="Hayk-PC" w:date="2024-12-11T02:31:00Z">
              <w:r w:rsidRPr="00DF1634">
                <w:rPr>
                  <w:rFonts w:ascii="GHEA Grapalat" w:hAnsi="GHEA Grapalat"/>
                  <w:sz w:val="16"/>
                  <w:szCs w:val="16"/>
                  <w:lang w:val="en-US"/>
                  <w:rPrChange w:id="8643" w:author="Hayk-PC" w:date="2024-12-11T02:31:00Z">
                    <w:rPr>
                      <w:rFonts w:ascii="GHEA Grapalat" w:hAnsi="GHEA Grapalat"/>
                      <w:sz w:val="16"/>
                      <w:szCs w:val="16"/>
                      <w:lang w:val="en-US"/>
                    </w:rPr>
                  </w:rPrChange>
                </w:rPr>
                <w:t>-</w:t>
              </w:r>
            </w:ins>
          </w:p>
        </w:tc>
        <w:tc>
          <w:tcPr>
            <w:tcW w:w="861" w:type="dxa"/>
            <w:vAlign w:val="center"/>
          </w:tcPr>
          <w:p w14:paraId="57DDF4C9" w14:textId="08A3543D" w:rsidR="00FA53B5" w:rsidRPr="00DF1634" w:rsidRDefault="00FA53B5" w:rsidP="00FA53B5">
            <w:pPr>
              <w:widowControl w:val="0"/>
              <w:jc w:val="center"/>
              <w:rPr>
                <w:ins w:id="8644" w:author="Hayk-PC" w:date="2024-12-11T02:30:00Z"/>
                <w:rFonts w:ascii="GHEA Grapalat" w:hAnsi="GHEA Grapalat"/>
                <w:sz w:val="16"/>
                <w:szCs w:val="16"/>
                <w:rPrChange w:id="8645" w:author="Hayk-PC" w:date="2024-12-11T02:31:00Z">
                  <w:rPr>
                    <w:ins w:id="8646" w:author="Hayk-PC" w:date="2024-12-11T02:30:00Z"/>
                    <w:rFonts w:ascii="GHEA Grapalat" w:hAnsi="GHEA Grapalat"/>
                    <w:sz w:val="16"/>
                    <w:szCs w:val="16"/>
                  </w:rPr>
                </w:rPrChange>
              </w:rPr>
            </w:pPr>
            <w:ins w:id="8647" w:author="Hayk-PC" w:date="2024-12-11T02:31:00Z">
              <w:r w:rsidRPr="00DF1634">
                <w:rPr>
                  <w:rFonts w:ascii="GHEA Grapalat" w:hAnsi="GHEA Grapalat"/>
                  <w:sz w:val="16"/>
                  <w:szCs w:val="16"/>
                  <w:lang w:val="en-US"/>
                  <w:rPrChange w:id="8648" w:author="Hayk-PC" w:date="2024-12-11T02:31:00Z">
                    <w:rPr>
                      <w:rFonts w:ascii="GHEA Grapalat" w:hAnsi="GHEA Grapalat"/>
                      <w:sz w:val="16"/>
                      <w:szCs w:val="16"/>
                      <w:lang w:val="en-US"/>
                    </w:rPr>
                  </w:rPrChange>
                </w:rPr>
                <w:t>100</w:t>
              </w:r>
              <w:r w:rsidRPr="00DF1634">
                <w:rPr>
                  <w:rFonts w:ascii="GHEA Grapalat" w:hAnsi="GHEA Grapalat"/>
                  <w:sz w:val="16"/>
                  <w:szCs w:val="16"/>
                  <w:rPrChange w:id="8649" w:author="Hayk-PC" w:date="2024-12-11T02:31:00Z">
                    <w:rPr>
                      <w:rFonts w:ascii="GHEA Grapalat" w:hAnsi="GHEA Grapalat"/>
                      <w:sz w:val="16"/>
                      <w:szCs w:val="16"/>
                    </w:rPr>
                  </w:rPrChange>
                </w:rPr>
                <w:t xml:space="preserve"> %</w:t>
              </w:r>
            </w:ins>
          </w:p>
        </w:tc>
        <w:tc>
          <w:tcPr>
            <w:tcW w:w="821" w:type="dxa"/>
            <w:vAlign w:val="center"/>
          </w:tcPr>
          <w:p w14:paraId="7904B342" w14:textId="7CE35EEE" w:rsidR="00FA53B5" w:rsidRPr="00DF1634" w:rsidRDefault="00FA53B5" w:rsidP="00FA53B5">
            <w:pPr>
              <w:widowControl w:val="0"/>
              <w:jc w:val="center"/>
              <w:rPr>
                <w:ins w:id="8650" w:author="Hayk-PC" w:date="2024-12-11T02:30:00Z"/>
                <w:rFonts w:ascii="GHEA Grapalat" w:hAnsi="GHEA Grapalat"/>
                <w:sz w:val="16"/>
                <w:szCs w:val="16"/>
                <w:rPrChange w:id="8651" w:author="Hayk-PC" w:date="2024-12-11T02:31:00Z">
                  <w:rPr>
                    <w:ins w:id="8652" w:author="Hayk-PC" w:date="2024-12-11T02:30:00Z"/>
                    <w:rFonts w:ascii="GHEA Grapalat" w:hAnsi="GHEA Grapalat"/>
                    <w:sz w:val="16"/>
                    <w:szCs w:val="16"/>
                  </w:rPr>
                </w:rPrChange>
              </w:rPr>
            </w:pPr>
            <w:ins w:id="8653" w:author="Hayk-PC" w:date="2024-12-11T02:31:00Z">
              <w:r w:rsidRPr="00DF1634">
                <w:rPr>
                  <w:rFonts w:ascii="GHEA Grapalat" w:hAnsi="GHEA Grapalat"/>
                  <w:sz w:val="16"/>
                  <w:szCs w:val="16"/>
                  <w:lang w:val="en-US"/>
                  <w:rPrChange w:id="8654" w:author="Hayk-PC" w:date="2024-12-11T02:31:00Z">
                    <w:rPr>
                      <w:rFonts w:ascii="GHEA Grapalat" w:hAnsi="GHEA Grapalat"/>
                      <w:sz w:val="16"/>
                      <w:szCs w:val="16"/>
                      <w:lang w:val="en-US"/>
                    </w:rPr>
                  </w:rPrChange>
                </w:rPr>
                <w:t>100</w:t>
              </w:r>
              <w:r w:rsidRPr="00DF1634">
                <w:rPr>
                  <w:rFonts w:ascii="GHEA Grapalat" w:hAnsi="GHEA Grapalat"/>
                  <w:sz w:val="16"/>
                  <w:szCs w:val="16"/>
                  <w:rPrChange w:id="8655" w:author="Hayk-PC" w:date="2024-12-11T02:31:00Z">
                    <w:rPr>
                      <w:rFonts w:ascii="GHEA Grapalat" w:hAnsi="GHEA Grapalat"/>
                      <w:sz w:val="16"/>
                      <w:szCs w:val="16"/>
                    </w:rPr>
                  </w:rPrChange>
                </w:rPr>
                <w:t xml:space="preserve"> %</w:t>
              </w:r>
            </w:ins>
          </w:p>
        </w:tc>
      </w:tr>
      <w:tr w:rsidR="00FA53B5" w:rsidRPr="00DF1634" w14:paraId="0AC4F045" w14:textId="77777777" w:rsidTr="00AB4EAB">
        <w:trPr>
          <w:trHeight w:val="404"/>
          <w:jc w:val="center"/>
          <w:ins w:id="8656" w:author="Hayk-PC" w:date="2024-12-11T02:30:00Z"/>
        </w:trPr>
        <w:tc>
          <w:tcPr>
            <w:tcW w:w="1724" w:type="dxa"/>
          </w:tcPr>
          <w:p w14:paraId="457A57DD" w14:textId="09986FA6" w:rsidR="00FA53B5" w:rsidRPr="00DF1634" w:rsidRDefault="00FA53B5" w:rsidP="00FA53B5">
            <w:pPr>
              <w:widowControl w:val="0"/>
              <w:jc w:val="center"/>
              <w:rPr>
                <w:ins w:id="8657" w:author="Hayk-PC" w:date="2024-12-11T02:30:00Z"/>
                <w:rFonts w:ascii="GHEA Grapalat" w:hAnsi="GHEA Grapalat"/>
                <w:sz w:val="16"/>
                <w:szCs w:val="16"/>
                <w:lang w:val="en-US"/>
                <w:rPrChange w:id="8658" w:author="Hayk-PC" w:date="2024-12-11T02:31:00Z">
                  <w:rPr>
                    <w:ins w:id="8659" w:author="Hayk-PC" w:date="2024-12-11T02:30:00Z"/>
                    <w:rFonts w:ascii="GHEA Grapalat" w:hAnsi="GHEA Grapalat"/>
                    <w:sz w:val="16"/>
                    <w:szCs w:val="16"/>
                  </w:rPr>
                </w:rPrChange>
              </w:rPr>
            </w:pPr>
            <w:ins w:id="8660" w:author="Hayk-PC" w:date="2024-12-11T02:30:00Z">
              <w:r w:rsidRPr="00DF1634">
                <w:rPr>
                  <w:rFonts w:ascii="GHEA Grapalat" w:hAnsi="GHEA Grapalat"/>
                  <w:sz w:val="16"/>
                  <w:szCs w:val="16"/>
                  <w:lang w:val="en-US"/>
                  <w:rPrChange w:id="8661" w:author="Hayk-PC" w:date="2024-12-11T02:31:00Z">
                    <w:rPr>
                      <w:rFonts w:ascii="GHEA Grapalat" w:hAnsi="GHEA Grapalat"/>
                      <w:sz w:val="16"/>
                      <w:szCs w:val="16"/>
                      <w:lang w:val="en-US"/>
                    </w:rPr>
                  </w:rPrChange>
                </w:rPr>
                <w:t>4</w:t>
              </w:r>
            </w:ins>
          </w:p>
        </w:tc>
        <w:tc>
          <w:tcPr>
            <w:tcW w:w="2155" w:type="dxa"/>
          </w:tcPr>
          <w:p w14:paraId="01899155" w14:textId="540452BC" w:rsidR="00FA53B5" w:rsidRPr="00DF1634" w:rsidRDefault="00FA53B5" w:rsidP="00FA53B5">
            <w:pPr>
              <w:widowControl w:val="0"/>
              <w:jc w:val="center"/>
              <w:rPr>
                <w:ins w:id="8662" w:author="Hayk-PC" w:date="2024-12-11T02:30:00Z"/>
                <w:rFonts w:ascii="GHEA Grapalat" w:hAnsi="GHEA Grapalat"/>
                <w:sz w:val="16"/>
                <w:szCs w:val="16"/>
                <w:rPrChange w:id="8663" w:author="Hayk-PC" w:date="2024-12-11T02:31:00Z">
                  <w:rPr>
                    <w:ins w:id="8664" w:author="Hayk-PC" w:date="2024-12-11T02:30:00Z"/>
                    <w:rFonts w:ascii="GHEA Grapalat" w:hAnsi="GHEA Grapalat"/>
                    <w:sz w:val="16"/>
                    <w:szCs w:val="16"/>
                  </w:rPr>
                </w:rPrChange>
              </w:rPr>
            </w:pPr>
            <w:ins w:id="8665" w:author="Hayk-PC" w:date="2024-12-11T02:30:00Z">
              <w:r w:rsidRPr="00DF1634">
                <w:rPr>
                  <w:rFonts w:ascii="GHEA Grapalat" w:hAnsi="GHEA Grapalat" w:cs="Calibri"/>
                  <w:color w:val="000000"/>
                  <w:sz w:val="16"/>
                  <w:szCs w:val="16"/>
                  <w:lang w:val="hy-AM"/>
                  <w:rPrChange w:id="8666" w:author="Hayk-PC" w:date="2024-12-11T02:31:00Z">
                    <w:rPr>
                      <w:rFonts w:ascii="GHEA Grapalat" w:hAnsi="GHEA Grapalat" w:cs="Calibri"/>
                      <w:color w:val="000000"/>
                      <w:sz w:val="16"/>
                      <w:szCs w:val="16"/>
                      <w:lang w:val="hy-AM"/>
                    </w:rPr>
                  </w:rPrChange>
                </w:rPr>
                <w:t>33141142</w:t>
              </w:r>
            </w:ins>
          </w:p>
        </w:tc>
        <w:tc>
          <w:tcPr>
            <w:tcW w:w="1293" w:type="dxa"/>
          </w:tcPr>
          <w:p w14:paraId="15991E68" w14:textId="44E6DCB9" w:rsidR="00FA53B5" w:rsidRPr="00DF1634" w:rsidRDefault="00FA53B5" w:rsidP="00FA53B5">
            <w:pPr>
              <w:widowControl w:val="0"/>
              <w:jc w:val="center"/>
              <w:rPr>
                <w:ins w:id="8667" w:author="Hayk-PC" w:date="2024-12-11T02:30:00Z"/>
                <w:rFonts w:ascii="GHEA Grapalat" w:hAnsi="GHEA Grapalat"/>
                <w:sz w:val="16"/>
                <w:szCs w:val="16"/>
                <w:rPrChange w:id="8668" w:author="Hayk-PC" w:date="2024-12-11T02:31:00Z">
                  <w:rPr>
                    <w:ins w:id="8669" w:author="Hayk-PC" w:date="2024-12-11T02:30:00Z"/>
                    <w:rFonts w:ascii="GHEA Grapalat" w:hAnsi="GHEA Grapalat"/>
                    <w:sz w:val="16"/>
                    <w:szCs w:val="16"/>
                  </w:rPr>
                </w:rPrChange>
              </w:rPr>
            </w:pPr>
            <w:ins w:id="8670" w:author="Hayk-PC" w:date="2024-12-11T02:30:00Z">
              <w:r w:rsidRPr="00DF1634">
                <w:rPr>
                  <w:rFonts w:ascii="GHEA Grapalat" w:hAnsi="GHEA Grapalat" w:cs="Calibri"/>
                  <w:color w:val="000000"/>
                  <w:sz w:val="16"/>
                  <w:szCs w:val="16"/>
                  <w:lang w:val="hy-AM"/>
                  <w:rPrChange w:id="8671" w:author="Hayk-PC" w:date="2024-12-11T02:31:00Z">
                    <w:rPr>
                      <w:rFonts w:ascii="GHEA Grapalat" w:hAnsi="GHEA Grapalat" w:cs="Calibri"/>
                      <w:color w:val="000000"/>
                      <w:sz w:val="16"/>
                      <w:szCs w:val="16"/>
                      <w:lang w:val="hy-AM"/>
                    </w:rPr>
                  </w:rPrChange>
                </w:rPr>
                <w:t>шприцы</w:t>
              </w:r>
            </w:ins>
          </w:p>
        </w:tc>
        <w:tc>
          <w:tcPr>
            <w:tcW w:w="1007" w:type="dxa"/>
            <w:vAlign w:val="center"/>
          </w:tcPr>
          <w:p w14:paraId="2E303BEC" w14:textId="22B0E621" w:rsidR="00FA53B5" w:rsidRPr="00DF1634" w:rsidRDefault="00FA53B5" w:rsidP="00FA53B5">
            <w:pPr>
              <w:widowControl w:val="0"/>
              <w:jc w:val="center"/>
              <w:rPr>
                <w:ins w:id="8672" w:author="Hayk-PC" w:date="2024-12-11T02:30:00Z"/>
                <w:rFonts w:ascii="GHEA Grapalat" w:hAnsi="GHEA Grapalat"/>
                <w:sz w:val="16"/>
                <w:szCs w:val="16"/>
                <w:rPrChange w:id="8673" w:author="Hayk-PC" w:date="2024-12-11T02:31:00Z">
                  <w:rPr>
                    <w:ins w:id="8674" w:author="Hayk-PC" w:date="2024-12-11T02:30:00Z"/>
                    <w:rFonts w:ascii="GHEA Grapalat" w:hAnsi="GHEA Grapalat"/>
                    <w:sz w:val="16"/>
                    <w:szCs w:val="16"/>
                  </w:rPr>
                </w:rPrChange>
              </w:rPr>
            </w:pPr>
            <w:ins w:id="8675" w:author="Hayk-PC" w:date="2024-12-11T02:31:00Z">
              <w:r w:rsidRPr="00DF1634">
                <w:rPr>
                  <w:rFonts w:ascii="GHEA Grapalat" w:hAnsi="GHEA Grapalat"/>
                  <w:sz w:val="16"/>
                  <w:szCs w:val="16"/>
                  <w:lang w:val="en-US"/>
                  <w:rPrChange w:id="8676" w:author="Hayk-PC" w:date="2024-12-11T02:31:00Z">
                    <w:rPr>
                      <w:rFonts w:ascii="GHEA Grapalat" w:hAnsi="GHEA Grapalat"/>
                      <w:sz w:val="16"/>
                      <w:szCs w:val="16"/>
                      <w:lang w:val="en-US"/>
                    </w:rPr>
                  </w:rPrChange>
                </w:rPr>
                <w:t>-</w:t>
              </w:r>
            </w:ins>
          </w:p>
        </w:tc>
        <w:tc>
          <w:tcPr>
            <w:tcW w:w="1006" w:type="dxa"/>
            <w:vAlign w:val="center"/>
          </w:tcPr>
          <w:p w14:paraId="0B779E4C" w14:textId="409914E1" w:rsidR="00FA53B5" w:rsidRPr="00DF1634" w:rsidRDefault="00FA53B5" w:rsidP="00FA53B5">
            <w:pPr>
              <w:widowControl w:val="0"/>
              <w:jc w:val="center"/>
              <w:rPr>
                <w:ins w:id="8677" w:author="Hayk-PC" w:date="2024-12-11T02:30:00Z"/>
                <w:rFonts w:ascii="GHEA Grapalat" w:hAnsi="GHEA Grapalat"/>
                <w:sz w:val="16"/>
                <w:szCs w:val="16"/>
                <w:rPrChange w:id="8678" w:author="Hayk-PC" w:date="2024-12-11T02:31:00Z">
                  <w:rPr>
                    <w:ins w:id="8679" w:author="Hayk-PC" w:date="2024-12-11T02:30:00Z"/>
                    <w:rFonts w:ascii="GHEA Grapalat" w:hAnsi="GHEA Grapalat"/>
                    <w:sz w:val="16"/>
                    <w:szCs w:val="16"/>
                  </w:rPr>
                </w:rPrChange>
              </w:rPr>
            </w:pPr>
            <w:ins w:id="8680" w:author="Hayk-PC" w:date="2024-12-11T02:31:00Z">
              <w:r w:rsidRPr="00DF1634">
                <w:rPr>
                  <w:rFonts w:ascii="GHEA Grapalat" w:hAnsi="GHEA Grapalat"/>
                  <w:sz w:val="16"/>
                  <w:szCs w:val="16"/>
                  <w:lang w:val="en-US"/>
                  <w:rPrChange w:id="8681" w:author="Hayk-PC" w:date="2024-12-11T02:31:00Z">
                    <w:rPr>
                      <w:rFonts w:ascii="GHEA Grapalat" w:hAnsi="GHEA Grapalat"/>
                      <w:sz w:val="16"/>
                      <w:szCs w:val="16"/>
                      <w:lang w:val="en-US"/>
                    </w:rPr>
                  </w:rPrChange>
                </w:rPr>
                <w:t>-</w:t>
              </w:r>
            </w:ins>
          </w:p>
        </w:tc>
        <w:tc>
          <w:tcPr>
            <w:tcW w:w="718" w:type="dxa"/>
            <w:vAlign w:val="center"/>
          </w:tcPr>
          <w:p w14:paraId="0700855E" w14:textId="71792C10" w:rsidR="00FA53B5" w:rsidRPr="00DF1634" w:rsidRDefault="00FA53B5" w:rsidP="00FA53B5">
            <w:pPr>
              <w:widowControl w:val="0"/>
              <w:jc w:val="center"/>
              <w:rPr>
                <w:ins w:id="8682" w:author="Hayk-PC" w:date="2024-12-11T02:30:00Z"/>
                <w:rFonts w:ascii="GHEA Grapalat" w:hAnsi="GHEA Grapalat"/>
                <w:sz w:val="16"/>
                <w:szCs w:val="16"/>
                <w:rPrChange w:id="8683" w:author="Hayk-PC" w:date="2024-12-11T02:31:00Z">
                  <w:rPr>
                    <w:ins w:id="8684" w:author="Hayk-PC" w:date="2024-12-11T02:30:00Z"/>
                    <w:rFonts w:ascii="GHEA Grapalat" w:hAnsi="GHEA Grapalat"/>
                    <w:sz w:val="16"/>
                    <w:szCs w:val="16"/>
                  </w:rPr>
                </w:rPrChange>
              </w:rPr>
            </w:pPr>
            <w:ins w:id="8685" w:author="Hayk-PC" w:date="2024-12-11T02:31:00Z">
              <w:r w:rsidRPr="00DF1634">
                <w:rPr>
                  <w:rFonts w:ascii="GHEA Grapalat" w:hAnsi="GHEA Grapalat"/>
                  <w:sz w:val="16"/>
                  <w:szCs w:val="16"/>
                  <w:lang w:val="en-US"/>
                  <w:rPrChange w:id="8686" w:author="Hayk-PC" w:date="2024-12-11T02:31:00Z">
                    <w:rPr>
                      <w:rFonts w:ascii="GHEA Grapalat" w:hAnsi="GHEA Grapalat"/>
                      <w:sz w:val="16"/>
                      <w:szCs w:val="16"/>
                      <w:lang w:val="en-US"/>
                    </w:rPr>
                  </w:rPrChange>
                </w:rPr>
                <w:t>-</w:t>
              </w:r>
            </w:ins>
          </w:p>
        </w:tc>
        <w:tc>
          <w:tcPr>
            <w:tcW w:w="861" w:type="dxa"/>
            <w:vAlign w:val="center"/>
          </w:tcPr>
          <w:p w14:paraId="3A092860" w14:textId="047AB16B" w:rsidR="00FA53B5" w:rsidRPr="00DF1634" w:rsidRDefault="00FA53B5" w:rsidP="00FA53B5">
            <w:pPr>
              <w:widowControl w:val="0"/>
              <w:jc w:val="center"/>
              <w:rPr>
                <w:ins w:id="8687" w:author="Hayk-PC" w:date="2024-12-11T02:30:00Z"/>
                <w:rFonts w:ascii="GHEA Grapalat" w:hAnsi="GHEA Grapalat"/>
                <w:sz w:val="16"/>
                <w:szCs w:val="16"/>
                <w:rPrChange w:id="8688" w:author="Hayk-PC" w:date="2024-12-11T02:31:00Z">
                  <w:rPr>
                    <w:ins w:id="8689" w:author="Hayk-PC" w:date="2024-12-11T02:30:00Z"/>
                    <w:rFonts w:ascii="GHEA Grapalat" w:hAnsi="GHEA Grapalat"/>
                    <w:sz w:val="16"/>
                    <w:szCs w:val="16"/>
                  </w:rPr>
                </w:rPrChange>
              </w:rPr>
            </w:pPr>
            <w:ins w:id="8690" w:author="Hayk-PC" w:date="2024-12-11T02:31:00Z">
              <w:r w:rsidRPr="00DF1634">
                <w:rPr>
                  <w:rFonts w:ascii="GHEA Grapalat" w:hAnsi="GHEA Grapalat"/>
                  <w:sz w:val="16"/>
                  <w:szCs w:val="16"/>
                  <w:lang w:val="en-US"/>
                  <w:rPrChange w:id="8691" w:author="Hayk-PC" w:date="2024-12-11T02:31:00Z">
                    <w:rPr>
                      <w:rFonts w:ascii="GHEA Grapalat" w:hAnsi="GHEA Grapalat"/>
                      <w:sz w:val="16"/>
                      <w:szCs w:val="16"/>
                      <w:lang w:val="en-US"/>
                    </w:rPr>
                  </w:rPrChange>
                </w:rPr>
                <w:t>-</w:t>
              </w:r>
            </w:ins>
          </w:p>
        </w:tc>
        <w:tc>
          <w:tcPr>
            <w:tcW w:w="545" w:type="dxa"/>
            <w:vAlign w:val="center"/>
          </w:tcPr>
          <w:p w14:paraId="0C5EB612" w14:textId="332C7537" w:rsidR="00FA53B5" w:rsidRPr="00DF1634" w:rsidRDefault="00FA53B5" w:rsidP="00FA53B5">
            <w:pPr>
              <w:widowControl w:val="0"/>
              <w:jc w:val="center"/>
              <w:rPr>
                <w:ins w:id="8692" w:author="Hayk-PC" w:date="2024-12-11T02:30:00Z"/>
                <w:rFonts w:ascii="GHEA Grapalat" w:hAnsi="GHEA Grapalat"/>
                <w:sz w:val="16"/>
                <w:szCs w:val="16"/>
                <w:rPrChange w:id="8693" w:author="Hayk-PC" w:date="2024-12-11T02:31:00Z">
                  <w:rPr>
                    <w:ins w:id="8694" w:author="Hayk-PC" w:date="2024-12-11T02:30:00Z"/>
                    <w:rFonts w:ascii="GHEA Grapalat" w:hAnsi="GHEA Grapalat"/>
                    <w:sz w:val="16"/>
                    <w:szCs w:val="16"/>
                  </w:rPr>
                </w:rPrChange>
              </w:rPr>
            </w:pPr>
            <w:ins w:id="8695" w:author="Hayk-PC" w:date="2024-12-11T02:31:00Z">
              <w:r w:rsidRPr="00DF1634">
                <w:rPr>
                  <w:rFonts w:ascii="GHEA Grapalat" w:hAnsi="GHEA Grapalat"/>
                  <w:sz w:val="16"/>
                  <w:szCs w:val="16"/>
                  <w:lang w:val="en-US"/>
                  <w:rPrChange w:id="8696" w:author="Hayk-PC" w:date="2024-12-11T02:31:00Z">
                    <w:rPr>
                      <w:rFonts w:ascii="GHEA Grapalat" w:hAnsi="GHEA Grapalat"/>
                      <w:sz w:val="16"/>
                      <w:szCs w:val="16"/>
                      <w:lang w:val="en-US"/>
                    </w:rPr>
                  </w:rPrChange>
                </w:rPr>
                <w:t>-</w:t>
              </w:r>
            </w:ins>
          </w:p>
        </w:tc>
        <w:tc>
          <w:tcPr>
            <w:tcW w:w="606" w:type="dxa"/>
            <w:vAlign w:val="center"/>
          </w:tcPr>
          <w:p w14:paraId="287B7B66" w14:textId="1B7C9B9F" w:rsidR="00FA53B5" w:rsidRPr="00DF1634" w:rsidRDefault="00FA53B5" w:rsidP="00FA53B5">
            <w:pPr>
              <w:widowControl w:val="0"/>
              <w:jc w:val="center"/>
              <w:rPr>
                <w:ins w:id="8697" w:author="Hayk-PC" w:date="2024-12-11T02:30:00Z"/>
                <w:rFonts w:ascii="GHEA Grapalat" w:hAnsi="GHEA Grapalat"/>
                <w:sz w:val="16"/>
                <w:szCs w:val="16"/>
                <w:rPrChange w:id="8698" w:author="Hayk-PC" w:date="2024-12-11T02:31:00Z">
                  <w:rPr>
                    <w:ins w:id="8699" w:author="Hayk-PC" w:date="2024-12-11T02:30:00Z"/>
                    <w:rFonts w:ascii="GHEA Grapalat" w:hAnsi="GHEA Grapalat"/>
                    <w:sz w:val="16"/>
                    <w:szCs w:val="16"/>
                  </w:rPr>
                </w:rPrChange>
              </w:rPr>
            </w:pPr>
            <w:ins w:id="8700" w:author="Hayk-PC" w:date="2024-12-11T02:31:00Z">
              <w:r w:rsidRPr="00DF1634">
                <w:rPr>
                  <w:rFonts w:ascii="GHEA Grapalat" w:hAnsi="GHEA Grapalat"/>
                  <w:sz w:val="16"/>
                  <w:szCs w:val="16"/>
                  <w:lang w:val="en-US"/>
                  <w:rPrChange w:id="8701" w:author="Hayk-PC" w:date="2024-12-11T02:31:00Z">
                    <w:rPr>
                      <w:rFonts w:ascii="GHEA Grapalat" w:hAnsi="GHEA Grapalat"/>
                      <w:sz w:val="16"/>
                      <w:szCs w:val="16"/>
                      <w:lang w:val="en-US"/>
                    </w:rPr>
                  </w:rPrChange>
                </w:rPr>
                <w:t>-</w:t>
              </w:r>
            </w:ins>
          </w:p>
        </w:tc>
        <w:tc>
          <w:tcPr>
            <w:tcW w:w="718" w:type="dxa"/>
            <w:vAlign w:val="center"/>
          </w:tcPr>
          <w:p w14:paraId="2439CE00" w14:textId="19417838" w:rsidR="00FA53B5" w:rsidRPr="00DF1634" w:rsidRDefault="00FA53B5" w:rsidP="00FA53B5">
            <w:pPr>
              <w:widowControl w:val="0"/>
              <w:jc w:val="center"/>
              <w:rPr>
                <w:ins w:id="8702" w:author="Hayk-PC" w:date="2024-12-11T02:30:00Z"/>
                <w:rFonts w:ascii="GHEA Grapalat" w:hAnsi="GHEA Grapalat"/>
                <w:sz w:val="16"/>
                <w:szCs w:val="16"/>
                <w:rPrChange w:id="8703" w:author="Hayk-PC" w:date="2024-12-11T02:31:00Z">
                  <w:rPr>
                    <w:ins w:id="8704" w:author="Hayk-PC" w:date="2024-12-11T02:30:00Z"/>
                    <w:rFonts w:ascii="GHEA Grapalat" w:hAnsi="GHEA Grapalat"/>
                    <w:sz w:val="16"/>
                    <w:szCs w:val="16"/>
                  </w:rPr>
                </w:rPrChange>
              </w:rPr>
            </w:pPr>
            <w:ins w:id="8705" w:author="Hayk-PC" w:date="2024-12-11T02:31:00Z">
              <w:r w:rsidRPr="00DF1634">
                <w:rPr>
                  <w:rFonts w:ascii="GHEA Grapalat" w:hAnsi="GHEA Grapalat"/>
                  <w:sz w:val="16"/>
                  <w:szCs w:val="16"/>
                  <w:lang w:val="en-US"/>
                  <w:rPrChange w:id="8706" w:author="Hayk-PC" w:date="2024-12-11T02:31:00Z">
                    <w:rPr>
                      <w:rFonts w:ascii="GHEA Grapalat" w:hAnsi="GHEA Grapalat"/>
                      <w:sz w:val="16"/>
                      <w:szCs w:val="16"/>
                      <w:lang w:val="en-US"/>
                    </w:rPr>
                  </w:rPrChange>
                </w:rPr>
                <w:t>-</w:t>
              </w:r>
            </w:ins>
          </w:p>
        </w:tc>
        <w:tc>
          <w:tcPr>
            <w:tcW w:w="854" w:type="dxa"/>
            <w:vAlign w:val="center"/>
          </w:tcPr>
          <w:p w14:paraId="58A09696" w14:textId="6A39D13C" w:rsidR="00FA53B5" w:rsidRPr="00DF1634" w:rsidRDefault="00FA53B5" w:rsidP="00FA53B5">
            <w:pPr>
              <w:widowControl w:val="0"/>
              <w:jc w:val="center"/>
              <w:rPr>
                <w:ins w:id="8707" w:author="Hayk-PC" w:date="2024-12-11T02:30:00Z"/>
                <w:rFonts w:ascii="GHEA Grapalat" w:hAnsi="GHEA Grapalat"/>
                <w:sz w:val="16"/>
                <w:szCs w:val="16"/>
                <w:rPrChange w:id="8708" w:author="Hayk-PC" w:date="2024-12-11T02:31:00Z">
                  <w:rPr>
                    <w:ins w:id="8709" w:author="Hayk-PC" w:date="2024-12-11T02:30:00Z"/>
                    <w:rFonts w:ascii="GHEA Grapalat" w:hAnsi="GHEA Grapalat"/>
                    <w:sz w:val="16"/>
                    <w:szCs w:val="16"/>
                  </w:rPr>
                </w:rPrChange>
              </w:rPr>
            </w:pPr>
            <w:ins w:id="8710" w:author="Hayk-PC" w:date="2024-12-11T02:31:00Z">
              <w:r w:rsidRPr="00DF1634">
                <w:rPr>
                  <w:rFonts w:ascii="GHEA Grapalat" w:hAnsi="GHEA Grapalat"/>
                  <w:sz w:val="16"/>
                  <w:szCs w:val="16"/>
                  <w:lang w:val="en-US"/>
                  <w:rPrChange w:id="8711" w:author="Hayk-PC" w:date="2024-12-11T02:31:00Z">
                    <w:rPr>
                      <w:rFonts w:ascii="GHEA Grapalat" w:hAnsi="GHEA Grapalat"/>
                      <w:sz w:val="16"/>
                      <w:szCs w:val="16"/>
                      <w:lang w:val="en-US"/>
                    </w:rPr>
                  </w:rPrChange>
                </w:rPr>
                <w:t>-</w:t>
              </w:r>
            </w:ins>
          </w:p>
        </w:tc>
        <w:tc>
          <w:tcPr>
            <w:tcW w:w="868" w:type="dxa"/>
            <w:vAlign w:val="center"/>
          </w:tcPr>
          <w:p w14:paraId="23BDE85D" w14:textId="4CBE2908" w:rsidR="00FA53B5" w:rsidRPr="00DF1634" w:rsidRDefault="00FA53B5" w:rsidP="00FA53B5">
            <w:pPr>
              <w:widowControl w:val="0"/>
              <w:jc w:val="center"/>
              <w:rPr>
                <w:ins w:id="8712" w:author="Hayk-PC" w:date="2024-12-11T02:30:00Z"/>
                <w:rFonts w:ascii="GHEA Grapalat" w:hAnsi="GHEA Grapalat"/>
                <w:sz w:val="16"/>
                <w:szCs w:val="16"/>
                <w:rPrChange w:id="8713" w:author="Hayk-PC" w:date="2024-12-11T02:31:00Z">
                  <w:rPr>
                    <w:ins w:id="8714" w:author="Hayk-PC" w:date="2024-12-11T02:30:00Z"/>
                    <w:rFonts w:ascii="GHEA Grapalat" w:hAnsi="GHEA Grapalat"/>
                    <w:sz w:val="16"/>
                    <w:szCs w:val="16"/>
                  </w:rPr>
                </w:rPrChange>
              </w:rPr>
            </w:pPr>
            <w:ins w:id="8715" w:author="Hayk-PC" w:date="2024-12-11T02:31:00Z">
              <w:r w:rsidRPr="00DF1634">
                <w:rPr>
                  <w:rFonts w:ascii="GHEA Grapalat" w:hAnsi="GHEA Grapalat"/>
                  <w:sz w:val="16"/>
                  <w:szCs w:val="16"/>
                  <w:lang w:val="en-US"/>
                  <w:rPrChange w:id="8716" w:author="Hayk-PC" w:date="2024-12-11T02:31:00Z">
                    <w:rPr>
                      <w:rFonts w:ascii="GHEA Grapalat" w:hAnsi="GHEA Grapalat"/>
                      <w:sz w:val="16"/>
                      <w:szCs w:val="16"/>
                      <w:lang w:val="en-US"/>
                    </w:rPr>
                  </w:rPrChange>
                </w:rPr>
                <w:t>-</w:t>
              </w:r>
            </w:ins>
          </w:p>
        </w:tc>
        <w:tc>
          <w:tcPr>
            <w:tcW w:w="861" w:type="dxa"/>
            <w:vAlign w:val="center"/>
          </w:tcPr>
          <w:p w14:paraId="4787F287" w14:textId="3AE560BB" w:rsidR="00FA53B5" w:rsidRPr="00DF1634" w:rsidRDefault="00FA53B5" w:rsidP="00FA53B5">
            <w:pPr>
              <w:widowControl w:val="0"/>
              <w:jc w:val="center"/>
              <w:rPr>
                <w:ins w:id="8717" w:author="Hayk-PC" w:date="2024-12-11T02:30:00Z"/>
                <w:rFonts w:ascii="GHEA Grapalat" w:hAnsi="GHEA Grapalat"/>
                <w:sz w:val="16"/>
                <w:szCs w:val="16"/>
                <w:rPrChange w:id="8718" w:author="Hayk-PC" w:date="2024-12-11T02:31:00Z">
                  <w:rPr>
                    <w:ins w:id="8719" w:author="Hayk-PC" w:date="2024-12-11T02:30:00Z"/>
                    <w:rFonts w:ascii="GHEA Grapalat" w:hAnsi="GHEA Grapalat"/>
                    <w:sz w:val="16"/>
                    <w:szCs w:val="16"/>
                  </w:rPr>
                </w:rPrChange>
              </w:rPr>
            </w:pPr>
            <w:ins w:id="8720" w:author="Hayk-PC" w:date="2024-12-11T02:31:00Z">
              <w:r w:rsidRPr="00DF1634">
                <w:rPr>
                  <w:rFonts w:ascii="GHEA Grapalat" w:hAnsi="GHEA Grapalat"/>
                  <w:sz w:val="16"/>
                  <w:szCs w:val="16"/>
                  <w:lang w:val="en-US"/>
                  <w:rPrChange w:id="8721" w:author="Hayk-PC" w:date="2024-12-11T02:31:00Z">
                    <w:rPr>
                      <w:rFonts w:ascii="GHEA Grapalat" w:hAnsi="GHEA Grapalat"/>
                      <w:sz w:val="16"/>
                      <w:szCs w:val="16"/>
                      <w:lang w:val="en-US"/>
                    </w:rPr>
                  </w:rPrChange>
                </w:rPr>
                <w:t>-</w:t>
              </w:r>
            </w:ins>
          </w:p>
        </w:tc>
        <w:tc>
          <w:tcPr>
            <w:tcW w:w="1007" w:type="dxa"/>
            <w:vAlign w:val="center"/>
          </w:tcPr>
          <w:p w14:paraId="45700E78" w14:textId="24BC5C62" w:rsidR="00FA53B5" w:rsidRPr="00DF1634" w:rsidRDefault="00FA53B5" w:rsidP="00FA53B5">
            <w:pPr>
              <w:widowControl w:val="0"/>
              <w:jc w:val="center"/>
              <w:rPr>
                <w:ins w:id="8722" w:author="Hayk-PC" w:date="2024-12-11T02:30:00Z"/>
                <w:rFonts w:ascii="GHEA Grapalat" w:hAnsi="GHEA Grapalat"/>
                <w:sz w:val="16"/>
                <w:szCs w:val="16"/>
                <w:rPrChange w:id="8723" w:author="Hayk-PC" w:date="2024-12-11T02:31:00Z">
                  <w:rPr>
                    <w:ins w:id="8724" w:author="Hayk-PC" w:date="2024-12-11T02:30:00Z"/>
                    <w:rFonts w:ascii="GHEA Grapalat" w:hAnsi="GHEA Grapalat"/>
                    <w:sz w:val="16"/>
                    <w:szCs w:val="16"/>
                  </w:rPr>
                </w:rPrChange>
              </w:rPr>
            </w:pPr>
            <w:ins w:id="8725" w:author="Hayk-PC" w:date="2024-12-11T02:31:00Z">
              <w:r w:rsidRPr="00DF1634">
                <w:rPr>
                  <w:rFonts w:ascii="GHEA Grapalat" w:hAnsi="GHEA Grapalat"/>
                  <w:sz w:val="16"/>
                  <w:szCs w:val="16"/>
                  <w:lang w:val="en-US"/>
                  <w:rPrChange w:id="8726" w:author="Hayk-PC" w:date="2024-12-11T02:31:00Z">
                    <w:rPr>
                      <w:rFonts w:ascii="GHEA Grapalat" w:hAnsi="GHEA Grapalat"/>
                      <w:sz w:val="16"/>
                      <w:szCs w:val="16"/>
                      <w:lang w:val="en-US"/>
                    </w:rPr>
                  </w:rPrChange>
                </w:rPr>
                <w:t>-</w:t>
              </w:r>
            </w:ins>
          </w:p>
        </w:tc>
        <w:tc>
          <w:tcPr>
            <w:tcW w:w="861" w:type="dxa"/>
            <w:vAlign w:val="center"/>
          </w:tcPr>
          <w:p w14:paraId="76E7DADF" w14:textId="39BDC832" w:rsidR="00FA53B5" w:rsidRPr="00DF1634" w:rsidRDefault="00FA53B5" w:rsidP="00FA53B5">
            <w:pPr>
              <w:widowControl w:val="0"/>
              <w:jc w:val="center"/>
              <w:rPr>
                <w:ins w:id="8727" w:author="Hayk-PC" w:date="2024-12-11T02:30:00Z"/>
                <w:rFonts w:ascii="GHEA Grapalat" w:hAnsi="GHEA Grapalat"/>
                <w:sz w:val="16"/>
                <w:szCs w:val="16"/>
                <w:rPrChange w:id="8728" w:author="Hayk-PC" w:date="2024-12-11T02:31:00Z">
                  <w:rPr>
                    <w:ins w:id="8729" w:author="Hayk-PC" w:date="2024-12-11T02:30:00Z"/>
                    <w:rFonts w:ascii="GHEA Grapalat" w:hAnsi="GHEA Grapalat"/>
                    <w:sz w:val="16"/>
                    <w:szCs w:val="16"/>
                  </w:rPr>
                </w:rPrChange>
              </w:rPr>
            </w:pPr>
            <w:ins w:id="8730" w:author="Hayk-PC" w:date="2024-12-11T02:31:00Z">
              <w:r w:rsidRPr="00DF1634">
                <w:rPr>
                  <w:rFonts w:ascii="GHEA Grapalat" w:hAnsi="GHEA Grapalat"/>
                  <w:sz w:val="16"/>
                  <w:szCs w:val="16"/>
                  <w:lang w:val="en-US"/>
                  <w:rPrChange w:id="8731" w:author="Hayk-PC" w:date="2024-12-11T02:31:00Z">
                    <w:rPr>
                      <w:rFonts w:ascii="GHEA Grapalat" w:hAnsi="GHEA Grapalat"/>
                      <w:sz w:val="16"/>
                      <w:szCs w:val="16"/>
                      <w:lang w:val="en-US"/>
                    </w:rPr>
                  </w:rPrChange>
                </w:rPr>
                <w:t>100</w:t>
              </w:r>
              <w:r w:rsidRPr="00DF1634">
                <w:rPr>
                  <w:rFonts w:ascii="GHEA Grapalat" w:hAnsi="GHEA Grapalat"/>
                  <w:sz w:val="16"/>
                  <w:szCs w:val="16"/>
                  <w:rPrChange w:id="8732" w:author="Hayk-PC" w:date="2024-12-11T02:31:00Z">
                    <w:rPr>
                      <w:rFonts w:ascii="GHEA Grapalat" w:hAnsi="GHEA Grapalat"/>
                      <w:sz w:val="16"/>
                      <w:szCs w:val="16"/>
                    </w:rPr>
                  </w:rPrChange>
                </w:rPr>
                <w:t xml:space="preserve"> %</w:t>
              </w:r>
            </w:ins>
          </w:p>
        </w:tc>
        <w:tc>
          <w:tcPr>
            <w:tcW w:w="821" w:type="dxa"/>
            <w:vAlign w:val="center"/>
          </w:tcPr>
          <w:p w14:paraId="37C48F94" w14:textId="40B60A32" w:rsidR="00FA53B5" w:rsidRPr="00DF1634" w:rsidRDefault="00FA53B5" w:rsidP="00FA53B5">
            <w:pPr>
              <w:widowControl w:val="0"/>
              <w:jc w:val="center"/>
              <w:rPr>
                <w:ins w:id="8733" w:author="Hayk-PC" w:date="2024-12-11T02:30:00Z"/>
                <w:rFonts w:ascii="GHEA Grapalat" w:hAnsi="GHEA Grapalat"/>
                <w:sz w:val="16"/>
                <w:szCs w:val="16"/>
                <w:rPrChange w:id="8734" w:author="Hayk-PC" w:date="2024-12-11T02:31:00Z">
                  <w:rPr>
                    <w:ins w:id="8735" w:author="Hayk-PC" w:date="2024-12-11T02:30:00Z"/>
                    <w:rFonts w:ascii="GHEA Grapalat" w:hAnsi="GHEA Grapalat"/>
                    <w:sz w:val="16"/>
                    <w:szCs w:val="16"/>
                  </w:rPr>
                </w:rPrChange>
              </w:rPr>
            </w:pPr>
            <w:ins w:id="8736" w:author="Hayk-PC" w:date="2024-12-11T02:31:00Z">
              <w:r w:rsidRPr="00DF1634">
                <w:rPr>
                  <w:rFonts w:ascii="GHEA Grapalat" w:hAnsi="GHEA Grapalat"/>
                  <w:sz w:val="16"/>
                  <w:szCs w:val="16"/>
                  <w:lang w:val="en-US"/>
                  <w:rPrChange w:id="8737" w:author="Hayk-PC" w:date="2024-12-11T02:31:00Z">
                    <w:rPr>
                      <w:rFonts w:ascii="GHEA Grapalat" w:hAnsi="GHEA Grapalat"/>
                      <w:sz w:val="16"/>
                      <w:szCs w:val="16"/>
                      <w:lang w:val="en-US"/>
                    </w:rPr>
                  </w:rPrChange>
                </w:rPr>
                <w:t>100</w:t>
              </w:r>
              <w:r w:rsidRPr="00DF1634">
                <w:rPr>
                  <w:rFonts w:ascii="GHEA Grapalat" w:hAnsi="GHEA Grapalat"/>
                  <w:sz w:val="16"/>
                  <w:szCs w:val="16"/>
                  <w:rPrChange w:id="8738" w:author="Hayk-PC" w:date="2024-12-11T02:31:00Z">
                    <w:rPr>
                      <w:rFonts w:ascii="GHEA Grapalat" w:hAnsi="GHEA Grapalat"/>
                      <w:sz w:val="16"/>
                      <w:szCs w:val="16"/>
                    </w:rPr>
                  </w:rPrChange>
                </w:rPr>
                <w:t xml:space="preserve"> %</w:t>
              </w:r>
            </w:ins>
          </w:p>
        </w:tc>
      </w:tr>
      <w:tr w:rsidR="00FA53B5" w:rsidRPr="00DF1634" w14:paraId="21104E45" w14:textId="77777777" w:rsidTr="00AB4EAB">
        <w:trPr>
          <w:trHeight w:val="404"/>
          <w:jc w:val="center"/>
          <w:ins w:id="8739" w:author="Hayk-PC" w:date="2024-12-11T02:30:00Z"/>
        </w:trPr>
        <w:tc>
          <w:tcPr>
            <w:tcW w:w="1724" w:type="dxa"/>
          </w:tcPr>
          <w:p w14:paraId="7E9ED269" w14:textId="37FFF1F2" w:rsidR="00FA53B5" w:rsidRPr="00DF1634" w:rsidRDefault="00FA53B5" w:rsidP="00FA53B5">
            <w:pPr>
              <w:widowControl w:val="0"/>
              <w:jc w:val="center"/>
              <w:rPr>
                <w:ins w:id="8740" w:author="Hayk-PC" w:date="2024-12-11T02:30:00Z"/>
                <w:rFonts w:ascii="GHEA Grapalat" w:hAnsi="GHEA Grapalat"/>
                <w:sz w:val="16"/>
                <w:szCs w:val="16"/>
                <w:lang w:val="en-US"/>
                <w:rPrChange w:id="8741" w:author="Hayk-PC" w:date="2024-12-11T02:31:00Z">
                  <w:rPr>
                    <w:ins w:id="8742" w:author="Hayk-PC" w:date="2024-12-11T02:30:00Z"/>
                    <w:rFonts w:ascii="GHEA Grapalat" w:hAnsi="GHEA Grapalat"/>
                    <w:sz w:val="16"/>
                    <w:szCs w:val="16"/>
                  </w:rPr>
                </w:rPrChange>
              </w:rPr>
            </w:pPr>
            <w:ins w:id="8743" w:author="Hayk-PC" w:date="2024-12-11T02:30:00Z">
              <w:r w:rsidRPr="00DF1634">
                <w:rPr>
                  <w:rFonts w:ascii="GHEA Grapalat" w:hAnsi="GHEA Grapalat"/>
                  <w:sz w:val="16"/>
                  <w:szCs w:val="16"/>
                  <w:lang w:val="en-US"/>
                  <w:rPrChange w:id="8744" w:author="Hayk-PC" w:date="2024-12-11T02:31:00Z">
                    <w:rPr>
                      <w:rFonts w:ascii="GHEA Grapalat" w:hAnsi="GHEA Grapalat"/>
                      <w:sz w:val="16"/>
                      <w:szCs w:val="16"/>
                      <w:lang w:val="en-US"/>
                    </w:rPr>
                  </w:rPrChange>
                </w:rPr>
                <w:t>5</w:t>
              </w:r>
            </w:ins>
          </w:p>
        </w:tc>
        <w:tc>
          <w:tcPr>
            <w:tcW w:w="2155" w:type="dxa"/>
          </w:tcPr>
          <w:p w14:paraId="2DFAFD35" w14:textId="67AE8AA8" w:rsidR="00FA53B5" w:rsidRPr="00DF1634" w:rsidRDefault="00FA53B5" w:rsidP="00FA53B5">
            <w:pPr>
              <w:widowControl w:val="0"/>
              <w:jc w:val="center"/>
              <w:rPr>
                <w:ins w:id="8745" w:author="Hayk-PC" w:date="2024-12-11T02:30:00Z"/>
                <w:rFonts w:ascii="GHEA Grapalat" w:hAnsi="GHEA Grapalat"/>
                <w:sz w:val="16"/>
                <w:szCs w:val="16"/>
                <w:rPrChange w:id="8746" w:author="Hayk-PC" w:date="2024-12-11T02:31:00Z">
                  <w:rPr>
                    <w:ins w:id="8747" w:author="Hayk-PC" w:date="2024-12-11T02:30:00Z"/>
                    <w:rFonts w:ascii="GHEA Grapalat" w:hAnsi="GHEA Grapalat"/>
                    <w:sz w:val="16"/>
                    <w:szCs w:val="16"/>
                  </w:rPr>
                </w:rPrChange>
              </w:rPr>
            </w:pPr>
            <w:ins w:id="8748" w:author="Hayk-PC" w:date="2024-12-11T02:30:00Z">
              <w:r w:rsidRPr="00DF1634">
                <w:rPr>
                  <w:rFonts w:ascii="GHEA Grapalat" w:hAnsi="GHEA Grapalat" w:cs="Calibri"/>
                  <w:color w:val="000000"/>
                  <w:sz w:val="16"/>
                  <w:szCs w:val="16"/>
                  <w:lang w:val="hy-AM"/>
                  <w:rPrChange w:id="8749" w:author="Hayk-PC" w:date="2024-12-11T02:31:00Z">
                    <w:rPr>
                      <w:rFonts w:ascii="GHEA Grapalat" w:hAnsi="GHEA Grapalat" w:cs="Calibri"/>
                      <w:color w:val="000000"/>
                      <w:sz w:val="16"/>
                      <w:szCs w:val="16"/>
                      <w:lang w:val="hy-AM"/>
                    </w:rPr>
                  </w:rPrChange>
                </w:rPr>
                <w:t>33141142</w:t>
              </w:r>
            </w:ins>
          </w:p>
        </w:tc>
        <w:tc>
          <w:tcPr>
            <w:tcW w:w="1293" w:type="dxa"/>
          </w:tcPr>
          <w:p w14:paraId="10D0A5DC" w14:textId="2E0A4CFD" w:rsidR="00FA53B5" w:rsidRPr="00DF1634" w:rsidRDefault="00FA53B5" w:rsidP="00FA53B5">
            <w:pPr>
              <w:widowControl w:val="0"/>
              <w:jc w:val="center"/>
              <w:rPr>
                <w:ins w:id="8750" w:author="Hayk-PC" w:date="2024-12-11T02:30:00Z"/>
                <w:rFonts w:ascii="GHEA Grapalat" w:hAnsi="GHEA Grapalat"/>
                <w:sz w:val="16"/>
                <w:szCs w:val="16"/>
                <w:rPrChange w:id="8751" w:author="Hayk-PC" w:date="2024-12-11T02:31:00Z">
                  <w:rPr>
                    <w:ins w:id="8752" w:author="Hayk-PC" w:date="2024-12-11T02:30:00Z"/>
                    <w:rFonts w:ascii="GHEA Grapalat" w:hAnsi="GHEA Grapalat"/>
                    <w:sz w:val="16"/>
                    <w:szCs w:val="16"/>
                  </w:rPr>
                </w:rPrChange>
              </w:rPr>
            </w:pPr>
            <w:ins w:id="8753" w:author="Hayk-PC" w:date="2024-12-11T02:30:00Z">
              <w:r w:rsidRPr="00DF1634">
                <w:rPr>
                  <w:rFonts w:ascii="GHEA Grapalat" w:hAnsi="GHEA Grapalat" w:cs="Calibri"/>
                  <w:color w:val="000000"/>
                  <w:sz w:val="16"/>
                  <w:szCs w:val="16"/>
                  <w:lang w:val="hy-AM"/>
                  <w:rPrChange w:id="8754" w:author="Hayk-PC" w:date="2024-12-11T02:31:00Z">
                    <w:rPr>
                      <w:rFonts w:ascii="GHEA Grapalat" w:hAnsi="GHEA Grapalat" w:cs="Calibri"/>
                      <w:color w:val="000000"/>
                      <w:sz w:val="16"/>
                      <w:szCs w:val="16"/>
                      <w:lang w:val="hy-AM"/>
                    </w:rPr>
                  </w:rPrChange>
                </w:rPr>
                <w:t>шприцы</w:t>
              </w:r>
            </w:ins>
          </w:p>
        </w:tc>
        <w:tc>
          <w:tcPr>
            <w:tcW w:w="1007" w:type="dxa"/>
            <w:vAlign w:val="center"/>
          </w:tcPr>
          <w:p w14:paraId="2F77A6F7" w14:textId="77794C43" w:rsidR="00FA53B5" w:rsidRPr="00DF1634" w:rsidRDefault="00FA53B5" w:rsidP="00FA53B5">
            <w:pPr>
              <w:widowControl w:val="0"/>
              <w:jc w:val="center"/>
              <w:rPr>
                <w:ins w:id="8755" w:author="Hayk-PC" w:date="2024-12-11T02:30:00Z"/>
                <w:rFonts w:ascii="GHEA Grapalat" w:hAnsi="GHEA Grapalat"/>
                <w:sz w:val="16"/>
                <w:szCs w:val="16"/>
                <w:rPrChange w:id="8756" w:author="Hayk-PC" w:date="2024-12-11T02:31:00Z">
                  <w:rPr>
                    <w:ins w:id="8757" w:author="Hayk-PC" w:date="2024-12-11T02:30:00Z"/>
                    <w:rFonts w:ascii="GHEA Grapalat" w:hAnsi="GHEA Grapalat"/>
                    <w:sz w:val="16"/>
                    <w:szCs w:val="16"/>
                  </w:rPr>
                </w:rPrChange>
              </w:rPr>
            </w:pPr>
            <w:ins w:id="8758" w:author="Hayk-PC" w:date="2024-12-11T02:31:00Z">
              <w:r w:rsidRPr="00DF1634">
                <w:rPr>
                  <w:rFonts w:ascii="GHEA Grapalat" w:hAnsi="GHEA Grapalat"/>
                  <w:sz w:val="16"/>
                  <w:szCs w:val="16"/>
                  <w:lang w:val="en-US"/>
                  <w:rPrChange w:id="8759" w:author="Hayk-PC" w:date="2024-12-11T02:31:00Z">
                    <w:rPr>
                      <w:rFonts w:ascii="GHEA Grapalat" w:hAnsi="GHEA Grapalat"/>
                      <w:sz w:val="16"/>
                      <w:szCs w:val="16"/>
                      <w:lang w:val="en-US"/>
                    </w:rPr>
                  </w:rPrChange>
                </w:rPr>
                <w:t>-</w:t>
              </w:r>
            </w:ins>
          </w:p>
        </w:tc>
        <w:tc>
          <w:tcPr>
            <w:tcW w:w="1006" w:type="dxa"/>
            <w:vAlign w:val="center"/>
          </w:tcPr>
          <w:p w14:paraId="1C4D147E" w14:textId="4BC2D068" w:rsidR="00FA53B5" w:rsidRPr="00DF1634" w:rsidRDefault="00FA53B5" w:rsidP="00FA53B5">
            <w:pPr>
              <w:widowControl w:val="0"/>
              <w:jc w:val="center"/>
              <w:rPr>
                <w:ins w:id="8760" w:author="Hayk-PC" w:date="2024-12-11T02:30:00Z"/>
                <w:rFonts w:ascii="GHEA Grapalat" w:hAnsi="GHEA Grapalat"/>
                <w:sz w:val="16"/>
                <w:szCs w:val="16"/>
                <w:rPrChange w:id="8761" w:author="Hayk-PC" w:date="2024-12-11T02:31:00Z">
                  <w:rPr>
                    <w:ins w:id="8762" w:author="Hayk-PC" w:date="2024-12-11T02:30:00Z"/>
                    <w:rFonts w:ascii="GHEA Grapalat" w:hAnsi="GHEA Grapalat"/>
                    <w:sz w:val="16"/>
                    <w:szCs w:val="16"/>
                  </w:rPr>
                </w:rPrChange>
              </w:rPr>
            </w:pPr>
            <w:ins w:id="8763" w:author="Hayk-PC" w:date="2024-12-11T02:31:00Z">
              <w:r w:rsidRPr="00DF1634">
                <w:rPr>
                  <w:rFonts w:ascii="GHEA Grapalat" w:hAnsi="GHEA Grapalat"/>
                  <w:sz w:val="16"/>
                  <w:szCs w:val="16"/>
                  <w:lang w:val="en-US"/>
                  <w:rPrChange w:id="8764" w:author="Hayk-PC" w:date="2024-12-11T02:31:00Z">
                    <w:rPr>
                      <w:rFonts w:ascii="GHEA Grapalat" w:hAnsi="GHEA Grapalat"/>
                      <w:sz w:val="16"/>
                      <w:szCs w:val="16"/>
                      <w:lang w:val="en-US"/>
                    </w:rPr>
                  </w:rPrChange>
                </w:rPr>
                <w:t>-</w:t>
              </w:r>
            </w:ins>
          </w:p>
        </w:tc>
        <w:tc>
          <w:tcPr>
            <w:tcW w:w="718" w:type="dxa"/>
            <w:vAlign w:val="center"/>
          </w:tcPr>
          <w:p w14:paraId="5417F98B" w14:textId="509C567A" w:rsidR="00FA53B5" w:rsidRPr="00DF1634" w:rsidRDefault="00FA53B5" w:rsidP="00FA53B5">
            <w:pPr>
              <w:widowControl w:val="0"/>
              <w:jc w:val="center"/>
              <w:rPr>
                <w:ins w:id="8765" w:author="Hayk-PC" w:date="2024-12-11T02:30:00Z"/>
                <w:rFonts w:ascii="GHEA Grapalat" w:hAnsi="GHEA Grapalat"/>
                <w:sz w:val="16"/>
                <w:szCs w:val="16"/>
                <w:rPrChange w:id="8766" w:author="Hayk-PC" w:date="2024-12-11T02:31:00Z">
                  <w:rPr>
                    <w:ins w:id="8767" w:author="Hayk-PC" w:date="2024-12-11T02:30:00Z"/>
                    <w:rFonts w:ascii="GHEA Grapalat" w:hAnsi="GHEA Grapalat"/>
                    <w:sz w:val="16"/>
                    <w:szCs w:val="16"/>
                  </w:rPr>
                </w:rPrChange>
              </w:rPr>
            </w:pPr>
            <w:ins w:id="8768" w:author="Hayk-PC" w:date="2024-12-11T02:31:00Z">
              <w:r w:rsidRPr="00DF1634">
                <w:rPr>
                  <w:rFonts w:ascii="GHEA Grapalat" w:hAnsi="GHEA Grapalat"/>
                  <w:sz w:val="16"/>
                  <w:szCs w:val="16"/>
                  <w:lang w:val="en-US"/>
                  <w:rPrChange w:id="8769" w:author="Hayk-PC" w:date="2024-12-11T02:31:00Z">
                    <w:rPr>
                      <w:rFonts w:ascii="GHEA Grapalat" w:hAnsi="GHEA Grapalat"/>
                      <w:sz w:val="16"/>
                      <w:szCs w:val="16"/>
                      <w:lang w:val="en-US"/>
                    </w:rPr>
                  </w:rPrChange>
                </w:rPr>
                <w:t>-</w:t>
              </w:r>
            </w:ins>
          </w:p>
        </w:tc>
        <w:tc>
          <w:tcPr>
            <w:tcW w:w="861" w:type="dxa"/>
            <w:vAlign w:val="center"/>
          </w:tcPr>
          <w:p w14:paraId="36CD262F" w14:textId="71F51A5B" w:rsidR="00FA53B5" w:rsidRPr="00DF1634" w:rsidRDefault="00FA53B5" w:rsidP="00FA53B5">
            <w:pPr>
              <w:widowControl w:val="0"/>
              <w:jc w:val="center"/>
              <w:rPr>
                <w:ins w:id="8770" w:author="Hayk-PC" w:date="2024-12-11T02:30:00Z"/>
                <w:rFonts w:ascii="GHEA Grapalat" w:hAnsi="GHEA Grapalat"/>
                <w:sz w:val="16"/>
                <w:szCs w:val="16"/>
                <w:rPrChange w:id="8771" w:author="Hayk-PC" w:date="2024-12-11T02:31:00Z">
                  <w:rPr>
                    <w:ins w:id="8772" w:author="Hayk-PC" w:date="2024-12-11T02:30:00Z"/>
                    <w:rFonts w:ascii="GHEA Grapalat" w:hAnsi="GHEA Grapalat"/>
                    <w:sz w:val="16"/>
                    <w:szCs w:val="16"/>
                  </w:rPr>
                </w:rPrChange>
              </w:rPr>
            </w:pPr>
            <w:ins w:id="8773" w:author="Hayk-PC" w:date="2024-12-11T02:31:00Z">
              <w:r w:rsidRPr="00DF1634">
                <w:rPr>
                  <w:rFonts w:ascii="GHEA Grapalat" w:hAnsi="GHEA Grapalat"/>
                  <w:sz w:val="16"/>
                  <w:szCs w:val="16"/>
                  <w:lang w:val="en-US"/>
                  <w:rPrChange w:id="8774" w:author="Hayk-PC" w:date="2024-12-11T02:31:00Z">
                    <w:rPr>
                      <w:rFonts w:ascii="GHEA Grapalat" w:hAnsi="GHEA Grapalat"/>
                      <w:sz w:val="16"/>
                      <w:szCs w:val="16"/>
                      <w:lang w:val="en-US"/>
                    </w:rPr>
                  </w:rPrChange>
                </w:rPr>
                <w:t>-</w:t>
              </w:r>
            </w:ins>
          </w:p>
        </w:tc>
        <w:tc>
          <w:tcPr>
            <w:tcW w:w="545" w:type="dxa"/>
            <w:vAlign w:val="center"/>
          </w:tcPr>
          <w:p w14:paraId="773EA6FF" w14:textId="4B998B1B" w:rsidR="00FA53B5" w:rsidRPr="00DF1634" w:rsidRDefault="00FA53B5" w:rsidP="00FA53B5">
            <w:pPr>
              <w:widowControl w:val="0"/>
              <w:jc w:val="center"/>
              <w:rPr>
                <w:ins w:id="8775" w:author="Hayk-PC" w:date="2024-12-11T02:30:00Z"/>
                <w:rFonts w:ascii="GHEA Grapalat" w:hAnsi="GHEA Grapalat"/>
                <w:sz w:val="16"/>
                <w:szCs w:val="16"/>
                <w:rPrChange w:id="8776" w:author="Hayk-PC" w:date="2024-12-11T02:31:00Z">
                  <w:rPr>
                    <w:ins w:id="8777" w:author="Hayk-PC" w:date="2024-12-11T02:30:00Z"/>
                    <w:rFonts w:ascii="GHEA Grapalat" w:hAnsi="GHEA Grapalat"/>
                    <w:sz w:val="16"/>
                    <w:szCs w:val="16"/>
                  </w:rPr>
                </w:rPrChange>
              </w:rPr>
            </w:pPr>
            <w:ins w:id="8778" w:author="Hayk-PC" w:date="2024-12-11T02:31:00Z">
              <w:r w:rsidRPr="00DF1634">
                <w:rPr>
                  <w:rFonts w:ascii="GHEA Grapalat" w:hAnsi="GHEA Grapalat"/>
                  <w:sz w:val="16"/>
                  <w:szCs w:val="16"/>
                  <w:lang w:val="en-US"/>
                  <w:rPrChange w:id="8779" w:author="Hayk-PC" w:date="2024-12-11T02:31:00Z">
                    <w:rPr>
                      <w:rFonts w:ascii="GHEA Grapalat" w:hAnsi="GHEA Grapalat"/>
                      <w:sz w:val="16"/>
                      <w:szCs w:val="16"/>
                      <w:lang w:val="en-US"/>
                    </w:rPr>
                  </w:rPrChange>
                </w:rPr>
                <w:t>-</w:t>
              </w:r>
            </w:ins>
          </w:p>
        </w:tc>
        <w:tc>
          <w:tcPr>
            <w:tcW w:w="606" w:type="dxa"/>
            <w:vAlign w:val="center"/>
          </w:tcPr>
          <w:p w14:paraId="3999813E" w14:textId="166AD38B" w:rsidR="00FA53B5" w:rsidRPr="00DF1634" w:rsidRDefault="00FA53B5" w:rsidP="00FA53B5">
            <w:pPr>
              <w:widowControl w:val="0"/>
              <w:jc w:val="center"/>
              <w:rPr>
                <w:ins w:id="8780" w:author="Hayk-PC" w:date="2024-12-11T02:30:00Z"/>
                <w:rFonts w:ascii="GHEA Grapalat" w:hAnsi="GHEA Grapalat"/>
                <w:sz w:val="16"/>
                <w:szCs w:val="16"/>
                <w:rPrChange w:id="8781" w:author="Hayk-PC" w:date="2024-12-11T02:31:00Z">
                  <w:rPr>
                    <w:ins w:id="8782" w:author="Hayk-PC" w:date="2024-12-11T02:30:00Z"/>
                    <w:rFonts w:ascii="GHEA Grapalat" w:hAnsi="GHEA Grapalat"/>
                    <w:sz w:val="16"/>
                    <w:szCs w:val="16"/>
                  </w:rPr>
                </w:rPrChange>
              </w:rPr>
            </w:pPr>
            <w:ins w:id="8783" w:author="Hayk-PC" w:date="2024-12-11T02:31:00Z">
              <w:r w:rsidRPr="00DF1634">
                <w:rPr>
                  <w:rFonts w:ascii="GHEA Grapalat" w:hAnsi="GHEA Grapalat"/>
                  <w:sz w:val="16"/>
                  <w:szCs w:val="16"/>
                  <w:lang w:val="en-US"/>
                  <w:rPrChange w:id="8784" w:author="Hayk-PC" w:date="2024-12-11T02:31:00Z">
                    <w:rPr>
                      <w:rFonts w:ascii="GHEA Grapalat" w:hAnsi="GHEA Grapalat"/>
                      <w:sz w:val="16"/>
                      <w:szCs w:val="16"/>
                      <w:lang w:val="en-US"/>
                    </w:rPr>
                  </w:rPrChange>
                </w:rPr>
                <w:t>-</w:t>
              </w:r>
            </w:ins>
          </w:p>
        </w:tc>
        <w:tc>
          <w:tcPr>
            <w:tcW w:w="718" w:type="dxa"/>
            <w:vAlign w:val="center"/>
          </w:tcPr>
          <w:p w14:paraId="5100040F" w14:textId="7FADAED8" w:rsidR="00FA53B5" w:rsidRPr="00DF1634" w:rsidRDefault="00FA53B5" w:rsidP="00FA53B5">
            <w:pPr>
              <w:widowControl w:val="0"/>
              <w:jc w:val="center"/>
              <w:rPr>
                <w:ins w:id="8785" w:author="Hayk-PC" w:date="2024-12-11T02:30:00Z"/>
                <w:rFonts w:ascii="GHEA Grapalat" w:hAnsi="GHEA Grapalat"/>
                <w:sz w:val="16"/>
                <w:szCs w:val="16"/>
                <w:rPrChange w:id="8786" w:author="Hayk-PC" w:date="2024-12-11T02:31:00Z">
                  <w:rPr>
                    <w:ins w:id="8787" w:author="Hayk-PC" w:date="2024-12-11T02:30:00Z"/>
                    <w:rFonts w:ascii="GHEA Grapalat" w:hAnsi="GHEA Grapalat"/>
                    <w:sz w:val="16"/>
                    <w:szCs w:val="16"/>
                  </w:rPr>
                </w:rPrChange>
              </w:rPr>
            </w:pPr>
            <w:ins w:id="8788" w:author="Hayk-PC" w:date="2024-12-11T02:31:00Z">
              <w:r w:rsidRPr="00DF1634">
                <w:rPr>
                  <w:rFonts w:ascii="GHEA Grapalat" w:hAnsi="GHEA Grapalat"/>
                  <w:sz w:val="16"/>
                  <w:szCs w:val="16"/>
                  <w:lang w:val="en-US"/>
                  <w:rPrChange w:id="8789" w:author="Hayk-PC" w:date="2024-12-11T02:31:00Z">
                    <w:rPr>
                      <w:rFonts w:ascii="GHEA Grapalat" w:hAnsi="GHEA Grapalat"/>
                      <w:sz w:val="16"/>
                      <w:szCs w:val="16"/>
                      <w:lang w:val="en-US"/>
                    </w:rPr>
                  </w:rPrChange>
                </w:rPr>
                <w:t>-</w:t>
              </w:r>
            </w:ins>
          </w:p>
        </w:tc>
        <w:tc>
          <w:tcPr>
            <w:tcW w:w="854" w:type="dxa"/>
            <w:vAlign w:val="center"/>
          </w:tcPr>
          <w:p w14:paraId="08A899CE" w14:textId="471CDCD6" w:rsidR="00FA53B5" w:rsidRPr="00DF1634" w:rsidRDefault="00FA53B5" w:rsidP="00FA53B5">
            <w:pPr>
              <w:widowControl w:val="0"/>
              <w:jc w:val="center"/>
              <w:rPr>
                <w:ins w:id="8790" w:author="Hayk-PC" w:date="2024-12-11T02:30:00Z"/>
                <w:rFonts w:ascii="GHEA Grapalat" w:hAnsi="GHEA Grapalat"/>
                <w:sz w:val="16"/>
                <w:szCs w:val="16"/>
                <w:rPrChange w:id="8791" w:author="Hayk-PC" w:date="2024-12-11T02:31:00Z">
                  <w:rPr>
                    <w:ins w:id="8792" w:author="Hayk-PC" w:date="2024-12-11T02:30:00Z"/>
                    <w:rFonts w:ascii="GHEA Grapalat" w:hAnsi="GHEA Grapalat"/>
                    <w:sz w:val="16"/>
                    <w:szCs w:val="16"/>
                  </w:rPr>
                </w:rPrChange>
              </w:rPr>
            </w:pPr>
            <w:ins w:id="8793" w:author="Hayk-PC" w:date="2024-12-11T02:31:00Z">
              <w:r w:rsidRPr="00DF1634">
                <w:rPr>
                  <w:rFonts w:ascii="GHEA Grapalat" w:hAnsi="GHEA Grapalat"/>
                  <w:sz w:val="16"/>
                  <w:szCs w:val="16"/>
                  <w:lang w:val="en-US"/>
                  <w:rPrChange w:id="8794" w:author="Hayk-PC" w:date="2024-12-11T02:31:00Z">
                    <w:rPr>
                      <w:rFonts w:ascii="GHEA Grapalat" w:hAnsi="GHEA Grapalat"/>
                      <w:sz w:val="16"/>
                      <w:szCs w:val="16"/>
                      <w:lang w:val="en-US"/>
                    </w:rPr>
                  </w:rPrChange>
                </w:rPr>
                <w:t>-</w:t>
              </w:r>
            </w:ins>
          </w:p>
        </w:tc>
        <w:tc>
          <w:tcPr>
            <w:tcW w:w="868" w:type="dxa"/>
            <w:vAlign w:val="center"/>
          </w:tcPr>
          <w:p w14:paraId="47212BF5" w14:textId="3638FE8F" w:rsidR="00FA53B5" w:rsidRPr="00DF1634" w:rsidRDefault="00FA53B5" w:rsidP="00FA53B5">
            <w:pPr>
              <w:widowControl w:val="0"/>
              <w:jc w:val="center"/>
              <w:rPr>
                <w:ins w:id="8795" w:author="Hayk-PC" w:date="2024-12-11T02:30:00Z"/>
                <w:rFonts w:ascii="GHEA Grapalat" w:hAnsi="GHEA Grapalat"/>
                <w:sz w:val="16"/>
                <w:szCs w:val="16"/>
                <w:rPrChange w:id="8796" w:author="Hayk-PC" w:date="2024-12-11T02:31:00Z">
                  <w:rPr>
                    <w:ins w:id="8797" w:author="Hayk-PC" w:date="2024-12-11T02:30:00Z"/>
                    <w:rFonts w:ascii="GHEA Grapalat" w:hAnsi="GHEA Grapalat"/>
                    <w:sz w:val="16"/>
                    <w:szCs w:val="16"/>
                  </w:rPr>
                </w:rPrChange>
              </w:rPr>
            </w:pPr>
            <w:ins w:id="8798" w:author="Hayk-PC" w:date="2024-12-11T02:31:00Z">
              <w:r w:rsidRPr="00DF1634">
                <w:rPr>
                  <w:rFonts w:ascii="GHEA Grapalat" w:hAnsi="GHEA Grapalat"/>
                  <w:sz w:val="16"/>
                  <w:szCs w:val="16"/>
                  <w:lang w:val="en-US"/>
                  <w:rPrChange w:id="8799" w:author="Hayk-PC" w:date="2024-12-11T02:31:00Z">
                    <w:rPr>
                      <w:rFonts w:ascii="GHEA Grapalat" w:hAnsi="GHEA Grapalat"/>
                      <w:sz w:val="16"/>
                      <w:szCs w:val="16"/>
                      <w:lang w:val="en-US"/>
                    </w:rPr>
                  </w:rPrChange>
                </w:rPr>
                <w:t>-</w:t>
              </w:r>
            </w:ins>
          </w:p>
        </w:tc>
        <w:tc>
          <w:tcPr>
            <w:tcW w:w="861" w:type="dxa"/>
            <w:vAlign w:val="center"/>
          </w:tcPr>
          <w:p w14:paraId="5EA031B7" w14:textId="0CBCB7D5" w:rsidR="00FA53B5" w:rsidRPr="00DF1634" w:rsidRDefault="00FA53B5" w:rsidP="00FA53B5">
            <w:pPr>
              <w:widowControl w:val="0"/>
              <w:jc w:val="center"/>
              <w:rPr>
                <w:ins w:id="8800" w:author="Hayk-PC" w:date="2024-12-11T02:30:00Z"/>
                <w:rFonts w:ascii="GHEA Grapalat" w:hAnsi="GHEA Grapalat"/>
                <w:sz w:val="16"/>
                <w:szCs w:val="16"/>
                <w:rPrChange w:id="8801" w:author="Hayk-PC" w:date="2024-12-11T02:31:00Z">
                  <w:rPr>
                    <w:ins w:id="8802" w:author="Hayk-PC" w:date="2024-12-11T02:30:00Z"/>
                    <w:rFonts w:ascii="GHEA Grapalat" w:hAnsi="GHEA Grapalat"/>
                    <w:sz w:val="16"/>
                    <w:szCs w:val="16"/>
                  </w:rPr>
                </w:rPrChange>
              </w:rPr>
            </w:pPr>
            <w:ins w:id="8803" w:author="Hayk-PC" w:date="2024-12-11T02:31:00Z">
              <w:r w:rsidRPr="00DF1634">
                <w:rPr>
                  <w:rFonts w:ascii="GHEA Grapalat" w:hAnsi="GHEA Grapalat"/>
                  <w:sz w:val="16"/>
                  <w:szCs w:val="16"/>
                  <w:lang w:val="en-US"/>
                  <w:rPrChange w:id="8804" w:author="Hayk-PC" w:date="2024-12-11T02:31:00Z">
                    <w:rPr>
                      <w:rFonts w:ascii="GHEA Grapalat" w:hAnsi="GHEA Grapalat"/>
                      <w:sz w:val="16"/>
                      <w:szCs w:val="16"/>
                      <w:lang w:val="en-US"/>
                    </w:rPr>
                  </w:rPrChange>
                </w:rPr>
                <w:t>-</w:t>
              </w:r>
            </w:ins>
          </w:p>
        </w:tc>
        <w:tc>
          <w:tcPr>
            <w:tcW w:w="1007" w:type="dxa"/>
            <w:vAlign w:val="center"/>
          </w:tcPr>
          <w:p w14:paraId="42A01FE8" w14:textId="6930F2F7" w:rsidR="00FA53B5" w:rsidRPr="00DF1634" w:rsidRDefault="00FA53B5" w:rsidP="00FA53B5">
            <w:pPr>
              <w:widowControl w:val="0"/>
              <w:jc w:val="center"/>
              <w:rPr>
                <w:ins w:id="8805" w:author="Hayk-PC" w:date="2024-12-11T02:30:00Z"/>
                <w:rFonts w:ascii="GHEA Grapalat" w:hAnsi="GHEA Grapalat"/>
                <w:sz w:val="16"/>
                <w:szCs w:val="16"/>
                <w:rPrChange w:id="8806" w:author="Hayk-PC" w:date="2024-12-11T02:31:00Z">
                  <w:rPr>
                    <w:ins w:id="8807" w:author="Hayk-PC" w:date="2024-12-11T02:30:00Z"/>
                    <w:rFonts w:ascii="GHEA Grapalat" w:hAnsi="GHEA Grapalat"/>
                    <w:sz w:val="16"/>
                    <w:szCs w:val="16"/>
                  </w:rPr>
                </w:rPrChange>
              </w:rPr>
            </w:pPr>
            <w:ins w:id="8808" w:author="Hayk-PC" w:date="2024-12-11T02:31:00Z">
              <w:r w:rsidRPr="00DF1634">
                <w:rPr>
                  <w:rFonts w:ascii="GHEA Grapalat" w:hAnsi="GHEA Grapalat"/>
                  <w:sz w:val="16"/>
                  <w:szCs w:val="16"/>
                  <w:lang w:val="en-US"/>
                  <w:rPrChange w:id="8809" w:author="Hayk-PC" w:date="2024-12-11T02:31:00Z">
                    <w:rPr>
                      <w:rFonts w:ascii="GHEA Grapalat" w:hAnsi="GHEA Grapalat"/>
                      <w:sz w:val="16"/>
                      <w:szCs w:val="16"/>
                      <w:lang w:val="en-US"/>
                    </w:rPr>
                  </w:rPrChange>
                </w:rPr>
                <w:t>-</w:t>
              </w:r>
            </w:ins>
          </w:p>
        </w:tc>
        <w:tc>
          <w:tcPr>
            <w:tcW w:w="861" w:type="dxa"/>
            <w:vAlign w:val="center"/>
          </w:tcPr>
          <w:p w14:paraId="13F4ECBD" w14:textId="22B1E673" w:rsidR="00FA53B5" w:rsidRPr="00DF1634" w:rsidRDefault="00FA53B5" w:rsidP="00FA53B5">
            <w:pPr>
              <w:widowControl w:val="0"/>
              <w:jc w:val="center"/>
              <w:rPr>
                <w:ins w:id="8810" w:author="Hayk-PC" w:date="2024-12-11T02:30:00Z"/>
                <w:rFonts w:ascii="GHEA Grapalat" w:hAnsi="GHEA Grapalat"/>
                <w:sz w:val="16"/>
                <w:szCs w:val="16"/>
                <w:rPrChange w:id="8811" w:author="Hayk-PC" w:date="2024-12-11T02:31:00Z">
                  <w:rPr>
                    <w:ins w:id="8812" w:author="Hayk-PC" w:date="2024-12-11T02:30:00Z"/>
                    <w:rFonts w:ascii="GHEA Grapalat" w:hAnsi="GHEA Grapalat"/>
                    <w:sz w:val="16"/>
                    <w:szCs w:val="16"/>
                  </w:rPr>
                </w:rPrChange>
              </w:rPr>
            </w:pPr>
            <w:ins w:id="8813" w:author="Hayk-PC" w:date="2024-12-11T02:31:00Z">
              <w:r w:rsidRPr="00DF1634">
                <w:rPr>
                  <w:rFonts w:ascii="GHEA Grapalat" w:hAnsi="GHEA Grapalat"/>
                  <w:sz w:val="16"/>
                  <w:szCs w:val="16"/>
                  <w:lang w:val="en-US"/>
                  <w:rPrChange w:id="8814" w:author="Hayk-PC" w:date="2024-12-11T02:31:00Z">
                    <w:rPr>
                      <w:rFonts w:ascii="GHEA Grapalat" w:hAnsi="GHEA Grapalat"/>
                      <w:sz w:val="16"/>
                      <w:szCs w:val="16"/>
                      <w:lang w:val="en-US"/>
                    </w:rPr>
                  </w:rPrChange>
                </w:rPr>
                <w:t>100</w:t>
              </w:r>
              <w:r w:rsidRPr="00DF1634">
                <w:rPr>
                  <w:rFonts w:ascii="GHEA Grapalat" w:hAnsi="GHEA Grapalat"/>
                  <w:sz w:val="16"/>
                  <w:szCs w:val="16"/>
                  <w:rPrChange w:id="8815" w:author="Hayk-PC" w:date="2024-12-11T02:31:00Z">
                    <w:rPr>
                      <w:rFonts w:ascii="GHEA Grapalat" w:hAnsi="GHEA Grapalat"/>
                      <w:sz w:val="16"/>
                      <w:szCs w:val="16"/>
                    </w:rPr>
                  </w:rPrChange>
                </w:rPr>
                <w:t xml:space="preserve"> %</w:t>
              </w:r>
            </w:ins>
          </w:p>
        </w:tc>
        <w:tc>
          <w:tcPr>
            <w:tcW w:w="821" w:type="dxa"/>
            <w:vAlign w:val="center"/>
          </w:tcPr>
          <w:p w14:paraId="362ABFE4" w14:textId="1DE28BCB" w:rsidR="00FA53B5" w:rsidRPr="00DF1634" w:rsidRDefault="00FA53B5" w:rsidP="00FA53B5">
            <w:pPr>
              <w:widowControl w:val="0"/>
              <w:jc w:val="center"/>
              <w:rPr>
                <w:ins w:id="8816" w:author="Hayk-PC" w:date="2024-12-11T02:30:00Z"/>
                <w:rFonts w:ascii="GHEA Grapalat" w:hAnsi="GHEA Grapalat"/>
                <w:sz w:val="16"/>
                <w:szCs w:val="16"/>
                <w:rPrChange w:id="8817" w:author="Hayk-PC" w:date="2024-12-11T02:31:00Z">
                  <w:rPr>
                    <w:ins w:id="8818" w:author="Hayk-PC" w:date="2024-12-11T02:30:00Z"/>
                    <w:rFonts w:ascii="GHEA Grapalat" w:hAnsi="GHEA Grapalat"/>
                    <w:sz w:val="16"/>
                    <w:szCs w:val="16"/>
                  </w:rPr>
                </w:rPrChange>
              </w:rPr>
            </w:pPr>
            <w:ins w:id="8819" w:author="Hayk-PC" w:date="2024-12-11T02:31:00Z">
              <w:r w:rsidRPr="00DF1634">
                <w:rPr>
                  <w:rFonts w:ascii="GHEA Grapalat" w:hAnsi="GHEA Grapalat"/>
                  <w:sz w:val="16"/>
                  <w:szCs w:val="16"/>
                  <w:lang w:val="en-US"/>
                  <w:rPrChange w:id="8820" w:author="Hayk-PC" w:date="2024-12-11T02:31:00Z">
                    <w:rPr>
                      <w:rFonts w:ascii="GHEA Grapalat" w:hAnsi="GHEA Grapalat"/>
                      <w:sz w:val="16"/>
                      <w:szCs w:val="16"/>
                      <w:lang w:val="en-US"/>
                    </w:rPr>
                  </w:rPrChange>
                </w:rPr>
                <w:t>100</w:t>
              </w:r>
              <w:r w:rsidRPr="00DF1634">
                <w:rPr>
                  <w:rFonts w:ascii="GHEA Grapalat" w:hAnsi="GHEA Grapalat"/>
                  <w:sz w:val="16"/>
                  <w:szCs w:val="16"/>
                  <w:rPrChange w:id="8821" w:author="Hayk-PC" w:date="2024-12-11T02:31:00Z">
                    <w:rPr>
                      <w:rFonts w:ascii="GHEA Grapalat" w:hAnsi="GHEA Grapalat"/>
                      <w:sz w:val="16"/>
                      <w:szCs w:val="16"/>
                    </w:rPr>
                  </w:rPrChange>
                </w:rPr>
                <w:t xml:space="preserve"> %</w:t>
              </w:r>
            </w:ins>
          </w:p>
        </w:tc>
      </w:tr>
    </w:tbl>
    <w:p w14:paraId="32803F4B" w14:textId="77777777" w:rsidR="00071D1C" w:rsidRPr="00DF1634" w:rsidRDefault="00071D1C" w:rsidP="00B46D58">
      <w:pPr>
        <w:widowControl w:val="0"/>
        <w:spacing w:after="120"/>
        <w:rPr>
          <w:rFonts w:ascii="GHEA Grapalat" w:hAnsi="GHEA Grapalat"/>
          <w:i/>
          <w:rPrChange w:id="8822" w:author="Hayk-PC" w:date="2024-12-11T02:31:00Z">
            <w:rPr>
              <w:rFonts w:ascii="GHEA Grapalat" w:hAnsi="GHEA Grapalat"/>
              <w:i/>
            </w:rPr>
          </w:rPrChange>
        </w:rPr>
      </w:pPr>
    </w:p>
    <w:tbl>
      <w:tblPr>
        <w:tblW w:w="9639" w:type="dxa"/>
        <w:jc w:val="center"/>
        <w:tblLayout w:type="fixed"/>
        <w:tblLook w:val="0000" w:firstRow="0" w:lastRow="0" w:firstColumn="0" w:lastColumn="0" w:noHBand="0" w:noVBand="0"/>
      </w:tblPr>
      <w:tblGrid>
        <w:gridCol w:w="4536"/>
        <w:gridCol w:w="760"/>
        <w:gridCol w:w="4343"/>
      </w:tblGrid>
      <w:tr w:rsidR="00B138F3" w:rsidRPr="00DF1634" w14:paraId="514BF20B" w14:textId="77777777" w:rsidTr="00E22E51">
        <w:trPr>
          <w:jc w:val="center"/>
        </w:trPr>
        <w:tc>
          <w:tcPr>
            <w:tcW w:w="4536" w:type="dxa"/>
          </w:tcPr>
          <w:p w14:paraId="7D090087" w14:textId="77777777" w:rsidR="00071D1C" w:rsidRPr="00DF1634" w:rsidRDefault="00071D1C" w:rsidP="00B46D58">
            <w:pPr>
              <w:widowControl w:val="0"/>
              <w:spacing w:after="160"/>
              <w:jc w:val="center"/>
              <w:rPr>
                <w:rFonts w:ascii="GHEA Grapalat" w:hAnsi="GHEA Grapalat" w:cs="Sylfaen"/>
                <w:b/>
                <w:bCs/>
                <w:rPrChange w:id="8823" w:author="Hayk-PC" w:date="2024-12-11T02:31:00Z">
                  <w:rPr>
                    <w:rFonts w:ascii="GHEA Grapalat" w:hAnsi="GHEA Grapalat" w:cs="Sylfaen"/>
                    <w:b/>
                    <w:bCs/>
                  </w:rPr>
                </w:rPrChange>
              </w:rPr>
            </w:pPr>
            <w:r w:rsidRPr="00DF1634">
              <w:rPr>
                <w:rFonts w:ascii="GHEA Grapalat" w:hAnsi="GHEA Grapalat"/>
                <w:b/>
                <w:rPrChange w:id="8824" w:author="Hayk-PC" w:date="2024-12-11T02:31:00Z">
                  <w:rPr>
                    <w:rFonts w:ascii="GHEA Grapalat" w:hAnsi="GHEA Grapalat"/>
                    <w:b/>
                  </w:rPr>
                </w:rPrChange>
              </w:rPr>
              <w:t>ПОКУПАТЕЛЬ</w:t>
            </w:r>
          </w:p>
          <w:p w14:paraId="5D66248A" w14:textId="77777777" w:rsidR="00071D1C" w:rsidRPr="00DF1634" w:rsidRDefault="00AB4EAB" w:rsidP="00B46D58">
            <w:pPr>
              <w:widowControl w:val="0"/>
              <w:jc w:val="center"/>
              <w:rPr>
                <w:rFonts w:ascii="GHEA Grapalat" w:hAnsi="GHEA Grapalat"/>
                <w:lang w:val="en-US"/>
                <w:rPrChange w:id="8825" w:author="Hayk-PC" w:date="2024-12-11T02:31:00Z">
                  <w:rPr>
                    <w:rFonts w:ascii="GHEA Grapalat" w:hAnsi="GHEA Grapalat"/>
                    <w:lang w:val="en-US"/>
                  </w:rPr>
                </w:rPrChange>
              </w:rPr>
            </w:pPr>
            <w:r w:rsidRPr="00DF1634">
              <w:rPr>
                <w:rFonts w:ascii="GHEA Grapalat" w:hAnsi="GHEA Grapalat"/>
                <w:lang w:val="en-US"/>
                <w:rPrChange w:id="8826" w:author="Hayk-PC" w:date="2024-12-11T02:31:00Z">
                  <w:rPr>
                    <w:rFonts w:ascii="GHEA Grapalat" w:hAnsi="GHEA Grapalat"/>
                    <w:lang w:val="en-US"/>
                  </w:rPr>
                </w:rPrChange>
              </w:rPr>
              <w:t>______________________</w:t>
            </w:r>
          </w:p>
          <w:p w14:paraId="3294B8BF" w14:textId="77777777" w:rsidR="00071D1C" w:rsidRPr="00DF1634" w:rsidRDefault="00071D1C" w:rsidP="00B46D58">
            <w:pPr>
              <w:widowControl w:val="0"/>
              <w:spacing w:after="160"/>
              <w:jc w:val="center"/>
              <w:rPr>
                <w:rFonts w:ascii="GHEA Grapalat" w:hAnsi="GHEA Grapalat"/>
                <w:sz w:val="20"/>
                <w:szCs w:val="20"/>
                <w:rPrChange w:id="8827" w:author="Hayk-PC" w:date="2024-12-11T02:31:00Z">
                  <w:rPr>
                    <w:rFonts w:ascii="GHEA Grapalat" w:hAnsi="GHEA Grapalat"/>
                    <w:sz w:val="20"/>
                    <w:szCs w:val="20"/>
                  </w:rPr>
                </w:rPrChange>
              </w:rPr>
            </w:pPr>
            <w:r w:rsidRPr="00DF1634">
              <w:rPr>
                <w:rFonts w:ascii="GHEA Grapalat" w:hAnsi="GHEA Grapalat"/>
                <w:sz w:val="20"/>
                <w:szCs w:val="20"/>
                <w:rPrChange w:id="8828" w:author="Hayk-PC" w:date="2024-12-11T02:31:00Z">
                  <w:rPr>
                    <w:rFonts w:ascii="GHEA Grapalat" w:hAnsi="GHEA Grapalat"/>
                    <w:sz w:val="20"/>
                    <w:szCs w:val="20"/>
                  </w:rPr>
                </w:rPrChange>
              </w:rPr>
              <w:lastRenderedPageBreak/>
              <w:t>/подпись/</w:t>
            </w:r>
          </w:p>
          <w:p w14:paraId="0E803F79" w14:textId="77777777" w:rsidR="00071D1C" w:rsidRPr="00DF1634" w:rsidRDefault="00071D1C" w:rsidP="00B46D58">
            <w:pPr>
              <w:widowControl w:val="0"/>
              <w:spacing w:after="160"/>
              <w:jc w:val="center"/>
              <w:rPr>
                <w:rFonts w:ascii="GHEA Grapalat" w:hAnsi="GHEA Grapalat"/>
                <w:rPrChange w:id="8829" w:author="Hayk-PC" w:date="2024-12-11T02:31:00Z">
                  <w:rPr>
                    <w:rFonts w:ascii="GHEA Grapalat" w:hAnsi="GHEA Grapalat"/>
                  </w:rPr>
                </w:rPrChange>
              </w:rPr>
            </w:pPr>
            <w:r w:rsidRPr="00DF1634">
              <w:rPr>
                <w:rFonts w:ascii="GHEA Grapalat" w:hAnsi="GHEA Grapalat"/>
                <w:rPrChange w:id="8830" w:author="Hayk-PC" w:date="2024-12-11T02:31:00Z">
                  <w:rPr>
                    <w:rFonts w:ascii="GHEA Grapalat" w:hAnsi="GHEA Grapalat"/>
                  </w:rPr>
                </w:rPrChange>
              </w:rPr>
              <w:t>М. П.</w:t>
            </w:r>
          </w:p>
        </w:tc>
        <w:tc>
          <w:tcPr>
            <w:tcW w:w="760" w:type="dxa"/>
          </w:tcPr>
          <w:p w14:paraId="690FAE64" w14:textId="77777777" w:rsidR="00071D1C" w:rsidRPr="00DF1634" w:rsidRDefault="00071D1C" w:rsidP="00B46D58">
            <w:pPr>
              <w:widowControl w:val="0"/>
              <w:spacing w:after="160"/>
              <w:jc w:val="center"/>
              <w:rPr>
                <w:rFonts w:ascii="GHEA Grapalat" w:hAnsi="GHEA Grapalat"/>
                <w:rPrChange w:id="8831" w:author="Hayk-PC" w:date="2024-12-11T02:31:00Z">
                  <w:rPr>
                    <w:rFonts w:ascii="GHEA Grapalat" w:hAnsi="GHEA Grapalat"/>
                  </w:rPr>
                </w:rPrChange>
              </w:rPr>
            </w:pPr>
          </w:p>
        </w:tc>
        <w:tc>
          <w:tcPr>
            <w:tcW w:w="4343" w:type="dxa"/>
          </w:tcPr>
          <w:p w14:paraId="19A21D54" w14:textId="77777777" w:rsidR="00071D1C" w:rsidRPr="00DF1634" w:rsidRDefault="00071D1C" w:rsidP="00B46D58">
            <w:pPr>
              <w:widowControl w:val="0"/>
              <w:spacing w:after="160"/>
              <w:jc w:val="center"/>
              <w:rPr>
                <w:rFonts w:ascii="GHEA Grapalat" w:hAnsi="GHEA Grapalat" w:cs="Sylfaen"/>
                <w:b/>
                <w:bCs/>
                <w:rPrChange w:id="8832" w:author="Hayk-PC" w:date="2024-12-11T02:31:00Z">
                  <w:rPr>
                    <w:rFonts w:ascii="GHEA Grapalat" w:hAnsi="GHEA Grapalat" w:cs="Sylfaen"/>
                    <w:b/>
                    <w:bCs/>
                  </w:rPr>
                </w:rPrChange>
              </w:rPr>
            </w:pPr>
            <w:r w:rsidRPr="00DF1634">
              <w:rPr>
                <w:rFonts w:ascii="GHEA Grapalat" w:hAnsi="GHEA Grapalat"/>
                <w:b/>
                <w:rPrChange w:id="8833" w:author="Hayk-PC" w:date="2024-12-11T02:31:00Z">
                  <w:rPr>
                    <w:rFonts w:ascii="GHEA Grapalat" w:hAnsi="GHEA Grapalat"/>
                    <w:b/>
                  </w:rPr>
                </w:rPrChange>
              </w:rPr>
              <w:t>ПРОДАВЕЦ</w:t>
            </w:r>
          </w:p>
          <w:p w14:paraId="7B4BE1AD" w14:textId="77777777" w:rsidR="00071D1C" w:rsidRPr="00DF1634" w:rsidRDefault="00AB4EAB" w:rsidP="00B46D58">
            <w:pPr>
              <w:widowControl w:val="0"/>
              <w:jc w:val="center"/>
              <w:rPr>
                <w:rFonts w:ascii="GHEA Grapalat" w:hAnsi="GHEA Grapalat"/>
                <w:lang w:val="en-US"/>
                <w:rPrChange w:id="8834" w:author="Hayk-PC" w:date="2024-12-11T02:31:00Z">
                  <w:rPr>
                    <w:rFonts w:ascii="GHEA Grapalat" w:hAnsi="GHEA Grapalat"/>
                    <w:lang w:val="en-US"/>
                  </w:rPr>
                </w:rPrChange>
              </w:rPr>
            </w:pPr>
            <w:r w:rsidRPr="00DF1634">
              <w:rPr>
                <w:rFonts w:ascii="GHEA Grapalat" w:hAnsi="GHEA Grapalat"/>
                <w:lang w:val="en-US"/>
                <w:rPrChange w:id="8835" w:author="Hayk-PC" w:date="2024-12-11T02:31:00Z">
                  <w:rPr>
                    <w:rFonts w:ascii="GHEA Grapalat" w:hAnsi="GHEA Grapalat"/>
                    <w:lang w:val="en-US"/>
                  </w:rPr>
                </w:rPrChange>
              </w:rPr>
              <w:t>______________________</w:t>
            </w:r>
          </w:p>
          <w:p w14:paraId="291D9299" w14:textId="77777777" w:rsidR="00071D1C" w:rsidRPr="00DF1634" w:rsidRDefault="00071D1C" w:rsidP="00B46D58">
            <w:pPr>
              <w:widowControl w:val="0"/>
              <w:spacing w:after="160"/>
              <w:jc w:val="center"/>
              <w:rPr>
                <w:rFonts w:ascii="GHEA Grapalat" w:hAnsi="GHEA Grapalat"/>
                <w:sz w:val="20"/>
                <w:szCs w:val="20"/>
                <w:rPrChange w:id="8836" w:author="Hayk-PC" w:date="2024-12-11T02:31:00Z">
                  <w:rPr>
                    <w:rFonts w:ascii="GHEA Grapalat" w:hAnsi="GHEA Grapalat"/>
                    <w:sz w:val="20"/>
                    <w:szCs w:val="20"/>
                  </w:rPr>
                </w:rPrChange>
              </w:rPr>
            </w:pPr>
            <w:r w:rsidRPr="00DF1634">
              <w:rPr>
                <w:rFonts w:ascii="GHEA Grapalat" w:hAnsi="GHEA Grapalat"/>
                <w:sz w:val="20"/>
                <w:szCs w:val="20"/>
                <w:rPrChange w:id="8837" w:author="Hayk-PC" w:date="2024-12-11T02:31:00Z">
                  <w:rPr>
                    <w:rFonts w:ascii="GHEA Grapalat" w:hAnsi="GHEA Grapalat"/>
                    <w:sz w:val="20"/>
                    <w:szCs w:val="20"/>
                  </w:rPr>
                </w:rPrChange>
              </w:rPr>
              <w:lastRenderedPageBreak/>
              <w:t>/подпись/</w:t>
            </w:r>
          </w:p>
          <w:p w14:paraId="6E8DCF05" w14:textId="77777777" w:rsidR="00071D1C" w:rsidRPr="00DF1634" w:rsidRDefault="00071D1C" w:rsidP="00B46D58">
            <w:pPr>
              <w:widowControl w:val="0"/>
              <w:spacing w:after="160"/>
              <w:jc w:val="center"/>
              <w:rPr>
                <w:rFonts w:ascii="GHEA Grapalat" w:hAnsi="GHEA Grapalat"/>
                <w:rPrChange w:id="8838" w:author="Hayk-PC" w:date="2024-12-11T02:31:00Z">
                  <w:rPr>
                    <w:rFonts w:ascii="GHEA Grapalat" w:hAnsi="GHEA Grapalat"/>
                  </w:rPr>
                </w:rPrChange>
              </w:rPr>
            </w:pPr>
            <w:r w:rsidRPr="00DF1634">
              <w:rPr>
                <w:rFonts w:ascii="GHEA Grapalat" w:hAnsi="GHEA Grapalat"/>
                <w:rPrChange w:id="8839" w:author="Hayk-PC" w:date="2024-12-11T02:31:00Z">
                  <w:rPr>
                    <w:rFonts w:ascii="GHEA Grapalat" w:hAnsi="GHEA Grapalat"/>
                  </w:rPr>
                </w:rPrChange>
              </w:rPr>
              <w:t>М. П.</w:t>
            </w:r>
          </w:p>
        </w:tc>
      </w:tr>
    </w:tbl>
    <w:p w14:paraId="69917A51" w14:textId="77777777" w:rsidR="00071D1C" w:rsidRPr="00DF1634" w:rsidRDefault="00071D1C" w:rsidP="00B46D58">
      <w:pPr>
        <w:widowControl w:val="0"/>
        <w:spacing w:after="160"/>
        <w:rPr>
          <w:rFonts w:ascii="GHEA Grapalat" w:hAnsi="GHEA Grapalat"/>
          <w:rPrChange w:id="8840" w:author="Hayk-PC" w:date="2024-12-11T02:31:00Z">
            <w:rPr>
              <w:rFonts w:ascii="GHEA Grapalat" w:hAnsi="GHEA Grapalat"/>
            </w:rPr>
          </w:rPrChange>
        </w:rPr>
        <w:sectPr w:rsidR="00071D1C" w:rsidRPr="00DF1634" w:rsidSect="00E6288F">
          <w:footnotePr>
            <w:pos w:val="beneathText"/>
          </w:footnotePr>
          <w:pgSz w:w="16838" w:h="11906" w:orient="landscape" w:code="9"/>
          <w:pgMar w:top="1418" w:right="1418" w:bottom="1418" w:left="1418" w:header="561" w:footer="561" w:gutter="0"/>
          <w:cols w:space="720"/>
        </w:sectPr>
      </w:pPr>
    </w:p>
    <w:p w14:paraId="0D0E6BF7" w14:textId="77777777" w:rsidR="00071D1C" w:rsidRPr="00DF1634" w:rsidRDefault="00071D1C" w:rsidP="00B46D58">
      <w:pPr>
        <w:widowControl w:val="0"/>
        <w:spacing w:after="160"/>
        <w:jc w:val="right"/>
        <w:rPr>
          <w:rFonts w:ascii="GHEA Grapalat" w:hAnsi="GHEA Grapalat"/>
          <w:i/>
          <w:rPrChange w:id="8841" w:author="Hayk-PC" w:date="2024-12-11T02:31:00Z">
            <w:rPr>
              <w:rFonts w:ascii="GHEA Grapalat" w:hAnsi="GHEA Grapalat"/>
              <w:i/>
            </w:rPr>
          </w:rPrChange>
        </w:rPr>
      </w:pPr>
      <w:r w:rsidRPr="00DF1634">
        <w:rPr>
          <w:rFonts w:ascii="GHEA Grapalat" w:hAnsi="GHEA Grapalat"/>
          <w:i/>
          <w:rPrChange w:id="8842" w:author="Hayk-PC" w:date="2024-12-11T02:31:00Z">
            <w:rPr>
              <w:rFonts w:ascii="GHEA Grapalat" w:hAnsi="GHEA Grapalat"/>
              <w:i/>
            </w:rPr>
          </w:rPrChange>
        </w:rPr>
        <w:lastRenderedPageBreak/>
        <w:t>Приложение № 3</w:t>
      </w:r>
    </w:p>
    <w:p w14:paraId="7D50A3D7" w14:textId="77777777" w:rsidR="00071D1C" w:rsidRPr="00DF1634" w:rsidRDefault="00071D1C" w:rsidP="00B46D58">
      <w:pPr>
        <w:widowControl w:val="0"/>
        <w:spacing w:after="160"/>
        <w:jc w:val="right"/>
        <w:rPr>
          <w:rFonts w:ascii="GHEA Grapalat" w:hAnsi="GHEA Grapalat"/>
          <w:i/>
          <w:rPrChange w:id="8843" w:author="Hayk-PC" w:date="2024-12-11T02:31:00Z">
            <w:rPr>
              <w:rFonts w:ascii="GHEA Grapalat" w:hAnsi="GHEA Grapalat"/>
              <w:i/>
            </w:rPr>
          </w:rPrChange>
        </w:rPr>
      </w:pPr>
      <w:r w:rsidRPr="00DF1634">
        <w:rPr>
          <w:rFonts w:ascii="GHEA Grapalat" w:hAnsi="GHEA Grapalat"/>
          <w:i/>
          <w:rPrChange w:id="8844" w:author="Hayk-PC" w:date="2024-12-11T02:31:00Z">
            <w:rPr>
              <w:rFonts w:ascii="GHEA Grapalat" w:hAnsi="GHEA Grapalat"/>
              <w:i/>
            </w:rPr>
          </w:rPrChange>
        </w:rPr>
        <w:t xml:space="preserve">к Договору под кодом </w:t>
      </w:r>
      <w:r w:rsidR="00E67FD5" w:rsidRPr="00DF1634">
        <w:rPr>
          <w:rFonts w:ascii="GHEA Grapalat" w:hAnsi="GHEA Grapalat"/>
          <w:i/>
          <w:rPrChange w:id="8845" w:author="Hayk-PC" w:date="2024-12-11T02:31:00Z">
            <w:rPr>
              <w:rFonts w:ascii="GHEA Grapalat" w:hAnsi="GHEA Grapalat"/>
              <w:i/>
            </w:rPr>
          </w:rPrChange>
        </w:rPr>
        <w:br/>
      </w:r>
      <w:r w:rsidRPr="00DF1634">
        <w:rPr>
          <w:rFonts w:ascii="GHEA Grapalat" w:hAnsi="GHEA Grapalat"/>
          <w:i/>
          <w:rPrChange w:id="8846" w:author="Hayk-PC" w:date="2024-12-11T02:31:00Z">
            <w:rPr>
              <w:rFonts w:ascii="GHEA Grapalat" w:hAnsi="GHEA Grapalat"/>
              <w:i/>
            </w:rPr>
          </w:rPrChange>
        </w:rPr>
        <w:t xml:space="preserve">заключенному </w:t>
      </w:r>
      <w:r w:rsidR="006132ED" w:rsidRPr="00DF1634">
        <w:rPr>
          <w:rFonts w:ascii="GHEA Grapalat" w:hAnsi="GHEA Grapalat"/>
          <w:i/>
          <w:rPrChange w:id="8847" w:author="Hayk-PC" w:date="2024-12-11T02:31:00Z">
            <w:rPr>
              <w:rFonts w:ascii="GHEA Grapalat" w:hAnsi="GHEA Grapalat"/>
              <w:i/>
            </w:rPr>
          </w:rPrChange>
        </w:rPr>
        <w:t>"</w:t>
      </w:r>
      <w:r w:rsidR="00D52566" w:rsidRPr="00DF1634">
        <w:rPr>
          <w:rFonts w:ascii="GHEA Grapalat" w:hAnsi="GHEA Grapalat"/>
          <w:i/>
          <w:rPrChange w:id="8848" w:author="Hayk-PC" w:date="2024-12-11T02:31:00Z">
            <w:rPr>
              <w:rFonts w:ascii="GHEA Grapalat" w:hAnsi="GHEA Grapalat"/>
              <w:i/>
            </w:rPr>
          </w:rPrChange>
        </w:rPr>
        <w:tab/>
      </w:r>
      <w:r w:rsidR="006132ED" w:rsidRPr="00DF1634">
        <w:rPr>
          <w:rFonts w:ascii="GHEA Grapalat" w:hAnsi="GHEA Grapalat"/>
          <w:i/>
          <w:rPrChange w:id="8849" w:author="Hayk-PC" w:date="2024-12-11T02:31:00Z">
            <w:rPr>
              <w:rFonts w:ascii="GHEA Grapalat" w:hAnsi="GHEA Grapalat"/>
              <w:i/>
            </w:rPr>
          </w:rPrChange>
        </w:rPr>
        <w:t>"</w:t>
      </w:r>
      <w:r w:rsidR="00D52566" w:rsidRPr="00DF1634">
        <w:rPr>
          <w:rFonts w:ascii="GHEA Grapalat" w:hAnsi="GHEA Grapalat"/>
          <w:i/>
          <w:rPrChange w:id="8850" w:author="Hayk-PC" w:date="2024-12-11T02:31:00Z">
            <w:rPr>
              <w:rFonts w:ascii="GHEA Grapalat" w:hAnsi="GHEA Grapalat"/>
              <w:i/>
            </w:rPr>
          </w:rPrChange>
        </w:rPr>
        <w:tab/>
      </w:r>
      <w:r w:rsidRPr="00DF1634">
        <w:rPr>
          <w:rFonts w:ascii="GHEA Grapalat" w:hAnsi="GHEA Grapalat"/>
          <w:i/>
          <w:rPrChange w:id="8851" w:author="Hayk-PC" w:date="2024-12-11T02:31:00Z">
            <w:rPr>
              <w:rFonts w:ascii="GHEA Grapalat" w:hAnsi="GHEA Grapalat"/>
              <w:i/>
            </w:rPr>
          </w:rPrChange>
        </w:rPr>
        <w:t>20</w:t>
      </w:r>
      <w:r w:rsidR="00D52566" w:rsidRPr="00DF1634">
        <w:rPr>
          <w:rFonts w:ascii="GHEA Grapalat" w:hAnsi="GHEA Grapalat"/>
          <w:i/>
          <w:rPrChange w:id="8852" w:author="Hayk-PC" w:date="2024-12-11T02:31:00Z">
            <w:rPr>
              <w:rFonts w:ascii="GHEA Grapalat" w:hAnsi="GHEA Grapalat"/>
              <w:i/>
            </w:rPr>
          </w:rPrChange>
        </w:rPr>
        <w:tab/>
      </w:r>
      <w:r w:rsidRPr="00DF1634">
        <w:rPr>
          <w:rFonts w:ascii="GHEA Grapalat" w:hAnsi="GHEA Grapalat"/>
          <w:i/>
          <w:rPrChange w:id="8853" w:author="Hayk-PC" w:date="2024-12-11T02:31:00Z">
            <w:rPr>
              <w:rFonts w:ascii="GHEA Grapalat" w:hAnsi="GHEA Grapalat"/>
              <w:i/>
            </w:rPr>
          </w:rPrChange>
        </w:rPr>
        <w:t>г.</w:t>
      </w:r>
    </w:p>
    <w:p w14:paraId="19AA6964" w14:textId="77777777" w:rsidR="00071D1C" w:rsidRPr="00DF1634" w:rsidRDefault="00071D1C" w:rsidP="00B46D58">
      <w:pPr>
        <w:widowControl w:val="0"/>
        <w:spacing w:after="160"/>
        <w:ind w:left="-142" w:firstLine="142"/>
        <w:jc w:val="center"/>
        <w:rPr>
          <w:rFonts w:ascii="GHEA Grapalat" w:hAnsi="GHEA Grapalat" w:cs="Sylfaen"/>
          <w:b/>
          <w:rPrChange w:id="8854" w:author="Hayk-PC" w:date="2024-12-11T02:31:00Z">
            <w:rPr>
              <w:rFonts w:ascii="GHEA Grapalat" w:hAnsi="GHEA Grapalat" w:cs="Sylfaen"/>
              <w:b/>
            </w:rPr>
          </w:rPrChange>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DF1634" w14:paraId="7F3C4AB6" w14:textId="77777777" w:rsidTr="007A2020">
        <w:trPr>
          <w:tblCellSpacing w:w="7" w:type="dxa"/>
          <w:jc w:val="center"/>
        </w:trPr>
        <w:tc>
          <w:tcPr>
            <w:tcW w:w="0" w:type="auto"/>
            <w:vAlign w:val="center"/>
          </w:tcPr>
          <w:p w14:paraId="3999E597" w14:textId="77777777" w:rsidR="0038400D" w:rsidRPr="00DF1634" w:rsidRDefault="00EB713D" w:rsidP="00B46D58">
            <w:pPr>
              <w:widowControl w:val="0"/>
              <w:spacing w:after="160"/>
              <w:jc w:val="center"/>
              <w:rPr>
                <w:rFonts w:ascii="GHEA Grapalat" w:hAnsi="GHEA Grapalat"/>
                <w:iCs/>
                <w:rPrChange w:id="8855" w:author="Hayk-PC" w:date="2024-12-11T02:31:00Z">
                  <w:rPr>
                    <w:rFonts w:ascii="GHEA Grapalat" w:hAnsi="GHEA Grapalat"/>
                    <w:iCs/>
                  </w:rPr>
                </w:rPrChange>
              </w:rPr>
            </w:pPr>
            <w:r w:rsidRPr="00DF1634">
              <w:rPr>
                <w:rFonts w:ascii="GHEA Grapalat" w:hAnsi="GHEA Grapalat"/>
                <w:rPrChange w:id="8856" w:author="Hayk-PC" w:date="2024-12-11T02:31:00Z">
                  <w:rPr>
                    <w:rFonts w:ascii="GHEA Grapalat" w:hAnsi="GHEA Grapalat"/>
                  </w:rPr>
                </w:rPrChange>
              </w:rPr>
              <w:t xml:space="preserve">Сторона договора </w:t>
            </w:r>
          </w:p>
          <w:p w14:paraId="6009978A" w14:textId="77777777" w:rsidR="0038400D" w:rsidRPr="00DF1634" w:rsidRDefault="0038400D" w:rsidP="00B46D58">
            <w:pPr>
              <w:widowControl w:val="0"/>
              <w:spacing w:after="160"/>
              <w:jc w:val="center"/>
              <w:rPr>
                <w:rFonts w:ascii="GHEA Grapalat" w:hAnsi="GHEA Grapalat"/>
                <w:iCs/>
                <w:rPrChange w:id="8857" w:author="Hayk-PC" w:date="2024-12-11T02:31:00Z">
                  <w:rPr>
                    <w:rFonts w:ascii="GHEA Grapalat" w:hAnsi="GHEA Grapalat"/>
                    <w:iCs/>
                  </w:rPr>
                </w:rPrChange>
              </w:rPr>
            </w:pPr>
            <w:r w:rsidRPr="00DF1634">
              <w:rPr>
                <w:rFonts w:ascii="GHEA Grapalat" w:hAnsi="GHEA Grapalat"/>
                <w:rPrChange w:id="8858" w:author="Hayk-PC" w:date="2024-12-11T02:31:00Z">
                  <w:rPr>
                    <w:rFonts w:ascii="GHEA Grapalat" w:hAnsi="GHEA Grapalat"/>
                  </w:rPr>
                </w:rPrChange>
              </w:rPr>
              <w:t>______________________</w:t>
            </w:r>
            <w:r w:rsidR="00E67FD5" w:rsidRPr="00DF1634">
              <w:rPr>
                <w:rFonts w:ascii="GHEA Grapalat" w:hAnsi="GHEA Grapalat"/>
                <w:rPrChange w:id="8859" w:author="Hayk-PC" w:date="2024-12-11T02:31:00Z">
                  <w:rPr>
                    <w:rFonts w:ascii="GHEA Grapalat" w:hAnsi="GHEA Grapalat"/>
                  </w:rPr>
                </w:rPrChange>
              </w:rPr>
              <w:t>___</w:t>
            </w:r>
            <w:r w:rsidRPr="00DF1634">
              <w:rPr>
                <w:rFonts w:ascii="GHEA Grapalat" w:hAnsi="GHEA Grapalat"/>
                <w:rPrChange w:id="8860" w:author="Hayk-PC" w:date="2024-12-11T02:31:00Z">
                  <w:rPr>
                    <w:rFonts w:ascii="GHEA Grapalat" w:hAnsi="GHEA Grapalat"/>
                  </w:rPr>
                </w:rPrChange>
              </w:rPr>
              <w:t>_</w:t>
            </w:r>
            <w:r w:rsidR="00E67FD5" w:rsidRPr="00DF1634">
              <w:rPr>
                <w:rFonts w:ascii="GHEA Grapalat" w:hAnsi="GHEA Grapalat"/>
                <w:rPrChange w:id="8861" w:author="Hayk-PC" w:date="2024-12-11T02:31:00Z">
                  <w:rPr>
                    <w:rFonts w:ascii="GHEA Grapalat" w:hAnsi="GHEA Grapalat"/>
                  </w:rPr>
                </w:rPrChange>
              </w:rPr>
              <w:t>_</w:t>
            </w:r>
            <w:r w:rsidRPr="00DF1634">
              <w:rPr>
                <w:rFonts w:ascii="GHEA Grapalat" w:hAnsi="GHEA Grapalat"/>
                <w:rPrChange w:id="8862" w:author="Hayk-PC" w:date="2024-12-11T02:31:00Z">
                  <w:rPr>
                    <w:rFonts w:ascii="GHEA Grapalat" w:hAnsi="GHEA Grapalat"/>
                  </w:rPr>
                </w:rPrChange>
              </w:rPr>
              <w:t>____</w:t>
            </w:r>
          </w:p>
          <w:p w14:paraId="6B07601F" w14:textId="77777777" w:rsidR="0038400D" w:rsidRPr="00DF1634" w:rsidRDefault="0038400D" w:rsidP="00B46D58">
            <w:pPr>
              <w:widowControl w:val="0"/>
              <w:spacing w:after="160"/>
              <w:jc w:val="center"/>
              <w:rPr>
                <w:rFonts w:ascii="GHEA Grapalat" w:hAnsi="GHEA Grapalat"/>
                <w:iCs/>
                <w:rPrChange w:id="8863" w:author="Hayk-PC" w:date="2024-12-11T02:31:00Z">
                  <w:rPr>
                    <w:rFonts w:ascii="GHEA Grapalat" w:hAnsi="GHEA Grapalat"/>
                    <w:iCs/>
                  </w:rPr>
                </w:rPrChange>
              </w:rPr>
            </w:pPr>
            <w:r w:rsidRPr="00DF1634">
              <w:rPr>
                <w:rFonts w:ascii="GHEA Grapalat" w:hAnsi="GHEA Grapalat"/>
                <w:rPrChange w:id="8864" w:author="Hayk-PC" w:date="2024-12-11T02:31:00Z">
                  <w:rPr>
                    <w:rFonts w:ascii="GHEA Grapalat" w:hAnsi="GHEA Grapalat"/>
                  </w:rPr>
                </w:rPrChange>
              </w:rPr>
              <w:t>_______________</w:t>
            </w:r>
            <w:r w:rsidR="00E67FD5" w:rsidRPr="00DF1634">
              <w:rPr>
                <w:rFonts w:ascii="GHEA Grapalat" w:hAnsi="GHEA Grapalat"/>
                <w:rPrChange w:id="8865" w:author="Hayk-PC" w:date="2024-12-11T02:31:00Z">
                  <w:rPr>
                    <w:rFonts w:ascii="GHEA Grapalat" w:hAnsi="GHEA Grapalat"/>
                  </w:rPr>
                </w:rPrChange>
              </w:rPr>
              <w:t>__</w:t>
            </w:r>
            <w:r w:rsidRPr="00DF1634">
              <w:rPr>
                <w:rFonts w:ascii="GHEA Grapalat" w:hAnsi="GHEA Grapalat"/>
                <w:rPrChange w:id="8866" w:author="Hayk-PC" w:date="2024-12-11T02:31:00Z">
                  <w:rPr>
                    <w:rFonts w:ascii="GHEA Grapalat" w:hAnsi="GHEA Grapalat"/>
                  </w:rPr>
                </w:rPrChange>
              </w:rPr>
              <w:t>_______</w:t>
            </w:r>
            <w:r w:rsidR="00E67FD5" w:rsidRPr="00DF1634">
              <w:rPr>
                <w:rFonts w:ascii="GHEA Grapalat" w:hAnsi="GHEA Grapalat"/>
                <w:rPrChange w:id="8867" w:author="Hayk-PC" w:date="2024-12-11T02:31:00Z">
                  <w:rPr>
                    <w:rFonts w:ascii="GHEA Grapalat" w:hAnsi="GHEA Grapalat"/>
                  </w:rPr>
                </w:rPrChange>
              </w:rPr>
              <w:t>_</w:t>
            </w:r>
            <w:r w:rsidRPr="00DF1634">
              <w:rPr>
                <w:rFonts w:ascii="GHEA Grapalat" w:hAnsi="GHEA Grapalat"/>
                <w:rPrChange w:id="8868" w:author="Hayk-PC" w:date="2024-12-11T02:31:00Z">
                  <w:rPr>
                    <w:rFonts w:ascii="GHEA Grapalat" w:hAnsi="GHEA Grapalat"/>
                  </w:rPr>
                </w:rPrChange>
              </w:rPr>
              <w:t>___</w:t>
            </w:r>
            <w:r w:rsidR="00E67FD5" w:rsidRPr="00DF1634">
              <w:rPr>
                <w:rFonts w:ascii="GHEA Grapalat" w:hAnsi="GHEA Grapalat"/>
                <w:rPrChange w:id="8869" w:author="Hayk-PC" w:date="2024-12-11T02:31:00Z">
                  <w:rPr>
                    <w:rFonts w:ascii="GHEA Grapalat" w:hAnsi="GHEA Grapalat"/>
                  </w:rPr>
                </w:rPrChange>
              </w:rPr>
              <w:t>_</w:t>
            </w:r>
            <w:r w:rsidRPr="00DF1634">
              <w:rPr>
                <w:rFonts w:ascii="GHEA Grapalat" w:hAnsi="GHEA Grapalat"/>
                <w:rPrChange w:id="8870" w:author="Hayk-PC" w:date="2024-12-11T02:31:00Z">
                  <w:rPr>
                    <w:rFonts w:ascii="GHEA Grapalat" w:hAnsi="GHEA Grapalat"/>
                  </w:rPr>
                </w:rPrChange>
              </w:rPr>
              <w:t>__</w:t>
            </w:r>
          </w:p>
          <w:p w14:paraId="14FF810C" w14:textId="77777777" w:rsidR="0038400D" w:rsidRPr="00DF1634" w:rsidRDefault="0038400D" w:rsidP="00B46D58">
            <w:pPr>
              <w:widowControl w:val="0"/>
              <w:spacing w:after="160"/>
              <w:jc w:val="center"/>
              <w:rPr>
                <w:rFonts w:ascii="GHEA Grapalat" w:hAnsi="GHEA Grapalat"/>
                <w:iCs/>
                <w:rPrChange w:id="8871" w:author="Hayk-PC" w:date="2024-12-11T02:31:00Z">
                  <w:rPr>
                    <w:rFonts w:ascii="GHEA Grapalat" w:hAnsi="GHEA Grapalat"/>
                    <w:iCs/>
                  </w:rPr>
                </w:rPrChange>
              </w:rPr>
            </w:pPr>
            <w:r w:rsidRPr="00DF1634">
              <w:rPr>
                <w:rFonts w:ascii="GHEA Grapalat" w:hAnsi="GHEA Grapalat"/>
                <w:rPrChange w:id="8872" w:author="Hayk-PC" w:date="2024-12-11T02:31:00Z">
                  <w:rPr>
                    <w:rFonts w:ascii="GHEA Grapalat" w:hAnsi="GHEA Grapalat"/>
                  </w:rPr>
                </w:rPrChange>
              </w:rPr>
              <w:t>место нахождения ____________</w:t>
            </w:r>
            <w:r w:rsidR="00E67FD5" w:rsidRPr="00DF1634">
              <w:rPr>
                <w:rFonts w:ascii="GHEA Grapalat" w:hAnsi="GHEA Grapalat"/>
                <w:rPrChange w:id="8873" w:author="Hayk-PC" w:date="2024-12-11T02:31:00Z">
                  <w:rPr>
                    <w:rFonts w:ascii="GHEA Grapalat" w:hAnsi="GHEA Grapalat"/>
                  </w:rPr>
                </w:rPrChange>
              </w:rPr>
              <w:t>_</w:t>
            </w:r>
            <w:r w:rsidRPr="00DF1634">
              <w:rPr>
                <w:rFonts w:ascii="GHEA Grapalat" w:hAnsi="GHEA Grapalat"/>
                <w:rPrChange w:id="8874" w:author="Hayk-PC" w:date="2024-12-11T02:31:00Z">
                  <w:rPr>
                    <w:rFonts w:ascii="GHEA Grapalat" w:hAnsi="GHEA Grapalat"/>
                  </w:rPr>
                </w:rPrChange>
              </w:rPr>
              <w:t>__</w:t>
            </w:r>
          </w:p>
          <w:p w14:paraId="29065F89" w14:textId="77777777" w:rsidR="0038400D" w:rsidRPr="00DF1634" w:rsidRDefault="00E67FD5" w:rsidP="00B46D58">
            <w:pPr>
              <w:widowControl w:val="0"/>
              <w:spacing w:after="160"/>
              <w:jc w:val="center"/>
              <w:rPr>
                <w:rFonts w:ascii="GHEA Grapalat" w:hAnsi="GHEA Grapalat"/>
                <w:iCs/>
                <w:rPrChange w:id="8875" w:author="Hayk-PC" w:date="2024-12-11T02:31:00Z">
                  <w:rPr>
                    <w:rFonts w:ascii="GHEA Grapalat" w:hAnsi="GHEA Grapalat"/>
                    <w:iCs/>
                  </w:rPr>
                </w:rPrChange>
              </w:rPr>
            </w:pPr>
            <w:r w:rsidRPr="00DF1634">
              <w:rPr>
                <w:rFonts w:ascii="GHEA Grapalat" w:hAnsi="GHEA Grapalat"/>
                <w:rPrChange w:id="8876" w:author="Hayk-PC" w:date="2024-12-11T02:31:00Z">
                  <w:rPr>
                    <w:rFonts w:ascii="GHEA Grapalat" w:hAnsi="GHEA Grapalat"/>
                  </w:rPr>
                </w:rPrChange>
              </w:rPr>
              <w:t>Р/С____________________________</w:t>
            </w:r>
          </w:p>
          <w:p w14:paraId="748BCAC1" w14:textId="77777777" w:rsidR="0038400D" w:rsidRPr="00DF1634" w:rsidRDefault="0038400D" w:rsidP="00B46D58">
            <w:pPr>
              <w:widowControl w:val="0"/>
              <w:spacing w:after="160"/>
              <w:jc w:val="center"/>
              <w:rPr>
                <w:rFonts w:ascii="GHEA Grapalat" w:hAnsi="GHEA Grapalat"/>
                <w:iCs/>
                <w:rPrChange w:id="8877" w:author="Hayk-PC" w:date="2024-12-11T02:31:00Z">
                  <w:rPr>
                    <w:rFonts w:ascii="GHEA Grapalat" w:hAnsi="GHEA Grapalat"/>
                    <w:iCs/>
                  </w:rPr>
                </w:rPrChange>
              </w:rPr>
            </w:pPr>
            <w:r w:rsidRPr="00DF1634">
              <w:rPr>
                <w:rFonts w:ascii="GHEA Grapalat" w:hAnsi="GHEA Grapalat"/>
                <w:rPrChange w:id="8878" w:author="Hayk-PC" w:date="2024-12-11T02:31:00Z">
                  <w:rPr>
                    <w:rFonts w:ascii="GHEA Grapalat" w:hAnsi="GHEA Grapalat"/>
                  </w:rPr>
                </w:rPrChange>
              </w:rPr>
              <w:t>УНН______________________</w:t>
            </w:r>
            <w:r w:rsidR="00E67FD5" w:rsidRPr="00DF1634">
              <w:rPr>
                <w:rFonts w:ascii="GHEA Grapalat" w:hAnsi="GHEA Grapalat"/>
                <w:rPrChange w:id="8879" w:author="Hayk-PC" w:date="2024-12-11T02:31:00Z">
                  <w:rPr>
                    <w:rFonts w:ascii="GHEA Grapalat" w:hAnsi="GHEA Grapalat"/>
                  </w:rPr>
                </w:rPrChange>
              </w:rPr>
              <w:t>____</w:t>
            </w:r>
            <w:r w:rsidRPr="00DF1634">
              <w:rPr>
                <w:rFonts w:ascii="GHEA Grapalat" w:hAnsi="GHEA Grapalat"/>
                <w:rPrChange w:id="8880" w:author="Hayk-PC" w:date="2024-12-11T02:31:00Z">
                  <w:rPr>
                    <w:rFonts w:ascii="GHEA Grapalat" w:hAnsi="GHEA Grapalat"/>
                  </w:rPr>
                </w:rPrChange>
              </w:rPr>
              <w:t>_</w:t>
            </w:r>
          </w:p>
        </w:tc>
        <w:tc>
          <w:tcPr>
            <w:tcW w:w="0" w:type="auto"/>
            <w:vAlign w:val="center"/>
          </w:tcPr>
          <w:p w14:paraId="31EE52F6" w14:textId="77777777" w:rsidR="0038400D" w:rsidRPr="00DF1634" w:rsidRDefault="00E67FD5" w:rsidP="00B46D58">
            <w:pPr>
              <w:widowControl w:val="0"/>
              <w:spacing w:after="160"/>
              <w:jc w:val="center"/>
              <w:rPr>
                <w:rFonts w:ascii="GHEA Grapalat" w:hAnsi="GHEA Grapalat"/>
                <w:iCs/>
                <w:rPrChange w:id="8881" w:author="Hayk-PC" w:date="2024-12-11T02:31:00Z">
                  <w:rPr>
                    <w:rFonts w:ascii="GHEA Grapalat" w:hAnsi="GHEA Grapalat"/>
                    <w:iCs/>
                  </w:rPr>
                </w:rPrChange>
              </w:rPr>
            </w:pPr>
            <w:r w:rsidRPr="00DF1634">
              <w:rPr>
                <w:rFonts w:ascii="GHEA Grapalat" w:hAnsi="GHEA Grapalat"/>
                <w:rPrChange w:id="8882" w:author="Hayk-PC" w:date="2024-12-11T02:31:00Z">
                  <w:rPr>
                    <w:rFonts w:ascii="GHEA Grapalat" w:hAnsi="GHEA Grapalat"/>
                  </w:rPr>
                </w:rPrChange>
              </w:rPr>
              <w:t xml:space="preserve">Заказчик </w:t>
            </w:r>
          </w:p>
          <w:p w14:paraId="1EF18328" w14:textId="77777777" w:rsidR="0038400D" w:rsidRPr="00DF1634" w:rsidRDefault="0038400D" w:rsidP="00B46D58">
            <w:pPr>
              <w:widowControl w:val="0"/>
              <w:spacing w:after="160"/>
              <w:jc w:val="center"/>
              <w:rPr>
                <w:rFonts w:ascii="GHEA Grapalat" w:hAnsi="GHEA Grapalat"/>
                <w:iCs/>
                <w:rPrChange w:id="8883" w:author="Hayk-PC" w:date="2024-12-11T02:31:00Z">
                  <w:rPr>
                    <w:rFonts w:ascii="GHEA Grapalat" w:hAnsi="GHEA Grapalat"/>
                    <w:iCs/>
                  </w:rPr>
                </w:rPrChange>
              </w:rPr>
            </w:pPr>
            <w:r w:rsidRPr="00DF1634">
              <w:rPr>
                <w:rFonts w:ascii="GHEA Grapalat" w:hAnsi="GHEA Grapalat"/>
                <w:rPrChange w:id="8884" w:author="Hayk-PC" w:date="2024-12-11T02:31:00Z">
                  <w:rPr>
                    <w:rFonts w:ascii="GHEA Grapalat" w:hAnsi="GHEA Grapalat"/>
                  </w:rPr>
                </w:rPrChange>
              </w:rPr>
              <w:t>_____________________</w:t>
            </w:r>
            <w:r w:rsidR="00E67FD5" w:rsidRPr="00DF1634">
              <w:rPr>
                <w:rFonts w:ascii="GHEA Grapalat" w:hAnsi="GHEA Grapalat"/>
                <w:rPrChange w:id="8885" w:author="Hayk-PC" w:date="2024-12-11T02:31:00Z">
                  <w:rPr>
                    <w:rFonts w:ascii="GHEA Grapalat" w:hAnsi="GHEA Grapalat"/>
                  </w:rPr>
                </w:rPrChange>
              </w:rPr>
              <w:t>_____</w:t>
            </w:r>
            <w:r w:rsidRPr="00DF1634">
              <w:rPr>
                <w:rFonts w:ascii="GHEA Grapalat" w:hAnsi="GHEA Grapalat"/>
                <w:rPrChange w:id="8886" w:author="Hayk-PC" w:date="2024-12-11T02:31:00Z">
                  <w:rPr>
                    <w:rFonts w:ascii="GHEA Grapalat" w:hAnsi="GHEA Grapalat"/>
                  </w:rPr>
                </w:rPrChange>
              </w:rPr>
              <w:t>________</w:t>
            </w:r>
          </w:p>
          <w:p w14:paraId="32415C90" w14:textId="77777777" w:rsidR="0038400D" w:rsidRPr="00DF1634" w:rsidRDefault="0038400D" w:rsidP="00B46D58">
            <w:pPr>
              <w:widowControl w:val="0"/>
              <w:spacing w:after="160"/>
              <w:jc w:val="center"/>
              <w:rPr>
                <w:rFonts w:ascii="GHEA Grapalat" w:hAnsi="GHEA Grapalat"/>
                <w:iCs/>
                <w:rPrChange w:id="8887" w:author="Hayk-PC" w:date="2024-12-11T02:31:00Z">
                  <w:rPr>
                    <w:rFonts w:ascii="GHEA Grapalat" w:hAnsi="GHEA Grapalat"/>
                    <w:iCs/>
                  </w:rPr>
                </w:rPrChange>
              </w:rPr>
            </w:pPr>
            <w:r w:rsidRPr="00DF1634">
              <w:rPr>
                <w:rFonts w:ascii="GHEA Grapalat" w:hAnsi="GHEA Grapalat"/>
                <w:rPrChange w:id="8888" w:author="Hayk-PC" w:date="2024-12-11T02:31:00Z">
                  <w:rPr>
                    <w:rFonts w:ascii="GHEA Grapalat" w:hAnsi="GHEA Grapalat"/>
                  </w:rPr>
                </w:rPrChange>
              </w:rPr>
              <w:t>_____________________</w:t>
            </w:r>
            <w:r w:rsidR="00E67FD5" w:rsidRPr="00DF1634">
              <w:rPr>
                <w:rFonts w:ascii="GHEA Grapalat" w:hAnsi="GHEA Grapalat"/>
                <w:rPrChange w:id="8889" w:author="Hayk-PC" w:date="2024-12-11T02:31:00Z">
                  <w:rPr>
                    <w:rFonts w:ascii="GHEA Grapalat" w:hAnsi="GHEA Grapalat"/>
                  </w:rPr>
                </w:rPrChange>
              </w:rPr>
              <w:t>_____</w:t>
            </w:r>
            <w:r w:rsidRPr="00DF1634">
              <w:rPr>
                <w:rFonts w:ascii="GHEA Grapalat" w:hAnsi="GHEA Grapalat"/>
                <w:rPrChange w:id="8890" w:author="Hayk-PC" w:date="2024-12-11T02:31:00Z">
                  <w:rPr>
                    <w:rFonts w:ascii="GHEA Grapalat" w:hAnsi="GHEA Grapalat"/>
                  </w:rPr>
                </w:rPrChange>
              </w:rPr>
              <w:t>________</w:t>
            </w:r>
          </w:p>
          <w:p w14:paraId="1088E1A6" w14:textId="77777777" w:rsidR="0038400D" w:rsidRPr="00DF1634" w:rsidRDefault="00E67FD5" w:rsidP="00B46D58">
            <w:pPr>
              <w:widowControl w:val="0"/>
              <w:spacing w:after="160"/>
              <w:jc w:val="center"/>
              <w:rPr>
                <w:rFonts w:ascii="GHEA Grapalat" w:hAnsi="GHEA Grapalat"/>
                <w:iCs/>
                <w:rPrChange w:id="8891" w:author="Hayk-PC" w:date="2024-12-11T02:31:00Z">
                  <w:rPr>
                    <w:rFonts w:ascii="GHEA Grapalat" w:hAnsi="GHEA Grapalat"/>
                    <w:iCs/>
                  </w:rPr>
                </w:rPrChange>
              </w:rPr>
            </w:pPr>
            <w:r w:rsidRPr="00DF1634">
              <w:rPr>
                <w:rFonts w:ascii="GHEA Grapalat" w:hAnsi="GHEA Grapalat"/>
                <w:rPrChange w:id="8892" w:author="Hayk-PC" w:date="2024-12-11T02:31:00Z">
                  <w:rPr>
                    <w:rFonts w:ascii="GHEA Grapalat" w:hAnsi="GHEA Grapalat"/>
                  </w:rPr>
                </w:rPrChange>
              </w:rPr>
              <w:t xml:space="preserve">место нахождения </w:t>
            </w:r>
            <w:r w:rsidR="0038400D" w:rsidRPr="00DF1634">
              <w:rPr>
                <w:rFonts w:ascii="GHEA Grapalat" w:hAnsi="GHEA Grapalat"/>
                <w:rPrChange w:id="8893" w:author="Hayk-PC" w:date="2024-12-11T02:31:00Z">
                  <w:rPr>
                    <w:rFonts w:ascii="GHEA Grapalat" w:hAnsi="GHEA Grapalat"/>
                  </w:rPr>
                </w:rPrChange>
              </w:rPr>
              <w:t>_________________</w:t>
            </w:r>
          </w:p>
          <w:p w14:paraId="6E454EE8" w14:textId="77777777" w:rsidR="0038400D" w:rsidRPr="00DF1634" w:rsidRDefault="0038400D" w:rsidP="00B46D58">
            <w:pPr>
              <w:widowControl w:val="0"/>
              <w:spacing w:after="160"/>
              <w:jc w:val="center"/>
              <w:rPr>
                <w:rFonts w:ascii="GHEA Grapalat" w:hAnsi="GHEA Grapalat"/>
                <w:iCs/>
                <w:rPrChange w:id="8894" w:author="Hayk-PC" w:date="2024-12-11T02:31:00Z">
                  <w:rPr>
                    <w:rFonts w:ascii="GHEA Grapalat" w:hAnsi="GHEA Grapalat"/>
                    <w:iCs/>
                  </w:rPr>
                </w:rPrChange>
              </w:rPr>
            </w:pPr>
            <w:r w:rsidRPr="00DF1634">
              <w:rPr>
                <w:rFonts w:ascii="GHEA Grapalat" w:hAnsi="GHEA Grapalat"/>
                <w:rPrChange w:id="8895" w:author="Hayk-PC" w:date="2024-12-11T02:31:00Z">
                  <w:rPr>
                    <w:rFonts w:ascii="GHEA Grapalat" w:hAnsi="GHEA Grapalat"/>
                  </w:rPr>
                </w:rPrChange>
              </w:rPr>
              <w:t>Р/С________________________</w:t>
            </w:r>
            <w:r w:rsidR="00E67FD5" w:rsidRPr="00DF1634">
              <w:rPr>
                <w:rFonts w:ascii="GHEA Grapalat" w:hAnsi="GHEA Grapalat"/>
                <w:rPrChange w:id="8896" w:author="Hayk-PC" w:date="2024-12-11T02:31:00Z">
                  <w:rPr>
                    <w:rFonts w:ascii="GHEA Grapalat" w:hAnsi="GHEA Grapalat"/>
                  </w:rPr>
                </w:rPrChange>
              </w:rPr>
              <w:t>___</w:t>
            </w:r>
            <w:r w:rsidRPr="00DF1634">
              <w:rPr>
                <w:rFonts w:ascii="GHEA Grapalat" w:hAnsi="GHEA Grapalat"/>
                <w:rPrChange w:id="8897" w:author="Hayk-PC" w:date="2024-12-11T02:31:00Z">
                  <w:rPr>
                    <w:rFonts w:ascii="GHEA Grapalat" w:hAnsi="GHEA Grapalat"/>
                  </w:rPr>
                </w:rPrChange>
              </w:rPr>
              <w:t>____</w:t>
            </w:r>
          </w:p>
          <w:p w14:paraId="73F0FD8F" w14:textId="77777777" w:rsidR="0038400D" w:rsidRPr="00DF1634" w:rsidRDefault="0038400D" w:rsidP="00B46D58">
            <w:pPr>
              <w:widowControl w:val="0"/>
              <w:spacing w:after="160"/>
              <w:jc w:val="center"/>
              <w:rPr>
                <w:rFonts w:ascii="GHEA Grapalat" w:hAnsi="GHEA Grapalat"/>
                <w:iCs/>
                <w:rPrChange w:id="8898" w:author="Hayk-PC" w:date="2024-12-11T02:31:00Z">
                  <w:rPr>
                    <w:rFonts w:ascii="GHEA Grapalat" w:hAnsi="GHEA Grapalat"/>
                    <w:iCs/>
                  </w:rPr>
                </w:rPrChange>
              </w:rPr>
            </w:pPr>
            <w:r w:rsidRPr="00DF1634">
              <w:rPr>
                <w:rFonts w:ascii="GHEA Grapalat" w:hAnsi="GHEA Grapalat"/>
                <w:rPrChange w:id="8899" w:author="Hayk-PC" w:date="2024-12-11T02:31:00Z">
                  <w:rPr>
                    <w:rFonts w:ascii="GHEA Grapalat" w:hAnsi="GHEA Grapalat"/>
                  </w:rPr>
                </w:rPrChange>
              </w:rPr>
              <w:t>УНН______________________</w:t>
            </w:r>
            <w:r w:rsidR="00E67FD5" w:rsidRPr="00DF1634">
              <w:rPr>
                <w:rFonts w:ascii="GHEA Grapalat" w:hAnsi="GHEA Grapalat"/>
                <w:rPrChange w:id="8900" w:author="Hayk-PC" w:date="2024-12-11T02:31:00Z">
                  <w:rPr>
                    <w:rFonts w:ascii="GHEA Grapalat" w:hAnsi="GHEA Grapalat"/>
                  </w:rPr>
                </w:rPrChange>
              </w:rPr>
              <w:t>___</w:t>
            </w:r>
            <w:r w:rsidRPr="00DF1634">
              <w:rPr>
                <w:rFonts w:ascii="GHEA Grapalat" w:hAnsi="GHEA Grapalat"/>
                <w:rPrChange w:id="8901" w:author="Hayk-PC" w:date="2024-12-11T02:31:00Z">
                  <w:rPr>
                    <w:rFonts w:ascii="GHEA Grapalat" w:hAnsi="GHEA Grapalat"/>
                  </w:rPr>
                </w:rPrChange>
              </w:rPr>
              <w:t>_____</w:t>
            </w:r>
          </w:p>
        </w:tc>
      </w:tr>
    </w:tbl>
    <w:p w14:paraId="470B1A62" w14:textId="77777777" w:rsidR="0038400D" w:rsidRPr="00DF1634" w:rsidRDefault="0038400D" w:rsidP="00B46D58">
      <w:pPr>
        <w:widowControl w:val="0"/>
        <w:spacing w:after="160"/>
        <w:ind w:firstLine="375"/>
        <w:rPr>
          <w:rFonts w:ascii="GHEA Grapalat" w:hAnsi="GHEA Grapalat"/>
          <w:iCs/>
          <w:rPrChange w:id="8902" w:author="Hayk-PC" w:date="2024-12-11T02:31:00Z">
            <w:rPr>
              <w:rFonts w:ascii="GHEA Grapalat" w:hAnsi="GHEA Grapalat"/>
              <w:iCs/>
            </w:rPr>
          </w:rPrChange>
        </w:rPr>
      </w:pPr>
    </w:p>
    <w:p w14:paraId="0FFFFB98" w14:textId="77777777" w:rsidR="0038400D" w:rsidRPr="00DF1634" w:rsidRDefault="0038400D" w:rsidP="00B46D58">
      <w:pPr>
        <w:widowControl w:val="0"/>
        <w:spacing w:after="160"/>
        <w:ind w:left="567" w:right="467"/>
        <w:jc w:val="center"/>
        <w:rPr>
          <w:rFonts w:ascii="GHEA Grapalat" w:hAnsi="GHEA Grapalat"/>
          <w:iCs/>
          <w:rPrChange w:id="8903" w:author="Hayk-PC" w:date="2024-12-11T02:31:00Z">
            <w:rPr>
              <w:rFonts w:ascii="GHEA Grapalat" w:hAnsi="GHEA Grapalat"/>
              <w:iCs/>
            </w:rPr>
          </w:rPrChange>
        </w:rPr>
      </w:pPr>
      <w:r w:rsidRPr="00DF1634">
        <w:rPr>
          <w:rFonts w:ascii="GHEA Grapalat" w:hAnsi="GHEA Grapalat"/>
          <w:b/>
          <w:rPrChange w:id="8904" w:author="Hayk-PC" w:date="2024-12-11T02:31:00Z">
            <w:rPr>
              <w:rFonts w:ascii="GHEA Grapalat" w:hAnsi="GHEA Grapalat"/>
              <w:b/>
            </w:rPr>
          </w:rPrChange>
        </w:rPr>
        <w:t>АКТ №</w:t>
      </w:r>
    </w:p>
    <w:p w14:paraId="6A63AF76" w14:textId="77777777" w:rsidR="0038400D" w:rsidRPr="00DF1634" w:rsidRDefault="0038400D" w:rsidP="00B46D58">
      <w:pPr>
        <w:widowControl w:val="0"/>
        <w:spacing w:after="160"/>
        <w:ind w:left="567" w:right="467"/>
        <w:jc w:val="center"/>
        <w:rPr>
          <w:rFonts w:ascii="GHEA Grapalat" w:hAnsi="GHEA Grapalat"/>
          <w:b/>
          <w:bCs/>
          <w:iCs/>
          <w:rPrChange w:id="8905" w:author="Hayk-PC" w:date="2024-12-11T02:31:00Z">
            <w:rPr>
              <w:rFonts w:ascii="GHEA Grapalat" w:hAnsi="GHEA Grapalat"/>
              <w:b/>
              <w:bCs/>
              <w:iCs/>
            </w:rPr>
          </w:rPrChange>
        </w:rPr>
      </w:pPr>
      <w:r w:rsidRPr="00DF1634">
        <w:rPr>
          <w:rFonts w:ascii="GHEA Grapalat" w:hAnsi="GHEA Grapalat"/>
          <w:b/>
          <w:rPrChange w:id="8906" w:author="Hayk-PC" w:date="2024-12-11T02:31:00Z">
            <w:rPr>
              <w:rFonts w:ascii="GHEA Grapalat" w:hAnsi="GHEA Grapalat"/>
              <w:b/>
            </w:rPr>
          </w:rPrChange>
        </w:rPr>
        <w:t xml:space="preserve">ПРИЕМА-ПЕРЕДАЧИ РЕЗУЛЬТАТОВ </w:t>
      </w:r>
      <w:r w:rsidR="00AB4EAB" w:rsidRPr="00DF1634">
        <w:rPr>
          <w:rFonts w:ascii="GHEA Grapalat" w:hAnsi="GHEA Grapalat"/>
          <w:b/>
          <w:rPrChange w:id="8907" w:author="Hayk-PC" w:date="2024-12-11T02:31:00Z">
            <w:rPr>
              <w:rFonts w:ascii="GHEA Grapalat" w:hAnsi="GHEA Grapalat"/>
              <w:b/>
            </w:rPr>
          </w:rPrChange>
        </w:rPr>
        <w:br/>
      </w:r>
      <w:r w:rsidRPr="00DF1634">
        <w:rPr>
          <w:rFonts w:ascii="GHEA Grapalat" w:hAnsi="GHEA Grapalat"/>
          <w:b/>
          <w:rPrChange w:id="8908" w:author="Hayk-PC" w:date="2024-12-11T02:31:00Z">
            <w:rPr>
              <w:rFonts w:ascii="GHEA Grapalat" w:hAnsi="GHEA Grapalat"/>
              <w:b/>
            </w:rPr>
          </w:rPrChange>
        </w:rPr>
        <w:t>ИСПОЛНЕНИЯ ДОГОВОРАИЛИ ЕГО ЧАСТИ</w:t>
      </w:r>
    </w:p>
    <w:p w14:paraId="0D4F3962" w14:textId="77777777" w:rsidR="0038400D" w:rsidRPr="00DF1634" w:rsidRDefault="0038400D" w:rsidP="00B46D58">
      <w:pPr>
        <w:pStyle w:val="BodyTextIndent"/>
        <w:widowControl w:val="0"/>
        <w:spacing w:after="160" w:line="240" w:lineRule="auto"/>
        <w:ind w:firstLine="0"/>
        <w:jc w:val="center"/>
        <w:rPr>
          <w:rFonts w:ascii="GHEA Grapalat" w:hAnsi="GHEA Grapalat"/>
          <w:b/>
          <w:bCs/>
          <w:iCs/>
          <w:sz w:val="24"/>
          <w:szCs w:val="24"/>
          <w:rPrChange w:id="8909" w:author="Hayk-PC" w:date="2024-12-11T02:31:00Z">
            <w:rPr>
              <w:rFonts w:ascii="GHEA Grapalat" w:hAnsi="GHEA Grapalat"/>
              <w:b/>
              <w:bCs/>
              <w:iCs/>
              <w:sz w:val="24"/>
              <w:szCs w:val="24"/>
            </w:rPr>
          </w:rPrChange>
        </w:rPr>
      </w:pPr>
    </w:p>
    <w:p w14:paraId="33590D37" w14:textId="77777777" w:rsidR="0038400D" w:rsidRPr="00DF1634"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Change w:id="8910" w:author="Hayk-PC" w:date="2024-12-11T02:31:00Z">
            <w:rPr>
              <w:rFonts w:ascii="GHEA Grapalat" w:hAnsi="GHEA Grapalat"/>
              <w:iCs/>
              <w:sz w:val="24"/>
              <w:szCs w:val="24"/>
            </w:rPr>
          </w:rPrChange>
        </w:rPr>
      </w:pPr>
      <w:r w:rsidRPr="00DF1634">
        <w:rPr>
          <w:rFonts w:ascii="GHEA Grapalat" w:hAnsi="GHEA Grapalat"/>
          <w:sz w:val="24"/>
          <w:szCs w:val="24"/>
          <w:rPrChange w:id="8911" w:author="Hayk-PC" w:date="2024-12-11T02:31:00Z">
            <w:rPr>
              <w:rFonts w:ascii="GHEA Grapalat" w:hAnsi="GHEA Grapalat"/>
              <w:sz w:val="24"/>
              <w:szCs w:val="24"/>
            </w:rPr>
          </w:rPrChange>
        </w:rPr>
        <w:t>"</w:t>
      </w:r>
      <w:r w:rsidR="00D52566" w:rsidRPr="00DF1634">
        <w:rPr>
          <w:rFonts w:ascii="GHEA Grapalat" w:hAnsi="GHEA Grapalat"/>
          <w:sz w:val="24"/>
          <w:szCs w:val="24"/>
          <w:rPrChange w:id="8912" w:author="Hayk-PC" w:date="2024-12-11T02:31:00Z">
            <w:rPr>
              <w:rFonts w:ascii="GHEA Grapalat" w:hAnsi="GHEA Grapalat"/>
              <w:sz w:val="24"/>
              <w:szCs w:val="24"/>
            </w:rPr>
          </w:rPrChange>
        </w:rPr>
        <w:tab/>
      </w:r>
      <w:r w:rsidRPr="00DF1634">
        <w:rPr>
          <w:rFonts w:ascii="GHEA Grapalat" w:hAnsi="GHEA Grapalat"/>
          <w:sz w:val="24"/>
          <w:szCs w:val="24"/>
          <w:rPrChange w:id="8913" w:author="Hayk-PC" w:date="2024-12-11T02:31:00Z">
            <w:rPr>
              <w:rFonts w:ascii="GHEA Grapalat" w:hAnsi="GHEA Grapalat"/>
              <w:sz w:val="24"/>
              <w:szCs w:val="24"/>
            </w:rPr>
          </w:rPrChange>
        </w:rPr>
        <w:t>" "</w:t>
      </w:r>
      <w:r w:rsidR="00D52566" w:rsidRPr="00DF1634">
        <w:rPr>
          <w:rFonts w:ascii="GHEA Grapalat" w:hAnsi="GHEA Grapalat"/>
          <w:sz w:val="24"/>
          <w:szCs w:val="24"/>
          <w:rPrChange w:id="8914" w:author="Hayk-PC" w:date="2024-12-11T02:31:00Z">
            <w:rPr>
              <w:rFonts w:ascii="GHEA Grapalat" w:hAnsi="GHEA Grapalat"/>
              <w:sz w:val="24"/>
              <w:szCs w:val="24"/>
            </w:rPr>
          </w:rPrChange>
        </w:rPr>
        <w:tab/>
      </w:r>
      <w:r w:rsidRPr="00DF1634">
        <w:rPr>
          <w:rFonts w:ascii="GHEA Grapalat" w:hAnsi="GHEA Grapalat"/>
          <w:sz w:val="24"/>
          <w:szCs w:val="24"/>
          <w:rPrChange w:id="8915" w:author="Hayk-PC" w:date="2024-12-11T02:31:00Z">
            <w:rPr>
              <w:rFonts w:ascii="GHEA Grapalat" w:hAnsi="GHEA Grapalat"/>
              <w:sz w:val="24"/>
              <w:szCs w:val="24"/>
            </w:rPr>
          </w:rPrChange>
        </w:rPr>
        <w:t>"</w:t>
      </w:r>
      <w:r w:rsidR="00AA7117" w:rsidRPr="00DF1634">
        <w:rPr>
          <w:rFonts w:ascii="GHEA Grapalat" w:hAnsi="GHEA Grapalat"/>
          <w:sz w:val="24"/>
          <w:szCs w:val="24"/>
          <w:rPrChange w:id="8916" w:author="Hayk-PC" w:date="2024-12-11T02:31:00Z">
            <w:rPr>
              <w:rFonts w:ascii="GHEA Grapalat" w:hAnsi="GHEA Grapalat"/>
              <w:sz w:val="24"/>
              <w:szCs w:val="24"/>
            </w:rPr>
          </w:rPrChange>
        </w:rPr>
        <w:t xml:space="preserve"> </w:t>
      </w:r>
      <w:r w:rsidRPr="00DF1634">
        <w:rPr>
          <w:rFonts w:ascii="GHEA Grapalat" w:hAnsi="GHEA Grapalat"/>
          <w:sz w:val="24"/>
          <w:szCs w:val="24"/>
          <w:rPrChange w:id="8917" w:author="Hayk-PC" w:date="2024-12-11T02:31:00Z">
            <w:rPr>
              <w:rFonts w:ascii="GHEA Grapalat" w:hAnsi="GHEA Grapalat"/>
              <w:sz w:val="24"/>
              <w:szCs w:val="24"/>
            </w:rPr>
          </w:rPrChange>
        </w:rPr>
        <w:t>20</w:t>
      </w:r>
      <w:r w:rsidR="00D52566" w:rsidRPr="00DF1634">
        <w:rPr>
          <w:rFonts w:ascii="GHEA Grapalat" w:hAnsi="GHEA Grapalat"/>
          <w:sz w:val="24"/>
          <w:szCs w:val="24"/>
          <w:rPrChange w:id="8918" w:author="Hayk-PC" w:date="2024-12-11T02:31:00Z">
            <w:rPr>
              <w:rFonts w:ascii="GHEA Grapalat" w:hAnsi="GHEA Grapalat"/>
              <w:sz w:val="24"/>
              <w:szCs w:val="24"/>
            </w:rPr>
          </w:rPrChange>
        </w:rPr>
        <w:tab/>
      </w:r>
      <w:r w:rsidRPr="00DF1634">
        <w:rPr>
          <w:rFonts w:ascii="GHEA Grapalat" w:hAnsi="GHEA Grapalat"/>
          <w:sz w:val="24"/>
          <w:szCs w:val="24"/>
          <w:rPrChange w:id="8919" w:author="Hayk-PC" w:date="2024-12-11T02:31:00Z">
            <w:rPr>
              <w:rFonts w:ascii="GHEA Grapalat" w:hAnsi="GHEA Grapalat"/>
              <w:sz w:val="24"/>
              <w:szCs w:val="24"/>
            </w:rPr>
          </w:rPrChange>
        </w:rPr>
        <w:t>г.</w:t>
      </w:r>
    </w:p>
    <w:p w14:paraId="7A5CBBB0" w14:textId="77777777" w:rsidR="0038400D" w:rsidRPr="00DF1634" w:rsidRDefault="0038400D" w:rsidP="00B46D58">
      <w:pPr>
        <w:pStyle w:val="NormalWeb"/>
        <w:widowControl w:val="0"/>
        <w:spacing w:before="0" w:beforeAutospacing="0" w:after="160" w:afterAutospacing="0"/>
        <w:rPr>
          <w:rFonts w:ascii="GHEA Grapalat" w:hAnsi="GHEA Grapalat"/>
          <w:rPrChange w:id="8920" w:author="Hayk-PC" w:date="2024-12-11T02:31:00Z">
            <w:rPr>
              <w:rFonts w:ascii="GHEA Grapalat" w:hAnsi="GHEA Grapalat"/>
            </w:rPr>
          </w:rPrChange>
        </w:rPr>
      </w:pPr>
      <w:r w:rsidRPr="00DF1634">
        <w:rPr>
          <w:rFonts w:ascii="GHEA Grapalat" w:hAnsi="GHEA Grapalat"/>
          <w:rPrChange w:id="8921" w:author="Hayk-PC" w:date="2024-12-11T02:31:00Z">
            <w:rPr>
              <w:rFonts w:ascii="GHEA Grapalat" w:hAnsi="GHEA Grapalat"/>
            </w:rPr>
          </w:rPrChange>
        </w:rPr>
        <w:t>Наименование договора (далее — Договор)</w:t>
      </w:r>
      <w:r w:rsidR="00F71F29" w:rsidRPr="00DF1634">
        <w:rPr>
          <w:rFonts w:ascii="GHEA Grapalat" w:hAnsi="GHEA Grapalat"/>
          <w:rPrChange w:id="8922" w:author="Hayk-PC" w:date="2024-12-11T02:31:00Z">
            <w:rPr>
              <w:rFonts w:ascii="GHEA Grapalat" w:hAnsi="GHEA Grapalat"/>
            </w:rPr>
          </w:rPrChange>
        </w:rPr>
        <w:t xml:space="preserve"> </w:t>
      </w:r>
      <w:r w:rsidR="00196F14" w:rsidRPr="00DF1634">
        <w:rPr>
          <w:rFonts w:ascii="GHEA Grapalat" w:hAnsi="GHEA Grapalat"/>
          <w:rPrChange w:id="8923" w:author="Hayk-PC" w:date="2024-12-11T02:31:00Z">
            <w:rPr>
              <w:rFonts w:ascii="GHEA Grapalat" w:hAnsi="GHEA Grapalat"/>
            </w:rPr>
          </w:rPrChange>
        </w:rPr>
        <w:t>_</w:t>
      </w:r>
      <w:r w:rsidR="00F71F29" w:rsidRPr="00DF1634">
        <w:rPr>
          <w:rFonts w:ascii="GHEA Grapalat" w:hAnsi="GHEA Grapalat"/>
          <w:rPrChange w:id="8924" w:author="Hayk-PC" w:date="2024-12-11T02:31:00Z">
            <w:rPr>
              <w:rFonts w:ascii="GHEA Grapalat" w:hAnsi="GHEA Grapalat"/>
            </w:rPr>
          </w:rPrChange>
        </w:rPr>
        <w:t>_______</w:t>
      </w:r>
      <w:r w:rsidR="00196F14" w:rsidRPr="00DF1634">
        <w:rPr>
          <w:rFonts w:ascii="GHEA Grapalat" w:hAnsi="GHEA Grapalat"/>
          <w:rPrChange w:id="8925" w:author="Hayk-PC" w:date="2024-12-11T02:31:00Z">
            <w:rPr>
              <w:rFonts w:ascii="GHEA Grapalat" w:hAnsi="GHEA Grapalat"/>
            </w:rPr>
          </w:rPrChange>
        </w:rPr>
        <w:t>_</w:t>
      </w:r>
      <w:r w:rsidR="00F71F29" w:rsidRPr="00DF1634">
        <w:rPr>
          <w:rFonts w:ascii="GHEA Grapalat" w:hAnsi="GHEA Grapalat"/>
          <w:rPrChange w:id="8926" w:author="Hayk-PC" w:date="2024-12-11T02:31:00Z">
            <w:rPr>
              <w:rFonts w:ascii="GHEA Grapalat" w:hAnsi="GHEA Grapalat"/>
            </w:rPr>
          </w:rPrChange>
        </w:rPr>
        <w:t>__</w:t>
      </w:r>
      <w:r w:rsidR="00196F14" w:rsidRPr="00DF1634">
        <w:rPr>
          <w:rFonts w:ascii="GHEA Grapalat" w:hAnsi="GHEA Grapalat"/>
          <w:rPrChange w:id="8927" w:author="Hayk-PC" w:date="2024-12-11T02:31:00Z">
            <w:rPr>
              <w:rFonts w:ascii="GHEA Grapalat" w:hAnsi="GHEA Grapalat"/>
            </w:rPr>
          </w:rPrChange>
        </w:rPr>
        <w:t>_____</w:t>
      </w:r>
      <w:r w:rsidRPr="00DF1634">
        <w:rPr>
          <w:rFonts w:ascii="GHEA Grapalat" w:hAnsi="GHEA Grapalat"/>
          <w:rPrChange w:id="8928" w:author="Hayk-PC" w:date="2024-12-11T02:31:00Z">
            <w:rPr>
              <w:rFonts w:ascii="GHEA Grapalat" w:hAnsi="GHEA Grapalat"/>
            </w:rPr>
          </w:rPrChange>
        </w:rPr>
        <w:t>__________________</w:t>
      </w:r>
    </w:p>
    <w:p w14:paraId="52993E6E" w14:textId="77777777" w:rsidR="0038400D" w:rsidRPr="00DF1634" w:rsidRDefault="0038400D" w:rsidP="00B46D58">
      <w:pPr>
        <w:pStyle w:val="NormalWeb"/>
        <w:widowControl w:val="0"/>
        <w:spacing w:before="0" w:beforeAutospacing="0" w:after="160" w:afterAutospacing="0"/>
        <w:rPr>
          <w:rFonts w:ascii="GHEA Grapalat" w:hAnsi="GHEA Grapalat"/>
          <w:rPrChange w:id="8929" w:author="Hayk-PC" w:date="2024-12-11T02:31:00Z">
            <w:rPr>
              <w:rFonts w:ascii="GHEA Grapalat" w:hAnsi="GHEA Grapalat"/>
            </w:rPr>
          </w:rPrChange>
        </w:rPr>
      </w:pPr>
      <w:r w:rsidRPr="00DF1634">
        <w:rPr>
          <w:rFonts w:ascii="GHEA Grapalat" w:hAnsi="GHEA Grapalat"/>
          <w:rPrChange w:id="8930" w:author="Hayk-PC" w:date="2024-12-11T02:31:00Z">
            <w:rPr>
              <w:rFonts w:ascii="GHEA Grapalat" w:hAnsi="GHEA Grapalat"/>
            </w:rPr>
          </w:rPrChange>
        </w:rPr>
        <w:t>Дата заключения Договора "___</w:t>
      </w:r>
      <w:r w:rsidR="00196F14" w:rsidRPr="00DF1634">
        <w:rPr>
          <w:rFonts w:ascii="GHEA Grapalat" w:hAnsi="GHEA Grapalat"/>
          <w:rPrChange w:id="8931" w:author="Hayk-PC" w:date="2024-12-11T02:31:00Z">
            <w:rPr>
              <w:rFonts w:ascii="GHEA Grapalat" w:hAnsi="GHEA Grapalat"/>
            </w:rPr>
          </w:rPrChange>
        </w:rPr>
        <w:t>___</w:t>
      </w:r>
      <w:r w:rsidR="00F71F29" w:rsidRPr="00DF1634">
        <w:rPr>
          <w:rFonts w:ascii="GHEA Grapalat" w:hAnsi="GHEA Grapalat"/>
          <w:rPrChange w:id="8932" w:author="Hayk-PC" w:date="2024-12-11T02:31:00Z">
            <w:rPr>
              <w:rFonts w:ascii="GHEA Grapalat" w:hAnsi="GHEA Grapalat"/>
            </w:rPr>
          </w:rPrChange>
        </w:rPr>
        <w:t>___</w:t>
      </w:r>
      <w:r w:rsidRPr="00DF1634">
        <w:rPr>
          <w:rFonts w:ascii="GHEA Grapalat" w:hAnsi="GHEA Grapalat"/>
          <w:rPrChange w:id="8933" w:author="Hayk-PC" w:date="2024-12-11T02:31:00Z">
            <w:rPr>
              <w:rFonts w:ascii="GHEA Grapalat" w:hAnsi="GHEA Grapalat"/>
            </w:rPr>
          </w:rPrChange>
        </w:rPr>
        <w:t>_" "______</w:t>
      </w:r>
      <w:r w:rsidR="00196F14" w:rsidRPr="00DF1634">
        <w:rPr>
          <w:rFonts w:ascii="GHEA Grapalat" w:hAnsi="GHEA Grapalat"/>
          <w:rPrChange w:id="8934" w:author="Hayk-PC" w:date="2024-12-11T02:31:00Z">
            <w:rPr>
              <w:rFonts w:ascii="GHEA Grapalat" w:hAnsi="GHEA Grapalat"/>
            </w:rPr>
          </w:rPrChange>
        </w:rPr>
        <w:t>_______</w:t>
      </w:r>
      <w:r w:rsidRPr="00DF1634">
        <w:rPr>
          <w:rFonts w:ascii="GHEA Grapalat" w:hAnsi="GHEA Grapalat"/>
          <w:rPrChange w:id="8935" w:author="Hayk-PC" w:date="2024-12-11T02:31:00Z">
            <w:rPr>
              <w:rFonts w:ascii="GHEA Grapalat" w:hAnsi="GHEA Grapalat"/>
            </w:rPr>
          </w:rPrChange>
        </w:rPr>
        <w:t xml:space="preserve">__________" 20 </w:t>
      </w:r>
      <w:r w:rsidR="00196F14" w:rsidRPr="00DF1634">
        <w:rPr>
          <w:rFonts w:ascii="GHEA Grapalat" w:hAnsi="GHEA Grapalat"/>
          <w:rPrChange w:id="8936" w:author="Hayk-PC" w:date="2024-12-11T02:31:00Z">
            <w:rPr>
              <w:rFonts w:ascii="GHEA Grapalat" w:hAnsi="GHEA Grapalat"/>
            </w:rPr>
          </w:rPrChange>
        </w:rPr>
        <w:t>___</w:t>
      </w:r>
      <w:r w:rsidR="00F71F29" w:rsidRPr="00DF1634">
        <w:rPr>
          <w:rFonts w:ascii="GHEA Grapalat" w:hAnsi="GHEA Grapalat"/>
          <w:rPrChange w:id="8937" w:author="Hayk-PC" w:date="2024-12-11T02:31:00Z">
            <w:rPr>
              <w:rFonts w:ascii="GHEA Grapalat" w:hAnsi="GHEA Grapalat"/>
            </w:rPr>
          </w:rPrChange>
        </w:rPr>
        <w:t>___</w:t>
      </w:r>
      <w:r w:rsidRPr="00DF1634">
        <w:rPr>
          <w:rFonts w:ascii="GHEA Grapalat" w:hAnsi="GHEA Grapalat"/>
          <w:rPrChange w:id="8938" w:author="Hayk-PC" w:date="2024-12-11T02:31:00Z">
            <w:rPr>
              <w:rFonts w:ascii="GHEA Grapalat" w:hAnsi="GHEA Grapalat"/>
            </w:rPr>
          </w:rPrChange>
        </w:rPr>
        <w:t xml:space="preserve"> г.</w:t>
      </w:r>
    </w:p>
    <w:p w14:paraId="5BFCE697" w14:textId="77777777" w:rsidR="0038400D" w:rsidRPr="00DF1634" w:rsidRDefault="0038400D" w:rsidP="00B46D58">
      <w:pPr>
        <w:pStyle w:val="NormalWeb"/>
        <w:widowControl w:val="0"/>
        <w:spacing w:before="0" w:beforeAutospacing="0" w:after="160" w:afterAutospacing="0"/>
        <w:rPr>
          <w:rFonts w:ascii="GHEA Grapalat" w:hAnsi="GHEA Grapalat"/>
          <w:rPrChange w:id="8939" w:author="Hayk-PC" w:date="2024-12-11T02:31:00Z">
            <w:rPr>
              <w:rFonts w:ascii="GHEA Grapalat" w:hAnsi="GHEA Grapalat"/>
            </w:rPr>
          </w:rPrChange>
        </w:rPr>
      </w:pPr>
      <w:r w:rsidRPr="00DF1634">
        <w:rPr>
          <w:rFonts w:ascii="GHEA Grapalat" w:hAnsi="GHEA Grapalat"/>
          <w:rPrChange w:id="8940" w:author="Hayk-PC" w:date="2024-12-11T02:31:00Z">
            <w:rPr>
              <w:rFonts w:ascii="GHEA Grapalat" w:hAnsi="GHEA Grapalat"/>
            </w:rPr>
          </w:rPrChange>
        </w:rPr>
        <w:t>Номер Договора ____</w:t>
      </w:r>
      <w:r w:rsidR="00196F14" w:rsidRPr="00DF1634">
        <w:rPr>
          <w:rFonts w:ascii="GHEA Grapalat" w:hAnsi="GHEA Grapalat"/>
          <w:rPrChange w:id="8941" w:author="Hayk-PC" w:date="2024-12-11T02:31:00Z">
            <w:rPr>
              <w:rFonts w:ascii="GHEA Grapalat" w:hAnsi="GHEA Grapalat"/>
            </w:rPr>
          </w:rPrChange>
        </w:rPr>
        <w:t>_____________</w:t>
      </w:r>
      <w:r w:rsidR="00F71F29" w:rsidRPr="00DF1634">
        <w:rPr>
          <w:rFonts w:ascii="GHEA Grapalat" w:hAnsi="GHEA Grapalat"/>
          <w:rPrChange w:id="8942" w:author="Hayk-PC" w:date="2024-12-11T02:31:00Z">
            <w:rPr>
              <w:rFonts w:ascii="GHEA Grapalat" w:hAnsi="GHEA Grapalat"/>
            </w:rPr>
          </w:rPrChange>
        </w:rPr>
        <w:t>___________________________________</w:t>
      </w:r>
      <w:r w:rsidRPr="00DF1634">
        <w:rPr>
          <w:rFonts w:ascii="GHEA Grapalat" w:hAnsi="GHEA Grapalat"/>
          <w:rPrChange w:id="8943" w:author="Hayk-PC" w:date="2024-12-11T02:31:00Z">
            <w:rPr>
              <w:rFonts w:ascii="GHEA Grapalat" w:hAnsi="GHEA Grapalat"/>
            </w:rPr>
          </w:rPrChange>
        </w:rPr>
        <w:t>______</w:t>
      </w:r>
    </w:p>
    <w:p w14:paraId="10270686" w14:textId="77777777" w:rsidR="00AB4EAB" w:rsidRPr="00DF1634" w:rsidRDefault="0038400D" w:rsidP="00B46D58">
      <w:pPr>
        <w:widowControl w:val="0"/>
        <w:tabs>
          <w:tab w:val="left" w:pos="5954"/>
          <w:tab w:val="left" w:pos="6663"/>
          <w:tab w:val="left" w:pos="7513"/>
        </w:tabs>
        <w:spacing w:after="160"/>
        <w:jc w:val="both"/>
        <w:rPr>
          <w:rFonts w:ascii="GHEA Grapalat" w:hAnsi="GHEA Grapalat"/>
          <w:rPrChange w:id="8944" w:author="Hayk-PC" w:date="2024-12-11T02:31:00Z">
            <w:rPr>
              <w:rFonts w:ascii="GHEA Grapalat" w:hAnsi="GHEA Grapalat"/>
            </w:rPr>
          </w:rPrChange>
        </w:rPr>
      </w:pPr>
      <w:r w:rsidRPr="00DF1634">
        <w:rPr>
          <w:rFonts w:ascii="GHEA Grapalat" w:hAnsi="GHEA Grapalat"/>
          <w:rPrChange w:id="8945" w:author="Hayk-PC" w:date="2024-12-11T02:31:00Z">
            <w:rPr>
              <w:rFonts w:ascii="GHEA Grapalat" w:hAnsi="GHEA Grapalat"/>
            </w:rPr>
          </w:rPrChange>
        </w:rPr>
        <w:t>Заказчик и сторона Договора, принимая за основание относящийся к исполнению договора счет-фактуру N __</w:t>
      </w:r>
      <w:r w:rsidR="00F71F29" w:rsidRPr="00DF1634">
        <w:rPr>
          <w:rFonts w:ascii="GHEA Grapalat" w:hAnsi="GHEA Grapalat"/>
          <w:rPrChange w:id="8946" w:author="Hayk-PC" w:date="2024-12-11T02:31:00Z">
            <w:rPr>
              <w:rFonts w:ascii="GHEA Grapalat" w:hAnsi="GHEA Grapalat"/>
            </w:rPr>
          </w:rPrChange>
        </w:rPr>
        <w:t>_____</w:t>
      </w:r>
      <w:r w:rsidRPr="00DF1634">
        <w:rPr>
          <w:rFonts w:ascii="GHEA Grapalat" w:hAnsi="GHEA Grapalat"/>
          <w:rPrChange w:id="8947" w:author="Hayk-PC" w:date="2024-12-11T02:31:00Z">
            <w:rPr>
              <w:rFonts w:ascii="GHEA Grapalat" w:hAnsi="GHEA Grapalat"/>
            </w:rPr>
          </w:rPrChange>
        </w:rPr>
        <w:t>_ , выписанный "</w:t>
      </w:r>
      <w:r w:rsidR="00D52566" w:rsidRPr="00DF1634">
        <w:rPr>
          <w:rFonts w:ascii="GHEA Grapalat" w:hAnsi="GHEA Grapalat"/>
          <w:rPrChange w:id="8948" w:author="Hayk-PC" w:date="2024-12-11T02:31:00Z">
            <w:rPr>
              <w:rFonts w:ascii="GHEA Grapalat" w:hAnsi="GHEA Grapalat"/>
            </w:rPr>
          </w:rPrChange>
        </w:rPr>
        <w:tab/>
      </w:r>
      <w:r w:rsidRPr="00DF1634">
        <w:rPr>
          <w:rFonts w:ascii="GHEA Grapalat" w:hAnsi="GHEA Grapalat"/>
          <w:rPrChange w:id="8949" w:author="Hayk-PC" w:date="2024-12-11T02:31:00Z">
            <w:rPr>
              <w:rFonts w:ascii="GHEA Grapalat" w:hAnsi="GHEA Grapalat"/>
            </w:rPr>
          </w:rPrChange>
        </w:rPr>
        <w:t>"</w:t>
      </w:r>
      <w:r w:rsidR="00AA7117" w:rsidRPr="00DF1634">
        <w:rPr>
          <w:rFonts w:ascii="GHEA Grapalat" w:hAnsi="GHEA Grapalat"/>
          <w:rPrChange w:id="8950" w:author="Hayk-PC" w:date="2024-12-11T02:31:00Z">
            <w:rPr>
              <w:rFonts w:ascii="GHEA Grapalat" w:hAnsi="GHEA Grapalat"/>
            </w:rPr>
          </w:rPrChange>
        </w:rPr>
        <w:t xml:space="preserve"> </w:t>
      </w:r>
      <w:r w:rsidRPr="00DF1634">
        <w:rPr>
          <w:rFonts w:ascii="GHEA Grapalat" w:hAnsi="GHEA Grapalat"/>
          <w:rPrChange w:id="8951" w:author="Hayk-PC" w:date="2024-12-11T02:31:00Z">
            <w:rPr>
              <w:rFonts w:ascii="GHEA Grapalat" w:hAnsi="GHEA Grapalat"/>
            </w:rPr>
          </w:rPrChange>
        </w:rPr>
        <w:t>"</w:t>
      </w:r>
      <w:r w:rsidR="00D52566" w:rsidRPr="00DF1634">
        <w:rPr>
          <w:rFonts w:ascii="GHEA Grapalat" w:hAnsi="GHEA Grapalat"/>
          <w:rPrChange w:id="8952" w:author="Hayk-PC" w:date="2024-12-11T02:31:00Z">
            <w:rPr>
              <w:rFonts w:ascii="GHEA Grapalat" w:hAnsi="GHEA Grapalat"/>
            </w:rPr>
          </w:rPrChange>
        </w:rPr>
        <w:tab/>
      </w:r>
      <w:r w:rsidR="00AB4EAB" w:rsidRPr="00DF1634">
        <w:rPr>
          <w:rFonts w:ascii="GHEA Grapalat" w:hAnsi="GHEA Grapalat"/>
          <w:rPrChange w:id="8953" w:author="Hayk-PC" w:date="2024-12-11T02:31:00Z">
            <w:rPr>
              <w:rFonts w:ascii="GHEA Grapalat" w:hAnsi="GHEA Grapalat"/>
            </w:rPr>
          </w:rPrChange>
        </w:rPr>
        <w:t>"</w:t>
      </w:r>
      <w:r w:rsidRPr="00DF1634">
        <w:rPr>
          <w:rFonts w:ascii="GHEA Grapalat" w:hAnsi="GHEA Grapalat"/>
          <w:rPrChange w:id="8954" w:author="Hayk-PC" w:date="2024-12-11T02:31:00Z">
            <w:rPr>
              <w:rFonts w:ascii="GHEA Grapalat" w:hAnsi="GHEA Grapalat"/>
            </w:rPr>
          </w:rPrChange>
        </w:rPr>
        <w:t xml:space="preserve"> 20</w:t>
      </w:r>
      <w:r w:rsidR="00D52566" w:rsidRPr="00DF1634">
        <w:rPr>
          <w:rFonts w:ascii="GHEA Grapalat" w:hAnsi="GHEA Grapalat"/>
          <w:rPrChange w:id="8955" w:author="Hayk-PC" w:date="2024-12-11T02:31:00Z">
            <w:rPr>
              <w:rFonts w:ascii="GHEA Grapalat" w:hAnsi="GHEA Grapalat"/>
            </w:rPr>
          </w:rPrChange>
        </w:rPr>
        <w:tab/>
      </w:r>
      <w:r w:rsidRPr="00DF1634">
        <w:rPr>
          <w:rFonts w:ascii="GHEA Grapalat" w:hAnsi="GHEA Grapalat"/>
          <w:rPrChange w:id="8956" w:author="Hayk-PC" w:date="2024-12-11T02:31:00Z">
            <w:rPr>
              <w:rFonts w:ascii="GHEA Grapalat" w:hAnsi="GHEA Grapalat"/>
            </w:rPr>
          </w:rPrChange>
        </w:rPr>
        <w:t>г., составили настоящий акт о следующем:</w:t>
      </w:r>
      <w:r w:rsidR="00AB4EAB" w:rsidRPr="00DF1634">
        <w:rPr>
          <w:rFonts w:ascii="GHEA Grapalat" w:hAnsi="GHEA Grapalat"/>
          <w:rPrChange w:id="8957" w:author="Hayk-PC" w:date="2024-12-11T02:31:00Z">
            <w:rPr>
              <w:rFonts w:ascii="GHEA Grapalat" w:hAnsi="GHEA Grapalat"/>
            </w:rPr>
          </w:rPrChange>
        </w:rPr>
        <w:br w:type="page"/>
      </w:r>
    </w:p>
    <w:p w14:paraId="44320A16" w14:textId="77777777" w:rsidR="0038400D" w:rsidRPr="00DF1634" w:rsidRDefault="0038400D" w:rsidP="00B46D58">
      <w:pPr>
        <w:widowControl w:val="0"/>
        <w:spacing w:after="160"/>
        <w:ind w:firstLine="567"/>
        <w:jc w:val="both"/>
        <w:rPr>
          <w:rFonts w:ascii="GHEA Grapalat" w:hAnsi="GHEA Grapalat"/>
          <w:iCs/>
          <w:rPrChange w:id="8958" w:author="Hayk-PC" w:date="2024-12-11T02:31:00Z">
            <w:rPr>
              <w:rFonts w:ascii="GHEA Grapalat" w:hAnsi="GHEA Grapalat"/>
              <w:iCs/>
            </w:rPr>
          </w:rPrChange>
        </w:rPr>
      </w:pPr>
      <w:r w:rsidRPr="00DF1634">
        <w:rPr>
          <w:rFonts w:ascii="GHEA Grapalat" w:hAnsi="GHEA Grapalat"/>
          <w:rPrChange w:id="8959" w:author="Hayk-PC" w:date="2024-12-11T02:31:00Z">
            <w:rPr>
              <w:rFonts w:ascii="GHEA Grapalat" w:hAnsi="GHEA Grapalat"/>
            </w:rPr>
          </w:rPrChange>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DF1634" w14:paraId="63B9A051" w14:textId="77777777" w:rsidTr="00AB4EAB">
        <w:trPr>
          <w:jc w:val="center"/>
        </w:trPr>
        <w:tc>
          <w:tcPr>
            <w:tcW w:w="442" w:type="dxa"/>
            <w:vMerge w:val="restart"/>
            <w:shd w:val="clear" w:color="auto" w:fill="auto"/>
            <w:vAlign w:val="center"/>
          </w:tcPr>
          <w:p w14:paraId="4EB9CBCD" w14:textId="77777777" w:rsidR="0038400D" w:rsidRPr="00DF1634" w:rsidRDefault="0038400D" w:rsidP="00B46D58">
            <w:pPr>
              <w:pStyle w:val="NormalWeb"/>
              <w:widowControl w:val="0"/>
              <w:spacing w:before="0" w:beforeAutospacing="0" w:after="120" w:afterAutospacing="0"/>
              <w:jc w:val="center"/>
              <w:rPr>
                <w:rFonts w:ascii="GHEA Grapalat" w:hAnsi="GHEA Grapalat"/>
                <w:sz w:val="16"/>
                <w:szCs w:val="16"/>
                <w:rPrChange w:id="8960" w:author="Hayk-PC" w:date="2024-12-11T02:31:00Z">
                  <w:rPr>
                    <w:rFonts w:ascii="GHEA Grapalat" w:hAnsi="GHEA Grapalat"/>
                    <w:sz w:val="16"/>
                    <w:szCs w:val="16"/>
                  </w:rPr>
                </w:rPrChange>
              </w:rPr>
            </w:pPr>
            <w:r w:rsidRPr="00DF1634">
              <w:rPr>
                <w:rFonts w:ascii="GHEA Grapalat" w:hAnsi="GHEA Grapalat"/>
                <w:sz w:val="16"/>
                <w:szCs w:val="16"/>
                <w:rPrChange w:id="8961" w:author="Hayk-PC" w:date="2024-12-11T02:31:00Z">
                  <w:rPr>
                    <w:rFonts w:ascii="GHEA Grapalat" w:hAnsi="GHEA Grapalat"/>
                    <w:sz w:val="16"/>
                    <w:szCs w:val="16"/>
                  </w:rPr>
                </w:rPrChange>
              </w:rPr>
              <w:t>№</w:t>
            </w:r>
          </w:p>
        </w:tc>
        <w:tc>
          <w:tcPr>
            <w:tcW w:w="10263" w:type="dxa"/>
            <w:gridSpan w:val="8"/>
            <w:shd w:val="clear" w:color="auto" w:fill="auto"/>
            <w:vAlign w:val="center"/>
          </w:tcPr>
          <w:p w14:paraId="48CC6132" w14:textId="77777777" w:rsidR="0038400D" w:rsidRPr="00DF1634"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Change w:id="8962" w:author="Hayk-PC" w:date="2024-12-11T02:31:00Z">
                  <w:rPr>
                    <w:rFonts w:ascii="GHEA Grapalat" w:hAnsi="GHEA Grapalat"/>
                    <w:sz w:val="16"/>
                    <w:szCs w:val="16"/>
                  </w:rPr>
                </w:rPrChange>
              </w:rPr>
            </w:pPr>
            <w:r w:rsidRPr="00DF1634">
              <w:rPr>
                <w:rFonts w:ascii="GHEA Grapalat" w:hAnsi="GHEA Grapalat"/>
                <w:sz w:val="16"/>
                <w:szCs w:val="16"/>
                <w:rPrChange w:id="8963" w:author="Hayk-PC" w:date="2024-12-11T02:31:00Z">
                  <w:rPr>
                    <w:rFonts w:ascii="GHEA Grapalat" w:hAnsi="GHEA Grapalat"/>
                    <w:sz w:val="16"/>
                    <w:szCs w:val="16"/>
                  </w:rPr>
                </w:rPrChange>
              </w:rPr>
              <w:t>Поставленные товары</w:t>
            </w:r>
          </w:p>
        </w:tc>
      </w:tr>
      <w:tr w:rsidR="00B138F3" w:rsidRPr="00DF1634" w14:paraId="069EDD88" w14:textId="77777777" w:rsidTr="00AB4EAB">
        <w:trPr>
          <w:jc w:val="center"/>
        </w:trPr>
        <w:tc>
          <w:tcPr>
            <w:tcW w:w="442" w:type="dxa"/>
            <w:vMerge/>
            <w:shd w:val="clear" w:color="auto" w:fill="auto"/>
          </w:tcPr>
          <w:p w14:paraId="63482581" w14:textId="77777777" w:rsidR="0038400D" w:rsidRPr="00DF1634" w:rsidRDefault="0038400D" w:rsidP="00B46D58">
            <w:pPr>
              <w:pStyle w:val="NormalWeb"/>
              <w:widowControl w:val="0"/>
              <w:spacing w:before="0" w:beforeAutospacing="0" w:after="120" w:afterAutospacing="0"/>
              <w:jc w:val="center"/>
              <w:rPr>
                <w:rFonts w:ascii="GHEA Grapalat" w:hAnsi="GHEA Grapalat"/>
                <w:sz w:val="16"/>
                <w:szCs w:val="16"/>
                <w:rPrChange w:id="8964" w:author="Hayk-PC" w:date="2024-12-11T02:31:00Z">
                  <w:rPr>
                    <w:rFonts w:ascii="GHEA Grapalat" w:hAnsi="GHEA Grapalat"/>
                    <w:sz w:val="16"/>
                    <w:szCs w:val="16"/>
                  </w:rPr>
                </w:rPrChange>
              </w:rPr>
            </w:pPr>
          </w:p>
        </w:tc>
        <w:tc>
          <w:tcPr>
            <w:tcW w:w="1088" w:type="dxa"/>
            <w:vMerge w:val="restart"/>
            <w:shd w:val="clear" w:color="auto" w:fill="auto"/>
            <w:vAlign w:val="center"/>
          </w:tcPr>
          <w:p w14:paraId="61D3BD26" w14:textId="77777777" w:rsidR="0038400D" w:rsidRPr="00DF1634" w:rsidRDefault="0038400D" w:rsidP="00B46D58">
            <w:pPr>
              <w:pStyle w:val="NormalWeb"/>
              <w:widowControl w:val="0"/>
              <w:spacing w:before="0" w:beforeAutospacing="0" w:after="120" w:afterAutospacing="0"/>
              <w:jc w:val="center"/>
              <w:rPr>
                <w:rFonts w:ascii="GHEA Grapalat" w:hAnsi="GHEA Grapalat"/>
                <w:sz w:val="16"/>
                <w:szCs w:val="16"/>
                <w:rPrChange w:id="8965" w:author="Hayk-PC" w:date="2024-12-11T02:31:00Z">
                  <w:rPr>
                    <w:rFonts w:ascii="GHEA Grapalat" w:hAnsi="GHEA Grapalat"/>
                    <w:sz w:val="16"/>
                    <w:szCs w:val="16"/>
                  </w:rPr>
                </w:rPrChange>
              </w:rPr>
            </w:pPr>
            <w:r w:rsidRPr="00DF1634">
              <w:rPr>
                <w:rFonts w:ascii="GHEA Grapalat" w:hAnsi="GHEA Grapalat"/>
                <w:sz w:val="16"/>
                <w:szCs w:val="16"/>
                <w:rPrChange w:id="8966" w:author="Hayk-PC" w:date="2024-12-11T02:31:00Z">
                  <w:rPr>
                    <w:rFonts w:ascii="GHEA Grapalat" w:hAnsi="GHEA Grapalat"/>
                    <w:sz w:val="16"/>
                    <w:szCs w:val="16"/>
                  </w:rPr>
                </w:rPrChange>
              </w:rPr>
              <w:t>наименование</w:t>
            </w:r>
          </w:p>
        </w:tc>
        <w:tc>
          <w:tcPr>
            <w:tcW w:w="1440" w:type="dxa"/>
            <w:vMerge w:val="restart"/>
            <w:shd w:val="clear" w:color="auto" w:fill="auto"/>
            <w:vAlign w:val="center"/>
          </w:tcPr>
          <w:p w14:paraId="130C3B3E" w14:textId="77777777" w:rsidR="0038400D" w:rsidRPr="00DF1634" w:rsidRDefault="0038400D" w:rsidP="00B46D58">
            <w:pPr>
              <w:pStyle w:val="NormalWeb"/>
              <w:widowControl w:val="0"/>
              <w:spacing w:before="0" w:beforeAutospacing="0" w:after="120" w:afterAutospacing="0"/>
              <w:jc w:val="center"/>
              <w:rPr>
                <w:rFonts w:ascii="GHEA Grapalat" w:hAnsi="GHEA Grapalat"/>
                <w:sz w:val="16"/>
                <w:szCs w:val="16"/>
                <w:rPrChange w:id="8967" w:author="Hayk-PC" w:date="2024-12-11T02:31:00Z">
                  <w:rPr>
                    <w:rFonts w:ascii="GHEA Grapalat" w:hAnsi="GHEA Grapalat"/>
                    <w:sz w:val="16"/>
                    <w:szCs w:val="16"/>
                  </w:rPr>
                </w:rPrChange>
              </w:rPr>
            </w:pPr>
            <w:r w:rsidRPr="00DF1634">
              <w:rPr>
                <w:rFonts w:ascii="GHEA Grapalat" w:hAnsi="GHEA Grapalat"/>
                <w:sz w:val="16"/>
                <w:szCs w:val="16"/>
                <w:rPrChange w:id="8968" w:author="Hayk-PC" w:date="2024-12-11T02:31:00Z">
                  <w:rPr>
                    <w:rFonts w:ascii="GHEA Grapalat" w:hAnsi="GHEA Grapalat"/>
                    <w:sz w:val="16"/>
                    <w:szCs w:val="16"/>
                  </w:rPr>
                </w:rPrChange>
              </w:rPr>
              <w:t>краткое изложение технической характеристики</w:t>
            </w:r>
          </w:p>
        </w:tc>
        <w:tc>
          <w:tcPr>
            <w:tcW w:w="2575" w:type="dxa"/>
            <w:gridSpan w:val="2"/>
            <w:shd w:val="clear" w:color="auto" w:fill="auto"/>
            <w:vAlign w:val="center"/>
          </w:tcPr>
          <w:p w14:paraId="5749643B" w14:textId="77777777" w:rsidR="0038400D" w:rsidRPr="00DF1634" w:rsidRDefault="0038400D" w:rsidP="00B46D58">
            <w:pPr>
              <w:pStyle w:val="NormalWeb"/>
              <w:widowControl w:val="0"/>
              <w:spacing w:before="0" w:beforeAutospacing="0" w:after="120" w:afterAutospacing="0"/>
              <w:jc w:val="center"/>
              <w:rPr>
                <w:rFonts w:ascii="GHEA Grapalat" w:hAnsi="GHEA Grapalat"/>
                <w:sz w:val="16"/>
                <w:szCs w:val="16"/>
                <w:rPrChange w:id="8969" w:author="Hayk-PC" w:date="2024-12-11T02:31:00Z">
                  <w:rPr>
                    <w:rFonts w:ascii="GHEA Grapalat" w:hAnsi="GHEA Grapalat"/>
                    <w:sz w:val="16"/>
                    <w:szCs w:val="16"/>
                  </w:rPr>
                </w:rPrChange>
              </w:rPr>
            </w:pPr>
            <w:r w:rsidRPr="00DF1634">
              <w:rPr>
                <w:rFonts w:ascii="GHEA Grapalat" w:hAnsi="GHEA Grapalat"/>
                <w:sz w:val="16"/>
                <w:szCs w:val="16"/>
                <w:rPrChange w:id="8970" w:author="Hayk-PC" w:date="2024-12-11T02:31:00Z">
                  <w:rPr>
                    <w:rFonts w:ascii="GHEA Grapalat" w:hAnsi="GHEA Grapalat"/>
                    <w:sz w:val="16"/>
                    <w:szCs w:val="16"/>
                  </w:rPr>
                </w:rPrChange>
              </w:rPr>
              <w:t>количественный показатель</w:t>
            </w:r>
          </w:p>
        </w:tc>
        <w:tc>
          <w:tcPr>
            <w:tcW w:w="2693" w:type="dxa"/>
            <w:gridSpan w:val="2"/>
            <w:shd w:val="clear" w:color="auto" w:fill="auto"/>
            <w:vAlign w:val="center"/>
          </w:tcPr>
          <w:p w14:paraId="359719CE" w14:textId="77777777" w:rsidR="0038400D" w:rsidRPr="00DF1634" w:rsidRDefault="0038400D" w:rsidP="00B46D58">
            <w:pPr>
              <w:pStyle w:val="NormalWeb"/>
              <w:widowControl w:val="0"/>
              <w:spacing w:before="0" w:beforeAutospacing="0" w:after="120" w:afterAutospacing="0"/>
              <w:jc w:val="center"/>
              <w:rPr>
                <w:rFonts w:ascii="GHEA Grapalat" w:hAnsi="GHEA Grapalat"/>
                <w:sz w:val="16"/>
                <w:szCs w:val="16"/>
                <w:rPrChange w:id="8971" w:author="Hayk-PC" w:date="2024-12-11T02:31:00Z">
                  <w:rPr>
                    <w:rFonts w:ascii="GHEA Grapalat" w:hAnsi="GHEA Grapalat"/>
                    <w:sz w:val="16"/>
                    <w:szCs w:val="16"/>
                  </w:rPr>
                </w:rPrChange>
              </w:rPr>
            </w:pPr>
            <w:r w:rsidRPr="00DF1634">
              <w:rPr>
                <w:rFonts w:ascii="GHEA Grapalat" w:hAnsi="GHEA Grapalat"/>
                <w:sz w:val="16"/>
                <w:szCs w:val="16"/>
                <w:rPrChange w:id="8972" w:author="Hayk-PC" w:date="2024-12-11T02:31:00Z">
                  <w:rPr>
                    <w:rFonts w:ascii="GHEA Grapalat" w:hAnsi="GHEA Grapalat"/>
                    <w:sz w:val="16"/>
                    <w:szCs w:val="16"/>
                  </w:rPr>
                </w:rPrChange>
              </w:rPr>
              <w:t>срок исполнения</w:t>
            </w:r>
          </w:p>
        </w:tc>
        <w:tc>
          <w:tcPr>
            <w:tcW w:w="1134" w:type="dxa"/>
            <w:vMerge w:val="restart"/>
            <w:shd w:val="clear" w:color="auto" w:fill="auto"/>
            <w:vAlign w:val="center"/>
          </w:tcPr>
          <w:p w14:paraId="00C5BCAC" w14:textId="77777777" w:rsidR="0038400D" w:rsidRPr="00DF1634" w:rsidRDefault="00A20240" w:rsidP="00B46D58">
            <w:pPr>
              <w:pStyle w:val="NormalWeb"/>
              <w:widowControl w:val="0"/>
              <w:spacing w:before="0" w:beforeAutospacing="0" w:after="120" w:afterAutospacing="0"/>
              <w:jc w:val="center"/>
              <w:rPr>
                <w:rFonts w:ascii="GHEA Grapalat" w:hAnsi="GHEA Grapalat"/>
                <w:sz w:val="16"/>
                <w:szCs w:val="16"/>
                <w:rPrChange w:id="8973" w:author="Hayk-PC" w:date="2024-12-11T02:31:00Z">
                  <w:rPr>
                    <w:rFonts w:ascii="GHEA Grapalat" w:hAnsi="GHEA Grapalat"/>
                    <w:sz w:val="16"/>
                    <w:szCs w:val="16"/>
                  </w:rPr>
                </w:rPrChange>
              </w:rPr>
            </w:pPr>
            <w:r w:rsidRPr="00DF1634">
              <w:rPr>
                <w:rFonts w:ascii="GHEA Grapalat" w:hAnsi="GHEA Grapalat"/>
                <w:sz w:val="16"/>
                <w:szCs w:val="16"/>
                <w:rPrChange w:id="8974" w:author="Hayk-PC" w:date="2024-12-11T02:31:00Z">
                  <w:rPr>
                    <w:rFonts w:ascii="GHEA Grapalat" w:hAnsi="GHEA Grapalat"/>
                    <w:sz w:val="16"/>
                    <w:szCs w:val="16"/>
                  </w:rPr>
                </w:rPrChange>
              </w:rPr>
              <w:t>с</w:t>
            </w:r>
            <w:r w:rsidR="0038400D" w:rsidRPr="00DF1634">
              <w:rPr>
                <w:rFonts w:ascii="GHEA Grapalat" w:hAnsi="GHEA Grapalat"/>
                <w:sz w:val="16"/>
                <w:szCs w:val="16"/>
                <w:rPrChange w:id="8975" w:author="Hayk-PC" w:date="2024-12-11T02:31:00Z">
                  <w:rPr>
                    <w:rFonts w:ascii="GHEA Grapalat" w:hAnsi="GHEA Grapalat"/>
                    <w:sz w:val="16"/>
                    <w:szCs w:val="16"/>
                  </w:rPr>
                </w:rPrChange>
              </w:rPr>
              <w:t>умма, подлежащая уплате (тыс. драмов)</w:t>
            </w:r>
          </w:p>
        </w:tc>
        <w:tc>
          <w:tcPr>
            <w:tcW w:w="1333" w:type="dxa"/>
            <w:vMerge w:val="restart"/>
            <w:shd w:val="clear" w:color="auto" w:fill="auto"/>
            <w:vAlign w:val="center"/>
          </w:tcPr>
          <w:p w14:paraId="3CE3B4E1" w14:textId="77777777" w:rsidR="0038400D" w:rsidRPr="00DF1634" w:rsidRDefault="00A20240" w:rsidP="00B46D58">
            <w:pPr>
              <w:pStyle w:val="NormalWeb"/>
              <w:widowControl w:val="0"/>
              <w:spacing w:before="0" w:beforeAutospacing="0" w:after="120" w:afterAutospacing="0"/>
              <w:jc w:val="center"/>
              <w:rPr>
                <w:rFonts w:ascii="GHEA Grapalat" w:hAnsi="GHEA Grapalat"/>
                <w:sz w:val="16"/>
                <w:szCs w:val="16"/>
                <w:rPrChange w:id="8976" w:author="Hayk-PC" w:date="2024-12-11T02:31:00Z">
                  <w:rPr>
                    <w:rFonts w:ascii="GHEA Grapalat" w:hAnsi="GHEA Grapalat"/>
                    <w:sz w:val="16"/>
                    <w:szCs w:val="16"/>
                  </w:rPr>
                </w:rPrChange>
              </w:rPr>
            </w:pPr>
            <w:r w:rsidRPr="00DF1634">
              <w:rPr>
                <w:rFonts w:ascii="GHEA Grapalat" w:hAnsi="GHEA Grapalat"/>
                <w:sz w:val="16"/>
                <w:szCs w:val="16"/>
                <w:rPrChange w:id="8977" w:author="Hayk-PC" w:date="2024-12-11T02:31:00Z">
                  <w:rPr>
                    <w:rFonts w:ascii="GHEA Grapalat" w:hAnsi="GHEA Grapalat"/>
                    <w:sz w:val="16"/>
                    <w:szCs w:val="16"/>
                  </w:rPr>
                </w:rPrChange>
              </w:rPr>
              <w:t>с</w:t>
            </w:r>
            <w:r w:rsidR="0038400D" w:rsidRPr="00DF1634">
              <w:rPr>
                <w:rFonts w:ascii="GHEA Grapalat" w:hAnsi="GHEA Grapalat"/>
                <w:sz w:val="16"/>
                <w:szCs w:val="16"/>
                <w:rPrChange w:id="8978" w:author="Hayk-PC" w:date="2024-12-11T02:31:00Z">
                  <w:rPr>
                    <w:rFonts w:ascii="GHEA Grapalat" w:hAnsi="GHEA Grapalat"/>
                    <w:sz w:val="16"/>
                    <w:szCs w:val="16"/>
                  </w:rPr>
                </w:rPrChange>
              </w:rPr>
              <w:t>рок оплаты (по графику оплаты)</w:t>
            </w:r>
          </w:p>
        </w:tc>
      </w:tr>
      <w:tr w:rsidR="00B138F3" w:rsidRPr="00DF1634" w14:paraId="3C96B272" w14:textId="77777777" w:rsidTr="00AB4EAB">
        <w:trPr>
          <w:trHeight w:val="1105"/>
          <w:jc w:val="center"/>
        </w:trPr>
        <w:tc>
          <w:tcPr>
            <w:tcW w:w="442" w:type="dxa"/>
            <w:vMerge/>
            <w:tcBorders>
              <w:bottom w:val="single" w:sz="4" w:space="0" w:color="auto"/>
            </w:tcBorders>
            <w:shd w:val="clear" w:color="auto" w:fill="auto"/>
          </w:tcPr>
          <w:p w14:paraId="17A5556B" w14:textId="77777777" w:rsidR="0038400D" w:rsidRPr="00DF1634" w:rsidRDefault="0038400D" w:rsidP="00B46D58">
            <w:pPr>
              <w:pStyle w:val="NormalWeb"/>
              <w:widowControl w:val="0"/>
              <w:spacing w:before="0" w:beforeAutospacing="0" w:after="120" w:afterAutospacing="0"/>
              <w:jc w:val="center"/>
              <w:rPr>
                <w:rFonts w:ascii="GHEA Grapalat" w:hAnsi="GHEA Grapalat"/>
                <w:sz w:val="16"/>
                <w:szCs w:val="16"/>
                <w:rPrChange w:id="8979" w:author="Hayk-PC" w:date="2024-12-11T02:31:00Z">
                  <w:rPr>
                    <w:rFonts w:ascii="GHEA Grapalat" w:hAnsi="GHEA Grapalat"/>
                    <w:sz w:val="16"/>
                    <w:szCs w:val="16"/>
                  </w:rPr>
                </w:rPrChange>
              </w:rPr>
            </w:pPr>
          </w:p>
        </w:tc>
        <w:tc>
          <w:tcPr>
            <w:tcW w:w="1088" w:type="dxa"/>
            <w:vMerge/>
            <w:tcBorders>
              <w:bottom w:val="single" w:sz="4" w:space="0" w:color="auto"/>
            </w:tcBorders>
            <w:shd w:val="clear" w:color="auto" w:fill="auto"/>
            <w:vAlign w:val="center"/>
          </w:tcPr>
          <w:p w14:paraId="3CCAA763" w14:textId="77777777" w:rsidR="0038400D" w:rsidRPr="00DF1634" w:rsidRDefault="0038400D" w:rsidP="00B46D58">
            <w:pPr>
              <w:pStyle w:val="NormalWeb"/>
              <w:widowControl w:val="0"/>
              <w:spacing w:before="0" w:beforeAutospacing="0" w:after="120" w:afterAutospacing="0"/>
              <w:jc w:val="center"/>
              <w:rPr>
                <w:rFonts w:ascii="GHEA Grapalat" w:hAnsi="GHEA Grapalat"/>
                <w:sz w:val="16"/>
                <w:szCs w:val="16"/>
                <w:rPrChange w:id="8980" w:author="Hayk-PC" w:date="2024-12-11T02:31:00Z">
                  <w:rPr>
                    <w:rFonts w:ascii="GHEA Grapalat" w:hAnsi="GHEA Grapalat"/>
                    <w:sz w:val="16"/>
                    <w:szCs w:val="16"/>
                  </w:rPr>
                </w:rPrChange>
              </w:rPr>
            </w:pPr>
          </w:p>
        </w:tc>
        <w:tc>
          <w:tcPr>
            <w:tcW w:w="1440" w:type="dxa"/>
            <w:vMerge/>
            <w:tcBorders>
              <w:bottom w:val="single" w:sz="4" w:space="0" w:color="auto"/>
            </w:tcBorders>
            <w:shd w:val="clear" w:color="auto" w:fill="auto"/>
            <w:vAlign w:val="center"/>
          </w:tcPr>
          <w:p w14:paraId="45845FAD" w14:textId="77777777" w:rsidR="0038400D" w:rsidRPr="00DF1634" w:rsidRDefault="0038400D" w:rsidP="00B46D58">
            <w:pPr>
              <w:pStyle w:val="NormalWeb"/>
              <w:widowControl w:val="0"/>
              <w:spacing w:before="0" w:beforeAutospacing="0" w:after="120" w:afterAutospacing="0"/>
              <w:jc w:val="center"/>
              <w:rPr>
                <w:rFonts w:ascii="GHEA Grapalat" w:hAnsi="GHEA Grapalat"/>
                <w:sz w:val="16"/>
                <w:szCs w:val="16"/>
                <w:rPrChange w:id="8981" w:author="Hayk-PC" w:date="2024-12-11T02:31:00Z">
                  <w:rPr>
                    <w:rFonts w:ascii="GHEA Grapalat" w:hAnsi="GHEA Grapalat"/>
                    <w:sz w:val="16"/>
                    <w:szCs w:val="16"/>
                  </w:rPr>
                </w:rPrChange>
              </w:rPr>
            </w:pPr>
          </w:p>
        </w:tc>
        <w:tc>
          <w:tcPr>
            <w:tcW w:w="1299" w:type="dxa"/>
            <w:tcBorders>
              <w:bottom w:val="single" w:sz="4" w:space="0" w:color="auto"/>
            </w:tcBorders>
            <w:shd w:val="clear" w:color="auto" w:fill="auto"/>
            <w:vAlign w:val="center"/>
          </w:tcPr>
          <w:p w14:paraId="02573A1B" w14:textId="77777777" w:rsidR="0038400D" w:rsidRPr="00DF1634" w:rsidRDefault="0038400D" w:rsidP="00B46D58">
            <w:pPr>
              <w:pStyle w:val="NormalWeb"/>
              <w:widowControl w:val="0"/>
              <w:spacing w:before="0" w:beforeAutospacing="0" w:after="120" w:afterAutospacing="0"/>
              <w:jc w:val="center"/>
              <w:rPr>
                <w:rFonts w:ascii="GHEA Grapalat" w:hAnsi="GHEA Grapalat"/>
                <w:sz w:val="16"/>
                <w:szCs w:val="16"/>
                <w:rPrChange w:id="8982" w:author="Hayk-PC" w:date="2024-12-11T02:31:00Z">
                  <w:rPr>
                    <w:rFonts w:ascii="GHEA Grapalat" w:hAnsi="GHEA Grapalat"/>
                    <w:sz w:val="16"/>
                    <w:szCs w:val="16"/>
                  </w:rPr>
                </w:rPrChange>
              </w:rPr>
            </w:pPr>
            <w:r w:rsidRPr="00DF1634">
              <w:rPr>
                <w:rFonts w:ascii="GHEA Grapalat" w:hAnsi="GHEA Grapalat"/>
                <w:sz w:val="16"/>
                <w:szCs w:val="16"/>
                <w:rPrChange w:id="8983" w:author="Hayk-PC" w:date="2024-12-11T02:31:00Z">
                  <w:rPr>
                    <w:rFonts w:ascii="GHEA Grapalat" w:hAnsi="GHEA Grapalat"/>
                    <w:sz w:val="16"/>
                    <w:szCs w:val="16"/>
                  </w:rPr>
                </w:rPrChange>
              </w:rPr>
              <w:t>по графику закупки, утвержденному Договором</w:t>
            </w:r>
          </w:p>
        </w:tc>
        <w:tc>
          <w:tcPr>
            <w:tcW w:w="1276" w:type="dxa"/>
            <w:tcBorders>
              <w:bottom w:val="single" w:sz="4" w:space="0" w:color="auto"/>
            </w:tcBorders>
            <w:shd w:val="clear" w:color="auto" w:fill="auto"/>
            <w:vAlign w:val="center"/>
          </w:tcPr>
          <w:p w14:paraId="675CD182" w14:textId="77777777" w:rsidR="0038400D" w:rsidRPr="00DF1634" w:rsidRDefault="0038400D" w:rsidP="00B46D58">
            <w:pPr>
              <w:pStyle w:val="NormalWeb"/>
              <w:widowControl w:val="0"/>
              <w:spacing w:before="0" w:beforeAutospacing="0" w:after="120" w:afterAutospacing="0"/>
              <w:jc w:val="center"/>
              <w:rPr>
                <w:rFonts w:ascii="GHEA Grapalat" w:hAnsi="GHEA Grapalat"/>
                <w:sz w:val="16"/>
                <w:szCs w:val="16"/>
                <w:rPrChange w:id="8984" w:author="Hayk-PC" w:date="2024-12-11T02:31:00Z">
                  <w:rPr>
                    <w:rFonts w:ascii="GHEA Grapalat" w:hAnsi="GHEA Grapalat"/>
                    <w:sz w:val="16"/>
                    <w:szCs w:val="16"/>
                  </w:rPr>
                </w:rPrChange>
              </w:rPr>
            </w:pPr>
            <w:r w:rsidRPr="00DF1634">
              <w:rPr>
                <w:rFonts w:ascii="GHEA Grapalat" w:hAnsi="GHEA Grapalat"/>
                <w:sz w:val="16"/>
                <w:szCs w:val="16"/>
                <w:rPrChange w:id="8985" w:author="Hayk-PC" w:date="2024-12-11T02:31:00Z">
                  <w:rPr>
                    <w:rFonts w:ascii="GHEA Grapalat" w:hAnsi="GHEA Grapalat"/>
                    <w:sz w:val="16"/>
                    <w:szCs w:val="16"/>
                  </w:rPr>
                </w:rPrChange>
              </w:rPr>
              <w:t>фактический</w:t>
            </w:r>
          </w:p>
        </w:tc>
        <w:tc>
          <w:tcPr>
            <w:tcW w:w="1418" w:type="dxa"/>
            <w:tcBorders>
              <w:bottom w:val="single" w:sz="4" w:space="0" w:color="auto"/>
            </w:tcBorders>
            <w:shd w:val="clear" w:color="auto" w:fill="auto"/>
            <w:vAlign w:val="center"/>
          </w:tcPr>
          <w:p w14:paraId="6EDE4ECE" w14:textId="77777777" w:rsidR="0038400D" w:rsidRPr="00DF1634" w:rsidRDefault="0038400D" w:rsidP="00B46D58">
            <w:pPr>
              <w:pStyle w:val="NormalWeb"/>
              <w:widowControl w:val="0"/>
              <w:spacing w:before="0" w:beforeAutospacing="0" w:after="120" w:afterAutospacing="0"/>
              <w:jc w:val="center"/>
              <w:rPr>
                <w:rFonts w:ascii="GHEA Grapalat" w:hAnsi="GHEA Grapalat"/>
                <w:sz w:val="16"/>
                <w:szCs w:val="16"/>
                <w:rPrChange w:id="8986" w:author="Hayk-PC" w:date="2024-12-11T02:31:00Z">
                  <w:rPr>
                    <w:rFonts w:ascii="GHEA Grapalat" w:hAnsi="GHEA Grapalat"/>
                    <w:sz w:val="16"/>
                    <w:szCs w:val="16"/>
                  </w:rPr>
                </w:rPrChange>
              </w:rPr>
            </w:pPr>
            <w:r w:rsidRPr="00DF1634">
              <w:rPr>
                <w:rFonts w:ascii="GHEA Grapalat" w:hAnsi="GHEA Grapalat"/>
                <w:sz w:val="16"/>
                <w:szCs w:val="16"/>
                <w:rPrChange w:id="8987" w:author="Hayk-PC" w:date="2024-12-11T02:31:00Z">
                  <w:rPr>
                    <w:rFonts w:ascii="GHEA Grapalat" w:hAnsi="GHEA Grapalat"/>
                    <w:sz w:val="16"/>
                    <w:szCs w:val="16"/>
                  </w:rPr>
                </w:rPrChange>
              </w:rPr>
              <w:t>по графику закупки, утвержденному Договором</w:t>
            </w:r>
          </w:p>
        </w:tc>
        <w:tc>
          <w:tcPr>
            <w:tcW w:w="1275" w:type="dxa"/>
            <w:tcBorders>
              <w:bottom w:val="single" w:sz="4" w:space="0" w:color="auto"/>
            </w:tcBorders>
            <w:shd w:val="clear" w:color="auto" w:fill="auto"/>
            <w:vAlign w:val="center"/>
          </w:tcPr>
          <w:p w14:paraId="618218DD" w14:textId="77777777" w:rsidR="0038400D" w:rsidRPr="00DF1634" w:rsidRDefault="0038400D" w:rsidP="00B46D58">
            <w:pPr>
              <w:pStyle w:val="NormalWeb"/>
              <w:widowControl w:val="0"/>
              <w:spacing w:before="0" w:beforeAutospacing="0" w:after="120" w:afterAutospacing="0"/>
              <w:jc w:val="center"/>
              <w:rPr>
                <w:rFonts w:ascii="GHEA Grapalat" w:hAnsi="GHEA Grapalat"/>
                <w:sz w:val="16"/>
                <w:szCs w:val="16"/>
                <w:rPrChange w:id="8988" w:author="Hayk-PC" w:date="2024-12-11T02:31:00Z">
                  <w:rPr>
                    <w:rFonts w:ascii="GHEA Grapalat" w:hAnsi="GHEA Grapalat"/>
                    <w:sz w:val="16"/>
                    <w:szCs w:val="16"/>
                  </w:rPr>
                </w:rPrChange>
              </w:rPr>
            </w:pPr>
            <w:r w:rsidRPr="00DF1634">
              <w:rPr>
                <w:rFonts w:ascii="GHEA Grapalat" w:hAnsi="GHEA Grapalat"/>
                <w:sz w:val="16"/>
                <w:szCs w:val="16"/>
                <w:rPrChange w:id="8989" w:author="Hayk-PC" w:date="2024-12-11T02:31:00Z">
                  <w:rPr>
                    <w:rFonts w:ascii="GHEA Grapalat" w:hAnsi="GHEA Grapalat"/>
                    <w:sz w:val="16"/>
                    <w:szCs w:val="16"/>
                  </w:rPr>
                </w:rPrChange>
              </w:rPr>
              <w:t>фактический</w:t>
            </w:r>
          </w:p>
        </w:tc>
        <w:tc>
          <w:tcPr>
            <w:tcW w:w="1134" w:type="dxa"/>
            <w:vMerge/>
            <w:tcBorders>
              <w:bottom w:val="single" w:sz="4" w:space="0" w:color="auto"/>
            </w:tcBorders>
            <w:shd w:val="clear" w:color="auto" w:fill="auto"/>
            <w:vAlign w:val="center"/>
          </w:tcPr>
          <w:p w14:paraId="5700C301" w14:textId="77777777" w:rsidR="0038400D" w:rsidRPr="00DF1634" w:rsidRDefault="0038400D" w:rsidP="00B46D58">
            <w:pPr>
              <w:pStyle w:val="NormalWeb"/>
              <w:widowControl w:val="0"/>
              <w:spacing w:before="0" w:beforeAutospacing="0" w:after="120" w:afterAutospacing="0"/>
              <w:jc w:val="center"/>
              <w:rPr>
                <w:rFonts w:ascii="GHEA Grapalat" w:hAnsi="GHEA Grapalat"/>
                <w:sz w:val="16"/>
                <w:szCs w:val="16"/>
                <w:rPrChange w:id="8990" w:author="Hayk-PC" w:date="2024-12-11T02:31:00Z">
                  <w:rPr>
                    <w:rFonts w:ascii="GHEA Grapalat" w:hAnsi="GHEA Grapalat"/>
                    <w:sz w:val="16"/>
                    <w:szCs w:val="16"/>
                  </w:rPr>
                </w:rPrChange>
              </w:rPr>
            </w:pPr>
          </w:p>
        </w:tc>
        <w:tc>
          <w:tcPr>
            <w:tcW w:w="1333" w:type="dxa"/>
            <w:vMerge/>
            <w:tcBorders>
              <w:bottom w:val="single" w:sz="4" w:space="0" w:color="auto"/>
            </w:tcBorders>
            <w:shd w:val="clear" w:color="auto" w:fill="auto"/>
            <w:vAlign w:val="center"/>
          </w:tcPr>
          <w:p w14:paraId="5345ECB5" w14:textId="77777777" w:rsidR="0038400D" w:rsidRPr="00DF1634" w:rsidRDefault="0038400D" w:rsidP="00B46D58">
            <w:pPr>
              <w:pStyle w:val="NormalWeb"/>
              <w:widowControl w:val="0"/>
              <w:spacing w:before="0" w:beforeAutospacing="0" w:after="120" w:afterAutospacing="0"/>
              <w:jc w:val="center"/>
              <w:rPr>
                <w:rFonts w:ascii="GHEA Grapalat" w:hAnsi="GHEA Grapalat"/>
                <w:sz w:val="16"/>
                <w:szCs w:val="16"/>
                <w:rPrChange w:id="8991" w:author="Hayk-PC" w:date="2024-12-11T02:31:00Z">
                  <w:rPr>
                    <w:rFonts w:ascii="GHEA Grapalat" w:hAnsi="GHEA Grapalat"/>
                    <w:sz w:val="16"/>
                    <w:szCs w:val="16"/>
                  </w:rPr>
                </w:rPrChange>
              </w:rPr>
            </w:pPr>
          </w:p>
        </w:tc>
      </w:tr>
      <w:tr w:rsidR="00B138F3" w:rsidRPr="00DF1634" w14:paraId="1BB620D9" w14:textId="77777777" w:rsidTr="00AB4EAB">
        <w:trPr>
          <w:jc w:val="center"/>
        </w:trPr>
        <w:tc>
          <w:tcPr>
            <w:tcW w:w="442" w:type="dxa"/>
            <w:shd w:val="clear" w:color="auto" w:fill="auto"/>
            <w:vAlign w:val="center"/>
          </w:tcPr>
          <w:p w14:paraId="7C489F52" w14:textId="77777777" w:rsidR="0038400D" w:rsidRPr="00DF1634" w:rsidRDefault="0038400D" w:rsidP="00B46D58">
            <w:pPr>
              <w:pStyle w:val="NormalWeb"/>
              <w:widowControl w:val="0"/>
              <w:spacing w:before="0" w:beforeAutospacing="0" w:after="120" w:afterAutospacing="0"/>
              <w:jc w:val="center"/>
              <w:rPr>
                <w:rFonts w:ascii="GHEA Grapalat" w:hAnsi="GHEA Grapalat"/>
                <w:sz w:val="16"/>
                <w:szCs w:val="16"/>
                <w:rPrChange w:id="8992" w:author="Hayk-PC" w:date="2024-12-11T02:31:00Z">
                  <w:rPr>
                    <w:rFonts w:ascii="GHEA Grapalat" w:hAnsi="GHEA Grapalat"/>
                    <w:sz w:val="16"/>
                    <w:szCs w:val="16"/>
                  </w:rPr>
                </w:rPrChange>
              </w:rPr>
            </w:pPr>
          </w:p>
        </w:tc>
        <w:tc>
          <w:tcPr>
            <w:tcW w:w="1088" w:type="dxa"/>
            <w:shd w:val="clear" w:color="auto" w:fill="auto"/>
            <w:vAlign w:val="center"/>
          </w:tcPr>
          <w:p w14:paraId="0914F9D0" w14:textId="77777777" w:rsidR="0038400D" w:rsidRPr="00DF1634" w:rsidRDefault="0038400D" w:rsidP="00B46D58">
            <w:pPr>
              <w:pStyle w:val="NormalWeb"/>
              <w:widowControl w:val="0"/>
              <w:spacing w:before="0" w:beforeAutospacing="0" w:after="120" w:afterAutospacing="0"/>
              <w:jc w:val="center"/>
              <w:rPr>
                <w:rFonts w:ascii="GHEA Grapalat" w:hAnsi="GHEA Grapalat"/>
                <w:sz w:val="16"/>
                <w:szCs w:val="16"/>
                <w:rPrChange w:id="8993" w:author="Hayk-PC" w:date="2024-12-11T02:31:00Z">
                  <w:rPr>
                    <w:rFonts w:ascii="GHEA Grapalat" w:hAnsi="GHEA Grapalat"/>
                    <w:sz w:val="16"/>
                    <w:szCs w:val="16"/>
                  </w:rPr>
                </w:rPrChange>
              </w:rPr>
            </w:pPr>
          </w:p>
        </w:tc>
        <w:tc>
          <w:tcPr>
            <w:tcW w:w="1440" w:type="dxa"/>
            <w:shd w:val="clear" w:color="auto" w:fill="auto"/>
            <w:vAlign w:val="center"/>
          </w:tcPr>
          <w:p w14:paraId="04C05F22" w14:textId="77777777" w:rsidR="0038400D" w:rsidRPr="00DF1634" w:rsidRDefault="0038400D" w:rsidP="00B46D58">
            <w:pPr>
              <w:pStyle w:val="NormalWeb"/>
              <w:widowControl w:val="0"/>
              <w:spacing w:before="0" w:beforeAutospacing="0" w:after="120" w:afterAutospacing="0"/>
              <w:jc w:val="center"/>
              <w:rPr>
                <w:rFonts w:ascii="GHEA Grapalat" w:hAnsi="GHEA Grapalat"/>
                <w:sz w:val="16"/>
                <w:szCs w:val="16"/>
                <w:rPrChange w:id="8994" w:author="Hayk-PC" w:date="2024-12-11T02:31:00Z">
                  <w:rPr>
                    <w:rFonts w:ascii="GHEA Grapalat" w:hAnsi="GHEA Grapalat"/>
                    <w:sz w:val="16"/>
                    <w:szCs w:val="16"/>
                  </w:rPr>
                </w:rPrChange>
              </w:rPr>
            </w:pPr>
          </w:p>
        </w:tc>
        <w:tc>
          <w:tcPr>
            <w:tcW w:w="1299" w:type="dxa"/>
            <w:shd w:val="clear" w:color="auto" w:fill="auto"/>
            <w:vAlign w:val="center"/>
          </w:tcPr>
          <w:p w14:paraId="630E422A" w14:textId="77777777" w:rsidR="0038400D" w:rsidRPr="00DF1634" w:rsidRDefault="0038400D" w:rsidP="00B46D58">
            <w:pPr>
              <w:pStyle w:val="NormalWeb"/>
              <w:widowControl w:val="0"/>
              <w:spacing w:before="0" w:beforeAutospacing="0" w:after="120" w:afterAutospacing="0"/>
              <w:jc w:val="center"/>
              <w:rPr>
                <w:rFonts w:ascii="GHEA Grapalat" w:hAnsi="GHEA Grapalat"/>
                <w:sz w:val="16"/>
                <w:szCs w:val="16"/>
                <w:rPrChange w:id="8995" w:author="Hayk-PC" w:date="2024-12-11T02:31:00Z">
                  <w:rPr>
                    <w:rFonts w:ascii="GHEA Grapalat" w:hAnsi="GHEA Grapalat"/>
                    <w:sz w:val="16"/>
                    <w:szCs w:val="16"/>
                  </w:rPr>
                </w:rPrChange>
              </w:rPr>
            </w:pPr>
          </w:p>
        </w:tc>
        <w:tc>
          <w:tcPr>
            <w:tcW w:w="1276" w:type="dxa"/>
            <w:shd w:val="clear" w:color="auto" w:fill="auto"/>
            <w:vAlign w:val="center"/>
          </w:tcPr>
          <w:p w14:paraId="350D228B" w14:textId="77777777" w:rsidR="0038400D" w:rsidRPr="00DF1634" w:rsidRDefault="0038400D" w:rsidP="00B46D58">
            <w:pPr>
              <w:pStyle w:val="NormalWeb"/>
              <w:widowControl w:val="0"/>
              <w:spacing w:before="0" w:beforeAutospacing="0" w:after="120" w:afterAutospacing="0"/>
              <w:jc w:val="center"/>
              <w:rPr>
                <w:rFonts w:ascii="GHEA Grapalat" w:hAnsi="GHEA Grapalat"/>
                <w:sz w:val="16"/>
                <w:szCs w:val="16"/>
                <w:rPrChange w:id="8996" w:author="Hayk-PC" w:date="2024-12-11T02:31:00Z">
                  <w:rPr>
                    <w:rFonts w:ascii="GHEA Grapalat" w:hAnsi="GHEA Grapalat"/>
                    <w:sz w:val="16"/>
                    <w:szCs w:val="16"/>
                  </w:rPr>
                </w:rPrChange>
              </w:rPr>
            </w:pPr>
          </w:p>
        </w:tc>
        <w:tc>
          <w:tcPr>
            <w:tcW w:w="1418" w:type="dxa"/>
            <w:shd w:val="clear" w:color="auto" w:fill="auto"/>
            <w:vAlign w:val="center"/>
          </w:tcPr>
          <w:p w14:paraId="53F30DCE" w14:textId="77777777" w:rsidR="0038400D" w:rsidRPr="00DF1634" w:rsidRDefault="0038400D" w:rsidP="00B46D58">
            <w:pPr>
              <w:pStyle w:val="NormalWeb"/>
              <w:widowControl w:val="0"/>
              <w:spacing w:before="0" w:beforeAutospacing="0" w:after="120" w:afterAutospacing="0"/>
              <w:jc w:val="center"/>
              <w:rPr>
                <w:rFonts w:ascii="GHEA Grapalat" w:hAnsi="GHEA Grapalat"/>
                <w:sz w:val="16"/>
                <w:szCs w:val="16"/>
                <w:rPrChange w:id="8997" w:author="Hayk-PC" w:date="2024-12-11T02:31:00Z">
                  <w:rPr>
                    <w:rFonts w:ascii="GHEA Grapalat" w:hAnsi="GHEA Grapalat"/>
                    <w:sz w:val="16"/>
                    <w:szCs w:val="16"/>
                  </w:rPr>
                </w:rPrChange>
              </w:rPr>
            </w:pPr>
          </w:p>
        </w:tc>
        <w:tc>
          <w:tcPr>
            <w:tcW w:w="1275" w:type="dxa"/>
            <w:shd w:val="clear" w:color="auto" w:fill="auto"/>
            <w:vAlign w:val="center"/>
          </w:tcPr>
          <w:p w14:paraId="2E65737A" w14:textId="77777777" w:rsidR="0038400D" w:rsidRPr="00DF1634" w:rsidRDefault="0038400D" w:rsidP="00B46D58">
            <w:pPr>
              <w:pStyle w:val="NormalWeb"/>
              <w:widowControl w:val="0"/>
              <w:spacing w:before="0" w:beforeAutospacing="0" w:after="120" w:afterAutospacing="0"/>
              <w:jc w:val="center"/>
              <w:rPr>
                <w:rFonts w:ascii="GHEA Grapalat" w:hAnsi="GHEA Grapalat"/>
                <w:sz w:val="16"/>
                <w:szCs w:val="16"/>
                <w:rPrChange w:id="8998" w:author="Hayk-PC" w:date="2024-12-11T02:31:00Z">
                  <w:rPr>
                    <w:rFonts w:ascii="GHEA Grapalat" w:hAnsi="GHEA Grapalat"/>
                    <w:sz w:val="16"/>
                    <w:szCs w:val="16"/>
                  </w:rPr>
                </w:rPrChange>
              </w:rPr>
            </w:pPr>
          </w:p>
        </w:tc>
        <w:tc>
          <w:tcPr>
            <w:tcW w:w="1134" w:type="dxa"/>
            <w:shd w:val="clear" w:color="auto" w:fill="auto"/>
            <w:vAlign w:val="center"/>
          </w:tcPr>
          <w:p w14:paraId="050BC86B" w14:textId="77777777" w:rsidR="0038400D" w:rsidRPr="00DF1634" w:rsidRDefault="0038400D" w:rsidP="00B46D58">
            <w:pPr>
              <w:pStyle w:val="NormalWeb"/>
              <w:widowControl w:val="0"/>
              <w:spacing w:before="0" w:beforeAutospacing="0" w:after="120" w:afterAutospacing="0"/>
              <w:jc w:val="center"/>
              <w:rPr>
                <w:rFonts w:ascii="GHEA Grapalat" w:hAnsi="GHEA Grapalat"/>
                <w:sz w:val="16"/>
                <w:szCs w:val="16"/>
                <w:rPrChange w:id="8999" w:author="Hayk-PC" w:date="2024-12-11T02:31:00Z">
                  <w:rPr>
                    <w:rFonts w:ascii="GHEA Grapalat" w:hAnsi="GHEA Grapalat"/>
                    <w:sz w:val="16"/>
                    <w:szCs w:val="16"/>
                  </w:rPr>
                </w:rPrChange>
              </w:rPr>
            </w:pPr>
          </w:p>
        </w:tc>
        <w:tc>
          <w:tcPr>
            <w:tcW w:w="1333" w:type="dxa"/>
            <w:shd w:val="clear" w:color="auto" w:fill="auto"/>
            <w:vAlign w:val="center"/>
          </w:tcPr>
          <w:p w14:paraId="30147415" w14:textId="77777777" w:rsidR="0038400D" w:rsidRPr="00DF1634" w:rsidRDefault="0038400D" w:rsidP="00B46D58">
            <w:pPr>
              <w:pStyle w:val="NormalWeb"/>
              <w:widowControl w:val="0"/>
              <w:spacing w:before="0" w:beforeAutospacing="0" w:after="120" w:afterAutospacing="0"/>
              <w:jc w:val="center"/>
              <w:rPr>
                <w:rFonts w:ascii="GHEA Grapalat" w:hAnsi="GHEA Grapalat"/>
                <w:sz w:val="16"/>
                <w:szCs w:val="16"/>
                <w:rPrChange w:id="9000" w:author="Hayk-PC" w:date="2024-12-11T02:31:00Z">
                  <w:rPr>
                    <w:rFonts w:ascii="GHEA Grapalat" w:hAnsi="GHEA Grapalat"/>
                    <w:sz w:val="16"/>
                    <w:szCs w:val="16"/>
                  </w:rPr>
                </w:rPrChange>
              </w:rPr>
            </w:pPr>
          </w:p>
        </w:tc>
      </w:tr>
      <w:tr w:rsidR="0038400D" w:rsidRPr="00DF1634" w14:paraId="1FD63440" w14:textId="77777777" w:rsidTr="00AB4EAB">
        <w:trPr>
          <w:jc w:val="center"/>
        </w:trPr>
        <w:tc>
          <w:tcPr>
            <w:tcW w:w="442" w:type="dxa"/>
            <w:shd w:val="clear" w:color="auto" w:fill="auto"/>
          </w:tcPr>
          <w:p w14:paraId="3516E8CB" w14:textId="77777777" w:rsidR="0038400D" w:rsidRPr="00DF1634" w:rsidRDefault="0038400D" w:rsidP="00B46D58">
            <w:pPr>
              <w:pStyle w:val="NormalWeb"/>
              <w:widowControl w:val="0"/>
              <w:spacing w:before="0" w:beforeAutospacing="0" w:after="120" w:afterAutospacing="0"/>
              <w:jc w:val="center"/>
              <w:rPr>
                <w:rFonts w:ascii="GHEA Grapalat" w:hAnsi="GHEA Grapalat"/>
                <w:sz w:val="16"/>
                <w:szCs w:val="16"/>
                <w:rPrChange w:id="9001" w:author="Hayk-PC" w:date="2024-12-11T02:31:00Z">
                  <w:rPr>
                    <w:rFonts w:ascii="GHEA Grapalat" w:hAnsi="GHEA Grapalat"/>
                    <w:sz w:val="16"/>
                    <w:szCs w:val="16"/>
                  </w:rPr>
                </w:rPrChange>
              </w:rPr>
            </w:pPr>
          </w:p>
        </w:tc>
        <w:tc>
          <w:tcPr>
            <w:tcW w:w="1088" w:type="dxa"/>
            <w:shd w:val="clear" w:color="auto" w:fill="auto"/>
          </w:tcPr>
          <w:p w14:paraId="4AED83EB" w14:textId="77777777" w:rsidR="0038400D" w:rsidRPr="00DF1634" w:rsidRDefault="0038400D" w:rsidP="00B46D58">
            <w:pPr>
              <w:pStyle w:val="NormalWeb"/>
              <w:widowControl w:val="0"/>
              <w:spacing w:before="0" w:beforeAutospacing="0" w:after="120" w:afterAutospacing="0"/>
              <w:jc w:val="center"/>
              <w:rPr>
                <w:rFonts w:ascii="GHEA Grapalat" w:hAnsi="GHEA Grapalat"/>
                <w:sz w:val="16"/>
                <w:szCs w:val="16"/>
                <w:rPrChange w:id="9002" w:author="Hayk-PC" w:date="2024-12-11T02:31:00Z">
                  <w:rPr>
                    <w:rFonts w:ascii="GHEA Grapalat" w:hAnsi="GHEA Grapalat"/>
                    <w:sz w:val="16"/>
                    <w:szCs w:val="16"/>
                  </w:rPr>
                </w:rPrChange>
              </w:rPr>
            </w:pPr>
          </w:p>
        </w:tc>
        <w:tc>
          <w:tcPr>
            <w:tcW w:w="1440" w:type="dxa"/>
            <w:shd w:val="clear" w:color="auto" w:fill="auto"/>
          </w:tcPr>
          <w:p w14:paraId="14EAB5DA" w14:textId="77777777" w:rsidR="0038400D" w:rsidRPr="00DF1634" w:rsidRDefault="0038400D" w:rsidP="00B46D58">
            <w:pPr>
              <w:pStyle w:val="NormalWeb"/>
              <w:widowControl w:val="0"/>
              <w:spacing w:before="0" w:beforeAutospacing="0" w:after="120" w:afterAutospacing="0"/>
              <w:jc w:val="center"/>
              <w:rPr>
                <w:rFonts w:ascii="GHEA Grapalat" w:hAnsi="GHEA Grapalat"/>
                <w:sz w:val="16"/>
                <w:szCs w:val="16"/>
                <w:rPrChange w:id="9003" w:author="Hayk-PC" w:date="2024-12-11T02:31:00Z">
                  <w:rPr>
                    <w:rFonts w:ascii="GHEA Grapalat" w:hAnsi="GHEA Grapalat"/>
                    <w:sz w:val="16"/>
                    <w:szCs w:val="16"/>
                  </w:rPr>
                </w:rPrChange>
              </w:rPr>
            </w:pPr>
          </w:p>
        </w:tc>
        <w:tc>
          <w:tcPr>
            <w:tcW w:w="1299" w:type="dxa"/>
            <w:shd w:val="clear" w:color="auto" w:fill="auto"/>
          </w:tcPr>
          <w:p w14:paraId="0B4F19C1" w14:textId="77777777" w:rsidR="0038400D" w:rsidRPr="00DF1634" w:rsidRDefault="0038400D" w:rsidP="00B46D58">
            <w:pPr>
              <w:pStyle w:val="NormalWeb"/>
              <w:widowControl w:val="0"/>
              <w:spacing w:before="0" w:beforeAutospacing="0" w:after="120" w:afterAutospacing="0"/>
              <w:jc w:val="center"/>
              <w:rPr>
                <w:rFonts w:ascii="GHEA Grapalat" w:hAnsi="GHEA Grapalat"/>
                <w:sz w:val="16"/>
                <w:szCs w:val="16"/>
                <w:rPrChange w:id="9004" w:author="Hayk-PC" w:date="2024-12-11T02:31:00Z">
                  <w:rPr>
                    <w:rFonts w:ascii="GHEA Grapalat" w:hAnsi="GHEA Grapalat"/>
                    <w:sz w:val="16"/>
                    <w:szCs w:val="16"/>
                  </w:rPr>
                </w:rPrChange>
              </w:rPr>
            </w:pPr>
          </w:p>
        </w:tc>
        <w:tc>
          <w:tcPr>
            <w:tcW w:w="1276" w:type="dxa"/>
            <w:shd w:val="clear" w:color="auto" w:fill="auto"/>
          </w:tcPr>
          <w:p w14:paraId="749BC55F" w14:textId="77777777" w:rsidR="0038400D" w:rsidRPr="00DF1634" w:rsidRDefault="0038400D" w:rsidP="00B46D58">
            <w:pPr>
              <w:pStyle w:val="NormalWeb"/>
              <w:widowControl w:val="0"/>
              <w:spacing w:before="0" w:beforeAutospacing="0" w:after="120" w:afterAutospacing="0"/>
              <w:jc w:val="center"/>
              <w:rPr>
                <w:rFonts w:ascii="GHEA Grapalat" w:hAnsi="GHEA Grapalat"/>
                <w:sz w:val="16"/>
                <w:szCs w:val="16"/>
                <w:rPrChange w:id="9005" w:author="Hayk-PC" w:date="2024-12-11T02:31:00Z">
                  <w:rPr>
                    <w:rFonts w:ascii="GHEA Grapalat" w:hAnsi="GHEA Grapalat"/>
                    <w:sz w:val="16"/>
                    <w:szCs w:val="16"/>
                  </w:rPr>
                </w:rPrChange>
              </w:rPr>
            </w:pPr>
          </w:p>
        </w:tc>
        <w:tc>
          <w:tcPr>
            <w:tcW w:w="1418" w:type="dxa"/>
            <w:shd w:val="clear" w:color="auto" w:fill="auto"/>
          </w:tcPr>
          <w:p w14:paraId="16EFB990" w14:textId="77777777" w:rsidR="0038400D" w:rsidRPr="00DF1634" w:rsidRDefault="0038400D" w:rsidP="00B46D58">
            <w:pPr>
              <w:pStyle w:val="NormalWeb"/>
              <w:widowControl w:val="0"/>
              <w:spacing w:before="0" w:beforeAutospacing="0" w:after="120" w:afterAutospacing="0"/>
              <w:jc w:val="center"/>
              <w:rPr>
                <w:rFonts w:ascii="GHEA Grapalat" w:hAnsi="GHEA Grapalat"/>
                <w:sz w:val="16"/>
                <w:szCs w:val="16"/>
                <w:rPrChange w:id="9006" w:author="Hayk-PC" w:date="2024-12-11T02:31:00Z">
                  <w:rPr>
                    <w:rFonts w:ascii="GHEA Grapalat" w:hAnsi="GHEA Grapalat"/>
                    <w:sz w:val="16"/>
                    <w:szCs w:val="16"/>
                  </w:rPr>
                </w:rPrChange>
              </w:rPr>
            </w:pPr>
          </w:p>
        </w:tc>
        <w:tc>
          <w:tcPr>
            <w:tcW w:w="1275" w:type="dxa"/>
            <w:shd w:val="clear" w:color="auto" w:fill="auto"/>
          </w:tcPr>
          <w:p w14:paraId="05AE7A18" w14:textId="77777777" w:rsidR="0038400D" w:rsidRPr="00DF1634" w:rsidRDefault="0038400D" w:rsidP="00B46D58">
            <w:pPr>
              <w:pStyle w:val="NormalWeb"/>
              <w:widowControl w:val="0"/>
              <w:spacing w:before="0" w:beforeAutospacing="0" w:after="120" w:afterAutospacing="0"/>
              <w:jc w:val="center"/>
              <w:rPr>
                <w:rFonts w:ascii="GHEA Grapalat" w:hAnsi="GHEA Grapalat"/>
                <w:sz w:val="16"/>
                <w:szCs w:val="16"/>
                <w:rPrChange w:id="9007" w:author="Hayk-PC" w:date="2024-12-11T02:31:00Z">
                  <w:rPr>
                    <w:rFonts w:ascii="GHEA Grapalat" w:hAnsi="GHEA Grapalat"/>
                    <w:sz w:val="16"/>
                    <w:szCs w:val="16"/>
                  </w:rPr>
                </w:rPrChange>
              </w:rPr>
            </w:pPr>
          </w:p>
        </w:tc>
        <w:tc>
          <w:tcPr>
            <w:tcW w:w="1134" w:type="dxa"/>
            <w:shd w:val="clear" w:color="auto" w:fill="auto"/>
          </w:tcPr>
          <w:p w14:paraId="118EA7B7" w14:textId="77777777" w:rsidR="0038400D" w:rsidRPr="00DF1634" w:rsidRDefault="0038400D" w:rsidP="00B46D58">
            <w:pPr>
              <w:pStyle w:val="NormalWeb"/>
              <w:widowControl w:val="0"/>
              <w:spacing w:before="0" w:beforeAutospacing="0" w:after="120" w:afterAutospacing="0"/>
              <w:jc w:val="center"/>
              <w:rPr>
                <w:rFonts w:ascii="GHEA Grapalat" w:hAnsi="GHEA Grapalat"/>
                <w:sz w:val="16"/>
                <w:szCs w:val="16"/>
                <w:rPrChange w:id="9008" w:author="Hayk-PC" w:date="2024-12-11T02:31:00Z">
                  <w:rPr>
                    <w:rFonts w:ascii="GHEA Grapalat" w:hAnsi="GHEA Grapalat"/>
                    <w:sz w:val="16"/>
                    <w:szCs w:val="16"/>
                  </w:rPr>
                </w:rPrChange>
              </w:rPr>
            </w:pPr>
          </w:p>
        </w:tc>
        <w:tc>
          <w:tcPr>
            <w:tcW w:w="1333" w:type="dxa"/>
            <w:shd w:val="clear" w:color="auto" w:fill="auto"/>
          </w:tcPr>
          <w:p w14:paraId="28C4C56A" w14:textId="77777777" w:rsidR="0038400D" w:rsidRPr="00DF1634" w:rsidRDefault="0038400D" w:rsidP="00B46D58">
            <w:pPr>
              <w:pStyle w:val="NormalWeb"/>
              <w:widowControl w:val="0"/>
              <w:spacing w:before="0" w:beforeAutospacing="0" w:after="120" w:afterAutospacing="0"/>
              <w:jc w:val="center"/>
              <w:rPr>
                <w:rFonts w:ascii="GHEA Grapalat" w:hAnsi="GHEA Grapalat"/>
                <w:sz w:val="16"/>
                <w:szCs w:val="16"/>
                <w:rPrChange w:id="9009" w:author="Hayk-PC" w:date="2024-12-11T02:31:00Z">
                  <w:rPr>
                    <w:rFonts w:ascii="GHEA Grapalat" w:hAnsi="GHEA Grapalat"/>
                    <w:sz w:val="16"/>
                    <w:szCs w:val="16"/>
                  </w:rPr>
                </w:rPrChange>
              </w:rPr>
            </w:pPr>
          </w:p>
        </w:tc>
      </w:tr>
    </w:tbl>
    <w:p w14:paraId="779F2C53" w14:textId="77777777" w:rsidR="0038400D" w:rsidRPr="00DF1634" w:rsidRDefault="0038400D" w:rsidP="00B46D58">
      <w:pPr>
        <w:widowControl w:val="0"/>
        <w:spacing w:after="160"/>
        <w:ind w:firstLine="375"/>
        <w:jc w:val="both"/>
        <w:rPr>
          <w:rFonts w:ascii="GHEA Grapalat" w:hAnsi="GHEA Grapalat" w:cs="Arial"/>
          <w:iCs/>
          <w:lang w:val="en-US"/>
          <w:rPrChange w:id="9010" w:author="Hayk-PC" w:date="2024-12-11T02:31:00Z">
            <w:rPr>
              <w:rFonts w:ascii="GHEA Grapalat" w:hAnsi="GHEA Grapalat" w:cs="Arial"/>
              <w:iCs/>
              <w:lang w:val="en-US"/>
            </w:rPr>
          </w:rPrChange>
        </w:rPr>
      </w:pPr>
    </w:p>
    <w:p w14:paraId="30746B62" w14:textId="77777777" w:rsidR="0038400D" w:rsidRPr="00DF1634" w:rsidRDefault="0038400D" w:rsidP="00B46D58">
      <w:pPr>
        <w:widowControl w:val="0"/>
        <w:spacing w:after="160"/>
        <w:ind w:firstLine="567"/>
        <w:jc w:val="both"/>
        <w:rPr>
          <w:rFonts w:ascii="GHEA Grapalat" w:hAnsi="GHEA Grapalat"/>
          <w:iCs/>
          <w:snapToGrid w:val="0"/>
          <w:rPrChange w:id="9011" w:author="Hayk-PC" w:date="2024-12-11T02:31:00Z">
            <w:rPr>
              <w:rFonts w:ascii="GHEA Grapalat" w:hAnsi="GHEA Grapalat"/>
              <w:iCs/>
              <w:snapToGrid w:val="0"/>
            </w:rPr>
          </w:rPrChange>
        </w:rPr>
      </w:pPr>
      <w:r w:rsidRPr="00DF1634">
        <w:rPr>
          <w:rFonts w:ascii="GHEA Grapalat" w:hAnsi="GHEA Grapalat"/>
          <w:snapToGrid w:val="0"/>
          <w:rPrChange w:id="9012" w:author="Hayk-PC" w:date="2024-12-11T02:31:00Z">
            <w:rPr>
              <w:rFonts w:ascii="GHEA Grapalat" w:hAnsi="GHEA Grapalat"/>
              <w:snapToGrid w:val="0"/>
            </w:rPr>
          </w:rPrChange>
        </w:rPr>
        <w:t>Счет-фактура и положительное заключение, послужившие основанием для подтверждения в двустороннем порядке настоящего Акта,</w:t>
      </w:r>
      <w:r w:rsidRPr="00DF1634">
        <w:rPr>
          <w:rFonts w:ascii="GHEA Grapalat" w:hAnsi="GHEA Grapalat"/>
          <w:rPrChange w:id="9013" w:author="Hayk-PC" w:date="2024-12-11T02:31:00Z">
            <w:rPr>
              <w:rFonts w:ascii="GHEA Grapalat" w:hAnsi="GHEA Grapalat"/>
            </w:rPr>
          </w:rPrChange>
        </w:rPr>
        <w:t>являются составляющей частью настоящего Акта и прилагаются.</w:t>
      </w:r>
    </w:p>
    <w:p w14:paraId="7D48528F" w14:textId="77777777" w:rsidR="0038400D" w:rsidRPr="00DF1634" w:rsidRDefault="0038400D" w:rsidP="00B46D58">
      <w:pPr>
        <w:widowControl w:val="0"/>
        <w:spacing w:after="160"/>
        <w:ind w:firstLine="375"/>
        <w:jc w:val="both"/>
        <w:rPr>
          <w:rFonts w:ascii="GHEA Grapalat" w:hAnsi="GHEA Grapalat"/>
          <w:iCs/>
          <w:snapToGrid w:val="0"/>
          <w:rPrChange w:id="9014" w:author="Hayk-PC" w:date="2024-12-11T02:31:00Z">
            <w:rPr>
              <w:rFonts w:ascii="GHEA Grapalat" w:hAnsi="GHEA Grapalat"/>
              <w:iCs/>
              <w:snapToGrid w:val="0"/>
            </w:rPr>
          </w:rPrChange>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DF1634" w14:paraId="784CD256" w14:textId="77777777" w:rsidTr="007A2020">
        <w:trPr>
          <w:trHeight w:val="266"/>
          <w:tblCellSpacing w:w="7" w:type="dxa"/>
          <w:jc w:val="center"/>
        </w:trPr>
        <w:tc>
          <w:tcPr>
            <w:tcW w:w="0" w:type="auto"/>
            <w:vAlign w:val="center"/>
          </w:tcPr>
          <w:p w14:paraId="5A942E7C" w14:textId="77777777" w:rsidR="0038400D" w:rsidRPr="00DF1634" w:rsidRDefault="0038400D" w:rsidP="00B46D58">
            <w:pPr>
              <w:widowControl w:val="0"/>
              <w:spacing w:after="160"/>
              <w:jc w:val="center"/>
              <w:rPr>
                <w:rFonts w:ascii="GHEA Grapalat" w:hAnsi="GHEA Grapalat"/>
                <w:iCs/>
                <w:rPrChange w:id="9015" w:author="Hayk-PC" w:date="2024-12-11T02:31:00Z">
                  <w:rPr>
                    <w:rFonts w:ascii="GHEA Grapalat" w:hAnsi="GHEA Grapalat"/>
                    <w:iCs/>
                  </w:rPr>
                </w:rPrChange>
              </w:rPr>
            </w:pPr>
            <w:r w:rsidRPr="00DF1634">
              <w:rPr>
                <w:rFonts w:ascii="GHEA Grapalat" w:hAnsi="GHEA Grapalat"/>
                <w:rPrChange w:id="9016" w:author="Hayk-PC" w:date="2024-12-11T02:31:00Z">
                  <w:rPr>
                    <w:rFonts w:ascii="GHEA Grapalat" w:hAnsi="GHEA Grapalat"/>
                  </w:rPr>
                </w:rPrChange>
              </w:rPr>
              <w:t xml:space="preserve">Товар передал </w:t>
            </w:r>
          </w:p>
        </w:tc>
        <w:tc>
          <w:tcPr>
            <w:tcW w:w="0" w:type="auto"/>
            <w:vAlign w:val="center"/>
          </w:tcPr>
          <w:p w14:paraId="01C832AD" w14:textId="77777777" w:rsidR="0038400D" w:rsidRPr="00DF1634" w:rsidRDefault="0038400D" w:rsidP="00B46D58">
            <w:pPr>
              <w:widowControl w:val="0"/>
              <w:spacing w:after="160"/>
              <w:jc w:val="center"/>
              <w:rPr>
                <w:rFonts w:ascii="GHEA Grapalat" w:hAnsi="GHEA Grapalat"/>
                <w:iCs/>
                <w:rPrChange w:id="9017" w:author="Hayk-PC" w:date="2024-12-11T02:31:00Z">
                  <w:rPr>
                    <w:rFonts w:ascii="GHEA Grapalat" w:hAnsi="GHEA Grapalat"/>
                    <w:iCs/>
                  </w:rPr>
                </w:rPrChange>
              </w:rPr>
            </w:pPr>
            <w:r w:rsidRPr="00DF1634">
              <w:rPr>
                <w:rFonts w:ascii="GHEA Grapalat" w:hAnsi="GHEA Grapalat"/>
                <w:rPrChange w:id="9018" w:author="Hayk-PC" w:date="2024-12-11T02:31:00Z">
                  <w:rPr>
                    <w:rFonts w:ascii="GHEA Grapalat" w:hAnsi="GHEA Grapalat"/>
                  </w:rPr>
                </w:rPrChange>
              </w:rPr>
              <w:t>Товар принят</w:t>
            </w:r>
          </w:p>
        </w:tc>
      </w:tr>
      <w:tr w:rsidR="00B138F3" w:rsidRPr="00DF1634" w14:paraId="6FB45D15" w14:textId="77777777" w:rsidTr="007A2020">
        <w:trPr>
          <w:trHeight w:val="473"/>
          <w:tblCellSpacing w:w="7" w:type="dxa"/>
          <w:jc w:val="center"/>
        </w:trPr>
        <w:tc>
          <w:tcPr>
            <w:tcW w:w="0" w:type="auto"/>
            <w:vAlign w:val="center"/>
          </w:tcPr>
          <w:p w14:paraId="362E35FD" w14:textId="77777777" w:rsidR="0038400D" w:rsidRPr="00DF1634" w:rsidRDefault="0038400D" w:rsidP="00B46D58">
            <w:pPr>
              <w:widowControl w:val="0"/>
              <w:jc w:val="center"/>
              <w:rPr>
                <w:rFonts w:ascii="GHEA Grapalat" w:hAnsi="GHEA Grapalat"/>
                <w:iCs/>
                <w:rPrChange w:id="9019" w:author="Hayk-PC" w:date="2024-12-11T02:31:00Z">
                  <w:rPr>
                    <w:rFonts w:ascii="GHEA Grapalat" w:hAnsi="GHEA Grapalat"/>
                    <w:iCs/>
                  </w:rPr>
                </w:rPrChange>
              </w:rPr>
            </w:pPr>
            <w:r w:rsidRPr="00DF1634">
              <w:rPr>
                <w:rFonts w:ascii="GHEA Grapalat" w:hAnsi="GHEA Grapalat"/>
                <w:rPrChange w:id="9020" w:author="Hayk-PC" w:date="2024-12-11T02:31:00Z">
                  <w:rPr>
                    <w:rFonts w:ascii="GHEA Grapalat" w:hAnsi="GHEA Grapalat"/>
                  </w:rPr>
                </w:rPrChange>
              </w:rPr>
              <w:t>____________</w:t>
            </w:r>
            <w:r w:rsidR="00196F14" w:rsidRPr="00DF1634">
              <w:rPr>
                <w:rFonts w:ascii="GHEA Grapalat" w:hAnsi="GHEA Grapalat"/>
                <w:rPrChange w:id="9021" w:author="Hayk-PC" w:date="2024-12-11T02:31:00Z">
                  <w:rPr>
                    <w:rFonts w:ascii="GHEA Grapalat" w:hAnsi="GHEA Grapalat"/>
                  </w:rPr>
                </w:rPrChange>
              </w:rPr>
              <w:t>________</w:t>
            </w:r>
            <w:r w:rsidRPr="00DF1634">
              <w:rPr>
                <w:rFonts w:ascii="GHEA Grapalat" w:hAnsi="GHEA Grapalat"/>
                <w:rPrChange w:id="9022" w:author="Hayk-PC" w:date="2024-12-11T02:31:00Z">
                  <w:rPr>
                    <w:rFonts w:ascii="GHEA Grapalat" w:hAnsi="GHEA Grapalat"/>
                  </w:rPr>
                </w:rPrChange>
              </w:rPr>
              <w:t xml:space="preserve">___ </w:t>
            </w:r>
          </w:p>
          <w:p w14:paraId="25DA0859" w14:textId="77777777" w:rsidR="0038400D" w:rsidRPr="00DF1634" w:rsidRDefault="0038400D" w:rsidP="00B46D58">
            <w:pPr>
              <w:widowControl w:val="0"/>
              <w:spacing w:after="160"/>
              <w:jc w:val="center"/>
              <w:rPr>
                <w:rFonts w:ascii="GHEA Grapalat" w:hAnsi="GHEA Grapalat"/>
                <w:iCs/>
                <w:vertAlign w:val="superscript"/>
                <w:lang w:val="en-US"/>
                <w:rPrChange w:id="9023" w:author="Hayk-PC" w:date="2024-12-11T02:31:00Z">
                  <w:rPr>
                    <w:rFonts w:ascii="GHEA Grapalat" w:hAnsi="GHEA Grapalat"/>
                    <w:iCs/>
                    <w:vertAlign w:val="superscript"/>
                    <w:lang w:val="en-US"/>
                  </w:rPr>
                </w:rPrChange>
              </w:rPr>
            </w:pPr>
            <w:r w:rsidRPr="00DF1634">
              <w:rPr>
                <w:rFonts w:ascii="GHEA Grapalat" w:hAnsi="GHEA Grapalat"/>
                <w:vertAlign w:val="superscript"/>
                <w:rPrChange w:id="9024" w:author="Hayk-PC" w:date="2024-12-11T02:31:00Z">
                  <w:rPr>
                    <w:rFonts w:ascii="GHEA Grapalat" w:hAnsi="GHEA Grapalat"/>
                    <w:vertAlign w:val="superscript"/>
                  </w:rPr>
                </w:rPrChange>
              </w:rPr>
              <w:t xml:space="preserve">подпись </w:t>
            </w:r>
          </w:p>
        </w:tc>
        <w:tc>
          <w:tcPr>
            <w:tcW w:w="0" w:type="auto"/>
            <w:vAlign w:val="center"/>
          </w:tcPr>
          <w:p w14:paraId="387F0537" w14:textId="77777777" w:rsidR="0038400D" w:rsidRPr="00DF1634" w:rsidRDefault="00196F14" w:rsidP="00B46D58">
            <w:pPr>
              <w:widowControl w:val="0"/>
              <w:jc w:val="center"/>
              <w:rPr>
                <w:rFonts w:ascii="GHEA Grapalat" w:hAnsi="GHEA Grapalat"/>
                <w:iCs/>
                <w:rPrChange w:id="9025" w:author="Hayk-PC" w:date="2024-12-11T02:31:00Z">
                  <w:rPr>
                    <w:rFonts w:ascii="GHEA Grapalat" w:hAnsi="GHEA Grapalat"/>
                    <w:iCs/>
                  </w:rPr>
                </w:rPrChange>
              </w:rPr>
            </w:pPr>
            <w:r w:rsidRPr="00DF1634">
              <w:rPr>
                <w:rFonts w:ascii="GHEA Grapalat" w:hAnsi="GHEA Grapalat"/>
                <w:rPrChange w:id="9026" w:author="Hayk-PC" w:date="2024-12-11T02:31:00Z">
                  <w:rPr>
                    <w:rFonts w:ascii="GHEA Grapalat" w:hAnsi="GHEA Grapalat"/>
                  </w:rPr>
                </w:rPrChange>
              </w:rPr>
              <w:t>_____</w:t>
            </w:r>
            <w:r w:rsidR="0038400D" w:rsidRPr="00DF1634">
              <w:rPr>
                <w:rFonts w:ascii="GHEA Grapalat" w:hAnsi="GHEA Grapalat"/>
                <w:rPrChange w:id="9027" w:author="Hayk-PC" w:date="2024-12-11T02:31:00Z">
                  <w:rPr>
                    <w:rFonts w:ascii="GHEA Grapalat" w:hAnsi="GHEA Grapalat"/>
                  </w:rPr>
                </w:rPrChange>
              </w:rPr>
              <w:t>__________________</w:t>
            </w:r>
          </w:p>
          <w:p w14:paraId="7BF7E25F" w14:textId="77777777" w:rsidR="0038400D" w:rsidRPr="00DF1634" w:rsidRDefault="0038400D" w:rsidP="00B46D58">
            <w:pPr>
              <w:widowControl w:val="0"/>
              <w:spacing w:after="160"/>
              <w:jc w:val="center"/>
              <w:rPr>
                <w:rFonts w:ascii="GHEA Grapalat" w:hAnsi="GHEA Grapalat"/>
                <w:iCs/>
                <w:vertAlign w:val="superscript"/>
                <w:rPrChange w:id="9028" w:author="Hayk-PC" w:date="2024-12-11T02:31:00Z">
                  <w:rPr>
                    <w:rFonts w:ascii="GHEA Grapalat" w:hAnsi="GHEA Grapalat"/>
                    <w:iCs/>
                    <w:vertAlign w:val="superscript"/>
                  </w:rPr>
                </w:rPrChange>
              </w:rPr>
            </w:pPr>
            <w:r w:rsidRPr="00DF1634">
              <w:rPr>
                <w:rFonts w:ascii="GHEA Grapalat" w:hAnsi="GHEA Grapalat"/>
                <w:vertAlign w:val="superscript"/>
                <w:rPrChange w:id="9029" w:author="Hayk-PC" w:date="2024-12-11T02:31:00Z">
                  <w:rPr>
                    <w:rFonts w:ascii="GHEA Grapalat" w:hAnsi="GHEA Grapalat"/>
                    <w:vertAlign w:val="superscript"/>
                  </w:rPr>
                </w:rPrChange>
              </w:rPr>
              <w:t xml:space="preserve">подпись </w:t>
            </w:r>
          </w:p>
        </w:tc>
      </w:tr>
      <w:tr w:rsidR="00B138F3" w:rsidRPr="00DF1634" w14:paraId="19E79191" w14:textId="77777777" w:rsidTr="007A2020">
        <w:trPr>
          <w:trHeight w:val="503"/>
          <w:tblCellSpacing w:w="7" w:type="dxa"/>
          <w:jc w:val="center"/>
        </w:trPr>
        <w:tc>
          <w:tcPr>
            <w:tcW w:w="0" w:type="auto"/>
            <w:vAlign w:val="center"/>
          </w:tcPr>
          <w:p w14:paraId="7563D128" w14:textId="77777777" w:rsidR="0038400D" w:rsidRPr="00DF1634" w:rsidRDefault="00196F14" w:rsidP="00B46D58">
            <w:pPr>
              <w:widowControl w:val="0"/>
              <w:jc w:val="center"/>
              <w:rPr>
                <w:rFonts w:ascii="GHEA Grapalat" w:hAnsi="GHEA Grapalat"/>
                <w:iCs/>
                <w:rPrChange w:id="9030" w:author="Hayk-PC" w:date="2024-12-11T02:31:00Z">
                  <w:rPr>
                    <w:rFonts w:ascii="GHEA Grapalat" w:hAnsi="GHEA Grapalat"/>
                    <w:iCs/>
                  </w:rPr>
                </w:rPrChange>
              </w:rPr>
            </w:pPr>
            <w:r w:rsidRPr="00DF1634">
              <w:rPr>
                <w:rFonts w:ascii="GHEA Grapalat" w:hAnsi="GHEA Grapalat"/>
                <w:rPrChange w:id="9031" w:author="Hayk-PC" w:date="2024-12-11T02:31:00Z">
                  <w:rPr>
                    <w:rFonts w:ascii="GHEA Grapalat" w:hAnsi="GHEA Grapalat"/>
                  </w:rPr>
                </w:rPrChange>
              </w:rPr>
              <w:t>_____________________</w:t>
            </w:r>
            <w:r w:rsidR="0038400D" w:rsidRPr="00DF1634">
              <w:rPr>
                <w:rFonts w:ascii="GHEA Grapalat" w:hAnsi="GHEA Grapalat"/>
                <w:rPrChange w:id="9032" w:author="Hayk-PC" w:date="2024-12-11T02:31:00Z">
                  <w:rPr>
                    <w:rFonts w:ascii="GHEA Grapalat" w:hAnsi="GHEA Grapalat"/>
                  </w:rPr>
                </w:rPrChange>
              </w:rPr>
              <w:t xml:space="preserve">_ </w:t>
            </w:r>
          </w:p>
          <w:p w14:paraId="115BE658" w14:textId="77777777" w:rsidR="0038400D" w:rsidRPr="00DF1634" w:rsidRDefault="0038400D" w:rsidP="00B46D58">
            <w:pPr>
              <w:widowControl w:val="0"/>
              <w:spacing w:after="160"/>
              <w:jc w:val="center"/>
              <w:rPr>
                <w:rFonts w:ascii="GHEA Grapalat" w:hAnsi="GHEA Grapalat"/>
                <w:iCs/>
                <w:vertAlign w:val="superscript"/>
                <w:lang w:val="en-US"/>
                <w:rPrChange w:id="9033" w:author="Hayk-PC" w:date="2024-12-11T02:31:00Z">
                  <w:rPr>
                    <w:rFonts w:ascii="GHEA Grapalat" w:hAnsi="GHEA Grapalat"/>
                    <w:iCs/>
                    <w:vertAlign w:val="superscript"/>
                    <w:lang w:val="en-US"/>
                  </w:rPr>
                </w:rPrChange>
              </w:rPr>
            </w:pPr>
            <w:r w:rsidRPr="00DF1634">
              <w:rPr>
                <w:rFonts w:ascii="GHEA Grapalat" w:hAnsi="GHEA Grapalat"/>
                <w:vertAlign w:val="superscript"/>
                <w:rPrChange w:id="9034" w:author="Hayk-PC" w:date="2024-12-11T02:31:00Z">
                  <w:rPr>
                    <w:rFonts w:ascii="GHEA Grapalat" w:hAnsi="GHEA Grapalat"/>
                    <w:vertAlign w:val="superscript"/>
                  </w:rPr>
                </w:rPrChange>
              </w:rPr>
              <w:t>фамилия, имя</w:t>
            </w:r>
          </w:p>
        </w:tc>
        <w:tc>
          <w:tcPr>
            <w:tcW w:w="0" w:type="auto"/>
            <w:vAlign w:val="center"/>
          </w:tcPr>
          <w:p w14:paraId="0DA0665C" w14:textId="77777777" w:rsidR="0038400D" w:rsidRPr="00DF1634" w:rsidRDefault="00196F14" w:rsidP="00B46D58">
            <w:pPr>
              <w:widowControl w:val="0"/>
              <w:jc w:val="center"/>
              <w:rPr>
                <w:rFonts w:ascii="GHEA Grapalat" w:hAnsi="GHEA Grapalat"/>
                <w:iCs/>
                <w:rPrChange w:id="9035" w:author="Hayk-PC" w:date="2024-12-11T02:31:00Z">
                  <w:rPr>
                    <w:rFonts w:ascii="GHEA Grapalat" w:hAnsi="GHEA Grapalat"/>
                    <w:iCs/>
                  </w:rPr>
                </w:rPrChange>
              </w:rPr>
            </w:pPr>
            <w:r w:rsidRPr="00DF1634">
              <w:rPr>
                <w:rFonts w:ascii="GHEA Grapalat" w:hAnsi="GHEA Grapalat"/>
                <w:rPrChange w:id="9036" w:author="Hayk-PC" w:date="2024-12-11T02:31:00Z">
                  <w:rPr>
                    <w:rFonts w:ascii="GHEA Grapalat" w:hAnsi="GHEA Grapalat"/>
                  </w:rPr>
                </w:rPrChange>
              </w:rPr>
              <w:t>____</w:t>
            </w:r>
            <w:r w:rsidR="0038400D" w:rsidRPr="00DF1634">
              <w:rPr>
                <w:rFonts w:ascii="GHEA Grapalat" w:hAnsi="GHEA Grapalat"/>
                <w:rPrChange w:id="9037" w:author="Hayk-PC" w:date="2024-12-11T02:31:00Z">
                  <w:rPr>
                    <w:rFonts w:ascii="GHEA Grapalat" w:hAnsi="GHEA Grapalat"/>
                  </w:rPr>
                </w:rPrChange>
              </w:rPr>
              <w:t>___________________</w:t>
            </w:r>
          </w:p>
          <w:p w14:paraId="5D83873A" w14:textId="77777777" w:rsidR="0038400D" w:rsidRPr="00DF1634" w:rsidRDefault="0038400D" w:rsidP="00B46D58">
            <w:pPr>
              <w:widowControl w:val="0"/>
              <w:spacing w:after="160"/>
              <w:jc w:val="center"/>
              <w:rPr>
                <w:rFonts w:ascii="GHEA Grapalat" w:hAnsi="GHEA Grapalat"/>
                <w:iCs/>
                <w:vertAlign w:val="superscript"/>
                <w:rPrChange w:id="9038" w:author="Hayk-PC" w:date="2024-12-11T02:31:00Z">
                  <w:rPr>
                    <w:rFonts w:ascii="GHEA Grapalat" w:hAnsi="GHEA Grapalat"/>
                    <w:iCs/>
                    <w:vertAlign w:val="superscript"/>
                  </w:rPr>
                </w:rPrChange>
              </w:rPr>
            </w:pPr>
            <w:r w:rsidRPr="00DF1634">
              <w:rPr>
                <w:rFonts w:ascii="GHEA Grapalat" w:hAnsi="GHEA Grapalat"/>
                <w:vertAlign w:val="superscript"/>
                <w:rPrChange w:id="9039" w:author="Hayk-PC" w:date="2024-12-11T02:31:00Z">
                  <w:rPr>
                    <w:rFonts w:ascii="GHEA Grapalat" w:hAnsi="GHEA Grapalat"/>
                    <w:vertAlign w:val="superscript"/>
                  </w:rPr>
                </w:rPrChange>
              </w:rPr>
              <w:t>фамилия, имя</w:t>
            </w:r>
          </w:p>
        </w:tc>
      </w:tr>
      <w:tr w:rsidR="00B138F3" w:rsidRPr="00DF1634" w14:paraId="00920565" w14:textId="77777777" w:rsidTr="007A2020">
        <w:trPr>
          <w:trHeight w:val="281"/>
          <w:tblCellSpacing w:w="7" w:type="dxa"/>
          <w:jc w:val="center"/>
        </w:trPr>
        <w:tc>
          <w:tcPr>
            <w:tcW w:w="0" w:type="auto"/>
            <w:vAlign w:val="center"/>
          </w:tcPr>
          <w:p w14:paraId="63C824D1" w14:textId="77777777" w:rsidR="0038400D" w:rsidRPr="00DF1634" w:rsidRDefault="0038400D" w:rsidP="00B46D58">
            <w:pPr>
              <w:widowControl w:val="0"/>
              <w:spacing w:after="160"/>
              <w:jc w:val="center"/>
              <w:rPr>
                <w:rFonts w:ascii="GHEA Grapalat" w:hAnsi="GHEA Grapalat"/>
                <w:iCs/>
                <w:rPrChange w:id="9040" w:author="Hayk-PC" w:date="2024-12-11T02:31:00Z">
                  <w:rPr>
                    <w:rFonts w:ascii="GHEA Grapalat" w:hAnsi="GHEA Grapalat"/>
                    <w:iCs/>
                  </w:rPr>
                </w:rPrChange>
              </w:rPr>
            </w:pPr>
            <w:r w:rsidRPr="00DF1634">
              <w:rPr>
                <w:rFonts w:ascii="GHEA Grapalat" w:hAnsi="GHEA Grapalat"/>
                <w:rPrChange w:id="9041" w:author="Hayk-PC" w:date="2024-12-11T02:31:00Z">
                  <w:rPr>
                    <w:rFonts w:ascii="GHEA Grapalat" w:hAnsi="GHEA Grapalat"/>
                  </w:rPr>
                </w:rPrChange>
              </w:rPr>
              <w:t>М. П.</w:t>
            </w:r>
          </w:p>
        </w:tc>
        <w:tc>
          <w:tcPr>
            <w:tcW w:w="0" w:type="auto"/>
            <w:vAlign w:val="center"/>
          </w:tcPr>
          <w:p w14:paraId="10394829" w14:textId="77777777" w:rsidR="0038400D" w:rsidRPr="00DF1634" w:rsidRDefault="0038400D" w:rsidP="00B46D58">
            <w:pPr>
              <w:widowControl w:val="0"/>
              <w:spacing w:after="160"/>
              <w:jc w:val="center"/>
              <w:rPr>
                <w:rFonts w:ascii="GHEA Grapalat" w:hAnsi="GHEA Grapalat"/>
                <w:iCs/>
                <w:rPrChange w:id="9042" w:author="Hayk-PC" w:date="2024-12-11T02:31:00Z">
                  <w:rPr>
                    <w:rFonts w:ascii="GHEA Grapalat" w:hAnsi="GHEA Grapalat"/>
                    <w:iCs/>
                  </w:rPr>
                </w:rPrChange>
              </w:rPr>
            </w:pPr>
            <w:r w:rsidRPr="00DF1634">
              <w:rPr>
                <w:rFonts w:ascii="GHEA Grapalat" w:hAnsi="GHEA Grapalat"/>
                <w:rPrChange w:id="9043" w:author="Hayk-PC" w:date="2024-12-11T02:31:00Z">
                  <w:rPr>
                    <w:rFonts w:ascii="GHEA Grapalat" w:hAnsi="GHEA Grapalat"/>
                  </w:rPr>
                </w:rPrChange>
              </w:rPr>
              <w:t>М. П.</w:t>
            </w:r>
          </w:p>
        </w:tc>
      </w:tr>
    </w:tbl>
    <w:p w14:paraId="7CE5A584" w14:textId="77777777" w:rsidR="00196F14" w:rsidRPr="00DF1634" w:rsidRDefault="00196F14" w:rsidP="00B46D58">
      <w:pPr>
        <w:widowControl w:val="0"/>
        <w:spacing w:after="160"/>
        <w:jc w:val="right"/>
        <w:rPr>
          <w:rFonts w:ascii="GHEA Grapalat" w:hAnsi="GHEA Grapalat" w:cs="Sylfaen"/>
          <w:b/>
          <w:rPrChange w:id="9044" w:author="Hayk-PC" w:date="2024-12-11T02:31:00Z">
            <w:rPr>
              <w:rFonts w:ascii="GHEA Grapalat" w:hAnsi="GHEA Grapalat" w:cs="Sylfaen"/>
              <w:b/>
            </w:rPr>
          </w:rPrChange>
        </w:rPr>
      </w:pPr>
    </w:p>
    <w:p w14:paraId="110BB124" w14:textId="77777777" w:rsidR="00196F14" w:rsidRPr="00DF1634" w:rsidRDefault="00196F14" w:rsidP="00B46D58">
      <w:pPr>
        <w:rPr>
          <w:rFonts w:ascii="GHEA Grapalat" w:hAnsi="GHEA Grapalat" w:cs="Sylfaen"/>
          <w:b/>
          <w:rPrChange w:id="9045" w:author="Hayk-PC" w:date="2024-12-11T02:31:00Z">
            <w:rPr>
              <w:rFonts w:ascii="GHEA Grapalat" w:hAnsi="GHEA Grapalat" w:cs="Sylfaen"/>
              <w:b/>
            </w:rPr>
          </w:rPrChange>
        </w:rPr>
      </w:pPr>
      <w:r w:rsidRPr="00DF1634">
        <w:rPr>
          <w:rFonts w:ascii="GHEA Grapalat" w:hAnsi="GHEA Grapalat" w:cs="Sylfaen"/>
          <w:b/>
          <w:rPrChange w:id="9046" w:author="Hayk-PC" w:date="2024-12-11T02:31:00Z">
            <w:rPr>
              <w:rFonts w:ascii="GHEA Grapalat" w:hAnsi="GHEA Grapalat" w:cs="Sylfaen"/>
              <w:b/>
            </w:rPr>
          </w:rPrChange>
        </w:rPr>
        <w:br w:type="page"/>
      </w:r>
    </w:p>
    <w:p w14:paraId="08977E95" w14:textId="77777777" w:rsidR="00071D1C" w:rsidRPr="00DF1634" w:rsidRDefault="00071D1C" w:rsidP="00B46D58">
      <w:pPr>
        <w:widowControl w:val="0"/>
        <w:spacing w:after="160"/>
        <w:jc w:val="right"/>
        <w:rPr>
          <w:rFonts w:ascii="GHEA Grapalat" w:hAnsi="GHEA Grapalat" w:cs="Sylfaen"/>
          <w:i/>
          <w:rPrChange w:id="9047" w:author="Hayk-PC" w:date="2024-12-11T02:31:00Z">
            <w:rPr>
              <w:rFonts w:ascii="GHEA Grapalat" w:hAnsi="GHEA Grapalat" w:cs="Sylfaen"/>
              <w:i/>
            </w:rPr>
          </w:rPrChange>
        </w:rPr>
      </w:pPr>
      <w:r w:rsidRPr="00DF1634">
        <w:rPr>
          <w:rFonts w:ascii="GHEA Grapalat" w:hAnsi="GHEA Grapalat"/>
          <w:i/>
          <w:rPrChange w:id="9048" w:author="Hayk-PC" w:date="2024-12-11T02:31:00Z">
            <w:rPr>
              <w:rFonts w:ascii="GHEA Grapalat" w:hAnsi="GHEA Grapalat"/>
              <w:i/>
            </w:rPr>
          </w:rPrChange>
        </w:rPr>
        <w:lastRenderedPageBreak/>
        <w:t>Приложение № 3.1</w:t>
      </w:r>
    </w:p>
    <w:p w14:paraId="36DFDF10" w14:textId="77777777" w:rsidR="00341A74" w:rsidRPr="00DF1634" w:rsidRDefault="00341A74" w:rsidP="00B46D58">
      <w:pPr>
        <w:widowControl w:val="0"/>
        <w:spacing w:after="160"/>
        <w:jc w:val="right"/>
        <w:rPr>
          <w:rFonts w:ascii="GHEA Grapalat" w:hAnsi="GHEA Grapalat" w:cs="Sylfaen"/>
          <w:i/>
          <w:rPrChange w:id="9049" w:author="Hayk-PC" w:date="2024-12-11T02:31:00Z">
            <w:rPr>
              <w:rFonts w:ascii="GHEA Grapalat" w:hAnsi="GHEA Grapalat" w:cs="Sylfaen"/>
              <w:i/>
            </w:rPr>
          </w:rPrChange>
        </w:rPr>
      </w:pPr>
      <w:r w:rsidRPr="00DF1634">
        <w:rPr>
          <w:rFonts w:ascii="GHEA Grapalat" w:hAnsi="GHEA Grapalat"/>
          <w:i/>
          <w:rPrChange w:id="9050" w:author="Hayk-PC" w:date="2024-12-11T02:31:00Z">
            <w:rPr>
              <w:rFonts w:ascii="GHEA Grapalat" w:hAnsi="GHEA Grapalat"/>
              <w:i/>
            </w:rPr>
          </w:rPrChange>
        </w:rPr>
        <w:t xml:space="preserve">к Договору под кодом </w:t>
      </w:r>
      <w:r w:rsidR="00196F14" w:rsidRPr="00DF1634">
        <w:rPr>
          <w:rFonts w:ascii="GHEA Grapalat" w:hAnsi="GHEA Grapalat" w:cs="Sylfaen"/>
          <w:i/>
          <w:rPrChange w:id="9051" w:author="Hayk-PC" w:date="2024-12-11T02:31:00Z">
            <w:rPr>
              <w:rFonts w:ascii="GHEA Grapalat" w:hAnsi="GHEA Grapalat" w:cs="Sylfaen"/>
              <w:i/>
            </w:rPr>
          </w:rPrChange>
        </w:rPr>
        <w:br/>
      </w:r>
      <w:r w:rsidRPr="00DF1634">
        <w:rPr>
          <w:rFonts w:ascii="GHEA Grapalat" w:hAnsi="GHEA Grapalat"/>
          <w:i/>
          <w:rPrChange w:id="9052" w:author="Hayk-PC" w:date="2024-12-11T02:31:00Z">
            <w:rPr>
              <w:rFonts w:ascii="GHEA Grapalat" w:hAnsi="GHEA Grapalat"/>
              <w:i/>
            </w:rPr>
          </w:rPrChange>
        </w:rPr>
        <w:t xml:space="preserve">заключенному </w:t>
      </w:r>
      <w:r w:rsidR="006132ED" w:rsidRPr="00DF1634">
        <w:rPr>
          <w:rFonts w:ascii="GHEA Grapalat" w:hAnsi="GHEA Grapalat"/>
          <w:i/>
          <w:rPrChange w:id="9053" w:author="Hayk-PC" w:date="2024-12-11T02:31:00Z">
            <w:rPr>
              <w:rFonts w:ascii="GHEA Grapalat" w:hAnsi="GHEA Grapalat"/>
              <w:i/>
            </w:rPr>
          </w:rPrChange>
        </w:rPr>
        <w:t>"</w:t>
      </w:r>
      <w:r w:rsidR="00D52566" w:rsidRPr="00DF1634">
        <w:rPr>
          <w:rFonts w:ascii="GHEA Grapalat" w:hAnsi="GHEA Grapalat"/>
          <w:i/>
          <w:rPrChange w:id="9054" w:author="Hayk-PC" w:date="2024-12-11T02:31:00Z">
            <w:rPr>
              <w:rFonts w:ascii="GHEA Grapalat" w:hAnsi="GHEA Grapalat"/>
              <w:i/>
            </w:rPr>
          </w:rPrChange>
        </w:rPr>
        <w:tab/>
      </w:r>
      <w:r w:rsidR="006132ED" w:rsidRPr="00DF1634">
        <w:rPr>
          <w:rFonts w:ascii="GHEA Grapalat" w:hAnsi="GHEA Grapalat"/>
          <w:i/>
          <w:rPrChange w:id="9055" w:author="Hayk-PC" w:date="2024-12-11T02:31:00Z">
            <w:rPr>
              <w:rFonts w:ascii="GHEA Grapalat" w:hAnsi="GHEA Grapalat"/>
              <w:i/>
            </w:rPr>
          </w:rPrChange>
        </w:rPr>
        <w:t>"</w:t>
      </w:r>
      <w:r w:rsidR="00AA7117" w:rsidRPr="00DF1634">
        <w:rPr>
          <w:rFonts w:ascii="GHEA Grapalat" w:hAnsi="GHEA Grapalat"/>
          <w:i/>
          <w:rPrChange w:id="9056" w:author="Hayk-PC" w:date="2024-12-11T02:31:00Z">
            <w:rPr>
              <w:rFonts w:ascii="GHEA Grapalat" w:hAnsi="GHEA Grapalat"/>
              <w:i/>
            </w:rPr>
          </w:rPrChange>
        </w:rPr>
        <w:t xml:space="preserve"> </w:t>
      </w:r>
      <w:r w:rsidR="00D52566" w:rsidRPr="00DF1634">
        <w:rPr>
          <w:rFonts w:ascii="GHEA Grapalat" w:hAnsi="GHEA Grapalat"/>
          <w:i/>
          <w:rPrChange w:id="9057" w:author="Hayk-PC" w:date="2024-12-11T02:31:00Z">
            <w:rPr>
              <w:rFonts w:ascii="GHEA Grapalat" w:hAnsi="GHEA Grapalat"/>
              <w:i/>
            </w:rPr>
          </w:rPrChange>
        </w:rPr>
        <w:tab/>
      </w:r>
      <w:r w:rsidRPr="00DF1634">
        <w:rPr>
          <w:rFonts w:ascii="GHEA Grapalat" w:hAnsi="GHEA Grapalat"/>
          <w:i/>
          <w:rPrChange w:id="9058" w:author="Hayk-PC" w:date="2024-12-11T02:31:00Z">
            <w:rPr>
              <w:rFonts w:ascii="GHEA Grapalat" w:hAnsi="GHEA Grapalat"/>
              <w:i/>
            </w:rPr>
          </w:rPrChange>
        </w:rPr>
        <w:t>20</w:t>
      </w:r>
      <w:r w:rsidR="00AA7117" w:rsidRPr="00DF1634">
        <w:rPr>
          <w:rFonts w:ascii="GHEA Grapalat" w:hAnsi="GHEA Grapalat"/>
          <w:i/>
          <w:rPrChange w:id="9059" w:author="Hayk-PC" w:date="2024-12-11T02:31:00Z">
            <w:rPr>
              <w:rFonts w:ascii="GHEA Grapalat" w:hAnsi="GHEA Grapalat"/>
              <w:i/>
            </w:rPr>
          </w:rPrChange>
        </w:rPr>
        <w:t xml:space="preserve"> </w:t>
      </w:r>
      <w:r w:rsidR="00D52566" w:rsidRPr="00DF1634">
        <w:rPr>
          <w:rFonts w:ascii="GHEA Grapalat" w:hAnsi="GHEA Grapalat"/>
          <w:i/>
          <w:rPrChange w:id="9060" w:author="Hayk-PC" w:date="2024-12-11T02:31:00Z">
            <w:rPr>
              <w:rFonts w:ascii="GHEA Grapalat" w:hAnsi="GHEA Grapalat"/>
              <w:i/>
            </w:rPr>
          </w:rPrChange>
        </w:rPr>
        <w:tab/>
      </w:r>
      <w:r w:rsidRPr="00DF1634">
        <w:rPr>
          <w:rFonts w:ascii="GHEA Grapalat" w:hAnsi="GHEA Grapalat"/>
          <w:i/>
          <w:rPrChange w:id="9061" w:author="Hayk-PC" w:date="2024-12-11T02:31:00Z">
            <w:rPr>
              <w:rFonts w:ascii="GHEA Grapalat" w:hAnsi="GHEA Grapalat"/>
              <w:i/>
            </w:rPr>
          </w:rPrChange>
        </w:rPr>
        <w:t>г.</w:t>
      </w:r>
    </w:p>
    <w:p w14:paraId="457D46D9" w14:textId="77777777" w:rsidR="00071D1C" w:rsidRPr="00DF1634" w:rsidRDefault="00071D1C" w:rsidP="00B46D58">
      <w:pPr>
        <w:widowControl w:val="0"/>
        <w:tabs>
          <w:tab w:val="left" w:pos="360"/>
          <w:tab w:val="left" w:pos="540"/>
        </w:tabs>
        <w:spacing w:after="160"/>
        <w:jc w:val="center"/>
        <w:rPr>
          <w:rFonts w:ascii="GHEA Grapalat" w:hAnsi="GHEA Grapalat" w:cs="Sylfaen"/>
          <w:b/>
          <w:bCs/>
          <w:rPrChange w:id="9062" w:author="Hayk-PC" w:date="2024-12-11T02:31:00Z">
            <w:rPr>
              <w:rFonts w:ascii="GHEA Grapalat" w:hAnsi="GHEA Grapalat" w:cs="Sylfaen"/>
              <w:b/>
              <w:bCs/>
            </w:rPr>
          </w:rPrChange>
        </w:rPr>
      </w:pPr>
    </w:p>
    <w:p w14:paraId="7213CB18" w14:textId="77777777" w:rsidR="00071D1C" w:rsidRPr="00DF1634" w:rsidRDefault="00196F14" w:rsidP="00B46D58">
      <w:pPr>
        <w:widowControl w:val="0"/>
        <w:spacing w:after="160"/>
        <w:jc w:val="center"/>
        <w:rPr>
          <w:rFonts w:ascii="GHEA Grapalat" w:hAnsi="GHEA Grapalat" w:cs="Sylfaen"/>
          <w:bCs/>
          <w:rPrChange w:id="9063" w:author="Hayk-PC" w:date="2024-12-11T02:31:00Z">
            <w:rPr>
              <w:rFonts w:ascii="GHEA Grapalat" w:hAnsi="GHEA Grapalat" w:cs="Sylfaen"/>
              <w:bCs/>
            </w:rPr>
          </w:rPrChange>
        </w:rPr>
      </w:pPr>
      <w:r w:rsidRPr="00DF1634">
        <w:rPr>
          <w:rFonts w:ascii="GHEA Grapalat" w:hAnsi="GHEA Grapalat"/>
          <w:rPrChange w:id="9064" w:author="Hayk-PC" w:date="2024-12-11T02:31:00Z">
            <w:rPr>
              <w:rFonts w:ascii="GHEA Grapalat" w:hAnsi="GHEA Grapalat"/>
            </w:rPr>
          </w:rPrChange>
        </w:rPr>
        <w:t>АКТ №———</w:t>
      </w:r>
    </w:p>
    <w:p w14:paraId="7C6356DE" w14:textId="77777777" w:rsidR="00071D1C" w:rsidRPr="00DF1634" w:rsidRDefault="00071D1C" w:rsidP="00B46D58">
      <w:pPr>
        <w:widowControl w:val="0"/>
        <w:spacing w:after="160"/>
        <w:jc w:val="center"/>
        <w:rPr>
          <w:rFonts w:ascii="GHEA Grapalat" w:hAnsi="GHEA Grapalat" w:cs="Sylfaen"/>
          <w:b/>
          <w:bCs/>
          <w:rPrChange w:id="9065" w:author="Hayk-PC" w:date="2024-12-11T02:31:00Z">
            <w:rPr>
              <w:rFonts w:ascii="GHEA Grapalat" w:hAnsi="GHEA Grapalat" w:cs="Sylfaen"/>
              <w:b/>
              <w:bCs/>
            </w:rPr>
          </w:rPrChange>
        </w:rPr>
      </w:pPr>
      <w:r w:rsidRPr="00DF1634">
        <w:rPr>
          <w:rFonts w:ascii="GHEA Grapalat" w:hAnsi="GHEA Grapalat"/>
          <w:rPrChange w:id="9066" w:author="Hayk-PC" w:date="2024-12-11T02:31:00Z">
            <w:rPr>
              <w:rFonts w:ascii="GHEA Grapalat" w:hAnsi="GHEA Grapalat"/>
            </w:rPr>
          </w:rPrChange>
        </w:rPr>
        <w:t xml:space="preserve">относительно фиксирования факта передачи Покупателю результата договора </w:t>
      </w:r>
    </w:p>
    <w:p w14:paraId="0A088C4C" w14:textId="77777777" w:rsidR="00071D1C" w:rsidRPr="00DF1634" w:rsidRDefault="00071D1C" w:rsidP="00B46D58">
      <w:pPr>
        <w:widowControl w:val="0"/>
        <w:tabs>
          <w:tab w:val="left" w:pos="360"/>
          <w:tab w:val="left" w:pos="540"/>
        </w:tabs>
        <w:spacing w:after="160"/>
        <w:jc w:val="center"/>
        <w:rPr>
          <w:rFonts w:ascii="GHEA Grapalat" w:hAnsi="GHEA Grapalat" w:cs="Sylfaen"/>
          <w:rPrChange w:id="9067" w:author="Hayk-PC" w:date="2024-12-11T02:31:00Z">
            <w:rPr>
              <w:rFonts w:ascii="GHEA Grapalat" w:hAnsi="GHEA Grapalat" w:cs="Sylfaen"/>
            </w:rPr>
          </w:rPrChange>
        </w:rPr>
      </w:pPr>
    </w:p>
    <w:p w14:paraId="04FAE6A7" w14:textId="77777777" w:rsidR="006B3AE3" w:rsidRPr="00DF1634" w:rsidRDefault="006B3AE3" w:rsidP="00B46D58">
      <w:pPr>
        <w:widowControl w:val="0"/>
        <w:ind w:firstLine="567"/>
        <w:jc w:val="both"/>
        <w:rPr>
          <w:rFonts w:ascii="GHEA Grapalat" w:hAnsi="GHEA Grapalat"/>
          <w:rPrChange w:id="9068" w:author="Hayk-PC" w:date="2024-12-11T02:31:00Z">
            <w:rPr>
              <w:rFonts w:ascii="GHEA Grapalat" w:hAnsi="GHEA Grapalat"/>
            </w:rPr>
          </w:rPrChange>
        </w:rPr>
      </w:pPr>
      <w:r w:rsidRPr="00DF1634">
        <w:rPr>
          <w:rFonts w:ascii="GHEA Grapalat" w:hAnsi="GHEA Grapalat"/>
          <w:rPrChange w:id="9069" w:author="Hayk-PC" w:date="2024-12-11T02:31:00Z">
            <w:rPr>
              <w:rFonts w:ascii="GHEA Grapalat" w:hAnsi="GHEA Grapalat"/>
            </w:rPr>
          </w:rPrChange>
        </w:rPr>
        <w:t>Настоящим фиксируется, что в рамках договора закупки № ______________,</w:t>
      </w:r>
    </w:p>
    <w:p w14:paraId="286F3A22" w14:textId="77777777" w:rsidR="006B3AE3" w:rsidRPr="00DF1634" w:rsidRDefault="006B3AE3" w:rsidP="00B46D58">
      <w:pPr>
        <w:widowControl w:val="0"/>
        <w:spacing w:after="120"/>
        <w:ind w:left="7371" w:hanging="141"/>
        <w:jc w:val="both"/>
        <w:rPr>
          <w:rFonts w:ascii="GHEA Grapalat" w:hAnsi="GHEA Grapalat"/>
          <w:sz w:val="16"/>
          <w:rPrChange w:id="9070" w:author="Hayk-PC" w:date="2024-12-11T02:31:00Z">
            <w:rPr>
              <w:rFonts w:ascii="GHEA Grapalat" w:hAnsi="GHEA Grapalat"/>
              <w:sz w:val="16"/>
            </w:rPr>
          </w:rPrChange>
        </w:rPr>
      </w:pPr>
      <w:r w:rsidRPr="00DF1634">
        <w:rPr>
          <w:rFonts w:ascii="GHEA Grapalat" w:hAnsi="GHEA Grapalat"/>
          <w:sz w:val="16"/>
          <w:rPrChange w:id="9071" w:author="Hayk-PC" w:date="2024-12-11T02:31:00Z">
            <w:rPr>
              <w:rFonts w:ascii="GHEA Grapalat" w:hAnsi="GHEA Grapalat"/>
              <w:sz w:val="16"/>
            </w:rPr>
          </w:rPrChange>
        </w:rPr>
        <w:t>номер договора</w:t>
      </w:r>
    </w:p>
    <w:p w14:paraId="4E15FD4C" w14:textId="77777777" w:rsidR="006B3AE3" w:rsidRPr="00DF1634" w:rsidRDefault="006B3AE3" w:rsidP="00B46D58">
      <w:pPr>
        <w:widowControl w:val="0"/>
        <w:tabs>
          <w:tab w:val="left" w:pos="4480"/>
        </w:tabs>
        <w:jc w:val="both"/>
        <w:rPr>
          <w:rFonts w:ascii="GHEA Grapalat" w:hAnsi="GHEA Grapalat" w:cs="Sylfaen"/>
          <w:rPrChange w:id="9072" w:author="Hayk-PC" w:date="2024-12-11T02:31:00Z">
            <w:rPr>
              <w:rFonts w:ascii="GHEA Grapalat" w:hAnsi="GHEA Grapalat" w:cs="Sylfaen"/>
            </w:rPr>
          </w:rPrChange>
        </w:rPr>
      </w:pPr>
      <w:r w:rsidRPr="00DF1634">
        <w:rPr>
          <w:rFonts w:ascii="GHEA Grapalat" w:hAnsi="GHEA Grapalat"/>
          <w:rPrChange w:id="9073" w:author="Hayk-PC" w:date="2024-12-11T02:31:00Z">
            <w:rPr>
              <w:rFonts w:ascii="GHEA Grapalat" w:hAnsi="GHEA Grapalat"/>
            </w:rPr>
          </w:rPrChange>
        </w:rPr>
        <w:t>заключенного __________________ 20</w:t>
      </w:r>
      <w:r w:rsidRPr="00DF1634">
        <w:rPr>
          <w:rFonts w:ascii="GHEA Grapalat" w:hAnsi="GHEA Grapalat"/>
          <w:rPrChange w:id="9074" w:author="Hayk-PC" w:date="2024-12-11T02:31:00Z">
            <w:rPr>
              <w:rFonts w:ascii="GHEA Grapalat" w:hAnsi="GHEA Grapalat"/>
            </w:rPr>
          </w:rPrChange>
        </w:rPr>
        <w:tab/>
        <w:t>г. между _____________________________</w:t>
      </w:r>
    </w:p>
    <w:p w14:paraId="3CA3295F" w14:textId="77777777" w:rsidR="006B3AE3" w:rsidRPr="00DF1634" w:rsidRDefault="006B3AE3" w:rsidP="00B46D58">
      <w:pPr>
        <w:widowControl w:val="0"/>
        <w:tabs>
          <w:tab w:val="left" w:pos="6379"/>
        </w:tabs>
        <w:spacing w:after="120"/>
        <w:ind w:left="1701" w:right="-360"/>
        <w:jc w:val="both"/>
        <w:rPr>
          <w:rFonts w:ascii="GHEA Grapalat" w:hAnsi="GHEA Grapalat" w:cs="Sylfaen"/>
          <w:sz w:val="8"/>
          <w:rPrChange w:id="9075" w:author="Hayk-PC" w:date="2024-12-11T02:31:00Z">
            <w:rPr>
              <w:rFonts w:ascii="GHEA Grapalat" w:hAnsi="GHEA Grapalat" w:cs="Sylfaen"/>
              <w:sz w:val="8"/>
            </w:rPr>
          </w:rPrChange>
        </w:rPr>
      </w:pPr>
      <w:r w:rsidRPr="00DF1634">
        <w:rPr>
          <w:rFonts w:ascii="GHEA Grapalat" w:hAnsi="GHEA Grapalat"/>
          <w:sz w:val="16"/>
          <w:rPrChange w:id="9076" w:author="Hayk-PC" w:date="2024-12-11T02:31:00Z">
            <w:rPr>
              <w:rFonts w:ascii="GHEA Grapalat" w:hAnsi="GHEA Grapalat"/>
              <w:sz w:val="16"/>
            </w:rPr>
          </w:rPrChange>
        </w:rPr>
        <w:t xml:space="preserve">дата заключения договора </w:t>
      </w:r>
      <w:r w:rsidRPr="00DF1634">
        <w:rPr>
          <w:rFonts w:ascii="GHEA Grapalat" w:hAnsi="GHEA Grapalat"/>
          <w:sz w:val="16"/>
          <w:rPrChange w:id="9077" w:author="Hayk-PC" w:date="2024-12-11T02:31:00Z">
            <w:rPr>
              <w:rFonts w:ascii="GHEA Grapalat" w:hAnsi="GHEA Grapalat"/>
              <w:sz w:val="16"/>
            </w:rPr>
          </w:rPrChange>
        </w:rPr>
        <w:tab/>
        <w:t>наименование Покупателя</w:t>
      </w:r>
    </w:p>
    <w:p w14:paraId="5A76F667" w14:textId="77777777" w:rsidR="006B3AE3" w:rsidRPr="00DF1634" w:rsidRDefault="006B3AE3" w:rsidP="00B46D58">
      <w:pPr>
        <w:widowControl w:val="0"/>
        <w:tabs>
          <w:tab w:val="left" w:pos="360"/>
          <w:tab w:val="left" w:pos="540"/>
        </w:tabs>
        <w:ind w:right="-2"/>
        <w:jc w:val="both"/>
        <w:rPr>
          <w:rFonts w:ascii="GHEA Grapalat" w:hAnsi="GHEA Grapalat"/>
          <w:rPrChange w:id="9078" w:author="Hayk-PC" w:date="2024-12-11T02:31:00Z">
            <w:rPr>
              <w:rFonts w:ascii="GHEA Grapalat" w:hAnsi="GHEA Grapalat"/>
            </w:rPr>
          </w:rPrChange>
        </w:rPr>
      </w:pPr>
      <w:r w:rsidRPr="00DF1634">
        <w:rPr>
          <w:rFonts w:ascii="GHEA Grapalat" w:hAnsi="GHEA Grapalat"/>
          <w:rPrChange w:id="9079" w:author="Hayk-PC" w:date="2024-12-11T02:31:00Z">
            <w:rPr>
              <w:rFonts w:ascii="GHEA Grapalat" w:hAnsi="GHEA Grapalat"/>
            </w:rPr>
          </w:rPrChange>
        </w:rPr>
        <w:t xml:space="preserve">(далее — Покупатель) и ________________________________ (далее — Продавец), </w:t>
      </w:r>
    </w:p>
    <w:p w14:paraId="20D7C5E8" w14:textId="77777777" w:rsidR="006B3AE3" w:rsidRPr="00DF1634" w:rsidRDefault="006B3AE3" w:rsidP="00B46D58">
      <w:pPr>
        <w:widowControl w:val="0"/>
        <w:spacing w:after="120"/>
        <w:ind w:left="3544" w:right="-360"/>
        <w:jc w:val="both"/>
        <w:rPr>
          <w:rFonts w:ascii="GHEA Grapalat" w:hAnsi="GHEA Grapalat"/>
          <w:sz w:val="16"/>
          <w:rPrChange w:id="9080" w:author="Hayk-PC" w:date="2024-12-11T02:31:00Z">
            <w:rPr>
              <w:rFonts w:ascii="GHEA Grapalat" w:hAnsi="GHEA Grapalat"/>
              <w:sz w:val="16"/>
            </w:rPr>
          </w:rPrChange>
        </w:rPr>
      </w:pPr>
      <w:r w:rsidRPr="00DF1634">
        <w:rPr>
          <w:rFonts w:ascii="GHEA Grapalat" w:hAnsi="GHEA Grapalat"/>
          <w:sz w:val="16"/>
          <w:rPrChange w:id="9081" w:author="Hayk-PC" w:date="2024-12-11T02:31:00Z">
            <w:rPr>
              <w:rFonts w:ascii="GHEA Grapalat" w:hAnsi="GHEA Grapalat"/>
              <w:sz w:val="16"/>
            </w:rPr>
          </w:rPrChange>
        </w:rPr>
        <w:t>наименование Продавца</w:t>
      </w:r>
    </w:p>
    <w:p w14:paraId="10D00BC2" w14:textId="77777777" w:rsidR="00071D1C" w:rsidRPr="00DF1634" w:rsidRDefault="006B3AE3" w:rsidP="00B46D58">
      <w:pPr>
        <w:widowControl w:val="0"/>
        <w:tabs>
          <w:tab w:val="left" w:pos="360"/>
          <w:tab w:val="left" w:pos="540"/>
        </w:tabs>
        <w:spacing w:after="160"/>
        <w:jc w:val="both"/>
        <w:rPr>
          <w:rFonts w:ascii="GHEA Grapalat" w:hAnsi="GHEA Grapalat" w:cs="Sylfaen"/>
          <w:rPrChange w:id="9082" w:author="Hayk-PC" w:date="2024-12-11T02:31:00Z">
            <w:rPr>
              <w:rFonts w:ascii="GHEA Grapalat" w:hAnsi="GHEA Grapalat" w:cs="Sylfaen"/>
            </w:rPr>
          </w:rPrChange>
        </w:rPr>
      </w:pPr>
      <w:r w:rsidRPr="00DF1634">
        <w:rPr>
          <w:rFonts w:ascii="GHEA Grapalat" w:hAnsi="GHEA Grapalat"/>
          <w:rPrChange w:id="9083" w:author="Hayk-PC" w:date="2024-12-11T02:31:00Z">
            <w:rPr>
              <w:rFonts w:ascii="GHEA Grapalat" w:hAnsi="GHEA Grapalat"/>
            </w:rPr>
          </w:rPrChange>
        </w:rPr>
        <w:t>Продавец _______ 20</w:t>
      </w:r>
      <w:r w:rsidRPr="00DF1634">
        <w:rPr>
          <w:rFonts w:ascii="GHEA Grapalat" w:hAnsi="GHEA Grapalat"/>
          <w:rPrChange w:id="9084" w:author="Hayk-PC" w:date="2024-12-11T02:31:00Z">
            <w:rPr>
              <w:rFonts w:ascii="GHEA Grapalat" w:hAnsi="GHEA Grapalat"/>
            </w:rPr>
          </w:rPrChange>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DF1634" w14:paraId="2D6132D2"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185FC6FA" w14:textId="77777777" w:rsidR="00071D1C" w:rsidRPr="00DF1634" w:rsidRDefault="00071D1C" w:rsidP="00B46D58">
            <w:pPr>
              <w:widowControl w:val="0"/>
              <w:spacing w:after="120"/>
              <w:jc w:val="center"/>
              <w:rPr>
                <w:rFonts w:ascii="GHEA Grapalat" w:hAnsi="GHEA Grapalat" w:cs="Sylfaen"/>
                <w:bCs/>
                <w:sz w:val="20"/>
                <w:szCs w:val="20"/>
                <w:rPrChange w:id="9085" w:author="Hayk-PC" w:date="2024-12-11T02:31:00Z">
                  <w:rPr>
                    <w:rFonts w:ascii="GHEA Grapalat" w:hAnsi="GHEA Grapalat" w:cs="Sylfaen"/>
                    <w:bCs/>
                    <w:sz w:val="20"/>
                    <w:szCs w:val="20"/>
                  </w:rPr>
                </w:rPrChange>
              </w:rPr>
            </w:pPr>
            <w:r w:rsidRPr="00DF1634">
              <w:rPr>
                <w:rFonts w:ascii="GHEA Grapalat" w:hAnsi="GHEA Grapalat"/>
                <w:sz w:val="20"/>
                <w:szCs w:val="20"/>
                <w:rPrChange w:id="9086" w:author="Hayk-PC" w:date="2024-12-11T02:31:00Z">
                  <w:rPr>
                    <w:rFonts w:ascii="GHEA Grapalat" w:hAnsi="GHEA Grapalat"/>
                    <w:sz w:val="20"/>
                    <w:szCs w:val="20"/>
                  </w:rPr>
                </w:rPrChange>
              </w:rPr>
              <w:t>Товар</w:t>
            </w:r>
          </w:p>
        </w:tc>
      </w:tr>
      <w:tr w:rsidR="00B138F3" w:rsidRPr="00DF1634" w14:paraId="3749895F"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04E77F81" w14:textId="77777777" w:rsidR="00071D1C" w:rsidRPr="00DF1634" w:rsidRDefault="0016519F" w:rsidP="00B46D58">
            <w:pPr>
              <w:widowControl w:val="0"/>
              <w:spacing w:after="120"/>
              <w:jc w:val="center"/>
              <w:rPr>
                <w:rFonts w:ascii="GHEA Grapalat" w:hAnsi="GHEA Grapalat"/>
                <w:sz w:val="20"/>
                <w:szCs w:val="20"/>
                <w:rPrChange w:id="9087" w:author="Hayk-PC" w:date="2024-12-11T02:31:00Z">
                  <w:rPr>
                    <w:rFonts w:ascii="GHEA Grapalat" w:hAnsi="GHEA Grapalat"/>
                    <w:sz w:val="20"/>
                    <w:szCs w:val="20"/>
                  </w:rPr>
                </w:rPrChange>
              </w:rPr>
            </w:pPr>
            <w:r w:rsidRPr="00DF1634">
              <w:rPr>
                <w:rFonts w:ascii="GHEA Grapalat" w:hAnsi="GHEA Grapalat"/>
                <w:sz w:val="20"/>
                <w:szCs w:val="20"/>
                <w:rPrChange w:id="9088" w:author="Hayk-PC" w:date="2024-12-11T02:31:00Z">
                  <w:rPr>
                    <w:rFonts w:ascii="GHEA Grapalat" w:hAnsi="GHEA Grapalat"/>
                    <w:sz w:val="20"/>
                    <w:szCs w:val="20"/>
                  </w:rPr>
                </w:rPrChange>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401329D7" w14:textId="77777777" w:rsidR="00071D1C" w:rsidRPr="00DF1634" w:rsidRDefault="000F494F" w:rsidP="00B46D58">
            <w:pPr>
              <w:widowControl w:val="0"/>
              <w:spacing w:after="120"/>
              <w:jc w:val="center"/>
              <w:rPr>
                <w:rFonts w:ascii="GHEA Grapalat" w:hAnsi="GHEA Grapalat"/>
                <w:sz w:val="20"/>
                <w:szCs w:val="20"/>
                <w:rPrChange w:id="9089" w:author="Hayk-PC" w:date="2024-12-11T02:31:00Z">
                  <w:rPr>
                    <w:rFonts w:ascii="GHEA Grapalat" w:hAnsi="GHEA Grapalat"/>
                    <w:sz w:val="20"/>
                    <w:szCs w:val="20"/>
                  </w:rPr>
                </w:rPrChange>
              </w:rPr>
            </w:pPr>
            <w:r w:rsidRPr="00DF1634">
              <w:rPr>
                <w:rFonts w:ascii="GHEA Grapalat" w:hAnsi="GHEA Grapalat"/>
                <w:sz w:val="20"/>
                <w:szCs w:val="20"/>
                <w:rPrChange w:id="9090" w:author="Hayk-PC" w:date="2024-12-11T02:31:00Z">
                  <w:rPr>
                    <w:rFonts w:ascii="GHEA Grapalat" w:hAnsi="GHEA Grapalat"/>
                    <w:sz w:val="20"/>
                    <w:szCs w:val="20"/>
                  </w:rPr>
                </w:rPrChange>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3A38FCDD" w14:textId="77777777" w:rsidR="00071D1C" w:rsidRPr="00DF1634" w:rsidRDefault="000F494F" w:rsidP="00B46D58">
            <w:pPr>
              <w:widowControl w:val="0"/>
              <w:spacing w:after="120"/>
              <w:jc w:val="center"/>
              <w:rPr>
                <w:rFonts w:ascii="GHEA Grapalat" w:hAnsi="GHEA Grapalat"/>
                <w:sz w:val="20"/>
                <w:szCs w:val="20"/>
                <w:rPrChange w:id="9091" w:author="Hayk-PC" w:date="2024-12-11T02:31:00Z">
                  <w:rPr>
                    <w:rFonts w:ascii="GHEA Grapalat" w:hAnsi="GHEA Grapalat"/>
                    <w:sz w:val="20"/>
                    <w:szCs w:val="20"/>
                  </w:rPr>
                </w:rPrChange>
              </w:rPr>
            </w:pPr>
            <w:r w:rsidRPr="00DF1634">
              <w:rPr>
                <w:rFonts w:ascii="GHEA Grapalat" w:hAnsi="GHEA Grapalat"/>
                <w:sz w:val="20"/>
                <w:szCs w:val="20"/>
                <w:rPrChange w:id="9092" w:author="Hayk-PC" w:date="2024-12-11T02:31:00Z">
                  <w:rPr>
                    <w:rFonts w:ascii="GHEA Grapalat" w:hAnsi="GHEA Grapalat"/>
                    <w:sz w:val="20"/>
                    <w:szCs w:val="20"/>
                  </w:rPr>
                </w:rPrChange>
              </w:rPr>
              <w:t>объем (фактический)</w:t>
            </w:r>
          </w:p>
        </w:tc>
      </w:tr>
      <w:tr w:rsidR="00B138F3" w:rsidRPr="00DF1634" w14:paraId="3B7CF0A7"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B27C83F" w14:textId="77777777" w:rsidR="00071D1C" w:rsidRPr="00DF1634" w:rsidRDefault="00071D1C" w:rsidP="00B46D58">
            <w:pPr>
              <w:widowControl w:val="0"/>
              <w:spacing w:after="120"/>
              <w:jc w:val="center"/>
              <w:rPr>
                <w:rFonts w:ascii="GHEA Grapalat" w:hAnsi="GHEA Grapalat" w:cs="Sylfaen"/>
                <w:sz w:val="20"/>
                <w:szCs w:val="20"/>
                <w:rPrChange w:id="9093" w:author="Hayk-PC" w:date="2024-12-11T02:31:00Z">
                  <w:rPr>
                    <w:rFonts w:ascii="GHEA Grapalat" w:hAnsi="GHEA Grapalat" w:cs="Sylfaen"/>
                    <w:sz w:val="20"/>
                    <w:szCs w:val="20"/>
                  </w:rPr>
                </w:rPrChange>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6039DE58" w14:textId="77777777" w:rsidR="00071D1C" w:rsidRPr="00DF1634" w:rsidRDefault="00071D1C" w:rsidP="00B46D58">
            <w:pPr>
              <w:widowControl w:val="0"/>
              <w:spacing w:after="120"/>
              <w:jc w:val="center"/>
              <w:rPr>
                <w:rFonts w:ascii="GHEA Grapalat" w:hAnsi="GHEA Grapalat" w:cs="Sylfaen"/>
                <w:sz w:val="20"/>
                <w:szCs w:val="20"/>
                <w:rPrChange w:id="9094" w:author="Hayk-PC" w:date="2024-12-11T02:31:00Z">
                  <w:rPr>
                    <w:rFonts w:ascii="GHEA Grapalat" w:hAnsi="GHEA Grapalat" w:cs="Sylfaen"/>
                    <w:sz w:val="20"/>
                    <w:szCs w:val="20"/>
                  </w:rPr>
                </w:rPrChange>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713BE6C" w14:textId="77777777" w:rsidR="00071D1C" w:rsidRPr="00DF1634" w:rsidRDefault="00071D1C" w:rsidP="00B46D58">
            <w:pPr>
              <w:widowControl w:val="0"/>
              <w:spacing w:after="120"/>
              <w:jc w:val="center"/>
              <w:rPr>
                <w:rFonts w:ascii="GHEA Grapalat" w:hAnsi="GHEA Grapalat" w:cs="Sylfaen"/>
                <w:sz w:val="20"/>
                <w:szCs w:val="20"/>
                <w:rPrChange w:id="9095" w:author="Hayk-PC" w:date="2024-12-11T02:31:00Z">
                  <w:rPr>
                    <w:rFonts w:ascii="GHEA Grapalat" w:hAnsi="GHEA Grapalat" w:cs="Sylfaen"/>
                    <w:sz w:val="20"/>
                    <w:szCs w:val="20"/>
                  </w:rPr>
                </w:rPrChange>
              </w:rPr>
            </w:pPr>
          </w:p>
        </w:tc>
      </w:tr>
      <w:tr w:rsidR="00071D1C" w:rsidRPr="00DF1634" w14:paraId="3348B266"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43291215" w14:textId="77777777" w:rsidR="00071D1C" w:rsidRPr="00DF1634" w:rsidRDefault="00071D1C" w:rsidP="00B46D58">
            <w:pPr>
              <w:widowControl w:val="0"/>
              <w:spacing w:after="120"/>
              <w:jc w:val="center"/>
              <w:rPr>
                <w:rFonts w:ascii="GHEA Grapalat" w:hAnsi="GHEA Grapalat" w:cs="Sylfaen"/>
                <w:sz w:val="20"/>
                <w:szCs w:val="20"/>
                <w:rPrChange w:id="9096" w:author="Hayk-PC" w:date="2024-12-11T02:31:00Z">
                  <w:rPr>
                    <w:rFonts w:ascii="GHEA Grapalat" w:hAnsi="GHEA Grapalat" w:cs="Sylfaen"/>
                    <w:sz w:val="20"/>
                    <w:szCs w:val="20"/>
                  </w:rPr>
                </w:rPrChange>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19A77A2F" w14:textId="77777777" w:rsidR="00071D1C" w:rsidRPr="00DF1634" w:rsidRDefault="00071D1C" w:rsidP="00B46D58">
            <w:pPr>
              <w:widowControl w:val="0"/>
              <w:spacing w:after="120"/>
              <w:jc w:val="center"/>
              <w:rPr>
                <w:rFonts w:ascii="GHEA Grapalat" w:hAnsi="GHEA Grapalat" w:cs="Sylfaen"/>
                <w:sz w:val="20"/>
                <w:szCs w:val="20"/>
                <w:rPrChange w:id="9097" w:author="Hayk-PC" w:date="2024-12-11T02:31:00Z">
                  <w:rPr>
                    <w:rFonts w:ascii="GHEA Grapalat" w:hAnsi="GHEA Grapalat" w:cs="Sylfaen"/>
                    <w:sz w:val="20"/>
                    <w:szCs w:val="20"/>
                  </w:rPr>
                </w:rPrChange>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49072CA6" w14:textId="77777777" w:rsidR="00071D1C" w:rsidRPr="00DF1634" w:rsidRDefault="00071D1C" w:rsidP="00B46D58">
            <w:pPr>
              <w:widowControl w:val="0"/>
              <w:spacing w:after="120"/>
              <w:jc w:val="center"/>
              <w:rPr>
                <w:rFonts w:ascii="GHEA Grapalat" w:hAnsi="GHEA Grapalat" w:cs="Sylfaen"/>
                <w:sz w:val="20"/>
                <w:szCs w:val="20"/>
                <w:rPrChange w:id="9098" w:author="Hayk-PC" w:date="2024-12-11T02:31:00Z">
                  <w:rPr>
                    <w:rFonts w:ascii="GHEA Grapalat" w:hAnsi="GHEA Grapalat" w:cs="Sylfaen"/>
                    <w:sz w:val="20"/>
                    <w:szCs w:val="20"/>
                  </w:rPr>
                </w:rPrChange>
              </w:rPr>
            </w:pPr>
          </w:p>
        </w:tc>
      </w:tr>
    </w:tbl>
    <w:p w14:paraId="06F0C195" w14:textId="77777777" w:rsidR="00071D1C" w:rsidRPr="00DF1634" w:rsidRDefault="00071D1C" w:rsidP="00B46D58">
      <w:pPr>
        <w:widowControl w:val="0"/>
        <w:tabs>
          <w:tab w:val="left" w:pos="360"/>
          <w:tab w:val="left" w:pos="540"/>
        </w:tabs>
        <w:spacing w:after="160"/>
        <w:jc w:val="both"/>
        <w:rPr>
          <w:rFonts w:ascii="GHEA Grapalat" w:hAnsi="GHEA Grapalat" w:cs="Sylfaen"/>
          <w:rPrChange w:id="9099" w:author="Hayk-PC" w:date="2024-12-11T02:31:00Z">
            <w:rPr>
              <w:rFonts w:ascii="GHEA Grapalat" w:hAnsi="GHEA Grapalat" w:cs="Sylfaen"/>
            </w:rPr>
          </w:rPrChange>
        </w:rPr>
      </w:pPr>
    </w:p>
    <w:p w14:paraId="5D3F3264" w14:textId="77777777" w:rsidR="00071D1C" w:rsidRPr="00DF1634" w:rsidRDefault="00071D1C" w:rsidP="00B46D58">
      <w:pPr>
        <w:widowControl w:val="0"/>
        <w:spacing w:after="160"/>
        <w:ind w:firstLine="567"/>
        <w:jc w:val="both"/>
        <w:rPr>
          <w:rFonts w:ascii="GHEA Grapalat" w:hAnsi="GHEA Grapalat" w:cs="Sylfaen"/>
          <w:rPrChange w:id="9100" w:author="Hayk-PC" w:date="2024-12-11T02:31:00Z">
            <w:rPr>
              <w:rFonts w:ascii="GHEA Grapalat" w:hAnsi="GHEA Grapalat" w:cs="Sylfaen"/>
            </w:rPr>
          </w:rPrChange>
        </w:rPr>
      </w:pPr>
      <w:r w:rsidRPr="00DF1634">
        <w:rPr>
          <w:rFonts w:ascii="GHEA Grapalat" w:hAnsi="GHEA Grapalat"/>
          <w:rPrChange w:id="9101" w:author="Hayk-PC" w:date="2024-12-11T02:31:00Z">
            <w:rPr>
              <w:rFonts w:ascii="GHEA Grapalat" w:hAnsi="GHEA Grapalat"/>
            </w:rPr>
          </w:rPrChange>
        </w:rPr>
        <w:t>Настоящий акт составлен в 2 экземплярах, каждой из сторон предоставляется по одному экземпляру.</w:t>
      </w:r>
    </w:p>
    <w:p w14:paraId="5C7D082F" w14:textId="77777777" w:rsidR="00B138F3" w:rsidRPr="00DF1634" w:rsidRDefault="00B138F3" w:rsidP="00B138F3">
      <w:pPr>
        <w:rPr>
          <w:rFonts w:ascii="GHEA Grapalat" w:hAnsi="GHEA Grapalat"/>
          <w:rPrChange w:id="9102" w:author="Hayk-PC" w:date="2024-12-11T02:31:00Z">
            <w:rPr>
              <w:rFonts w:ascii="GHEA Grapalat" w:hAnsi="GHEA Grapalat"/>
            </w:rPr>
          </w:rPrChange>
        </w:rPr>
      </w:pPr>
      <w:r w:rsidRPr="00DF1634">
        <w:rPr>
          <w:rFonts w:ascii="GHEA Grapalat" w:hAnsi="GHEA Grapalat"/>
          <w:rPrChange w:id="9103" w:author="Hayk-PC" w:date="2024-12-11T02:31:00Z">
            <w:rPr>
              <w:rFonts w:ascii="GHEA Grapalat" w:hAnsi="GHEA Grapalat"/>
            </w:rPr>
          </w:rPrChange>
        </w:rPr>
        <w:t xml:space="preserve">                                                       </w:t>
      </w:r>
    </w:p>
    <w:p w14:paraId="43AFD575" w14:textId="77777777" w:rsidR="00071D1C" w:rsidRPr="00DF1634" w:rsidRDefault="00B138F3" w:rsidP="00B138F3">
      <w:pPr>
        <w:rPr>
          <w:rFonts w:ascii="GHEA Grapalat" w:hAnsi="GHEA Grapalat"/>
          <w:lang w:val="en-US"/>
          <w:rPrChange w:id="9104" w:author="Hayk-PC" w:date="2024-12-11T02:31:00Z">
            <w:rPr>
              <w:rFonts w:ascii="GHEA Grapalat" w:hAnsi="GHEA Grapalat"/>
              <w:lang w:val="en-US"/>
            </w:rPr>
          </w:rPrChange>
        </w:rPr>
      </w:pPr>
      <w:r w:rsidRPr="00DF1634">
        <w:rPr>
          <w:rFonts w:ascii="GHEA Grapalat" w:hAnsi="GHEA Grapalat"/>
          <w:rPrChange w:id="9105" w:author="Hayk-PC" w:date="2024-12-11T02:31:00Z">
            <w:rPr>
              <w:rFonts w:ascii="GHEA Grapalat" w:hAnsi="GHEA Grapalat"/>
            </w:rPr>
          </w:rPrChange>
        </w:rPr>
        <w:t xml:space="preserve">                                                          </w:t>
      </w:r>
      <w:r w:rsidR="00071D1C" w:rsidRPr="00DF1634">
        <w:rPr>
          <w:rFonts w:ascii="GHEA Grapalat" w:hAnsi="GHEA Grapalat"/>
          <w:rPrChange w:id="9106" w:author="Hayk-PC" w:date="2024-12-11T02:31:00Z">
            <w:rPr>
              <w:rFonts w:ascii="GHEA Grapalat" w:hAnsi="GHEA Grapalat"/>
            </w:rPr>
          </w:rPrChange>
        </w:rPr>
        <w:t>СТОРОНЫ</w:t>
      </w:r>
    </w:p>
    <w:p w14:paraId="4B9CAFF0" w14:textId="77777777" w:rsidR="007072C5" w:rsidRPr="00DF1634" w:rsidRDefault="007072C5" w:rsidP="00B46D58">
      <w:pPr>
        <w:widowControl w:val="0"/>
        <w:spacing w:after="160"/>
        <w:jc w:val="center"/>
        <w:rPr>
          <w:rFonts w:ascii="GHEA Grapalat" w:hAnsi="GHEA Grapalat" w:cs="Sylfaen"/>
          <w:lang w:val="en-US"/>
          <w:rPrChange w:id="9107" w:author="Hayk-PC" w:date="2024-12-11T02:31:00Z">
            <w:rPr>
              <w:rFonts w:ascii="GHEA Grapalat" w:hAnsi="GHEA Grapalat" w:cs="Sylfaen"/>
              <w:lang w:val="en-US"/>
            </w:rPr>
          </w:rPrChange>
        </w:rPr>
      </w:pPr>
    </w:p>
    <w:tbl>
      <w:tblPr>
        <w:tblW w:w="0" w:type="auto"/>
        <w:tblLook w:val="00A0" w:firstRow="1" w:lastRow="0" w:firstColumn="1" w:lastColumn="0" w:noHBand="0" w:noVBand="0"/>
      </w:tblPr>
      <w:tblGrid>
        <w:gridCol w:w="4450"/>
        <w:gridCol w:w="4836"/>
      </w:tblGrid>
      <w:tr w:rsidR="00B138F3" w:rsidRPr="00DF1634" w14:paraId="142CA7CE" w14:textId="77777777" w:rsidTr="007072C5">
        <w:tc>
          <w:tcPr>
            <w:tcW w:w="4450" w:type="dxa"/>
          </w:tcPr>
          <w:p w14:paraId="55165A23" w14:textId="77777777" w:rsidR="00071D1C" w:rsidRPr="00DF1634" w:rsidRDefault="00071D1C" w:rsidP="00B46D58">
            <w:pPr>
              <w:widowControl w:val="0"/>
              <w:tabs>
                <w:tab w:val="left" w:pos="360"/>
                <w:tab w:val="left" w:pos="540"/>
              </w:tabs>
              <w:spacing w:after="160"/>
              <w:jc w:val="center"/>
              <w:rPr>
                <w:rFonts w:ascii="GHEA Grapalat" w:hAnsi="GHEA Grapalat" w:cs="Sylfaen"/>
                <w:b/>
                <w:bCs/>
                <w:rPrChange w:id="9108" w:author="Hayk-PC" w:date="2024-12-11T02:31:00Z">
                  <w:rPr>
                    <w:rFonts w:ascii="GHEA Grapalat" w:hAnsi="GHEA Grapalat" w:cs="Sylfaen"/>
                    <w:b/>
                    <w:bCs/>
                  </w:rPr>
                </w:rPrChange>
              </w:rPr>
            </w:pPr>
            <w:r w:rsidRPr="00DF1634">
              <w:rPr>
                <w:rFonts w:ascii="GHEA Grapalat" w:hAnsi="GHEA Grapalat"/>
                <w:b/>
                <w:rPrChange w:id="9109" w:author="Hayk-PC" w:date="2024-12-11T02:31:00Z">
                  <w:rPr>
                    <w:rFonts w:ascii="GHEA Grapalat" w:hAnsi="GHEA Grapalat"/>
                    <w:b/>
                  </w:rPr>
                </w:rPrChange>
              </w:rPr>
              <w:t>Передал</w:t>
            </w:r>
          </w:p>
        </w:tc>
        <w:tc>
          <w:tcPr>
            <w:tcW w:w="4836" w:type="dxa"/>
          </w:tcPr>
          <w:p w14:paraId="558CC349" w14:textId="77777777" w:rsidR="00071D1C" w:rsidRPr="00DF1634" w:rsidRDefault="00071D1C" w:rsidP="00B46D58">
            <w:pPr>
              <w:widowControl w:val="0"/>
              <w:tabs>
                <w:tab w:val="left" w:pos="360"/>
                <w:tab w:val="left" w:pos="540"/>
              </w:tabs>
              <w:spacing w:after="160"/>
              <w:jc w:val="center"/>
              <w:rPr>
                <w:rFonts w:ascii="GHEA Grapalat" w:hAnsi="GHEA Grapalat" w:cs="Sylfaen"/>
                <w:b/>
                <w:bCs/>
                <w:rPrChange w:id="9110" w:author="Hayk-PC" w:date="2024-12-11T02:31:00Z">
                  <w:rPr>
                    <w:rFonts w:ascii="GHEA Grapalat" w:hAnsi="GHEA Grapalat" w:cs="Sylfaen"/>
                    <w:b/>
                    <w:bCs/>
                  </w:rPr>
                </w:rPrChange>
              </w:rPr>
            </w:pPr>
            <w:r w:rsidRPr="00DF1634">
              <w:rPr>
                <w:rFonts w:ascii="GHEA Grapalat" w:hAnsi="GHEA Grapalat"/>
                <w:b/>
                <w:rPrChange w:id="9111" w:author="Hayk-PC" w:date="2024-12-11T02:31:00Z">
                  <w:rPr>
                    <w:rFonts w:ascii="GHEA Grapalat" w:hAnsi="GHEA Grapalat"/>
                    <w:b/>
                  </w:rPr>
                </w:rPrChange>
              </w:rPr>
              <w:t>Принял</w:t>
            </w:r>
          </w:p>
        </w:tc>
      </w:tr>
    </w:tbl>
    <w:p w14:paraId="102E4CFA" w14:textId="77777777" w:rsidR="00071D1C" w:rsidRPr="00DF1634" w:rsidRDefault="00071D1C" w:rsidP="00B46D58">
      <w:pPr>
        <w:widowControl w:val="0"/>
        <w:tabs>
          <w:tab w:val="left" w:pos="360"/>
          <w:tab w:val="left" w:pos="540"/>
        </w:tabs>
        <w:spacing w:after="160"/>
        <w:jc w:val="right"/>
        <w:rPr>
          <w:rFonts w:ascii="GHEA Grapalat" w:hAnsi="GHEA Grapalat" w:cs="Sylfaen"/>
          <w:rPrChange w:id="9112" w:author="Hayk-PC" w:date="2024-12-11T02:31:00Z">
            <w:rPr>
              <w:rFonts w:ascii="GHEA Grapalat" w:hAnsi="GHEA Grapalat" w:cs="Sylfaen"/>
            </w:rPr>
          </w:rPrChange>
        </w:rPr>
      </w:pPr>
      <w:r w:rsidRPr="00DF1634">
        <w:rPr>
          <w:rFonts w:ascii="GHEA Grapalat" w:hAnsi="GHEA Grapalat"/>
          <w:rPrChange w:id="9113" w:author="Hayk-PC" w:date="2024-12-11T02:31:00Z">
            <w:rPr>
              <w:rFonts w:ascii="GHEA Grapalat" w:hAnsi="GHEA Grapalat"/>
            </w:rPr>
          </w:rPrChange>
        </w:rPr>
        <w:t>представитель, спроектировавший заявку:</w:t>
      </w:r>
    </w:p>
    <w:p w14:paraId="5B4BBCB4" w14:textId="77777777" w:rsidR="00071D1C" w:rsidRPr="00DF1634" w:rsidRDefault="00071D1C" w:rsidP="00B46D58">
      <w:pPr>
        <w:widowControl w:val="0"/>
        <w:tabs>
          <w:tab w:val="left" w:pos="360"/>
          <w:tab w:val="left" w:pos="540"/>
        </w:tabs>
        <w:spacing w:after="160"/>
        <w:rPr>
          <w:rFonts w:ascii="GHEA Grapalat" w:hAnsi="GHEA Grapalat" w:cs="Sylfaen"/>
          <w:rPrChange w:id="9114" w:author="Hayk-PC" w:date="2024-12-11T02:31:00Z">
            <w:rPr>
              <w:rFonts w:ascii="GHEA Grapalat" w:hAnsi="GHEA Grapalat" w:cs="Sylfaen"/>
            </w:rPr>
          </w:rPrChange>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DF1634" w14:paraId="68A8E556" w14:textId="77777777" w:rsidTr="00E22E51">
        <w:trPr>
          <w:tblCellSpacing w:w="7" w:type="dxa"/>
          <w:jc w:val="center"/>
        </w:trPr>
        <w:tc>
          <w:tcPr>
            <w:tcW w:w="0" w:type="auto"/>
            <w:vAlign w:val="center"/>
          </w:tcPr>
          <w:p w14:paraId="039333D7" w14:textId="77777777" w:rsidR="00071D1C" w:rsidRPr="00DF1634" w:rsidRDefault="00071D1C" w:rsidP="00B46D58">
            <w:pPr>
              <w:widowControl w:val="0"/>
              <w:jc w:val="center"/>
              <w:rPr>
                <w:rFonts w:ascii="GHEA Grapalat" w:hAnsi="GHEA Grapalat" w:cs="GHEA Grapalat"/>
                <w:rPrChange w:id="9115" w:author="Hayk-PC" w:date="2024-12-11T02:31:00Z">
                  <w:rPr>
                    <w:rFonts w:ascii="GHEA Grapalat" w:hAnsi="GHEA Grapalat" w:cs="GHEA Grapalat"/>
                  </w:rPr>
                </w:rPrChange>
              </w:rPr>
            </w:pPr>
            <w:r w:rsidRPr="00DF1634">
              <w:rPr>
                <w:rFonts w:ascii="GHEA Grapalat" w:hAnsi="GHEA Grapalat"/>
                <w:rPrChange w:id="9116" w:author="Hayk-PC" w:date="2024-12-11T02:31:00Z">
                  <w:rPr>
                    <w:rFonts w:ascii="GHEA Grapalat" w:hAnsi="GHEA Grapalat"/>
                  </w:rPr>
                </w:rPrChange>
              </w:rPr>
              <w:t xml:space="preserve">___________________________ </w:t>
            </w:r>
          </w:p>
          <w:p w14:paraId="4138688B" w14:textId="77777777" w:rsidR="00071D1C" w:rsidRPr="00DF1634" w:rsidRDefault="00071D1C" w:rsidP="00B46D58">
            <w:pPr>
              <w:widowControl w:val="0"/>
              <w:spacing w:after="160"/>
              <w:jc w:val="center"/>
              <w:rPr>
                <w:rFonts w:ascii="GHEA Grapalat" w:hAnsi="GHEA Grapalat" w:cs="GHEA Grapalat"/>
                <w:vertAlign w:val="superscript"/>
                <w:rPrChange w:id="9117" w:author="Hayk-PC" w:date="2024-12-11T02:31:00Z">
                  <w:rPr>
                    <w:rFonts w:ascii="GHEA Grapalat" w:hAnsi="GHEA Grapalat" w:cs="GHEA Grapalat"/>
                    <w:vertAlign w:val="superscript"/>
                  </w:rPr>
                </w:rPrChange>
              </w:rPr>
            </w:pPr>
            <w:r w:rsidRPr="00DF1634">
              <w:rPr>
                <w:rFonts w:ascii="GHEA Grapalat" w:hAnsi="GHEA Grapalat"/>
                <w:vertAlign w:val="superscript"/>
                <w:rPrChange w:id="9118" w:author="Hayk-PC" w:date="2024-12-11T02:31:00Z">
                  <w:rPr>
                    <w:rFonts w:ascii="GHEA Grapalat" w:hAnsi="GHEA Grapalat"/>
                    <w:vertAlign w:val="superscript"/>
                  </w:rPr>
                </w:rPrChange>
              </w:rPr>
              <w:t>фамилия, имя</w:t>
            </w:r>
          </w:p>
        </w:tc>
        <w:tc>
          <w:tcPr>
            <w:tcW w:w="0" w:type="auto"/>
            <w:vAlign w:val="center"/>
          </w:tcPr>
          <w:p w14:paraId="2C0F6122" w14:textId="77777777" w:rsidR="00071D1C" w:rsidRPr="00DF1634" w:rsidRDefault="00071D1C" w:rsidP="00B46D58">
            <w:pPr>
              <w:widowControl w:val="0"/>
              <w:jc w:val="center"/>
              <w:rPr>
                <w:rFonts w:ascii="GHEA Grapalat" w:hAnsi="GHEA Grapalat" w:cs="GHEA Grapalat"/>
                <w:rPrChange w:id="9119" w:author="Hayk-PC" w:date="2024-12-11T02:31:00Z">
                  <w:rPr>
                    <w:rFonts w:ascii="GHEA Grapalat" w:hAnsi="GHEA Grapalat" w:cs="GHEA Grapalat"/>
                  </w:rPr>
                </w:rPrChange>
              </w:rPr>
            </w:pPr>
            <w:r w:rsidRPr="00DF1634">
              <w:rPr>
                <w:rFonts w:ascii="GHEA Grapalat" w:hAnsi="GHEA Grapalat"/>
                <w:rPrChange w:id="9120" w:author="Hayk-PC" w:date="2024-12-11T02:31:00Z">
                  <w:rPr>
                    <w:rFonts w:ascii="GHEA Grapalat" w:hAnsi="GHEA Grapalat"/>
                  </w:rPr>
                </w:rPrChange>
              </w:rPr>
              <w:t>___________________________</w:t>
            </w:r>
          </w:p>
          <w:p w14:paraId="650E1783" w14:textId="77777777" w:rsidR="00071D1C" w:rsidRPr="00DF1634" w:rsidRDefault="00071D1C" w:rsidP="00B46D58">
            <w:pPr>
              <w:widowControl w:val="0"/>
              <w:spacing w:after="160"/>
              <w:jc w:val="center"/>
              <w:rPr>
                <w:rFonts w:ascii="GHEA Grapalat" w:hAnsi="GHEA Grapalat" w:cs="GHEA Grapalat"/>
                <w:vertAlign w:val="superscript"/>
                <w:rPrChange w:id="9121" w:author="Hayk-PC" w:date="2024-12-11T02:31:00Z">
                  <w:rPr>
                    <w:rFonts w:ascii="GHEA Grapalat" w:hAnsi="GHEA Grapalat" w:cs="GHEA Grapalat"/>
                    <w:vertAlign w:val="superscript"/>
                  </w:rPr>
                </w:rPrChange>
              </w:rPr>
            </w:pPr>
            <w:r w:rsidRPr="00DF1634">
              <w:rPr>
                <w:rFonts w:ascii="GHEA Grapalat" w:hAnsi="GHEA Grapalat"/>
                <w:vertAlign w:val="superscript"/>
                <w:rPrChange w:id="9122" w:author="Hayk-PC" w:date="2024-12-11T02:31:00Z">
                  <w:rPr>
                    <w:rFonts w:ascii="GHEA Grapalat" w:hAnsi="GHEA Grapalat"/>
                    <w:vertAlign w:val="superscript"/>
                  </w:rPr>
                </w:rPrChange>
              </w:rPr>
              <w:t>фамилия, имя</w:t>
            </w:r>
          </w:p>
        </w:tc>
      </w:tr>
      <w:tr w:rsidR="00B138F3" w:rsidRPr="00B138F3" w14:paraId="33654339" w14:textId="77777777" w:rsidTr="00E22E51">
        <w:trPr>
          <w:tblCellSpacing w:w="7" w:type="dxa"/>
          <w:jc w:val="center"/>
        </w:trPr>
        <w:tc>
          <w:tcPr>
            <w:tcW w:w="0" w:type="auto"/>
            <w:vAlign w:val="center"/>
          </w:tcPr>
          <w:p w14:paraId="327311E6" w14:textId="77777777" w:rsidR="00071D1C" w:rsidRPr="00DF1634" w:rsidRDefault="00071D1C" w:rsidP="00B46D58">
            <w:pPr>
              <w:widowControl w:val="0"/>
              <w:jc w:val="center"/>
              <w:rPr>
                <w:rFonts w:ascii="GHEA Grapalat" w:hAnsi="GHEA Grapalat" w:cs="GHEA Grapalat"/>
                <w:rPrChange w:id="9123" w:author="Hayk-PC" w:date="2024-12-11T02:31:00Z">
                  <w:rPr>
                    <w:rFonts w:ascii="GHEA Grapalat" w:hAnsi="GHEA Grapalat" w:cs="GHEA Grapalat"/>
                  </w:rPr>
                </w:rPrChange>
              </w:rPr>
            </w:pPr>
            <w:r w:rsidRPr="00DF1634">
              <w:rPr>
                <w:rFonts w:ascii="GHEA Grapalat" w:hAnsi="GHEA Grapalat"/>
                <w:rPrChange w:id="9124" w:author="Hayk-PC" w:date="2024-12-11T02:31:00Z">
                  <w:rPr>
                    <w:rFonts w:ascii="GHEA Grapalat" w:hAnsi="GHEA Grapalat"/>
                  </w:rPr>
                </w:rPrChange>
              </w:rPr>
              <w:t xml:space="preserve">___________________________ </w:t>
            </w:r>
          </w:p>
          <w:p w14:paraId="03826F7D" w14:textId="77777777" w:rsidR="00071D1C" w:rsidRPr="00DF1634" w:rsidRDefault="00071D1C" w:rsidP="00B46D58">
            <w:pPr>
              <w:widowControl w:val="0"/>
              <w:spacing w:after="160"/>
              <w:jc w:val="center"/>
              <w:rPr>
                <w:rFonts w:ascii="GHEA Grapalat" w:hAnsi="GHEA Grapalat" w:cs="GHEA Grapalat"/>
                <w:vertAlign w:val="superscript"/>
                <w:rPrChange w:id="9125" w:author="Hayk-PC" w:date="2024-12-11T02:31:00Z">
                  <w:rPr>
                    <w:rFonts w:ascii="GHEA Grapalat" w:hAnsi="GHEA Grapalat" w:cs="GHEA Grapalat"/>
                    <w:vertAlign w:val="superscript"/>
                  </w:rPr>
                </w:rPrChange>
              </w:rPr>
            </w:pPr>
            <w:r w:rsidRPr="00DF1634">
              <w:rPr>
                <w:rFonts w:ascii="GHEA Grapalat" w:hAnsi="GHEA Grapalat"/>
                <w:vertAlign w:val="superscript"/>
                <w:rPrChange w:id="9126" w:author="Hayk-PC" w:date="2024-12-11T02:31:00Z">
                  <w:rPr>
                    <w:rFonts w:ascii="GHEA Grapalat" w:hAnsi="GHEA Grapalat"/>
                    <w:vertAlign w:val="superscript"/>
                  </w:rPr>
                </w:rPrChange>
              </w:rPr>
              <w:t>подпись</w:t>
            </w:r>
          </w:p>
        </w:tc>
        <w:tc>
          <w:tcPr>
            <w:tcW w:w="0" w:type="auto"/>
            <w:vAlign w:val="center"/>
          </w:tcPr>
          <w:p w14:paraId="3DFBB419" w14:textId="77777777" w:rsidR="00071D1C" w:rsidRPr="00DF1634" w:rsidRDefault="00071D1C" w:rsidP="00B46D58">
            <w:pPr>
              <w:widowControl w:val="0"/>
              <w:jc w:val="center"/>
              <w:rPr>
                <w:rFonts w:ascii="GHEA Grapalat" w:hAnsi="GHEA Grapalat" w:cs="GHEA Grapalat"/>
                <w:rPrChange w:id="9127" w:author="Hayk-PC" w:date="2024-12-11T02:31:00Z">
                  <w:rPr>
                    <w:rFonts w:ascii="GHEA Grapalat" w:hAnsi="GHEA Grapalat" w:cs="GHEA Grapalat"/>
                  </w:rPr>
                </w:rPrChange>
              </w:rPr>
            </w:pPr>
            <w:r w:rsidRPr="00DF1634">
              <w:rPr>
                <w:rFonts w:ascii="GHEA Grapalat" w:hAnsi="GHEA Grapalat"/>
                <w:rPrChange w:id="9128" w:author="Hayk-PC" w:date="2024-12-11T02:31:00Z">
                  <w:rPr>
                    <w:rFonts w:ascii="GHEA Grapalat" w:hAnsi="GHEA Grapalat"/>
                  </w:rPr>
                </w:rPrChange>
              </w:rPr>
              <w:t>___________________________</w:t>
            </w:r>
          </w:p>
          <w:p w14:paraId="7C390AEE" w14:textId="77777777" w:rsidR="00071D1C" w:rsidRPr="00B138F3" w:rsidRDefault="00071D1C" w:rsidP="00B46D58">
            <w:pPr>
              <w:widowControl w:val="0"/>
              <w:spacing w:after="160"/>
              <w:jc w:val="center"/>
              <w:rPr>
                <w:rFonts w:ascii="GHEA Grapalat" w:hAnsi="GHEA Grapalat" w:cs="GHEA Grapalat"/>
                <w:vertAlign w:val="superscript"/>
              </w:rPr>
            </w:pPr>
            <w:r w:rsidRPr="00DF1634">
              <w:rPr>
                <w:rFonts w:ascii="GHEA Grapalat" w:hAnsi="GHEA Grapalat"/>
                <w:vertAlign w:val="superscript"/>
                <w:rPrChange w:id="9129" w:author="Hayk-PC" w:date="2024-12-11T02:31:00Z">
                  <w:rPr>
                    <w:rFonts w:ascii="GHEA Grapalat" w:hAnsi="GHEA Grapalat"/>
                    <w:vertAlign w:val="superscript"/>
                  </w:rPr>
                </w:rPrChange>
              </w:rPr>
              <w:t>подпись</w:t>
            </w:r>
            <w:bookmarkStart w:id="9130" w:name="_GoBack"/>
            <w:bookmarkEnd w:id="9130"/>
          </w:p>
        </w:tc>
      </w:tr>
    </w:tbl>
    <w:p w14:paraId="4ED0B7CD" w14:textId="77777777"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AD3373" w14:textId="77777777" w:rsidR="007431C7" w:rsidRDefault="007431C7">
      <w:r>
        <w:separator/>
      </w:r>
    </w:p>
  </w:endnote>
  <w:endnote w:type="continuationSeparator" w:id="0">
    <w:p w14:paraId="572B6C40" w14:textId="77777777" w:rsidR="007431C7" w:rsidRDefault="007431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w:altName w:val="Arial"/>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94027879"/>
      <w:docPartObj>
        <w:docPartGallery w:val="Page Numbers (Bottom of Page)"/>
        <w:docPartUnique/>
      </w:docPartObj>
    </w:sdtPr>
    <w:sdtEndPr>
      <w:rPr>
        <w:rFonts w:ascii="GHEA Grapalat" w:hAnsi="GHEA Grapalat"/>
        <w:sz w:val="24"/>
        <w:szCs w:val="24"/>
      </w:rPr>
    </w:sdtEndPr>
    <w:sdtContent>
      <w:p w14:paraId="48B7E074" w14:textId="77777777" w:rsidR="00C82F2F" w:rsidRPr="00C861E9" w:rsidRDefault="00C82F2F">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Pr>
            <w:rFonts w:ascii="GHEA Grapalat" w:hAnsi="GHEA Grapalat"/>
            <w:noProof/>
            <w:sz w:val="24"/>
            <w:szCs w:val="24"/>
          </w:rPr>
          <w:t>110</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82F7AA" w14:textId="77777777" w:rsidR="007431C7" w:rsidRDefault="007431C7">
      <w:r>
        <w:separator/>
      </w:r>
    </w:p>
  </w:footnote>
  <w:footnote w:type="continuationSeparator" w:id="0">
    <w:p w14:paraId="572C654A" w14:textId="77777777" w:rsidR="007431C7" w:rsidRDefault="007431C7">
      <w:r>
        <w:continuationSeparator/>
      </w:r>
    </w:p>
  </w:footnote>
  <w:footnote w:id="1">
    <w:p w14:paraId="38D79F90" w14:textId="77777777" w:rsidR="00C82F2F" w:rsidRPr="00ED3BA4" w:rsidDel="0014596D" w:rsidRDefault="00C82F2F" w:rsidP="007A5F50">
      <w:pPr>
        <w:pStyle w:val="FootnoteText"/>
        <w:jc w:val="both"/>
        <w:rPr>
          <w:del w:id="42" w:author="Hayk Koshetsyan" w:date="2024-12-10T16:56:00Z"/>
          <w:rFonts w:asciiTheme="minorHAnsi" w:hAnsiTheme="minorHAnsi"/>
          <w:i/>
          <w:lang w:val="hy-AM"/>
        </w:rPr>
      </w:pPr>
      <w:del w:id="43" w:author="Hayk Koshetsyan" w:date="2024-12-10T16:56:00Z">
        <w:r w:rsidRPr="007A5F50" w:rsidDel="0014596D">
          <w:rPr>
            <w:rFonts w:ascii="GHEA Grapalat" w:hAnsi="GHEA Grapalat"/>
          </w:rPr>
          <w:delText xml:space="preserve">* </w:delText>
        </w:r>
        <w:r w:rsidRPr="00ED3BA4" w:rsidDel="0014596D">
          <w:rPr>
            <w:rFonts w:ascii="GHEA Grapalat" w:hAnsi="GHEA Grapalat"/>
            <w:i/>
          </w:rPr>
          <w:delText>Если закупка осуществляется в форме запроса котировок или закупок у одного лица,</w:delText>
        </w:r>
        <w:r w:rsidRPr="00ED3BA4" w:rsidDel="0014596D">
          <w:rPr>
            <w:i/>
          </w:rPr>
          <w:delText xml:space="preserve"> </w:delText>
        </w:r>
        <w:r w:rsidRPr="00ED3BA4" w:rsidDel="0014596D">
          <w:rPr>
            <w:rFonts w:ascii="GHEA Grapalat" w:hAnsi="GHEA Grapalat"/>
            <w:i/>
          </w:rPr>
          <w:delTex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"BMAPDzB", соответственно словами  "GHAPDzB" и "HMAAPDzB",</w:delText>
        </w:r>
      </w:del>
    </w:p>
  </w:footnote>
  <w:footnote w:id="2">
    <w:p w14:paraId="431122C4" w14:textId="77777777" w:rsidR="00C82F2F" w:rsidRPr="008842CE" w:rsidDel="0014596D" w:rsidRDefault="00C82F2F" w:rsidP="008842CE">
      <w:pPr>
        <w:pStyle w:val="FootnoteText"/>
        <w:widowControl w:val="0"/>
        <w:jc w:val="both"/>
        <w:rPr>
          <w:del w:id="195" w:author="Hayk Koshetsyan" w:date="2024-12-10T16:56:00Z"/>
          <w:rFonts w:ascii="GHEA Grapalat" w:hAnsi="GHEA Grapalat"/>
          <w:i/>
          <w:lang w:val="af-ZA"/>
        </w:rPr>
      </w:pPr>
      <w:del w:id="196" w:author="Hayk Koshetsyan" w:date="2024-12-10T16:56:00Z">
        <w:r w:rsidRPr="008842CE" w:rsidDel="0014596D">
          <w:rPr>
            <w:rStyle w:val="FootnoteReference"/>
            <w:rFonts w:ascii="GHEA Grapalat" w:hAnsi="GHEA Grapalat"/>
          </w:rPr>
          <w:footnoteRef/>
        </w:r>
        <w:r w:rsidRPr="008842CE" w:rsidDel="0014596D">
          <w:rPr>
            <w:rFonts w:ascii="GHEA Grapalat" w:hAnsi="GHEA Grapalat"/>
          </w:rPr>
          <w:delText xml:space="preserve"> </w:delText>
        </w:r>
        <w:r w:rsidRPr="00D5443D" w:rsidDel="0014596D">
          <w:rPr>
            <w:rFonts w:ascii="GHEA Grapalat" w:hAnsi="GHEA Grapalat"/>
            <w:i/>
          </w:rPr>
          <w:delTex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delText>
        </w:r>
      </w:del>
    </w:p>
  </w:footnote>
  <w:footnote w:id="3">
    <w:p w14:paraId="036F8FAD" w14:textId="77777777" w:rsidR="00C82F2F" w:rsidRPr="00541313" w:rsidDel="00AC174E" w:rsidRDefault="00C82F2F" w:rsidP="00541313">
      <w:pPr>
        <w:widowControl w:val="0"/>
        <w:ind w:hanging="567"/>
        <w:jc w:val="both"/>
        <w:rPr>
          <w:del w:id="542" w:author="Hayk Koshetsyan" w:date="2024-12-10T17:14:00Z"/>
          <w:rFonts w:ascii="GHEA Grapalat" w:hAnsi="GHEA Grapalat"/>
          <w:i/>
          <w:sz w:val="20"/>
          <w:szCs w:val="20"/>
        </w:rPr>
      </w:pPr>
      <w:del w:id="543" w:author="Hayk Koshetsyan" w:date="2024-12-10T17:14:00Z">
        <w:r w:rsidRPr="00541313" w:rsidDel="00AC174E">
          <w:rPr>
            <w:rFonts w:ascii="GHEA Grapalat" w:hAnsi="GHEA Grapalat"/>
            <w:i/>
            <w:sz w:val="20"/>
            <w:szCs w:val="20"/>
          </w:rPr>
          <w:delText xml:space="preserve">       </w:delText>
        </w:r>
        <w:r w:rsidRPr="00D3436F" w:rsidDel="00AC174E">
          <w:rPr>
            <w:i/>
            <w:sz w:val="20"/>
            <w:szCs w:val="20"/>
          </w:rPr>
          <w:footnoteRef/>
        </w:r>
        <w:r w:rsidRPr="00D3436F" w:rsidDel="00AC174E">
          <w:rPr>
            <w:rFonts w:ascii="GHEA Grapalat" w:hAnsi="GHEA Grapalat"/>
            <w:i/>
            <w:sz w:val="20"/>
            <w:szCs w:val="20"/>
          </w:rPr>
          <w:delText xml:space="preserve">   Настоящий пункт</w:delText>
        </w:r>
        <w:r w:rsidDel="00AC174E">
          <w:rPr>
            <w:rFonts w:ascii="GHEA Grapalat" w:hAnsi="GHEA Grapalat"/>
            <w:i/>
            <w:sz w:val="20"/>
            <w:szCs w:val="20"/>
          </w:rPr>
          <w:delText xml:space="preserve">, а также </w:delText>
        </w:r>
        <w:r w:rsidRPr="002D6A4F" w:rsidDel="00AC174E">
          <w:rPr>
            <w:rFonts w:ascii="GHEA Grapalat" w:hAnsi="GHEA Grapalat"/>
            <w:i/>
            <w:sz w:val="20"/>
            <w:szCs w:val="20"/>
          </w:rPr>
          <w:delText>7-й раздел первой части приглашения</w:delText>
        </w:r>
        <w:r w:rsidDel="00AC174E">
          <w:rPr>
            <w:rFonts w:ascii="GHEA Grapalat" w:hAnsi="GHEA Grapalat"/>
            <w:i/>
            <w:sz w:val="20"/>
            <w:szCs w:val="20"/>
          </w:rPr>
          <w:delText xml:space="preserve"> </w:delText>
        </w:r>
        <w:r w:rsidRPr="00D3436F" w:rsidDel="00AC174E">
          <w:rPr>
            <w:rFonts w:ascii="GHEA Grapalat" w:hAnsi="GHEA Grapalat"/>
            <w:i/>
            <w:sz w:val="20"/>
            <w:szCs w:val="20"/>
          </w:rPr>
          <w:delText xml:space="preserve"> исключа</w:delText>
        </w:r>
        <w:r w:rsidDel="00AC174E">
          <w:rPr>
            <w:rFonts w:ascii="GHEA Grapalat" w:hAnsi="GHEA Grapalat"/>
            <w:i/>
            <w:sz w:val="20"/>
            <w:szCs w:val="20"/>
          </w:rPr>
          <w:delText>ю</w:delText>
        </w:r>
        <w:r w:rsidRPr="00D3436F" w:rsidDel="00AC174E">
          <w:rPr>
            <w:rFonts w:ascii="GHEA Grapalat" w:hAnsi="GHEA Grapalat"/>
            <w:i/>
            <w:sz w:val="20"/>
            <w:szCs w:val="20"/>
          </w:rPr>
          <w:delText xml:space="preserve">тся из приглашения, если </w:delText>
        </w:r>
        <w:r w:rsidRPr="00541313" w:rsidDel="00AC174E">
          <w:rPr>
            <w:rFonts w:ascii="GHEA Grapalat" w:hAnsi="GHEA Grapalat"/>
            <w:i/>
            <w:sz w:val="20"/>
            <w:szCs w:val="20"/>
          </w:rPr>
          <w:delText>:</w:delText>
        </w:r>
      </w:del>
    </w:p>
    <w:p w14:paraId="69E7847C" w14:textId="77777777" w:rsidR="00C82F2F" w:rsidRPr="00DB4FE3" w:rsidDel="00AC174E" w:rsidRDefault="00C82F2F" w:rsidP="00541313">
      <w:pPr>
        <w:widowControl w:val="0"/>
        <w:ind w:firstLine="142"/>
        <w:jc w:val="both"/>
        <w:rPr>
          <w:del w:id="544" w:author="Hayk Koshetsyan" w:date="2024-12-10T17:14:00Z"/>
          <w:rFonts w:ascii="GHEA Grapalat" w:hAnsi="GHEA Grapalat"/>
          <w:i/>
          <w:sz w:val="20"/>
          <w:szCs w:val="20"/>
        </w:rPr>
      </w:pPr>
      <w:del w:id="545" w:author="Hayk Koshetsyan" w:date="2024-12-10T17:14:00Z">
        <w:r w:rsidRPr="00DB4FE3" w:rsidDel="00AC174E">
          <w:rPr>
            <w:rFonts w:ascii="GHEA Grapalat" w:hAnsi="GHEA Grapalat"/>
            <w:i/>
            <w:sz w:val="20"/>
            <w:szCs w:val="20"/>
          </w:rPr>
          <w:delText xml:space="preserve">- процедура закупки организована на основании </w:delText>
        </w:r>
        <w:r w:rsidDel="00AC174E">
          <w:rPr>
            <w:rFonts w:ascii="GHEA Grapalat" w:hAnsi="GHEA Grapalat"/>
            <w:i/>
            <w:sz w:val="20"/>
            <w:szCs w:val="20"/>
          </w:rPr>
          <w:delText xml:space="preserve">1-ого пункта </w:delText>
        </w:r>
        <w:r w:rsidRPr="00DB4FE3" w:rsidDel="00AC174E">
          <w:rPr>
            <w:rFonts w:ascii="GHEA Grapalat" w:hAnsi="GHEA Grapalat"/>
            <w:i/>
            <w:sz w:val="20"/>
            <w:szCs w:val="20"/>
          </w:rPr>
          <w:delText>части 6 статьи 15 Закона РА "О закупках</w:delText>
        </w:r>
        <w:r w:rsidRPr="001D49E4" w:rsidDel="00AC174E">
          <w:rPr>
            <w:rFonts w:ascii="GHEA Grapalat" w:hAnsi="GHEA Grapalat"/>
            <w:i/>
            <w:sz w:val="20"/>
            <w:szCs w:val="20"/>
          </w:rPr>
          <w:delText>"</w:delText>
        </w:r>
        <w:r w:rsidRPr="00DB4FE3" w:rsidDel="00AC174E">
          <w:rPr>
            <w:rFonts w:ascii="GHEA Grapalat" w:hAnsi="GHEA Grapalat"/>
            <w:i/>
            <w:sz w:val="20"/>
            <w:szCs w:val="20"/>
          </w:rPr>
          <w:delText xml:space="preserve">, </w:delText>
        </w:r>
      </w:del>
    </w:p>
    <w:p w14:paraId="71D2826E" w14:textId="77777777" w:rsidR="00C82F2F" w:rsidRPr="00DB4FE3" w:rsidDel="00AC174E" w:rsidRDefault="00C82F2F" w:rsidP="00541313">
      <w:pPr>
        <w:widowControl w:val="0"/>
        <w:ind w:firstLine="142"/>
        <w:jc w:val="both"/>
        <w:rPr>
          <w:del w:id="546" w:author="Hayk Koshetsyan" w:date="2024-12-10T17:14:00Z"/>
          <w:rFonts w:ascii="GHEA Grapalat" w:hAnsi="GHEA Grapalat"/>
          <w:i/>
          <w:sz w:val="20"/>
          <w:szCs w:val="20"/>
        </w:rPr>
      </w:pPr>
      <w:del w:id="547" w:author="Hayk Koshetsyan" w:date="2024-12-10T17:14:00Z">
        <w:r w:rsidRPr="00DB4FE3" w:rsidDel="00AC174E">
          <w:rPr>
            <w:rFonts w:ascii="GHEA Grapalat" w:hAnsi="GHEA Grapalat"/>
            <w:i/>
            <w:sz w:val="20"/>
            <w:szCs w:val="20"/>
          </w:rPr>
          <w:delText>-</w:delText>
        </w:r>
        <w:r w:rsidRPr="001D49E4" w:rsidDel="00AC174E">
          <w:rPr>
            <w:rFonts w:ascii="GHEA Grapalat" w:hAnsi="GHEA Grapalat"/>
            <w:i/>
            <w:sz w:val="20"/>
            <w:szCs w:val="20"/>
          </w:rPr>
          <w:delText xml:space="preserve">  запланированная (прогнозируемая) общая цена закупки товара</w:delText>
        </w:r>
        <w:r w:rsidRPr="00DB4FE3" w:rsidDel="00AC174E">
          <w:rPr>
            <w:rFonts w:ascii="GHEA Grapalat" w:hAnsi="GHEA Grapalat"/>
            <w:i/>
            <w:sz w:val="20"/>
            <w:szCs w:val="20"/>
          </w:rPr>
          <w:delText xml:space="preserve"> по заявке на закупку в рамках данной процедуры не превышает 25 млн. драмов РА</w:delText>
        </w:r>
      </w:del>
    </w:p>
    <w:p w14:paraId="33E299B1" w14:textId="77777777" w:rsidR="00C82F2F" w:rsidDel="00AC174E" w:rsidRDefault="00C82F2F" w:rsidP="00541313">
      <w:pPr>
        <w:widowControl w:val="0"/>
        <w:jc w:val="both"/>
        <w:rPr>
          <w:del w:id="548" w:author="Hayk Koshetsyan" w:date="2024-12-10T17:14:00Z"/>
          <w:rFonts w:ascii="GHEA Grapalat" w:hAnsi="GHEA Grapalat"/>
          <w:i/>
          <w:sz w:val="20"/>
          <w:szCs w:val="20"/>
        </w:rPr>
      </w:pPr>
      <w:del w:id="549" w:author="Hayk Koshetsyan" w:date="2024-12-10T17:14:00Z">
        <w:r w:rsidRPr="00DB4FE3" w:rsidDel="00AC174E">
          <w:rPr>
            <w:rFonts w:ascii="GHEA Grapalat" w:hAnsi="GHEA Grapalat"/>
            <w:i/>
            <w:sz w:val="20"/>
            <w:szCs w:val="20"/>
          </w:rPr>
          <w:delText xml:space="preserve">  -</w:delText>
        </w:r>
        <w:r w:rsidRPr="001D49E4" w:rsidDel="00AC174E">
          <w:rPr>
            <w:rFonts w:ascii="GHEA Grapalat" w:hAnsi="GHEA Grapalat"/>
            <w:i/>
            <w:sz w:val="20"/>
            <w:szCs w:val="20"/>
          </w:rPr>
          <w:delText xml:space="preserve"> </w:delText>
        </w:r>
        <w:r w:rsidRPr="00DB4FE3" w:rsidDel="00AC174E">
          <w:rPr>
            <w:rFonts w:ascii="GHEA Grapalat" w:hAnsi="GHEA Grapalat"/>
            <w:i/>
            <w:sz w:val="20"/>
            <w:szCs w:val="20"/>
          </w:rPr>
          <w:delText xml:space="preserve">закупка осуществляется в форме закупки у одного лица, обусловленная </w:delText>
        </w:r>
        <w:r w:rsidDel="00AC174E">
          <w:rPr>
            <w:rFonts w:ascii="GHEA Grapalat" w:hAnsi="GHEA Grapalat"/>
            <w:i/>
            <w:sz w:val="20"/>
            <w:szCs w:val="20"/>
          </w:rPr>
          <w:delText>безотлагательностью.</w:delText>
        </w:r>
      </w:del>
    </w:p>
    <w:p w14:paraId="172EEC27" w14:textId="77777777" w:rsidR="00C82F2F" w:rsidRPr="00D3436F" w:rsidDel="00AC174E" w:rsidRDefault="00C82F2F" w:rsidP="00541313">
      <w:pPr>
        <w:widowControl w:val="0"/>
        <w:ind w:firstLine="142"/>
        <w:jc w:val="both"/>
        <w:rPr>
          <w:del w:id="550" w:author="Hayk Koshetsyan" w:date="2024-12-10T17:14:00Z"/>
          <w:rFonts w:ascii="GHEA Grapalat" w:hAnsi="GHEA Grapalat"/>
          <w:i/>
          <w:sz w:val="20"/>
          <w:szCs w:val="20"/>
        </w:rPr>
      </w:pPr>
      <w:del w:id="551" w:author="Hayk Koshetsyan" w:date="2024-12-10T17:14:00Z">
        <w:r w:rsidRPr="001831C4" w:rsidDel="00AC174E">
          <w:rPr>
            <w:rFonts w:ascii="GHEA Grapalat" w:hAnsi="GHEA Grapalat"/>
            <w:i/>
            <w:sz w:val="20"/>
            <w:szCs w:val="20"/>
          </w:rPr>
          <w:delText>При применении данного условия редактируются пункты</w:delText>
        </w:r>
        <w:r w:rsidDel="00AC174E">
          <w:rPr>
            <w:rFonts w:ascii="GHEA Grapalat" w:hAnsi="GHEA Grapalat"/>
            <w:i/>
            <w:sz w:val="20"/>
            <w:szCs w:val="20"/>
          </w:rPr>
          <w:delText xml:space="preserve"> и разделы</w:delText>
        </w:r>
        <w:r w:rsidRPr="001831C4" w:rsidDel="00AC174E">
          <w:rPr>
            <w:rFonts w:ascii="GHEA Grapalat" w:hAnsi="GHEA Grapalat"/>
            <w:i/>
            <w:sz w:val="20"/>
            <w:szCs w:val="20"/>
          </w:rPr>
          <w:delText xml:space="preserve"> приглашения, </w:delText>
        </w:r>
        <w:r w:rsidDel="00AC174E">
          <w:rPr>
            <w:rFonts w:ascii="GHEA Grapalat" w:hAnsi="GHEA Grapalat"/>
            <w:i/>
            <w:sz w:val="20"/>
            <w:szCs w:val="20"/>
          </w:rPr>
          <w:delText>и  соответствующие к ним ссылки.</w:delText>
        </w:r>
      </w:del>
    </w:p>
    <w:p w14:paraId="7E264744" w14:textId="77777777" w:rsidR="00C82F2F" w:rsidRPr="008842CE" w:rsidDel="00AC174E" w:rsidRDefault="00C82F2F" w:rsidP="001831C4">
      <w:pPr>
        <w:pStyle w:val="FootnoteText"/>
        <w:widowControl w:val="0"/>
        <w:jc w:val="both"/>
        <w:rPr>
          <w:del w:id="552" w:author="Hayk Koshetsyan" w:date="2024-12-10T17:14:00Z"/>
          <w:rFonts w:ascii="GHEA Grapalat" w:hAnsi="GHEA Grapalat"/>
          <w:lang w:val="af-ZA"/>
        </w:rPr>
      </w:pPr>
    </w:p>
    <w:p w14:paraId="1D88F743" w14:textId="77777777" w:rsidR="00C82F2F" w:rsidRPr="008842CE" w:rsidDel="00AC174E" w:rsidRDefault="00C82F2F" w:rsidP="008842CE">
      <w:pPr>
        <w:pStyle w:val="FootnoteText"/>
        <w:widowControl w:val="0"/>
        <w:jc w:val="both"/>
        <w:rPr>
          <w:del w:id="553" w:author="Hayk Koshetsyan" w:date="2024-12-10T17:14:00Z"/>
          <w:rFonts w:ascii="GHEA Grapalat" w:hAnsi="GHEA Grapalat"/>
          <w:lang w:val="af-ZA"/>
        </w:rPr>
      </w:pPr>
    </w:p>
  </w:footnote>
  <w:footnote w:id="4">
    <w:p w14:paraId="2A828D0C" w14:textId="77777777" w:rsidR="00C82F2F" w:rsidRPr="00CD6B60" w:rsidDel="0087641E" w:rsidRDefault="00C82F2F" w:rsidP="00FC69A8">
      <w:pPr>
        <w:pStyle w:val="FootnoteText"/>
        <w:jc w:val="both"/>
        <w:rPr>
          <w:del w:id="1054" w:author="Hayk Koshetsyan" w:date="2024-12-10T17:20:00Z"/>
          <w:rFonts w:ascii="GHEA Grapalat" w:hAnsi="GHEA Grapalat"/>
          <w:i/>
        </w:rPr>
      </w:pPr>
      <w:del w:id="1055" w:author="Hayk Koshetsyan" w:date="2024-12-10T17:20:00Z">
        <w:r w:rsidDel="0087641E">
          <w:rPr>
            <w:rStyle w:val="FootnoteReference"/>
          </w:rPr>
          <w:delText>5</w:delText>
        </w:r>
        <w:r w:rsidDel="0087641E">
          <w:delText xml:space="preserve"> </w:delText>
        </w:r>
        <w:r w:rsidRPr="00CD6B60" w:rsidDel="0087641E">
          <w:rPr>
            <w:rFonts w:ascii="GHEA Grapalat" w:hAnsi="GHEA Grapalat"/>
            <w:i/>
          </w:rPr>
          <w:delText>Если закупка осуществляется в форме закупки у одного лица, обусловленная безотлагательностью, то</w:delText>
        </w:r>
      </w:del>
    </w:p>
    <w:p w14:paraId="6D69D8AD" w14:textId="77777777" w:rsidR="00C82F2F" w:rsidRPr="00CD6B60" w:rsidDel="0087641E" w:rsidRDefault="00C82F2F" w:rsidP="00FC69A8">
      <w:pPr>
        <w:widowControl w:val="0"/>
        <w:tabs>
          <w:tab w:val="left" w:pos="1134"/>
        </w:tabs>
        <w:spacing w:after="160"/>
        <w:ind w:firstLine="142"/>
        <w:jc w:val="both"/>
        <w:rPr>
          <w:del w:id="1056" w:author="Hayk Koshetsyan" w:date="2024-12-10T17:20:00Z"/>
          <w:rFonts w:ascii="GHEA Grapalat" w:hAnsi="GHEA Grapalat"/>
          <w:i/>
          <w:sz w:val="20"/>
          <w:szCs w:val="20"/>
        </w:rPr>
      </w:pPr>
      <w:del w:id="1057" w:author="Hayk Koshetsyan" w:date="2024-12-10T17:20:00Z">
        <w:r w:rsidRPr="00CD6B60" w:rsidDel="0087641E">
          <w:rPr>
            <w:rFonts w:ascii="GHEA Grapalat" w:hAnsi="GHEA Grapalat"/>
            <w:i/>
            <w:sz w:val="20"/>
            <w:szCs w:val="20"/>
          </w:rPr>
          <w:delText xml:space="preserve">- 2-ой абзац  пункта 3.1 излагается в следующей редакции: "Участник имеет право требовать от </w:delText>
        </w:r>
        <w:r w:rsidRPr="00CD6B60" w:rsidDel="0087641E">
          <w:rPr>
            <w:rFonts w:ascii="GHEA Grapalat" w:hAnsi="GHEA Grapalat" w:hint="eastAsia"/>
            <w:i/>
            <w:sz w:val="20"/>
            <w:szCs w:val="20"/>
          </w:rPr>
          <w:delText>комиссии</w:delText>
        </w:r>
        <w:r w:rsidRPr="00CD6B60" w:rsidDel="0087641E">
          <w:rPr>
            <w:rFonts w:ascii="GHEA Grapalat" w:hAnsi="GHEA Grapalat"/>
            <w:i/>
            <w:sz w:val="20"/>
            <w:szCs w:val="20"/>
          </w:rPr>
          <w:delText xml:space="preserve"> </w:delText>
        </w:r>
        <w:r w:rsidRPr="00CD6B60" w:rsidDel="0087641E">
          <w:rPr>
            <w:rFonts w:ascii="GHEA Grapalat" w:hAnsi="GHEA Grapalat" w:hint="eastAsia"/>
            <w:i/>
            <w:sz w:val="20"/>
            <w:szCs w:val="20"/>
          </w:rPr>
          <w:delText>разъяснения</w:delText>
        </w:r>
        <w:r w:rsidRPr="00CD6B60" w:rsidDel="0087641E">
          <w:rPr>
            <w:rFonts w:ascii="GHEA Grapalat" w:hAnsi="GHEA Grapalat"/>
            <w:i/>
            <w:sz w:val="20"/>
            <w:szCs w:val="20"/>
          </w:rPr>
          <w:delText xml:space="preserve"> </w:delText>
        </w:r>
        <w:r w:rsidRPr="00CD6B60" w:rsidDel="0087641E">
          <w:rPr>
            <w:rFonts w:ascii="GHEA Grapalat" w:hAnsi="GHEA Grapalat" w:hint="eastAsia"/>
            <w:i/>
            <w:sz w:val="20"/>
            <w:szCs w:val="20"/>
          </w:rPr>
          <w:delText>приглашения</w:delText>
        </w:r>
        <w:r w:rsidRPr="00CD6B60" w:rsidDel="0087641E">
          <w:rPr>
            <w:rFonts w:ascii="GHEA Grapalat" w:hAnsi="GHEA Grapalat"/>
            <w:i/>
            <w:sz w:val="20"/>
            <w:szCs w:val="20"/>
          </w:rPr>
          <w:delText xml:space="preserve">  как минимум за один календарный день до истечения окончательного срока подачи заявок. </w:delText>
        </w:r>
        <w:r w:rsidRPr="00CD6B60" w:rsidDel="0087641E">
          <w:rPr>
            <w:rFonts w:ascii="GHEA Grapalat" w:hAnsi="GHEA Grapalat" w:hint="eastAsia"/>
            <w:i/>
            <w:sz w:val="20"/>
            <w:szCs w:val="20"/>
          </w:rPr>
          <w:delText>При</w:delText>
        </w:r>
        <w:r w:rsidRPr="00CD6B60" w:rsidDel="0087641E">
          <w:rPr>
            <w:rFonts w:ascii="GHEA Grapalat" w:hAnsi="GHEA Grapalat"/>
            <w:i/>
            <w:sz w:val="20"/>
            <w:szCs w:val="20"/>
          </w:rPr>
          <w:delText xml:space="preserve"> </w:delText>
        </w:r>
        <w:r w:rsidRPr="00CD6B60" w:rsidDel="0087641E">
          <w:rPr>
            <w:rFonts w:ascii="GHEA Grapalat" w:hAnsi="GHEA Grapalat" w:hint="eastAsia"/>
            <w:i/>
            <w:sz w:val="20"/>
            <w:szCs w:val="20"/>
          </w:rPr>
          <w:delText>этом</w:delText>
        </w:r>
        <w:r w:rsidRPr="00CD6B60" w:rsidDel="0087641E">
          <w:rPr>
            <w:rFonts w:ascii="GHEA Grapalat" w:hAnsi="GHEA Grapalat"/>
            <w:i/>
            <w:sz w:val="20"/>
            <w:szCs w:val="20"/>
          </w:rPr>
          <w:delText xml:space="preserve">, </w:delText>
        </w:r>
        <w:r w:rsidRPr="00CD6B60" w:rsidDel="0087641E">
          <w:rPr>
            <w:rFonts w:ascii="GHEA Grapalat" w:hAnsi="GHEA Grapalat" w:hint="eastAsia"/>
            <w:i/>
            <w:sz w:val="20"/>
            <w:szCs w:val="20"/>
          </w:rPr>
          <w:delText>разъяснение</w:delText>
        </w:r>
        <w:r w:rsidRPr="00CD6B60" w:rsidDel="0087641E">
          <w:rPr>
            <w:rFonts w:ascii="GHEA Grapalat" w:hAnsi="GHEA Grapalat"/>
            <w:i/>
            <w:sz w:val="20"/>
            <w:szCs w:val="20"/>
          </w:rPr>
          <w:delText xml:space="preserve"> </w:delText>
        </w:r>
        <w:r w:rsidRPr="00CD6B60" w:rsidDel="0087641E">
          <w:rPr>
            <w:rFonts w:ascii="GHEA Grapalat" w:hAnsi="GHEA Grapalat" w:hint="eastAsia"/>
            <w:i/>
            <w:sz w:val="20"/>
            <w:szCs w:val="20"/>
          </w:rPr>
          <w:delText>может</w:delText>
        </w:r>
        <w:r w:rsidRPr="00CD6B60" w:rsidDel="0087641E">
          <w:rPr>
            <w:rFonts w:ascii="GHEA Grapalat" w:hAnsi="GHEA Grapalat"/>
            <w:i/>
            <w:sz w:val="20"/>
            <w:szCs w:val="20"/>
          </w:rPr>
          <w:delText xml:space="preserve"> </w:delText>
        </w:r>
        <w:r w:rsidRPr="007E439C" w:rsidDel="0087641E">
          <w:rPr>
            <w:rFonts w:ascii="GHEA Grapalat" w:hAnsi="GHEA Grapalat"/>
            <w:i/>
            <w:sz w:val="20"/>
            <w:szCs w:val="20"/>
          </w:rPr>
          <w:delText xml:space="preserve"> </w:delText>
        </w:r>
        <w:r w:rsidDel="0087641E">
          <w:rPr>
            <w:rFonts w:ascii="GHEA Grapalat" w:hAnsi="GHEA Grapalat"/>
            <w:i/>
            <w:sz w:val="20"/>
            <w:szCs w:val="20"/>
          </w:rPr>
          <w:delText xml:space="preserve">быть </w:delText>
        </w:r>
        <w:r w:rsidRPr="00CD6B60" w:rsidDel="0087641E">
          <w:rPr>
            <w:rFonts w:ascii="GHEA Grapalat" w:hAnsi="GHEA Grapalat" w:hint="eastAsia"/>
            <w:i/>
            <w:sz w:val="20"/>
            <w:szCs w:val="20"/>
          </w:rPr>
          <w:delText>потребовано</w:delText>
        </w:r>
        <w:r w:rsidRPr="00CD6B60" w:rsidDel="0087641E">
          <w:rPr>
            <w:rFonts w:ascii="GHEA Grapalat" w:hAnsi="GHEA Grapalat"/>
            <w:i/>
            <w:sz w:val="20"/>
            <w:szCs w:val="20"/>
          </w:rPr>
          <w:delText xml:space="preserve"> </w:delText>
        </w:r>
        <w:r w:rsidRPr="00CD6B60" w:rsidDel="0087641E">
          <w:rPr>
            <w:rFonts w:ascii="GHEA Grapalat" w:hAnsi="GHEA Grapalat" w:hint="eastAsia"/>
            <w:i/>
            <w:sz w:val="20"/>
            <w:szCs w:val="20"/>
          </w:rPr>
          <w:delText>до</w:delText>
        </w:r>
        <w:r w:rsidRPr="00CD6B60" w:rsidDel="0087641E">
          <w:rPr>
            <w:rFonts w:ascii="GHEA Grapalat" w:hAnsi="GHEA Grapalat"/>
            <w:i/>
            <w:sz w:val="20"/>
            <w:szCs w:val="20"/>
          </w:rPr>
          <w:delText xml:space="preserve"> 17:00 (</w:delText>
        </w:r>
        <w:r w:rsidRPr="00CD6B60" w:rsidDel="0087641E">
          <w:rPr>
            <w:rFonts w:ascii="GHEA Grapalat" w:hAnsi="GHEA Grapalat" w:hint="eastAsia"/>
            <w:i/>
            <w:sz w:val="20"/>
            <w:szCs w:val="20"/>
          </w:rPr>
          <w:delText>по</w:delText>
        </w:r>
        <w:r w:rsidRPr="00CD6B60" w:rsidDel="0087641E">
          <w:rPr>
            <w:rFonts w:ascii="GHEA Grapalat" w:hAnsi="GHEA Grapalat"/>
            <w:i/>
            <w:sz w:val="20"/>
            <w:szCs w:val="20"/>
          </w:rPr>
          <w:delText xml:space="preserve"> </w:delText>
        </w:r>
        <w:r w:rsidRPr="00CD6B60" w:rsidDel="0087641E">
          <w:rPr>
            <w:rFonts w:ascii="GHEA Grapalat" w:hAnsi="GHEA Grapalat" w:hint="eastAsia"/>
            <w:i/>
            <w:sz w:val="20"/>
            <w:szCs w:val="20"/>
          </w:rPr>
          <w:delText>ереванскому</w:delText>
        </w:r>
        <w:r w:rsidRPr="00CD6B60" w:rsidDel="0087641E">
          <w:rPr>
            <w:rFonts w:ascii="GHEA Grapalat" w:hAnsi="GHEA Grapalat"/>
            <w:i/>
            <w:sz w:val="20"/>
            <w:szCs w:val="20"/>
          </w:rPr>
          <w:delText xml:space="preserve"> </w:delText>
        </w:r>
        <w:r w:rsidRPr="00CD6B60" w:rsidDel="0087641E">
          <w:rPr>
            <w:rFonts w:ascii="GHEA Grapalat" w:hAnsi="GHEA Grapalat" w:hint="eastAsia"/>
            <w:i/>
            <w:sz w:val="20"/>
            <w:szCs w:val="20"/>
          </w:rPr>
          <w:delText>времени</w:delText>
        </w:r>
        <w:r w:rsidRPr="00CD6B60" w:rsidDel="0087641E">
          <w:rPr>
            <w:rFonts w:ascii="GHEA Grapalat" w:hAnsi="GHEA Grapalat"/>
            <w:i/>
            <w:sz w:val="20"/>
            <w:szCs w:val="20"/>
          </w:rPr>
          <w:delText xml:space="preserve">), </w:delText>
        </w:r>
        <w:r w:rsidRPr="00CD6B60" w:rsidDel="0087641E">
          <w:rPr>
            <w:rFonts w:ascii="GHEA Grapalat" w:hAnsi="GHEA Grapalat" w:hint="eastAsia"/>
            <w:i/>
            <w:sz w:val="20"/>
            <w:szCs w:val="20"/>
          </w:rPr>
          <w:delText>указанного</w:delText>
        </w:r>
        <w:r w:rsidRPr="00CD6B60" w:rsidDel="0087641E">
          <w:rPr>
            <w:rFonts w:ascii="GHEA Grapalat" w:hAnsi="GHEA Grapalat"/>
            <w:i/>
            <w:sz w:val="20"/>
            <w:szCs w:val="20"/>
          </w:rPr>
          <w:delText xml:space="preserve"> </w:delText>
        </w:r>
        <w:r w:rsidRPr="00CD6B60" w:rsidDel="0087641E">
          <w:rPr>
            <w:rFonts w:ascii="GHEA Grapalat" w:hAnsi="GHEA Grapalat" w:hint="eastAsia"/>
            <w:i/>
            <w:sz w:val="20"/>
            <w:szCs w:val="20"/>
          </w:rPr>
          <w:delText>в</w:delText>
        </w:r>
        <w:r w:rsidRPr="00CD6B60" w:rsidDel="0087641E">
          <w:rPr>
            <w:rFonts w:ascii="GHEA Grapalat" w:hAnsi="GHEA Grapalat"/>
            <w:i/>
            <w:sz w:val="20"/>
            <w:szCs w:val="20"/>
          </w:rPr>
          <w:delText xml:space="preserve"> </w:delText>
        </w:r>
        <w:r w:rsidRPr="00CD6B60" w:rsidDel="0087641E">
          <w:rPr>
            <w:rFonts w:ascii="GHEA Grapalat" w:hAnsi="GHEA Grapalat" w:hint="eastAsia"/>
            <w:i/>
            <w:sz w:val="20"/>
            <w:szCs w:val="20"/>
          </w:rPr>
          <w:delText>настоящем</w:delText>
        </w:r>
        <w:r w:rsidRPr="00CD6B60" w:rsidDel="0087641E">
          <w:rPr>
            <w:rFonts w:ascii="GHEA Grapalat" w:hAnsi="GHEA Grapalat"/>
            <w:i/>
            <w:sz w:val="20"/>
            <w:szCs w:val="20"/>
          </w:rPr>
          <w:delText xml:space="preserve"> </w:delText>
        </w:r>
        <w:r w:rsidRPr="00CD6B60" w:rsidDel="0087641E">
          <w:rPr>
            <w:rFonts w:ascii="GHEA Grapalat" w:hAnsi="GHEA Grapalat" w:hint="eastAsia"/>
            <w:i/>
            <w:sz w:val="20"/>
            <w:szCs w:val="20"/>
          </w:rPr>
          <w:delText>пункте</w:delText>
        </w:r>
        <w:r w:rsidRPr="00CD6B60" w:rsidDel="0087641E">
          <w:rPr>
            <w:rFonts w:ascii="GHEA Grapalat" w:hAnsi="GHEA Grapalat"/>
            <w:i/>
            <w:sz w:val="20"/>
            <w:szCs w:val="20"/>
          </w:rPr>
          <w:delText xml:space="preserve"> </w:delText>
        </w:r>
        <w:r w:rsidRPr="00CD6B60" w:rsidDel="0087641E">
          <w:rPr>
            <w:rFonts w:ascii="GHEA Grapalat" w:hAnsi="GHEA Grapalat" w:hint="eastAsia"/>
            <w:i/>
            <w:sz w:val="20"/>
            <w:szCs w:val="20"/>
          </w:rPr>
          <w:delText>дня</w:delText>
        </w:r>
        <w:r w:rsidRPr="00CD6B60" w:rsidDel="0087641E">
          <w:rPr>
            <w:rFonts w:ascii="GHEA Grapalat" w:hAnsi="GHEA Grapalat"/>
            <w:i/>
            <w:sz w:val="20"/>
            <w:szCs w:val="20"/>
          </w:rPr>
          <w:delText>. Участник представляет указанный в настоящем пункте запрос посредством его отправки на электронную почту секретаря комиссии</w:delText>
        </w:r>
        <w:r w:rsidDel="0087641E">
          <w:rPr>
            <w:rFonts w:ascii="GHEA Grapalat" w:hAnsi="GHEA Grapalat"/>
            <w:i/>
            <w:sz w:val="20"/>
            <w:szCs w:val="20"/>
          </w:rPr>
          <w:delText>.</w:delText>
        </w:r>
        <w:r w:rsidRPr="00CD6B60" w:rsidDel="0087641E">
          <w:rPr>
            <w:rFonts w:ascii="GHEA Grapalat" w:hAnsi="GHEA Grapalat"/>
            <w:i/>
            <w:sz w:val="20"/>
            <w:szCs w:val="20"/>
          </w:rPr>
          <w:delText xml:space="preserve"> </w:delText>
        </w:r>
        <w:r w:rsidRPr="00CD6B60" w:rsidDel="0087641E">
          <w:rPr>
            <w:rFonts w:ascii="GHEA Grapalat" w:hAnsi="GHEA Grapalat" w:hint="eastAsia"/>
            <w:i/>
            <w:sz w:val="20"/>
            <w:szCs w:val="20"/>
          </w:rPr>
          <w:delText>Комиссия</w:delText>
        </w:r>
        <w:r w:rsidRPr="00CD6B60" w:rsidDel="0087641E">
          <w:rPr>
            <w:rFonts w:ascii="GHEA Grapalat" w:hAnsi="GHEA Grapalat"/>
            <w:i/>
            <w:sz w:val="20"/>
            <w:szCs w:val="20"/>
          </w:rPr>
          <w:delText xml:space="preserve"> </w:delText>
        </w:r>
        <w:r w:rsidRPr="00CD6B60" w:rsidDel="0087641E">
          <w:rPr>
            <w:rFonts w:ascii="GHEA Grapalat" w:hAnsi="GHEA Grapalat" w:hint="eastAsia"/>
            <w:i/>
            <w:sz w:val="20"/>
            <w:szCs w:val="20"/>
          </w:rPr>
          <w:delText>предоставляет</w:delText>
        </w:r>
        <w:r w:rsidRPr="00CD6B60" w:rsidDel="0087641E">
          <w:rPr>
            <w:rFonts w:ascii="GHEA Grapalat" w:hAnsi="GHEA Grapalat"/>
            <w:i/>
            <w:sz w:val="20"/>
            <w:szCs w:val="20"/>
          </w:rPr>
          <w:delText xml:space="preserve"> </w:delText>
        </w:r>
        <w:r w:rsidRPr="00CD6B60" w:rsidDel="0087641E">
          <w:rPr>
            <w:rFonts w:ascii="GHEA Grapalat" w:hAnsi="GHEA Grapalat" w:hint="eastAsia"/>
            <w:i/>
            <w:sz w:val="20"/>
            <w:szCs w:val="20"/>
          </w:rPr>
          <w:delText>разъяснение</w:delText>
        </w:r>
        <w:r w:rsidRPr="00CD6B60" w:rsidDel="0087641E">
          <w:rPr>
            <w:rFonts w:ascii="GHEA Grapalat" w:hAnsi="GHEA Grapalat"/>
            <w:i/>
            <w:sz w:val="20"/>
            <w:szCs w:val="20"/>
          </w:rPr>
          <w:delText xml:space="preserve"> </w:delText>
        </w:r>
        <w:r w:rsidRPr="00CD6B60" w:rsidDel="0087641E">
          <w:rPr>
            <w:rFonts w:ascii="GHEA Grapalat" w:hAnsi="GHEA Grapalat" w:hint="eastAsia"/>
            <w:i/>
            <w:sz w:val="20"/>
            <w:szCs w:val="20"/>
          </w:rPr>
          <w:delText>представившему</w:delText>
        </w:r>
        <w:r w:rsidRPr="00CD6B60" w:rsidDel="0087641E">
          <w:rPr>
            <w:rFonts w:ascii="GHEA Grapalat" w:hAnsi="GHEA Grapalat"/>
            <w:i/>
            <w:sz w:val="20"/>
            <w:szCs w:val="20"/>
          </w:rPr>
          <w:delText xml:space="preserve"> </w:delText>
        </w:r>
        <w:r w:rsidRPr="00CD6B60" w:rsidDel="0087641E">
          <w:rPr>
            <w:rFonts w:ascii="GHEA Grapalat" w:hAnsi="GHEA Grapalat" w:hint="eastAsia"/>
            <w:i/>
            <w:sz w:val="20"/>
            <w:szCs w:val="20"/>
          </w:rPr>
          <w:delText>запрос</w:delText>
        </w:r>
        <w:r w:rsidRPr="00CD6B60" w:rsidDel="0087641E">
          <w:rPr>
            <w:rFonts w:ascii="GHEA Grapalat" w:hAnsi="GHEA Grapalat"/>
            <w:i/>
            <w:sz w:val="20"/>
            <w:szCs w:val="20"/>
          </w:rPr>
          <w:delText xml:space="preserve"> </w:delText>
        </w:r>
        <w:r w:rsidRPr="00CD6B60" w:rsidDel="0087641E">
          <w:rPr>
            <w:rFonts w:ascii="GHEA Grapalat" w:hAnsi="GHEA Grapalat" w:hint="eastAsia"/>
            <w:i/>
            <w:sz w:val="20"/>
            <w:szCs w:val="20"/>
          </w:rPr>
          <w:delText>участнику</w:delText>
        </w:r>
        <w:r w:rsidRPr="00CD6B60" w:rsidDel="0087641E">
          <w:rPr>
            <w:rFonts w:ascii="GHEA Grapalat" w:hAnsi="GHEA Grapalat"/>
            <w:i/>
            <w:sz w:val="20"/>
            <w:szCs w:val="20"/>
          </w:rPr>
          <w:delText xml:space="preserve"> </w:delText>
        </w:r>
        <w:r w:rsidRPr="00CD6B60" w:rsidDel="0087641E">
          <w:rPr>
            <w:rFonts w:ascii="GHEA Grapalat" w:hAnsi="GHEA Grapalat" w:hint="eastAsia"/>
            <w:i/>
            <w:sz w:val="20"/>
            <w:szCs w:val="20"/>
          </w:rPr>
          <w:delText>в</w:delText>
        </w:r>
        <w:r w:rsidRPr="00CD6B60" w:rsidDel="0087641E">
          <w:rPr>
            <w:rFonts w:ascii="GHEA Grapalat" w:hAnsi="GHEA Grapalat"/>
            <w:i/>
            <w:sz w:val="20"/>
            <w:szCs w:val="20"/>
          </w:rPr>
          <w:delText xml:space="preserve"> </w:delText>
        </w:r>
        <w:r w:rsidRPr="00CD6B60" w:rsidDel="0087641E">
          <w:rPr>
            <w:rFonts w:ascii="GHEA Grapalat" w:hAnsi="GHEA Grapalat" w:hint="eastAsia"/>
            <w:i/>
            <w:sz w:val="20"/>
            <w:szCs w:val="20"/>
          </w:rPr>
          <w:delText>течение</w:delText>
        </w:r>
        <w:r w:rsidRPr="00CD6B60" w:rsidDel="0087641E">
          <w:rPr>
            <w:rFonts w:ascii="GHEA Grapalat" w:hAnsi="GHEA Grapalat"/>
            <w:i/>
            <w:sz w:val="20"/>
            <w:szCs w:val="20"/>
          </w:rPr>
          <w:delText xml:space="preserve"> </w:delText>
        </w:r>
        <w:r w:rsidRPr="00CD6B60" w:rsidDel="0087641E">
          <w:rPr>
            <w:rFonts w:ascii="GHEA Grapalat" w:hAnsi="GHEA Grapalat" w:hint="eastAsia"/>
            <w:i/>
            <w:sz w:val="20"/>
            <w:szCs w:val="20"/>
          </w:rPr>
          <w:delText>календарного</w:delText>
        </w:r>
        <w:r w:rsidRPr="00CD6B60" w:rsidDel="0087641E">
          <w:rPr>
            <w:rFonts w:ascii="GHEA Grapalat" w:hAnsi="GHEA Grapalat"/>
            <w:i/>
            <w:sz w:val="20"/>
            <w:szCs w:val="20"/>
          </w:rPr>
          <w:delText xml:space="preserve"> </w:delText>
        </w:r>
        <w:r w:rsidRPr="00CD6B60" w:rsidDel="0087641E">
          <w:rPr>
            <w:rFonts w:ascii="GHEA Grapalat" w:hAnsi="GHEA Grapalat" w:hint="eastAsia"/>
            <w:i/>
            <w:sz w:val="20"/>
            <w:szCs w:val="20"/>
          </w:rPr>
          <w:delText>дня</w:delText>
        </w:r>
        <w:r w:rsidRPr="00CD6B60" w:rsidDel="0087641E">
          <w:rPr>
            <w:rFonts w:ascii="GHEA Grapalat" w:hAnsi="GHEA Grapalat"/>
            <w:i/>
            <w:sz w:val="20"/>
            <w:szCs w:val="20"/>
          </w:rPr>
          <w:delText xml:space="preserve">, </w:delText>
        </w:r>
        <w:r w:rsidRPr="00CD6B60" w:rsidDel="0087641E">
          <w:rPr>
            <w:rFonts w:ascii="GHEA Grapalat" w:hAnsi="GHEA Grapalat" w:hint="eastAsia"/>
            <w:i/>
            <w:sz w:val="20"/>
            <w:szCs w:val="20"/>
          </w:rPr>
          <w:delText>следующего</w:delText>
        </w:r>
        <w:r w:rsidRPr="00CD6B60" w:rsidDel="0087641E">
          <w:rPr>
            <w:rFonts w:ascii="GHEA Grapalat" w:hAnsi="GHEA Grapalat"/>
            <w:i/>
            <w:sz w:val="20"/>
            <w:szCs w:val="20"/>
          </w:rPr>
          <w:delText xml:space="preserve"> </w:delText>
        </w:r>
        <w:r w:rsidRPr="00CD6B60" w:rsidDel="0087641E">
          <w:rPr>
            <w:rFonts w:ascii="GHEA Grapalat" w:hAnsi="GHEA Grapalat" w:hint="eastAsia"/>
            <w:i/>
            <w:sz w:val="20"/>
            <w:szCs w:val="20"/>
          </w:rPr>
          <w:delText>за</w:delText>
        </w:r>
        <w:r w:rsidRPr="00CD6B60" w:rsidDel="0087641E">
          <w:rPr>
            <w:rFonts w:ascii="GHEA Grapalat" w:hAnsi="GHEA Grapalat"/>
            <w:i/>
            <w:sz w:val="20"/>
            <w:szCs w:val="20"/>
          </w:rPr>
          <w:delText xml:space="preserve"> </w:delText>
        </w:r>
        <w:r w:rsidRPr="00CD6B60" w:rsidDel="0087641E">
          <w:rPr>
            <w:rFonts w:ascii="GHEA Grapalat" w:hAnsi="GHEA Grapalat" w:hint="eastAsia"/>
            <w:i/>
            <w:sz w:val="20"/>
            <w:szCs w:val="20"/>
          </w:rPr>
          <w:delText>днем</w:delText>
        </w:r>
        <w:r w:rsidRPr="00CD6B60" w:rsidDel="0087641E">
          <w:rPr>
            <w:rFonts w:ascii="GHEA Grapalat" w:hAnsi="GHEA Grapalat"/>
            <w:i/>
            <w:sz w:val="20"/>
            <w:szCs w:val="20"/>
          </w:rPr>
          <w:delText xml:space="preserve"> </w:delText>
        </w:r>
        <w:r w:rsidRPr="00CD6B60" w:rsidDel="0087641E">
          <w:rPr>
            <w:rFonts w:ascii="GHEA Grapalat" w:hAnsi="GHEA Grapalat" w:hint="eastAsia"/>
            <w:i/>
            <w:sz w:val="20"/>
            <w:szCs w:val="20"/>
          </w:rPr>
          <w:delText>получения</w:delText>
        </w:r>
        <w:r w:rsidRPr="00CD6B60" w:rsidDel="0087641E">
          <w:rPr>
            <w:rFonts w:ascii="GHEA Grapalat" w:hAnsi="GHEA Grapalat"/>
            <w:i/>
            <w:sz w:val="20"/>
            <w:szCs w:val="20"/>
          </w:rPr>
          <w:delText xml:space="preserve"> </w:delText>
        </w:r>
        <w:r w:rsidRPr="00CD6B60" w:rsidDel="0087641E">
          <w:rPr>
            <w:rFonts w:ascii="GHEA Grapalat" w:hAnsi="GHEA Grapalat" w:hint="eastAsia"/>
            <w:i/>
            <w:sz w:val="20"/>
            <w:szCs w:val="20"/>
          </w:rPr>
          <w:delText>запроса</w:delText>
        </w:r>
        <w:r w:rsidRPr="00CD6B60" w:rsidDel="0087641E">
          <w:rPr>
            <w:rFonts w:ascii="GHEA Grapalat" w:hAnsi="GHEA Grapalat"/>
            <w:i/>
            <w:sz w:val="20"/>
            <w:szCs w:val="20"/>
          </w:rPr>
          <w:delText xml:space="preserve">, </w:delText>
        </w:r>
        <w:r w:rsidRPr="00CD6B60" w:rsidDel="0087641E">
          <w:rPr>
            <w:rFonts w:ascii="GHEA Grapalat" w:hAnsi="GHEA Grapalat" w:hint="eastAsia"/>
            <w:i/>
            <w:sz w:val="20"/>
            <w:szCs w:val="20"/>
          </w:rPr>
          <w:delText>но</w:delText>
        </w:r>
        <w:r w:rsidRPr="00CD6B60" w:rsidDel="0087641E">
          <w:rPr>
            <w:rFonts w:ascii="GHEA Grapalat" w:hAnsi="GHEA Grapalat"/>
            <w:i/>
            <w:sz w:val="20"/>
            <w:szCs w:val="20"/>
          </w:rPr>
          <w:delText xml:space="preserve"> </w:delText>
        </w:r>
        <w:r w:rsidRPr="00CD6B60" w:rsidDel="0087641E">
          <w:rPr>
            <w:rFonts w:ascii="GHEA Grapalat" w:hAnsi="GHEA Grapalat" w:hint="eastAsia"/>
            <w:i/>
            <w:sz w:val="20"/>
            <w:szCs w:val="20"/>
          </w:rPr>
          <w:delText>не</w:delText>
        </w:r>
        <w:r w:rsidRPr="00CD6B60" w:rsidDel="0087641E">
          <w:rPr>
            <w:rFonts w:ascii="GHEA Grapalat" w:hAnsi="GHEA Grapalat"/>
            <w:i/>
            <w:sz w:val="20"/>
            <w:szCs w:val="20"/>
          </w:rPr>
          <w:delText xml:space="preserve"> </w:delText>
        </w:r>
        <w:r w:rsidRPr="00CD6B60" w:rsidDel="0087641E">
          <w:rPr>
            <w:rFonts w:ascii="GHEA Grapalat" w:hAnsi="GHEA Grapalat" w:hint="eastAsia"/>
            <w:i/>
            <w:sz w:val="20"/>
            <w:szCs w:val="20"/>
          </w:rPr>
          <w:delText>позднее</w:delText>
        </w:r>
        <w:r w:rsidRPr="00CD6B60" w:rsidDel="0087641E">
          <w:rPr>
            <w:rFonts w:ascii="GHEA Grapalat" w:hAnsi="GHEA Grapalat"/>
            <w:i/>
            <w:sz w:val="20"/>
            <w:szCs w:val="20"/>
          </w:rPr>
          <w:delText xml:space="preserve"> </w:delText>
        </w:r>
        <w:r w:rsidRPr="00CD6B60" w:rsidDel="0087641E">
          <w:rPr>
            <w:rFonts w:ascii="GHEA Grapalat" w:hAnsi="GHEA Grapalat" w:hint="eastAsia"/>
            <w:i/>
            <w:sz w:val="20"/>
            <w:szCs w:val="20"/>
          </w:rPr>
          <w:delText>чем</w:delText>
        </w:r>
        <w:r w:rsidRPr="00CD6B60" w:rsidDel="0087641E">
          <w:rPr>
            <w:rFonts w:ascii="GHEA Grapalat" w:hAnsi="GHEA Grapalat"/>
            <w:i/>
            <w:sz w:val="20"/>
            <w:szCs w:val="20"/>
          </w:rPr>
          <w:delText xml:space="preserve"> </w:delText>
        </w:r>
        <w:r w:rsidRPr="00CD6B60" w:rsidDel="0087641E">
          <w:rPr>
            <w:rFonts w:ascii="GHEA Grapalat" w:hAnsi="GHEA Grapalat" w:hint="eastAsia"/>
            <w:i/>
            <w:sz w:val="20"/>
            <w:szCs w:val="20"/>
          </w:rPr>
          <w:delText>за</w:delText>
        </w:r>
        <w:r w:rsidRPr="00CD6B60" w:rsidDel="0087641E">
          <w:rPr>
            <w:rFonts w:ascii="GHEA Grapalat" w:hAnsi="GHEA Grapalat"/>
            <w:i/>
            <w:sz w:val="20"/>
            <w:szCs w:val="20"/>
          </w:rPr>
          <w:delText xml:space="preserve"> 3 </w:delText>
        </w:r>
        <w:r w:rsidRPr="00CD6B60" w:rsidDel="0087641E">
          <w:rPr>
            <w:rFonts w:ascii="GHEA Grapalat" w:hAnsi="GHEA Grapalat" w:hint="eastAsia"/>
            <w:i/>
            <w:sz w:val="20"/>
            <w:szCs w:val="20"/>
          </w:rPr>
          <w:delText>часа</w:delText>
        </w:r>
        <w:r w:rsidRPr="00CD6B60" w:rsidDel="0087641E">
          <w:rPr>
            <w:rFonts w:ascii="GHEA Grapalat" w:hAnsi="GHEA Grapalat"/>
            <w:i/>
            <w:sz w:val="20"/>
            <w:szCs w:val="20"/>
          </w:rPr>
          <w:delText xml:space="preserve"> </w:delText>
        </w:r>
        <w:r w:rsidRPr="00CD6B60" w:rsidDel="0087641E">
          <w:rPr>
            <w:rFonts w:ascii="GHEA Grapalat" w:hAnsi="GHEA Grapalat" w:hint="eastAsia"/>
            <w:i/>
            <w:sz w:val="20"/>
            <w:szCs w:val="20"/>
          </w:rPr>
          <w:delText>до</w:delText>
        </w:r>
        <w:r w:rsidRPr="00CD6B60" w:rsidDel="0087641E">
          <w:rPr>
            <w:rFonts w:ascii="GHEA Grapalat" w:hAnsi="GHEA Grapalat"/>
            <w:i/>
            <w:sz w:val="20"/>
            <w:szCs w:val="20"/>
          </w:rPr>
          <w:delTex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delText>
        </w:r>
      </w:del>
    </w:p>
    <w:p w14:paraId="10AA6474" w14:textId="77777777" w:rsidR="00C82F2F" w:rsidRPr="00CD6B60" w:rsidDel="0087641E" w:rsidRDefault="00C82F2F" w:rsidP="00FC69A8">
      <w:pPr>
        <w:widowControl w:val="0"/>
        <w:tabs>
          <w:tab w:val="left" w:pos="1134"/>
        </w:tabs>
        <w:spacing w:after="160"/>
        <w:ind w:firstLine="142"/>
        <w:jc w:val="both"/>
        <w:rPr>
          <w:del w:id="1058" w:author="Hayk Koshetsyan" w:date="2024-12-10T17:20:00Z"/>
          <w:rFonts w:ascii="GHEA Grapalat" w:hAnsi="GHEA Grapalat"/>
          <w:i/>
          <w:sz w:val="20"/>
          <w:szCs w:val="20"/>
        </w:rPr>
      </w:pPr>
      <w:del w:id="1059" w:author="Hayk Koshetsyan" w:date="2024-12-10T17:20:00Z">
        <w:r w:rsidRPr="00CD6B60" w:rsidDel="0087641E">
          <w:rPr>
            <w:rFonts w:ascii="GHEA Grapalat" w:hAnsi="GHEA Grapalat"/>
            <w:i/>
            <w:sz w:val="20"/>
            <w:szCs w:val="20"/>
          </w:rPr>
          <w:delTex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delText>
        </w:r>
      </w:del>
    </w:p>
    <w:p w14:paraId="73DC7680" w14:textId="77777777" w:rsidR="00C82F2F" w:rsidRPr="00CD6B60" w:rsidDel="0087641E" w:rsidRDefault="00C82F2F" w:rsidP="00FC69A8">
      <w:pPr>
        <w:pStyle w:val="FootnoteText"/>
        <w:jc w:val="both"/>
        <w:rPr>
          <w:del w:id="1060" w:author="Hayk Koshetsyan" w:date="2024-12-10T17:20:00Z"/>
          <w:rFonts w:ascii="GHEA Grapalat" w:hAnsi="GHEA Grapalat"/>
          <w:i/>
        </w:rPr>
      </w:pPr>
      <w:del w:id="1061" w:author="Hayk Koshetsyan" w:date="2024-12-10T17:20:00Z">
        <w:r w:rsidRPr="00CD6B60" w:rsidDel="0087641E">
          <w:rPr>
            <w:rFonts w:ascii="GHEA Grapalat" w:hAnsi="GHEA Grapalat"/>
            <w:i/>
          </w:rPr>
          <w:delTex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delText>
        </w:r>
      </w:del>
    </w:p>
  </w:footnote>
  <w:footnote w:id="5">
    <w:p w14:paraId="6BBB0DD3" w14:textId="77777777" w:rsidR="00C82F2F" w:rsidRPr="00CA2B01" w:rsidDel="0087641E" w:rsidRDefault="00C82F2F" w:rsidP="00182C2E">
      <w:pPr>
        <w:widowControl w:val="0"/>
        <w:jc w:val="both"/>
        <w:rPr>
          <w:del w:id="1116" w:author="Hayk Koshetsyan" w:date="2024-12-10T17:20:00Z"/>
          <w:rFonts w:ascii="GHEA Grapalat" w:hAnsi="GHEA Grapalat"/>
          <w:i/>
          <w:sz w:val="20"/>
          <w:szCs w:val="20"/>
        </w:rPr>
      </w:pPr>
      <w:del w:id="1117" w:author="Hayk Koshetsyan" w:date="2024-12-10T17:20:00Z">
        <w:r w:rsidDel="0087641E">
          <w:rPr>
            <w:rStyle w:val="FootnoteReference"/>
            <w:rFonts w:ascii="Times Armenian" w:hAnsi="Times Armenian"/>
            <w:sz w:val="20"/>
            <w:szCs w:val="20"/>
          </w:rPr>
          <w:delText>6</w:delText>
        </w:r>
        <w:r w:rsidDel="0087641E">
          <w:rPr>
            <w:rFonts w:ascii="Times Armenian" w:hAnsi="Times Armenian"/>
            <w:sz w:val="20"/>
            <w:szCs w:val="20"/>
          </w:rPr>
          <w:delText xml:space="preserve"> </w:delText>
        </w:r>
        <w:r w:rsidRPr="00CA2B01" w:rsidDel="0087641E">
          <w:rPr>
            <w:rFonts w:ascii="GHEA Grapalat" w:hAnsi="GHEA Grapalat"/>
            <w:i/>
            <w:sz w:val="20"/>
            <w:szCs w:val="20"/>
          </w:rPr>
          <w:delText xml:space="preserve">При организации закупок по конкурсу или по запросу котировок, настоящее предложение исключается из приглашения, если </w:delText>
        </w:r>
      </w:del>
    </w:p>
    <w:p w14:paraId="020E4547" w14:textId="77777777" w:rsidR="00C82F2F" w:rsidRPr="00CA2B01" w:rsidDel="0087641E" w:rsidRDefault="00C82F2F" w:rsidP="00182C2E">
      <w:pPr>
        <w:widowControl w:val="0"/>
        <w:jc w:val="both"/>
        <w:rPr>
          <w:del w:id="1118" w:author="Hayk Koshetsyan" w:date="2024-12-10T17:20:00Z"/>
          <w:rFonts w:ascii="GHEA Grapalat" w:hAnsi="GHEA Grapalat"/>
          <w:i/>
          <w:sz w:val="20"/>
          <w:szCs w:val="20"/>
        </w:rPr>
      </w:pPr>
      <w:del w:id="1119" w:author="Hayk Koshetsyan" w:date="2024-12-10T17:20:00Z">
        <w:r w:rsidRPr="00CA2B01" w:rsidDel="0087641E">
          <w:rPr>
            <w:rFonts w:ascii="GHEA Grapalat" w:hAnsi="GHEA Grapalat"/>
            <w:i/>
            <w:sz w:val="20"/>
            <w:szCs w:val="20"/>
          </w:rPr>
          <w:delText>-</w:delText>
        </w:r>
        <w:r w:rsidRPr="00011099" w:rsidDel="0087641E">
          <w:rPr>
            <w:rFonts w:ascii="GHEA Grapalat" w:hAnsi="GHEA Grapalat"/>
            <w:i/>
            <w:sz w:val="20"/>
            <w:szCs w:val="20"/>
          </w:rPr>
          <w:delText xml:space="preserve"> </w:delText>
        </w:r>
        <w:r w:rsidRPr="00CA2B01" w:rsidDel="0087641E">
          <w:rPr>
            <w:rFonts w:ascii="GHEA Grapalat" w:hAnsi="GHEA Grapalat"/>
            <w:i/>
            <w:sz w:val="20"/>
            <w:szCs w:val="20"/>
          </w:rPr>
          <w:delText xml:space="preserve">процедура закупки организована на основании </w:delText>
        </w:r>
        <w:r w:rsidDel="0087641E">
          <w:rPr>
            <w:rFonts w:ascii="GHEA Grapalat" w:hAnsi="GHEA Grapalat"/>
            <w:i/>
            <w:sz w:val="20"/>
            <w:szCs w:val="20"/>
          </w:rPr>
          <w:delText xml:space="preserve">1-ого пункта </w:delText>
        </w:r>
        <w:r w:rsidRPr="00CA2B01" w:rsidDel="0087641E">
          <w:rPr>
            <w:rFonts w:ascii="GHEA Grapalat" w:hAnsi="GHEA Grapalat"/>
            <w:i/>
            <w:sz w:val="20"/>
            <w:szCs w:val="20"/>
          </w:rPr>
          <w:delText xml:space="preserve">части 6 статьи 15 Закона, </w:delText>
        </w:r>
      </w:del>
    </w:p>
    <w:p w14:paraId="78845E60" w14:textId="77777777" w:rsidR="00C82F2F" w:rsidRPr="00CA2B01" w:rsidDel="0087641E" w:rsidRDefault="00C82F2F" w:rsidP="00182C2E">
      <w:pPr>
        <w:widowControl w:val="0"/>
        <w:tabs>
          <w:tab w:val="left" w:pos="142"/>
        </w:tabs>
        <w:ind w:left="142" w:hanging="142"/>
        <w:jc w:val="both"/>
        <w:rPr>
          <w:del w:id="1120" w:author="Hayk Koshetsyan" w:date="2024-12-10T17:20:00Z"/>
          <w:rFonts w:ascii="GHEA Grapalat" w:hAnsi="GHEA Grapalat"/>
          <w:i/>
          <w:sz w:val="20"/>
          <w:szCs w:val="20"/>
        </w:rPr>
      </w:pPr>
      <w:del w:id="1121" w:author="Hayk Koshetsyan" w:date="2024-12-10T17:20:00Z">
        <w:r w:rsidRPr="00CA2B01" w:rsidDel="0087641E">
          <w:rPr>
            <w:rFonts w:ascii="GHEA Grapalat" w:hAnsi="GHEA Grapalat"/>
            <w:i/>
            <w:sz w:val="20"/>
            <w:szCs w:val="20"/>
          </w:rPr>
          <w:delText>-</w:delText>
        </w:r>
        <w:r w:rsidRPr="00011099" w:rsidDel="0087641E">
          <w:rPr>
            <w:rFonts w:ascii="GHEA Grapalat" w:hAnsi="GHEA Grapalat"/>
            <w:i/>
            <w:sz w:val="20"/>
            <w:szCs w:val="20"/>
          </w:rPr>
          <w:delText xml:space="preserve"> запланированная (прогнозируемая) общая </w:delText>
        </w:r>
        <w:r w:rsidRPr="00CA2B01" w:rsidDel="0087641E">
          <w:rPr>
            <w:rFonts w:ascii="GHEA Grapalat" w:hAnsi="GHEA Grapalat"/>
            <w:i/>
            <w:sz w:val="20"/>
            <w:szCs w:val="20"/>
          </w:rPr>
          <w:delText>цена закупаемого товара по заявке на закупку в рамках данной процедуры не превышает 25 млн. драмов РА</w:delText>
        </w:r>
      </w:del>
    </w:p>
  </w:footnote>
  <w:footnote w:id="6">
    <w:p w14:paraId="092581D1" w14:textId="77777777" w:rsidR="00C82F2F" w:rsidRPr="005D5092" w:rsidDel="00FD3A5B" w:rsidRDefault="00C82F2F" w:rsidP="00E80312">
      <w:pPr>
        <w:pStyle w:val="FootnoteText"/>
        <w:widowControl w:val="0"/>
        <w:jc w:val="both"/>
        <w:rPr>
          <w:del w:id="1245" w:author="Hayk Koshetsyan" w:date="2024-12-10T17:30:00Z"/>
          <w:rFonts w:ascii="GHEA Grapalat" w:hAnsi="GHEA Grapalat"/>
          <w:i/>
          <w:lang w:val="hy-AM"/>
        </w:rPr>
      </w:pPr>
      <w:del w:id="1246" w:author="Hayk Koshetsyan" w:date="2024-12-10T17:30:00Z">
        <w:r w:rsidRPr="005D5092" w:rsidDel="00FD3A5B">
          <w:rPr>
            <w:rFonts w:ascii="GHEA Grapalat" w:hAnsi="GHEA Grapalat"/>
            <w:i/>
            <w:vertAlign w:val="superscript"/>
            <w:lang w:val="hy-AM"/>
          </w:rPr>
          <w:delText>6.1</w:delText>
        </w:r>
        <w:r w:rsidRPr="005D5092" w:rsidDel="00FD3A5B">
          <w:rPr>
            <w:rFonts w:ascii="GHEA Grapalat" w:hAnsi="GHEA Grapalat"/>
            <w:i/>
            <w:lang w:val="hy-AM"/>
          </w:rPr>
          <w:delText xml:space="preserve"> </w:delText>
        </w:r>
        <w:r w:rsidRPr="005D5092" w:rsidDel="00FD3A5B">
          <w:rPr>
            <w:rFonts w:ascii="GHEA Grapalat" w:hAnsi="GHEA Grapalat"/>
            <w:i/>
          </w:rPr>
          <w:delTex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delText>
        </w:r>
        <w:r w:rsidRPr="005D5092" w:rsidDel="00FD3A5B">
          <w:rPr>
            <w:rFonts w:ascii="GHEA Grapalat" w:hAnsi="GHEA Grapalat"/>
            <w:i/>
            <w:lang w:val="hy-AM"/>
          </w:rPr>
          <w:delText>.</w:delText>
        </w:r>
      </w:del>
    </w:p>
    <w:p w14:paraId="7EF1D98E" w14:textId="77777777" w:rsidR="00C82F2F" w:rsidRPr="0034222E" w:rsidDel="00FD3A5B" w:rsidRDefault="00C82F2F" w:rsidP="00AF1F59">
      <w:pPr>
        <w:pStyle w:val="FootnoteText"/>
        <w:jc w:val="both"/>
        <w:rPr>
          <w:del w:id="1247" w:author="Hayk Koshetsyan" w:date="2024-12-10T17:30:00Z"/>
        </w:rPr>
      </w:pPr>
      <w:del w:id="1248" w:author="Hayk Koshetsyan" w:date="2024-12-10T17:30:00Z">
        <w:r w:rsidRPr="0034222E" w:rsidDel="00FD3A5B">
          <w:rPr>
            <w:rStyle w:val="FootnoteReference"/>
          </w:rPr>
          <w:delText>7</w:delText>
        </w:r>
        <w:r w:rsidRPr="0034222E" w:rsidDel="00FD3A5B">
          <w:delText xml:space="preserve"> </w:delText>
        </w:r>
        <w:r w:rsidRPr="0034222E" w:rsidDel="00FD3A5B">
          <w:rPr>
            <w:rFonts w:ascii="GHEA Grapalat" w:hAnsi="GHEA Grapalat"/>
            <w:i/>
          </w:rPr>
          <w:delText xml:space="preserve">Если настоящим Приглашением не предусматривается представление информации относительно товарного знака, фирменного наименования, </w:delText>
        </w:r>
        <w:r w:rsidDel="00FD3A5B">
          <w:rPr>
            <w:rFonts w:ascii="GHEA Grapalat" w:hAnsi="GHEA Grapalat"/>
            <w:i/>
          </w:rPr>
          <w:delText>модель</w:delText>
        </w:r>
        <w:r w:rsidRPr="0034222E" w:rsidDel="00FD3A5B">
          <w:rPr>
            <w:rFonts w:ascii="GHEA Grapalat" w:hAnsi="GHEA Grapalat"/>
            <w:i/>
          </w:rPr>
          <w:delText xml:space="preserve"> и наименования производителя, , то из подпункта исключаются слова " а также товарный знак, фирменное наименование, </w:delText>
        </w:r>
        <w:r w:rsidDel="00FD3A5B">
          <w:rPr>
            <w:rFonts w:ascii="GHEA Grapalat" w:hAnsi="GHEA Grapalat"/>
            <w:i/>
          </w:rPr>
          <w:delText>модель</w:delText>
        </w:r>
        <w:r w:rsidRPr="0034222E" w:rsidDel="00FD3A5B">
          <w:rPr>
            <w:rFonts w:ascii="GHEA Grapalat" w:hAnsi="GHEA Grapalat"/>
            <w:i/>
          </w:rPr>
          <w:delText xml:space="preserve"> и наименование производителя</w:delText>
        </w:r>
        <w:r w:rsidRPr="00FF03AB" w:rsidDel="00FD3A5B">
          <w:rPr>
            <w:rFonts w:ascii="GHEA Grapalat" w:hAnsi="GHEA Grapalat"/>
            <w:i/>
          </w:rPr>
          <w:delText>(далее — полное описание товара)</w:delText>
        </w:r>
        <w:r w:rsidRPr="00201B3D" w:rsidDel="00FD3A5B">
          <w:rPr>
            <w:rFonts w:ascii="GHEA Grapalat" w:hAnsi="GHEA Grapalat"/>
            <w:i/>
          </w:rPr>
          <w:delText>.</w:delText>
        </w:r>
        <w:r w:rsidRPr="0034222E" w:rsidDel="00FD3A5B">
          <w:rPr>
            <w:rFonts w:ascii="GHEA Grapalat" w:hAnsi="GHEA Grapalat"/>
            <w:i/>
          </w:rPr>
          <w:delTex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delText>
        </w:r>
        <w:r w:rsidDel="00FD3A5B">
          <w:rPr>
            <w:rFonts w:ascii="GHEA Grapalat" w:hAnsi="GHEA Grapalat"/>
            <w:i/>
          </w:rPr>
          <w:delText>модель</w:delText>
        </w:r>
        <w:r w:rsidDel="00FD3A5B">
          <w:rPr>
            <w:rFonts w:ascii="GHEA Grapalat" w:hAnsi="GHEA Grapalat"/>
          </w:rPr>
          <w:delText xml:space="preserve">, </w:delText>
        </w:r>
        <w:r w:rsidRPr="00FF03AB" w:rsidDel="00FD3A5B">
          <w:rPr>
            <w:rFonts w:ascii="GHEA Grapalat" w:hAnsi="GHEA Grapalat"/>
            <w:i/>
          </w:rPr>
          <w:delText>если не применяется условие, установленное последним предложением пункта 1.1 настоящей части</w:delText>
        </w:r>
        <w:r w:rsidRPr="006E0192" w:rsidDel="00FD3A5B">
          <w:rPr>
            <w:rFonts w:ascii="GHEA Grapalat" w:hAnsi="GHEA Grapalat"/>
            <w:i/>
          </w:rPr>
          <w:delText xml:space="preserve"> </w:delText>
        </w:r>
        <w:r w:rsidRPr="0034222E" w:rsidDel="00FD3A5B">
          <w:rPr>
            <w:rFonts w:ascii="GHEA Grapalat" w:hAnsi="GHEA Grapalat"/>
            <w:i/>
          </w:rPr>
          <w:delText>".</w:delText>
        </w:r>
      </w:del>
    </w:p>
  </w:footnote>
  <w:footnote w:id="7">
    <w:p w14:paraId="1F342A5A" w14:textId="77777777" w:rsidR="00C82F2F" w:rsidRPr="00D3436F" w:rsidDel="0082730B" w:rsidRDefault="00C82F2F" w:rsidP="00AF1F59">
      <w:pPr>
        <w:pStyle w:val="FootnoteText"/>
        <w:jc w:val="both"/>
        <w:rPr>
          <w:del w:id="1268" w:author="Hayk-PC" w:date="2024-12-11T01:53:00Z"/>
          <w:rFonts w:ascii="GHEA Grapalat" w:hAnsi="GHEA Grapalat"/>
          <w:i/>
        </w:rPr>
      </w:pPr>
      <w:del w:id="1269" w:author="Hayk-PC" w:date="2024-12-11T01:53:00Z">
        <w:r w:rsidDel="0082730B">
          <w:rPr>
            <w:rStyle w:val="FootnoteReference"/>
          </w:rPr>
          <w:delText>8</w:delText>
        </w:r>
        <w:r w:rsidDel="0082730B">
          <w:delText xml:space="preserve"> </w:delText>
        </w:r>
        <w:r w:rsidRPr="00D3436F" w:rsidDel="0082730B">
          <w:rPr>
            <w:rFonts w:ascii="GHEA Grapalat" w:hAnsi="GHEA Grapalat"/>
            <w:i/>
          </w:rPr>
          <w:delText xml:space="preserve">Подпункт </w:delText>
        </w:r>
        <w:r w:rsidRPr="008842CE" w:rsidDel="0082730B">
          <w:rPr>
            <w:rFonts w:ascii="GHEA Grapalat" w:hAnsi="GHEA Grapalat"/>
            <w:i/>
          </w:rPr>
          <w:delText>исключается из приглашения, если</w:delText>
        </w:r>
        <w:r w:rsidRPr="00D3436F" w:rsidDel="0082730B">
          <w:rPr>
            <w:rFonts w:ascii="GHEA Grapalat" w:hAnsi="GHEA Grapalat"/>
            <w:i/>
          </w:rPr>
          <w:delText xml:space="preserve"> требование об обеспечении заявки не установлено</w:delText>
        </w:r>
      </w:del>
    </w:p>
    <w:p w14:paraId="2F498BA6" w14:textId="77777777" w:rsidR="00C82F2F" w:rsidRPr="000811C1" w:rsidDel="0082730B" w:rsidRDefault="00C82F2F">
      <w:pPr>
        <w:pStyle w:val="FootnoteText"/>
        <w:rPr>
          <w:del w:id="1270" w:author="Hayk-PC" w:date="2024-12-11T01:53:00Z"/>
          <w:rFonts w:asciiTheme="minorHAnsi" w:hAnsiTheme="minorHAnsi"/>
        </w:rPr>
      </w:pPr>
    </w:p>
  </w:footnote>
  <w:footnote w:id="8">
    <w:p w14:paraId="337F27B0" w14:textId="77777777" w:rsidR="00C82F2F" w:rsidDel="00AC174E" w:rsidRDefault="00C82F2F" w:rsidP="00AA4D5E">
      <w:pPr>
        <w:pStyle w:val="FootnoteText"/>
        <w:jc w:val="both"/>
        <w:rPr>
          <w:ins w:id="1485" w:author="Vardan" w:date="2022-10-29T23:53:00Z"/>
          <w:del w:id="1486" w:author="Hayk Koshetsyan" w:date="2024-12-10T17:15:00Z"/>
          <w:rFonts w:ascii="GHEA Grapalat" w:hAnsi="GHEA Grapalat"/>
          <w:i/>
        </w:rPr>
      </w:pPr>
      <w:del w:id="1487" w:author="Hayk Koshetsyan" w:date="2024-12-10T17:15:00Z">
        <w:r w:rsidDel="00AC174E">
          <w:rPr>
            <w:rStyle w:val="FootnoteReference"/>
          </w:rPr>
          <w:delText>9</w:delText>
        </w:r>
        <w:r w:rsidDel="00AC174E">
          <w:delText xml:space="preserve"> </w:delText>
        </w:r>
        <w:r w:rsidRPr="008842CE" w:rsidDel="00AC174E">
          <w:rPr>
            <w:rFonts w:ascii="GHEA Grapalat" w:hAnsi="GHEA Grapalat"/>
            <w:i/>
          </w:rPr>
          <w:delText>Настоящий пункт исключается из приглашения, если процедура закупки не организуется по лотам</w:delText>
        </w:r>
      </w:del>
    </w:p>
    <w:p w14:paraId="3022503F" w14:textId="77777777" w:rsidR="00C82F2F" w:rsidDel="00AC174E" w:rsidRDefault="00C82F2F" w:rsidP="00AA4D5E">
      <w:pPr>
        <w:pStyle w:val="FootnoteText"/>
        <w:jc w:val="both"/>
        <w:rPr>
          <w:del w:id="1488" w:author="Hayk Koshetsyan" w:date="2024-12-10T17:15:00Z"/>
          <w:rFonts w:ascii="GHEA Grapalat" w:hAnsi="GHEA Grapalat"/>
          <w:i/>
          <w:sz w:val="18"/>
          <w:szCs w:val="18"/>
        </w:rPr>
      </w:pPr>
      <w:del w:id="1489" w:author="Hayk Koshetsyan" w:date="2024-12-10T17:15:00Z">
        <w:r w:rsidDel="00AC174E">
          <w:rPr>
            <w:rFonts w:ascii="GHEA Grapalat" w:hAnsi="GHEA Grapalat"/>
            <w:i/>
            <w:sz w:val="18"/>
            <w:szCs w:val="18"/>
            <w:vertAlign w:val="superscript"/>
          </w:rPr>
          <w:delText>9.1</w:delText>
        </w:r>
        <w:r w:rsidRPr="0067398F" w:rsidDel="00AC174E">
          <w:rPr>
            <w:rFonts w:ascii="GHEA Grapalat" w:hAnsi="GHEA Grapalat"/>
            <w:i/>
            <w:sz w:val="18"/>
            <w:szCs w:val="18"/>
          </w:rPr>
          <w:delText>П</w:delText>
        </w:r>
        <w:r w:rsidDel="00AC174E">
          <w:rPr>
            <w:rFonts w:ascii="GHEA Grapalat" w:hAnsi="GHEA Grapalat"/>
            <w:i/>
            <w:sz w:val="18"/>
            <w:szCs w:val="18"/>
          </w:rPr>
          <w:delText>редп</w:delText>
        </w:r>
        <w:r w:rsidRPr="00AA4D5E" w:rsidDel="00AC174E">
          <w:rPr>
            <w:rFonts w:ascii="GHEA Grapalat" w:hAnsi="GHEA Grapalat"/>
            <w:i/>
          </w:rPr>
          <w:delText>оследний абзац пункта 7.1 снимается из приглашения, если процедура закупки не организована на основании пункта 2 части 6 статьи 15 Закона.</w:delText>
        </w:r>
      </w:del>
    </w:p>
    <w:p w14:paraId="2F6D5B67" w14:textId="77777777" w:rsidR="00C82F2F" w:rsidRPr="00EE76ED" w:rsidDel="00AC174E" w:rsidRDefault="00C82F2F" w:rsidP="00AA4D5E">
      <w:pPr>
        <w:pStyle w:val="FootnoteText"/>
        <w:jc w:val="both"/>
        <w:rPr>
          <w:del w:id="1490" w:author="Hayk Koshetsyan" w:date="2024-12-10T17:15:00Z"/>
          <w:rFonts w:asciiTheme="minorHAnsi" w:hAnsiTheme="minorHAnsi"/>
          <w:vertAlign w:val="superscript"/>
        </w:rPr>
      </w:pPr>
      <w:del w:id="1491" w:author="Hayk Koshetsyan" w:date="2024-12-10T17:15:00Z">
        <w:r w:rsidRPr="00FD55EB" w:rsidDel="00AC174E">
          <w:rPr>
            <w:rFonts w:ascii="GHEA Grapalat" w:hAnsi="GHEA Grapalat"/>
            <w:i/>
            <w:sz w:val="18"/>
            <w:szCs w:val="18"/>
            <w:vertAlign w:val="superscript"/>
          </w:rPr>
          <w:delText>9.2</w:delText>
        </w:r>
        <w:r w:rsidRPr="002F0DCF" w:rsidDel="00AC174E">
          <w:rPr>
            <w:rFonts w:ascii="GHEA Grapalat" w:hAnsi="GHEA Grapalat"/>
            <w:i/>
            <w:sz w:val="18"/>
            <w:szCs w:val="18"/>
            <w:vertAlign w:val="superscript"/>
          </w:rPr>
          <w:delText xml:space="preserve"> </w:delText>
        </w:r>
        <w:r w:rsidRPr="002F0DCF" w:rsidDel="00AC174E">
          <w:rPr>
            <w:rFonts w:ascii="GHEA Grapalat" w:hAnsi="GHEA Grapalat"/>
            <w:i/>
          </w:rPr>
          <w:delText xml:space="preserve">Если процедура организуется на основании пункта 2 части 6 статьи 15 Закона </w:delText>
        </w:r>
        <w:r w:rsidRPr="00AA4D5E" w:rsidDel="00AC174E">
          <w:rPr>
            <w:rFonts w:ascii="GHEA Grapalat" w:hAnsi="GHEA Grapalat"/>
            <w:i/>
          </w:rPr>
          <w:delText>"</w:delText>
        </w:r>
        <w:r w:rsidRPr="002F0DCF" w:rsidDel="00AC174E">
          <w:rPr>
            <w:rFonts w:ascii="GHEA Grapalat" w:hAnsi="GHEA Grapalat"/>
            <w:i/>
          </w:rPr>
          <w:delText xml:space="preserve">О закупках </w:delText>
        </w:r>
        <w:r w:rsidRPr="00AA4D5E" w:rsidDel="00AC174E">
          <w:rPr>
            <w:rFonts w:ascii="GHEA Grapalat" w:hAnsi="GHEA Grapalat"/>
            <w:i/>
          </w:rPr>
          <w:delText>"</w:delText>
        </w:r>
        <w:r w:rsidRPr="002F0DCF" w:rsidDel="00AC174E">
          <w:rPr>
            <w:rFonts w:ascii="GHEA Grapalat" w:hAnsi="GHEA Grapalat"/>
            <w:i/>
          </w:rPr>
          <w:delText xml:space="preserve">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в пункте 7.4 слова </w:delText>
        </w:r>
        <w:r w:rsidRPr="00AA4D5E" w:rsidDel="00AC174E">
          <w:rPr>
            <w:rFonts w:ascii="GHEA Grapalat" w:hAnsi="GHEA Grapalat"/>
            <w:i/>
          </w:rPr>
          <w:delText>"</w:delText>
        </w:r>
        <w:r w:rsidRPr="002F0DCF" w:rsidDel="00AC174E">
          <w:rPr>
            <w:rFonts w:ascii="GHEA Grapalat" w:hAnsi="GHEA Grapalat"/>
            <w:i/>
          </w:rPr>
          <w:delText>90 (девяноста) рабочих дней</w:delText>
        </w:r>
        <w:r w:rsidRPr="00AA4D5E" w:rsidDel="00AC174E">
          <w:rPr>
            <w:rFonts w:ascii="GHEA Grapalat" w:hAnsi="GHEA Grapalat"/>
            <w:i/>
          </w:rPr>
          <w:delText>"</w:delText>
        </w:r>
        <w:r w:rsidRPr="002F0DCF" w:rsidDel="00AC174E">
          <w:rPr>
            <w:rFonts w:ascii="GHEA Grapalat" w:hAnsi="GHEA Grapalat"/>
            <w:i/>
          </w:rPr>
          <w:delText xml:space="preserve"> заменяются на слова </w:delText>
        </w:r>
        <w:r w:rsidRPr="00AA4D5E" w:rsidDel="00AC174E">
          <w:rPr>
            <w:rFonts w:ascii="GHEA Grapalat" w:hAnsi="GHEA Grapalat"/>
            <w:i/>
          </w:rPr>
          <w:delText>"</w:delText>
        </w:r>
        <w:r w:rsidRPr="002F0DCF" w:rsidDel="00AC174E">
          <w:rPr>
            <w:rFonts w:ascii="GHEA Grapalat" w:hAnsi="GHEA Grapalat"/>
            <w:i/>
          </w:rPr>
          <w:delText>120 (сто двадцати) рабочих дней</w:delText>
        </w:r>
        <w:r w:rsidRPr="00AA4D5E" w:rsidDel="00AC174E">
          <w:rPr>
            <w:rFonts w:ascii="GHEA Grapalat" w:hAnsi="GHEA Grapalat"/>
            <w:i/>
          </w:rPr>
          <w:delText>".</w:delText>
        </w:r>
      </w:del>
    </w:p>
    <w:p w14:paraId="11584215" w14:textId="77777777" w:rsidR="00C82F2F" w:rsidRPr="002C2499" w:rsidDel="00AC174E" w:rsidRDefault="00C82F2F" w:rsidP="00AA4D5E">
      <w:pPr>
        <w:pStyle w:val="FootnoteText"/>
        <w:jc w:val="both"/>
        <w:rPr>
          <w:del w:id="1492" w:author="Hayk Koshetsyan" w:date="2024-12-10T17:15:00Z"/>
        </w:rPr>
      </w:pPr>
    </w:p>
    <w:p w14:paraId="01EBD3EF" w14:textId="77777777" w:rsidR="00C82F2F" w:rsidRPr="000811C1" w:rsidDel="00AC174E" w:rsidRDefault="00C82F2F">
      <w:pPr>
        <w:pStyle w:val="FootnoteText"/>
        <w:rPr>
          <w:del w:id="1493" w:author="Hayk Koshetsyan" w:date="2024-12-10T17:15:00Z"/>
          <w:rFonts w:asciiTheme="minorHAnsi" w:hAnsiTheme="minorHAnsi"/>
        </w:rPr>
      </w:pPr>
    </w:p>
  </w:footnote>
  <w:footnote w:id="9">
    <w:p w14:paraId="4F2E230F" w14:textId="77777777" w:rsidR="00C82F2F" w:rsidRPr="00FE2AA4" w:rsidDel="00252A8E" w:rsidRDefault="00C82F2F">
      <w:pPr>
        <w:pStyle w:val="FootnoteText"/>
        <w:rPr>
          <w:del w:id="1664" w:author="Hayk Koshetsyan" w:date="2024-12-10T17:32:00Z"/>
          <w:rFonts w:asciiTheme="minorHAnsi" w:hAnsiTheme="minorHAnsi"/>
          <w:i/>
        </w:rPr>
      </w:pPr>
      <w:del w:id="1665" w:author="Hayk Koshetsyan" w:date="2024-12-10T17:32:00Z">
        <w:r w:rsidDel="00252A8E">
          <w:rPr>
            <w:rStyle w:val="FootnoteReference"/>
          </w:rPr>
          <w:delText>10</w:delText>
        </w:r>
        <w:r w:rsidRPr="00FE2AA4" w:rsidDel="00252A8E">
          <w:rPr>
            <w:i/>
          </w:rPr>
          <w:delText xml:space="preserve"> </w:delText>
        </w:r>
        <w:r w:rsidRPr="00FE2AA4" w:rsidDel="00252A8E">
          <w:rPr>
            <w:rFonts w:asciiTheme="minorHAnsi" w:hAnsiTheme="minorHAnsi"/>
            <w:i/>
          </w:rPr>
          <w:delText>Устанавливается заказчиком.</w:delText>
        </w:r>
      </w:del>
    </w:p>
  </w:footnote>
  <w:footnote w:id="10">
    <w:p w14:paraId="3803C8E0" w14:textId="77777777" w:rsidR="00C82F2F" w:rsidRPr="008842CE" w:rsidDel="00CF3EB7" w:rsidRDefault="00C82F2F" w:rsidP="0093610F">
      <w:pPr>
        <w:pStyle w:val="FootnoteText"/>
        <w:widowControl w:val="0"/>
        <w:jc w:val="both"/>
        <w:rPr>
          <w:del w:id="1925" w:author="Hayk-PC" w:date="2024-12-11T01:54:00Z"/>
          <w:rFonts w:ascii="GHEA Grapalat" w:hAnsi="GHEA Grapalat"/>
          <w:lang w:val="af-ZA"/>
        </w:rPr>
      </w:pPr>
      <w:del w:id="1926" w:author="Hayk-PC" w:date="2024-12-11T01:54:00Z">
        <w:r w:rsidDel="00CF3EB7">
          <w:rPr>
            <w:rStyle w:val="FootnoteReference"/>
          </w:rPr>
          <w:delText>11</w:delText>
        </w:r>
        <w:r w:rsidDel="00CF3EB7">
          <w:delText xml:space="preserve"> </w:delText>
        </w:r>
        <w:r w:rsidRPr="008842CE" w:rsidDel="00CF3EB7">
          <w:rPr>
            <w:rFonts w:ascii="GHEA Grapalat" w:hAnsi="GHEA Grapalat"/>
            <w:i/>
          </w:rPr>
          <w:delText>Настоящее предложение исключается из приглашения, если процедура закупки не организуется по лотам.</w:delText>
        </w:r>
      </w:del>
    </w:p>
    <w:p w14:paraId="043DFC5D" w14:textId="77777777" w:rsidR="00C82F2F" w:rsidRPr="000811C1" w:rsidDel="00CF3EB7" w:rsidRDefault="00C82F2F">
      <w:pPr>
        <w:pStyle w:val="FootnoteText"/>
        <w:rPr>
          <w:del w:id="1927" w:author="Hayk-PC" w:date="2024-12-11T01:54:00Z"/>
          <w:lang w:val="af-ZA"/>
        </w:rPr>
      </w:pPr>
    </w:p>
  </w:footnote>
  <w:footnote w:id="11">
    <w:p w14:paraId="59073E18" w14:textId="77777777" w:rsidR="00C82F2F" w:rsidDel="003B2DEF" w:rsidRDefault="00C82F2F" w:rsidP="00636142">
      <w:pPr>
        <w:pStyle w:val="FootnoteText"/>
        <w:jc w:val="both"/>
        <w:rPr>
          <w:del w:id="2194" w:author="Hayk-PC" w:date="2024-12-11T01:56:00Z"/>
          <w:rFonts w:ascii="GHEA Grapalat" w:hAnsi="GHEA Grapalat"/>
          <w:i/>
          <w:lang w:val="hy-AM"/>
        </w:rPr>
      </w:pPr>
    </w:p>
    <w:p w14:paraId="05E61569" w14:textId="77777777" w:rsidR="00C82F2F" w:rsidRPr="002227A9" w:rsidDel="003B2DEF" w:rsidRDefault="00C82F2F" w:rsidP="00636142">
      <w:pPr>
        <w:pStyle w:val="FootnoteText"/>
        <w:jc w:val="both"/>
        <w:rPr>
          <w:del w:id="2195" w:author="Hayk-PC" w:date="2024-12-11T01:56:00Z"/>
          <w:rFonts w:ascii="GHEA Grapalat" w:hAnsi="GHEA Grapalat"/>
          <w:i/>
        </w:rPr>
      </w:pPr>
      <w:del w:id="2196" w:author="Hayk-PC" w:date="2024-12-11T01:56:00Z">
        <w:r w:rsidRPr="00C67FAB" w:rsidDel="003B2DEF">
          <w:rPr>
            <w:rStyle w:val="FootnoteReference"/>
            <w:rFonts w:ascii="GHEA Grapalat" w:hAnsi="GHEA Grapalat"/>
            <w:i/>
          </w:rPr>
          <w:delText>12</w:delText>
        </w:r>
        <w:r w:rsidDel="003B2DEF">
          <w:rPr>
            <w:rFonts w:ascii="GHEA Grapalat" w:hAnsi="GHEA Grapalat"/>
            <w:i/>
          </w:rPr>
          <w:delText xml:space="preserve"> Если </w:delText>
        </w:r>
      </w:del>
    </w:p>
    <w:p w14:paraId="66D005D4" w14:textId="77777777" w:rsidR="00C82F2F" w:rsidRPr="00636142" w:rsidDel="003B2DEF" w:rsidRDefault="00C82F2F" w:rsidP="00636142">
      <w:pPr>
        <w:pStyle w:val="FootnoteText"/>
        <w:jc w:val="both"/>
        <w:rPr>
          <w:del w:id="2197" w:author="Hayk-PC" w:date="2024-12-11T01:56:00Z"/>
          <w:rFonts w:ascii="GHEA Grapalat" w:hAnsi="GHEA Grapalat"/>
          <w:i/>
        </w:rPr>
      </w:pPr>
      <w:del w:id="2198" w:author="Hayk-PC" w:date="2024-12-11T01:56:00Z">
        <w:r w:rsidDel="003B2DEF">
          <w:rPr>
            <w:rFonts w:ascii="GHEA Grapalat" w:hAnsi="GHEA Grapalat"/>
            <w:i/>
          </w:rPr>
          <w:delText xml:space="preserve">- </w:delText>
        </w:r>
        <w:r w:rsidRPr="000C74F3" w:rsidDel="003B2DEF">
          <w:rPr>
            <w:rFonts w:ascii="GHEA Grapalat" w:hAnsi="GHEA Grapalat"/>
            <w:i/>
          </w:rPr>
          <w:delTex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delText>
        </w:r>
        <w:r w:rsidRPr="00E32500" w:rsidDel="003B2DEF">
          <w:rPr>
            <w:rFonts w:ascii="GHEA Grapalat" w:hAnsi="GHEA Grapalat"/>
            <w:i/>
          </w:rPr>
          <w:delText>ю</w:delText>
        </w:r>
        <w:r w:rsidRPr="000C74F3" w:rsidDel="003B2DEF">
          <w:rPr>
            <w:rFonts w:ascii="GHEA Grapalat" w:hAnsi="GHEA Grapalat"/>
            <w:i/>
          </w:rPr>
          <w:delText xml:space="preserve"> 4.1”</w:delText>
        </w:r>
        <w:r w:rsidRPr="00636142" w:rsidDel="003B2DEF">
          <w:rPr>
            <w:rFonts w:ascii="GHEA Grapalat" w:hAnsi="GHEA Grapalat"/>
            <w:i/>
          </w:rPr>
          <w:delText>,</w:delText>
        </w:r>
      </w:del>
    </w:p>
    <w:p w14:paraId="557C880E" w14:textId="77777777" w:rsidR="00C82F2F" w:rsidRPr="0092041F" w:rsidDel="003B2DEF" w:rsidRDefault="00C82F2F" w:rsidP="00636142">
      <w:pPr>
        <w:pStyle w:val="FootnoteText"/>
        <w:jc w:val="both"/>
        <w:rPr>
          <w:del w:id="2199" w:author="Hayk-PC" w:date="2024-12-11T01:56:00Z"/>
          <w:rFonts w:ascii="GHEA Grapalat" w:hAnsi="GHEA Grapalat"/>
          <w:i/>
        </w:rPr>
      </w:pPr>
      <w:del w:id="2200" w:author="Hayk-PC" w:date="2024-12-11T01:56:00Z">
        <w:r w:rsidDel="003B2DEF">
          <w:rPr>
            <w:rFonts w:ascii="GHEA Grapalat" w:hAnsi="GHEA Grapalat"/>
            <w:i/>
          </w:rPr>
          <w:delText xml:space="preserve">- </w:delText>
        </w:r>
        <w:r w:rsidRPr="000C74F3" w:rsidDel="003B2DEF">
          <w:rPr>
            <w:rFonts w:ascii="GHEA Grapalat" w:hAnsi="GHEA Grapalat"/>
            <w:i/>
          </w:rPr>
          <w:delText>в рамках данной процедуры применяется регулирование, установленное абзацем 4 пункта 10.2, то вместо абзацев 4 и 5 устанавливается следующее условие: “</w:delText>
        </w:r>
        <w:r w:rsidDel="003B2DEF">
          <w:rPr>
            <w:rFonts w:ascii="GHEA Grapalat" w:hAnsi="GHEA Grapalat"/>
            <w:i/>
          </w:rPr>
          <w:delText>П</w:delText>
        </w:r>
        <w:r w:rsidRPr="000C74F3" w:rsidDel="003B2DEF">
          <w:rPr>
            <w:rFonts w:ascii="GHEA Grapalat" w:hAnsi="GHEA Grapalat"/>
            <w:i/>
          </w:rPr>
          <w:delText xml:space="preserve">осле принятия результата каждого этапа выполнения договора сумма обеспечения квалификации </w:delText>
        </w:r>
        <w:r w:rsidRPr="001738A8" w:rsidDel="003B2DEF">
          <w:rPr>
            <w:rFonts w:ascii="GHEA Grapalat" w:hAnsi="GHEA Grapalat"/>
            <w:i/>
          </w:rPr>
          <w:delText>уменьшается в пропорции, исчисленной в отношении суммы этого этапа.</w:delText>
        </w:r>
        <w:r w:rsidRPr="001738A8" w:rsidDel="003B2DEF">
          <w:delText xml:space="preserve"> </w:delText>
        </w:r>
        <w:r w:rsidRPr="001738A8" w:rsidDel="003B2DEF">
          <w:rPr>
            <w:rFonts w:ascii="GHEA Grapalat" w:hAnsi="GHEA Grapalat"/>
            <w:i/>
          </w:rPr>
          <w:delText xml:space="preserve">Обеспечение </w:delText>
        </w:r>
        <w:r w:rsidRPr="007E7753" w:rsidDel="003B2DEF">
          <w:rPr>
            <w:rFonts w:ascii="GHEA Grapalat" w:hAnsi="GHEA Grapalat"/>
            <w:i/>
          </w:rPr>
          <w:delText>к</w:delText>
        </w:r>
        <w:r w:rsidRPr="00763113" w:rsidDel="003B2DEF">
          <w:rPr>
            <w:rFonts w:ascii="GHEA Grapalat" w:hAnsi="GHEA Grapalat"/>
            <w:i/>
          </w:rPr>
          <w:delText>валификаци</w:delText>
        </w:r>
        <w:r w:rsidRPr="007E7753" w:rsidDel="003B2DEF">
          <w:rPr>
            <w:rFonts w:ascii="GHEA Grapalat" w:hAnsi="GHEA Grapalat"/>
            <w:i/>
          </w:rPr>
          <w:delText>и</w:delText>
        </w:r>
        <w:r w:rsidRPr="00763113" w:rsidDel="003B2DEF">
          <w:rPr>
            <w:rFonts w:ascii="GHEA Grapalat" w:hAnsi="GHEA Grapalat"/>
            <w:i/>
          </w:rPr>
          <w:delText xml:space="preserve"> в виде гарантии </w:delText>
        </w:r>
        <w:r w:rsidDel="003B2DEF">
          <w:rPr>
            <w:rFonts w:ascii="GHEA Grapalat" w:hAnsi="GHEA Grapalat"/>
            <w:i/>
          </w:rPr>
          <w:delText>отоб</w:delText>
        </w:r>
        <w:r w:rsidRPr="00763113" w:rsidDel="003B2DEF">
          <w:rPr>
            <w:rFonts w:ascii="GHEA Grapalat" w:hAnsi="GHEA Grapalat"/>
            <w:i/>
          </w:rPr>
          <w:delText xml:space="preserve">ранный участник представляет согласно приложению 4.1.", а приложение 4 </w:delText>
        </w:r>
        <w:r w:rsidDel="003B2DEF">
          <w:rPr>
            <w:rFonts w:ascii="GHEA Grapalat" w:hAnsi="GHEA Grapalat"/>
            <w:i/>
          </w:rPr>
          <w:delText>исключается из</w:delText>
        </w:r>
        <w:r w:rsidRPr="00763113" w:rsidDel="003B2DEF">
          <w:rPr>
            <w:rFonts w:ascii="GHEA Grapalat" w:hAnsi="GHEA Grapalat"/>
            <w:i/>
          </w:rPr>
          <w:delText xml:space="preserve"> приглашения</w:delText>
        </w:r>
        <w:r w:rsidDel="003B2DEF">
          <w:rPr>
            <w:rFonts w:ascii="GHEA Grapalat" w:hAnsi="GHEA Grapalat"/>
            <w:i/>
          </w:rPr>
          <w:delText>.</w:delText>
        </w:r>
      </w:del>
    </w:p>
    <w:p w14:paraId="257C6C76" w14:textId="77777777" w:rsidR="00C82F2F" w:rsidRPr="0092041F" w:rsidDel="003B2DEF" w:rsidRDefault="00C82F2F" w:rsidP="00C67FAB">
      <w:pPr>
        <w:pStyle w:val="FootnoteText"/>
        <w:jc w:val="both"/>
        <w:rPr>
          <w:del w:id="2201" w:author="Hayk-PC" w:date="2024-12-11T01:56:00Z"/>
          <w:rFonts w:ascii="GHEA Grapalat" w:hAnsi="GHEA Grapalat"/>
          <w:i/>
        </w:rPr>
      </w:pPr>
    </w:p>
  </w:footnote>
  <w:footnote w:id="12">
    <w:p w14:paraId="3159A982" w14:textId="77777777" w:rsidR="00C82F2F" w:rsidRPr="004A4643" w:rsidDel="003B2DEF" w:rsidRDefault="00C82F2F" w:rsidP="00C67FAB">
      <w:pPr>
        <w:pStyle w:val="FootnoteText"/>
        <w:jc w:val="both"/>
        <w:rPr>
          <w:del w:id="2241" w:author="Hayk-PC" w:date="2024-12-11T01:57:00Z"/>
          <w:rFonts w:ascii="GHEA Grapalat" w:hAnsi="GHEA Grapalat"/>
          <w:i/>
          <w:lang w:val="hy-AM"/>
        </w:rPr>
      </w:pPr>
      <w:del w:id="2242" w:author="Hayk-PC" w:date="2024-12-11T01:57:00Z">
        <w:r w:rsidRPr="004A4643" w:rsidDel="003B2DEF">
          <w:rPr>
            <w:rStyle w:val="FootnoteReference"/>
            <w:rFonts w:ascii="GHEA Grapalat" w:hAnsi="GHEA Grapalat"/>
            <w:i/>
          </w:rPr>
          <w:delText>13</w:delText>
        </w:r>
        <w:r w:rsidRPr="004A4643" w:rsidDel="003B2DEF">
          <w:rPr>
            <w:rFonts w:ascii="GHEA Grapalat" w:hAnsi="GHEA Grapalat"/>
            <w:i/>
          </w:rPr>
          <w:delText xml:space="preserve"> Если цена закупаемого по заявке на закупку товара не превышает </w:delText>
        </w:r>
        <w:r w:rsidRPr="004A4643" w:rsidDel="003B2DEF">
          <w:rPr>
            <w:rFonts w:ascii="GHEA Grapalat" w:hAnsi="GHEA Grapalat"/>
            <w:i/>
            <w:lang w:val="hy-AM"/>
          </w:rPr>
          <w:delText>25</w:delText>
        </w:r>
        <w:r w:rsidRPr="004A4643" w:rsidDel="003B2DEF">
          <w:rPr>
            <w:rFonts w:ascii="GHEA Grapalat" w:hAnsi="GHEA Grapalat"/>
            <w:i/>
          </w:rPr>
          <w:delText xml:space="preserve"> млн. драмов РА, то слова </w:delText>
        </w:r>
        <w:r w:rsidRPr="004A4643" w:rsidDel="003B2DEF">
          <w:rPr>
            <w:rFonts w:ascii="GHEA Grapalat" w:hAnsi="GHEA Grapalat" w:cs="Times Armenian"/>
            <w:i/>
          </w:rPr>
          <w:delText>”</w:delText>
        </w:r>
        <w:r w:rsidRPr="004A4643" w:rsidDel="003B2DEF">
          <w:rPr>
            <w:rFonts w:ascii="GHEA Grapalat" w:hAnsi="GHEA Grapalat"/>
            <w:i/>
          </w:rPr>
          <w:delTex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delText>
        </w:r>
        <w:r w:rsidRPr="004A4643" w:rsidDel="003B2DEF">
          <w:rPr>
            <w:rFonts w:ascii="GHEA Grapalat" w:hAnsi="GHEA Grapalat" w:cs="Sylfaen"/>
            <w:i/>
            <w:sz w:val="16"/>
            <w:szCs w:val="16"/>
          </w:rPr>
          <w:delText>”</w:delText>
        </w:r>
        <w:r w:rsidRPr="004A4643" w:rsidDel="003B2DEF">
          <w:rPr>
            <w:rFonts w:ascii="GHEA Grapalat" w:hAnsi="GHEA Grapalat" w:cs="Sylfaen"/>
            <w:i/>
            <w:sz w:val="16"/>
            <w:szCs w:val="16"/>
            <w:lang w:val="hy-AM"/>
          </w:rPr>
          <w:delText xml:space="preserve">, </w:delText>
        </w:r>
        <w:r w:rsidRPr="004A4643" w:rsidDel="003B2DEF">
          <w:rPr>
            <w:rFonts w:ascii="GHEA Grapalat" w:hAnsi="GHEA Grapalat" w:cs="Sylfaen"/>
            <w:i/>
            <w:sz w:val="16"/>
            <w:szCs w:val="16"/>
          </w:rPr>
          <w:delText xml:space="preserve">а </w:delText>
        </w:r>
        <w:r w:rsidRPr="004A4643" w:rsidDel="003B2DEF">
          <w:rPr>
            <w:rFonts w:ascii="GHEA Grapalat" w:hAnsi="GHEA Grapalat"/>
            <w:i/>
          </w:rPr>
          <w:delText>число "90", указанное в абзаце 3, заменяется числом " 20".</w:delText>
        </w:r>
      </w:del>
    </w:p>
  </w:footnote>
  <w:footnote w:id="13">
    <w:p w14:paraId="57C8B45F" w14:textId="77777777" w:rsidR="00C82F2F" w:rsidRPr="008E4439" w:rsidRDefault="00C82F2F" w:rsidP="000811C1">
      <w:pPr>
        <w:pStyle w:val="BodyTextIndent"/>
        <w:widowControl w:val="0"/>
        <w:spacing w:after="160" w:line="240" w:lineRule="auto"/>
        <w:ind w:firstLine="0"/>
        <w:jc w:val="left"/>
        <w:rPr>
          <w:rFonts w:ascii="GHEA Grapalat" w:hAnsi="GHEA Grapalat"/>
          <w:u w:val="single"/>
        </w:rPr>
      </w:pPr>
      <w:r w:rsidRPr="008E4439">
        <w:rPr>
          <w:rStyle w:val="FootnoteReference"/>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49BC79AD" w14:textId="77777777" w:rsidR="00C82F2F" w:rsidRPr="000811C1" w:rsidRDefault="00C82F2F" w:rsidP="0027573B">
      <w:pPr>
        <w:pStyle w:val="FootnoteText"/>
        <w:rPr>
          <w:rFonts w:ascii="Sylfaen" w:hAnsi="Sylfaen"/>
          <w:sz w:val="18"/>
          <w:szCs w:val="18"/>
        </w:rPr>
      </w:pPr>
    </w:p>
  </w:footnote>
  <w:footnote w:id="14">
    <w:p w14:paraId="5E94C188" w14:textId="77777777" w:rsidR="00C82F2F" w:rsidRPr="00A31673" w:rsidRDefault="00C82F2F">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5">
    <w:p w14:paraId="0BD15687" w14:textId="77777777" w:rsidR="00C82F2F" w:rsidRPr="00DE7706" w:rsidDel="00740966" w:rsidRDefault="00C82F2F">
      <w:pPr>
        <w:pStyle w:val="FootnoteText"/>
        <w:rPr>
          <w:del w:id="2644" w:author="Hayk-PC" w:date="2024-12-11T02:00:00Z"/>
        </w:rPr>
      </w:pPr>
      <w:del w:id="2645" w:author="Hayk-PC" w:date="2024-12-11T02:00:00Z">
        <w:r w:rsidDel="00740966">
          <w:rPr>
            <w:rStyle w:val="FootnoteReference"/>
          </w:rPr>
          <w:delText>16</w:delText>
        </w:r>
        <w:r w:rsidDel="00740966">
          <w:delText xml:space="preserve"> </w:delText>
        </w:r>
        <w:r w:rsidDel="00740966">
          <w:rPr>
            <w:rFonts w:ascii="GHEA Grapalat" w:hAnsi="GHEA Grapalat"/>
            <w:i/>
          </w:rPr>
          <w:delText xml:space="preserve">Если приглашением не устанавливается требование </w:delText>
        </w:r>
        <w:r w:rsidRPr="00D3436F" w:rsidDel="00740966">
          <w:rPr>
            <w:rFonts w:ascii="GHEA Grapalat" w:hAnsi="GHEA Grapalat"/>
            <w:i/>
          </w:rPr>
          <w:delText>обеспечение заявки</w:delText>
        </w:r>
        <w:r w:rsidDel="00740966">
          <w:rPr>
            <w:rFonts w:ascii="GHEA Grapalat" w:hAnsi="GHEA Grapalat"/>
            <w:i/>
          </w:rPr>
          <w:delText>, то настоящий пункт исключается из приглашения</w:delText>
        </w:r>
      </w:del>
    </w:p>
  </w:footnote>
  <w:footnote w:id="16">
    <w:p w14:paraId="78F11D88" w14:textId="77777777" w:rsidR="00C82F2F" w:rsidRPr="00B666FB" w:rsidRDefault="00C82F2F">
      <w:pPr>
        <w:pStyle w:val="FootnoteText"/>
      </w:pPr>
      <w:r>
        <w:rPr>
          <w:rStyle w:val="FootnoteReference"/>
        </w:rPr>
        <w:t>*</w:t>
      </w:r>
      <w:r>
        <w:t xml:space="preserve"> </w:t>
      </w:r>
      <w:r w:rsidRPr="00DC619D">
        <w:rPr>
          <w:rFonts w:ascii="GHEA Grapalat" w:hAnsi="GHEA Grapalat"/>
          <w:i/>
        </w:rPr>
        <w:t>Заполняется секретарем Комиссии до опубликования приглашения в бюллетене</w:t>
      </w:r>
    </w:p>
  </w:footnote>
  <w:footnote w:id="17">
    <w:p w14:paraId="5506D5DA" w14:textId="77777777" w:rsidR="00C82F2F" w:rsidRPr="008416BA" w:rsidRDefault="00C82F2F" w:rsidP="00586BC9">
      <w:pPr>
        <w:pStyle w:val="FootnoteText"/>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0246F852" w14:textId="77777777" w:rsidR="00C82F2F" w:rsidRDefault="00C82F2F" w:rsidP="006B3E56">
      <w:pPr>
        <w:jc w:val="both"/>
      </w:pPr>
    </w:p>
    <w:p w14:paraId="77B11962" w14:textId="77777777" w:rsidR="00C82F2F" w:rsidRPr="008B70EB" w:rsidRDefault="00C82F2F" w:rsidP="00637230">
      <w:pPr>
        <w:jc w:val="both"/>
        <w:rPr>
          <w:rFonts w:ascii="GHEA Grapalat" w:hAnsi="GHEA Grapalat"/>
          <w:i/>
          <w:sz w:val="20"/>
          <w:szCs w:val="20"/>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14:paraId="6027BC43" w14:textId="77777777" w:rsidR="00C82F2F" w:rsidRPr="008B70EB" w:rsidRDefault="00C82F2F" w:rsidP="00637230">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14:paraId="6F6E4A40" w14:textId="77777777" w:rsidR="00C82F2F" w:rsidRPr="008B70EB" w:rsidRDefault="00C82F2F"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75237960" w14:textId="77777777" w:rsidR="00C82F2F" w:rsidRDefault="00C82F2F" w:rsidP="00637230">
      <w:pPr>
        <w:jc w:val="both"/>
        <w:rPr>
          <w:rFonts w:asciiTheme="minorHAnsi" w:hAnsiTheme="minorHAnsi"/>
          <w:lang w:val="af-ZA"/>
        </w:rPr>
      </w:pPr>
    </w:p>
  </w:footnote>
  <w:footnote w:id="18">
    <w:p w14:paraId="6CF44917" w14:textId="77777777" w:rsidR="00C82F2F" w:rsidRPr="00A25D1B" w:rsidRDefault="00C82F2F" w:rsidP="00D043C1">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9">
    <w:p w14:paraId="72A4E2E0" w14:textId="77777777" w:rsidR="00C82F2F" w:rsidRPr="00DC619D" w:rsidRDefault="00C82F2F"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20">
    <w:p w14:paraId="3AA09E64" w14:textId="77777777" w:rsidR="00C82F2F" w:rsidRPr="00D3436F" w:rsidRDefault="00C82F2F"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3EE93546" w14:textId="77777777" w:rsidR="00C82F2F" w:rsidRPr="00D3436F" w:rsidRDefault="00C82F2F">
      <w:pPr>
        <w:pStyle w:val="FootnoteText"/>
        <w:rPr>
          <w:lang w:val="es-ES"/>
        </w:rPr>
      </w:pPr>
    </w:p>
  </w:footnote>
  <w:footnote w:id="21">
    <w:p w14:paraId="13AD9B32" w14:textId="77777777" w:rsidR="00C82F2F" w:rsidRPr="00DC0B85" w:rsidDel="00740966" w:rsidRDefault="00C82F2F">
      <w:pPr>
        <w:pStyle w:val="FootnoteText"/>
        <w:rPr>
          <w:del w:id="3924" w:author="Hayk-PC" w:date="2024-12-11T02:04:00Z"/>
          <w:rFonts w:ascii="GHEA Grapalat" w:hAnsi="GHEA Grapalat"/>
          <w:i/>
        </w:rPr>
      </w:pPr>
      <w:del w:id="3925" w:author="Hayk-PC" w:date="2024-12-11T02:04:00Z">
        <w:r w:rsidDel="00740966">
          <w:rPr>
            <w:rStyle w:val="FootnoteReference"/>
          </w:rPr>
          <w:delText>*</w:delText>
        </w:r>
        <w:r w:rsidDel="00740966">
          <w:delText xml:space="preserve"> </w:delText>
        </w:r>
        <w:r w:rsidRPr="008842CE" w:rsidDel="00740966">
          <w:rPr>
            <w:rFonts w:ascii="GHEA Grapalat" w:hAnsi="GHEA Grapalat"/>
            <w:i/>
          </w:rPr>
          <w:delText>Заполняется секретарем Комиссии до опубликования приглашения в бюллетене</w:delText>
        </w:r>
        <w:r w:rsidRPr="00DC0B85" w:rsidDel="00740966">
          <w:rPr>
            <w:rFonts w:ascii="GHEA Grapalat" w:hAnsi="GHEA Grapalat"/>
            <w:i/>
          </w:rPr>
          <w:delText>.</w:delText>
        </w:r>
      </w:del>
    </w:p>
    <w:p w14:paraId="06277BB3" w14:textId="77777777" w:rsidR="00C82F2F" w:rsidRPr="00B138F3" w:rsidDel="00740966" w:rsidRDefault="00C82F2F" w:rsidP="00DC0B85">
      <w:pPr>
        <w:widowControl w:val="0"/>
        <w:spacing w:after="160"/>
        <w:ind w:right="-286"/>
        <w:jc w:val="both"/>
        <w:rPr>
          <w:del w:id="3926" w:author="Hayk-PC" w:date="2024-12-11T02:04:00Z"/>
          <w:rFonts w:ascii="GHEA Grapalat" w:hAnsi="GHEA Grapalat"/>
          <w:b/>
        </w:rPr>
      </w:pPr>
      <w:del w:id="3927" w:author="Hayk-PC" w:date="2024-12-11T02:04:00Z">
        <w:r w:rsidRPr="00B61EF3" w:rsidDel="00740966">
          <w:rPr>
            <w:rFonts w:ascii="GHEA Grapalat" w:hAnsi="GHEA Grapalat"/>
            <w:i/>
            <w:szCs w:val="16"/>
          </w:rPr>
          <w:delText>**</w:delText>
        </w:r>
        <w:r w:rsidRPr="00DC0B85" w:rsidDel="00740966">
          <w:rPr>
            <w:rFonts w:ascii="GHEA Grapalat" w:hAnsi="GHEA Grapalat"/>
            <w:i/>
            <w:sz w:val="20"/>
            <w:szCs w:val="20"/>
          </w:rPr>
          <w:delText>Если процедура организуется на основании пункта 2 части 6 статьи 15 Закона РА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слова "девяносто рабочих дней" заменяются словами "сто двадцать рабочих дней".</w:delText>
        </w:r>
      </w:del>
    </w:p>
    <w:p w14:paraId="33C12DC9" w14:textId="77777777" w:rsidR="00C82F2F" w:rsidRPr="00DC0B85" w:rsidDel="00740966" w:rsidRDefault="00C82F2F" w:rsidP="00DC0B85">
      <w:pPr>
        <w:pStyle w:val="FootnoteText"/>
        <w:ind w:right="-286" w:firstLine="567"/>
        <w:rPr>
          <w:del w:id="3928" w:author="Hayk-PC" w:date="2024-12-11T02:04:00Z"/>
        </w:rPr>
      </w:pPr>
    </w:p>
  </w:footnote>
  <w:footnote w:id="22">
    <w:p w14:paraId="150654DC" w14:textId="77777777" w:rsidR="00C82F2F" w:rsidRPr="00217344" w:rsidDel="00740966" w:rsidRDefault="00C82F2F" w:rsidP="007B3F5F">
      <w:pPr>
        <w:pStyle w:val="FootnoteText"/>
        <w:rPr>
          <w:del w:id="4262" w:author="Hayk-PC" w:date="2024-12-11T02:04:00Z"/>
        </w:rPr>
      </w:pPr>
      <w:del w:id="4263" w:author="Hayk-PC" w:date="2024-12-11T02:04:00Z">
        <w:r w:rsidDel="00740966">
          <w:rPr>
            <w:rStyle w:val="FootnoteReference"/>
          </w:rPr>
          <w:delText>*</w:delText>
        </w:r>
        <w:r w:rsidDel="00740966">
          <w:delText xml:space="preserve"> </w:delText>
        </w:r>
        <w:r w:rsidRPr="008842CE" w:rsidDel="00740966">
          <w:rPr>
            <w:rFonts w:ascii="GHEA Grapalat" w:hAnsi="GHEA Grapalat"/>
            <w:i/>
          </w:rPr>
          <w:delText>Заполняется секретарем Комиссии до опубликования приглашения в бюллетене</w:delText>
        </w:r>
      </w:del>
    </w:p>
  </w:footnote>
  <w:footnote w:id="23">
    <w:p w14:paraId="2EF2316C" w14:textId="77777777" w:rsidR="00C82F2F" w:rsidRPr="00217344" w:rsidDel="00740966" w:rsidRDefault="00C82F2F" w:rsidP="003E31E5">
      <w:pPr>
        <w:pStyle w:val="FootnoteText"/>
        <w:rPr>
          <w:del w:id="4676" w:author="Hayk-PC" w:date="2024-12-11T02:04:00Z"/>
        </w:rPr>
      </w:pPr>
      <w:del w:id="4677" w:author="Hayk-PC" w:date="2024-12-11T02:04:00Z">
        <w:r w:rsidDel="00740966">
          <w:rPr>
            <w:rStyle w:val="FootnoteReference"/>
          </w:rPr>
          <w:delText>*</w:delText>
        </w:r>
        <w:r w:rsidDel="00740966">
          <w:delText xml:space="preserve"> </w:delText>
        </w:r>
        <w:r w:rsidRPr="008842CE" w:rsidDel="00740966">
          <w:rPr>
            <w:rFonts w:ascii="GHEA Grapalat" w:hAnsi="GHEA Grapalat"/>
            <w:i/>
          </w:rPr>
          <w:delText>Заполняется секретарем Комиссии до опубликования приглашения в бюллетене</w:delText>
        </w:r>
      </w:del>
    </w:p>
  </w:footnote>
  <w:footnote w:id="24">
    <w:p w14:paraId="1C5ECA3D" w14:textId="77777777" w:rsidR="00C82F2F" w:rsidRPr="008842CE" w:rsidRDefault="00C82F2F"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7B813D01" w14:textId="77777777" w:rsidR="00C82F2F" w:rsidRPr="008842CE" w:rsidRDefault="00C82F2F" w:rsidP="003D2FE2">
      <w:pPr>
        <w:pStyle w:val="FootnoteText"/>
        <w:jc w:val="both"/>
        <w:rPr>
          <w:rFonts w:ascii="GHEA Grapalat" w:hAnsi="GHEA Grapalat"/>
        </w:rPr>
      </w:pPr>
    </w:p>
  </w:footnote>
  <w:footnote w:id="25">
    <w:p w14:paraId="280E4E12" w14:textId="77777777" w:rsidR="00C82F2F" w:rsidRPr="008842CE" w:rsidRDefault="00C82F2F" w:rsidP="003D2FE2">
      <w:pPr>
        <w:pStyle w:val="FootnoteText"/>
        <w:jc w:val="both"/>
      </w:pPr>
    </w:p>
  </w:footnote>
  <w:footnote w:id="26">
    <w:p w14:paraId="47D5C202" w14:textId="77777777" w:rsidR="00C82F2F" w:rsidRPr="00217344" w:rsidDel="008848AA" w:rsidRDefault="00C82F2F" w:rsidP="00235549">
      <w:pPr>
        <w:pStyle w:val="FootnoteText"/>
        <w:rPr>
          <w:del w:id="5819" w:author="Hayk-PC" w:date="2024-12-11T02:06:00Z"/>
        </w:rPr>
      </w:pPr>
      <w:del w:id="5820" w:author="Hayk-PC" w:date="2024-12-11T02:06:00Z">
        <w:r w:rsidDel="008848AA">
          <w:rPr>
            <w:rStyle w:val="FootnoteReference"/>
          </w:rPr>
          <w:delText>*</w:delText>
        </w:r>
        <w:r w:rsidDel="008848AA">
          <w:delText xml:space="preserve"> </w:delText>
        </w:r>
        <w:r w:rsidRPr="008842CE" w:rsidDel="008848AA">
          <w:rPr>
            <w:rFonts w:ascii="GHEA Grapalat" w:hAnsi="GHEA Grapalat"/>
            <w:i/>
          </w:rPr>
          <w:delText>Заполняется секретарем Комиссии до опубликования приглашения в бюллетене</w:delText>
        </w:r>
      </w:del>
    </w:p>
  </w:footnote>
  <w:footnote w:id="27">
    <w:p w14:paraId="6E80ACC7" w14:textId="77777777" w:rsidR="00C82F2F" w:rsidRPr="008842CE" w:rsidRDefault="00C82F2F"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59713744" w14:textId="77777777" w:rsidR="00C82F2F" w:rsidRPr="008842CE" w:rsidRDefault="00C82F2F" w:rsidP="000A214C">
      <w:pPr>
        <w:pStyle w:val="FootnoteText"/>
        <w:jc w:val="both"/>
        <w:rPr>
          <w:rFonts w:ascii="GHEA Grapalat" w:hAnsi="GHEA Grapalat"/>
        </w:rPr>
      </w:pPr>
    </w:p>
  </w:footnote>
  <w:footnote w:id="28">
    <w:p w14:paraId="676217F9" w14:textId="77777777" w:rsidR="00C82F2F" w:rsidRPr="008842CE" w:rsidRDefault="00C82F2F" w:rsidP="000A214C">
      <w:pPr>
        <w:pStyle w:val="FootnoteText"/>
        <w:jc w:val="both"/>
      </w:pPr>
    </w:p>
  </w:footnote>
  <w:footnote w:id="29">
    <w:p w14:paraId="393E975B" w14:textId="77777777" w:rsidR="00C82F2F" w:rsidRPr="00217344" w:rsidDel="008848AA" w:rsidRDefault="00C82F2F" w:rsidP="00A943A0">
      <w:pPr>
        <w:pStyle w:val="FootnoteText"/>
        <w:rPr>
          <w:del w:id="6939" w:author="Hayk-PC" w:date="2024-12-11T02:08:00Z"/>
        </w:rPr>
      </w:pPr>
      <w:del w:id="6940" w:author="Hayk-PC" w:date="2024-12-11T02:08:00Z">
        <w:r w:rsidDel="008848AA">
          <w:rPr>
            <w:rStyle w:val="FootnoteReference"/>
          </w:rPr>
          <w:delText>*</w:delText>
        </w:r>
        <w:r w:rsidDel="008848AA">
          <w:delText xml:space="preserve"> </w:delText>
        </w:r>
        <w:r w:rsidRPr="008842CE" w:rsidDel="008848AA">
          <w:rPr>
            <w:rFonts w:ascii="GHEA Grapalat" w:hAnsi="GHEA Grapalat"/>
            <w:i/>
          </w:rPr>
          <w:delText>Заполняется секретарем Комиссии до опубликования приглашения в бюллетене</w:delText>
        </w:r>
      </w:del>
    </w:p>
  </w:footnote>
  <w:footnote w:id="30">
    <w:p w14:paraId="3141471D" w14:textId="77777777" w:rsidR="00C82F2F" w:rsidRPr="008842CE" w:rsidRDefault="00C82F2F" w:rsidP="008842CE">
      <w:pPr>
        <w:pStyle w:val="FootnoteText"/>
        <w:widowControl w:val="0"/>
        <w:jc w:val="both"/>
        <w:rPr>
          <w:rFonts w:ascii="GHEA Grapalat" w:hAnsi="GHEA Grapalat"/>
        </w:rPr>
      </w:pPr>
      <w:r w:rsidRPr="008842CE">
        <w:rPr>
          <w:rStyle w:val="FootnoteReference"/>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31">
    <w:p w14:paraId="30520132" w14:textId="77777777" w:rsidR="00C82F2F" w:rsidRDefault="00C82F2F" w:rsidP="00D3436F">
      <w:pPr>
        <w:pStyle w:val="FootnoteText"/>
        <w:widowControl w:val="0"/>
        <w:jc w:val="both"/>
        <w:rPr>
          <w:ins w:id="7609" w:author="Vardan" w:date="2022-03-24T23:31:00Z"/>
          <w:rFonts w:ascii="GHEA Grapalat" w:hAnsi="GHEA Grapalat"/>
          <w:i/>
          <w:lang w:val="hy-AM"/>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5504B6F3" w14:textId="77777777" w:rsidR="00C82F2F" w:rsidRPr="00F21C0D" w:rsidRDefault="00C82F2F" w:rsidP="00D3436F">
      <w:pPr>
        <w:pStyle w:val="FootnoteText"/>
        <w:widowControl w:val="0"/>
        <w:jc w:val="both"/>
        <w:rPr>
          <w:lang w:val="hy-AM"/>
        </w:rPr>
      </w:pPr>
    </w:p>
  </w:footnote>
  <w:footnote w:id="32">
    <w:p w14:paraId="30EB75AD" w14:textId="77777777" w:rsidR="00C82F2F" w:rsidRDefault="00C82F2F" w:rsidP="005E52ED">
      <w:pPr>
        <w:pStyle w:val="FootnoteText"/>
        <w:widowControl w:val="0"/>
        <w:jc w:val="both"/>
        <w:rPr>
          <w:rFonts w:ascii="GHEA Grapalat" w:hAnsi="GHEA Grapalat"/>
          <w:i/>
        </w:rPr>
      </w:pPr>
      <w:r>
        <w:rPr>
          <w:rStyle w:val="FootnoteReference"/>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14:paraId="540E28D1" w14:textId="77777777" w:rsidR="00C82F2F" w:rsidRDefault="00C82F2F" w:rsidP="005E52ED">
      <w:pPr>
        <w:pStyle w:val="FootnoteText"/>
        <w:widowControl w:val="0"/>
        <w:jc w:val="both"/>
        <w:rPr>
          <w:rFonts w:ascii="GHEA Grapalat" w:hAnsi="GHEA Grapalat"/>
          <w:i/>
        </w:rPr>
      </w:pPr>
    </w:p>
    <w:p w14:paraId="3E40B1E4" w14:textId="77777777" w:rsidR="00C82F2F" w:rsidRDefault="00C82F2F" w:rsidP="005E52ED">
      <w:pPr>
        <w:pStyle w:val="FootnoteText"/>
        <w:widowControl w:val="0"/>
        <w:jc w:val="both"/>
        <w:rPr>
          <w:rFonts w:ascii="GHEA Grapalat" w:hAnsi="GHEA Grapalat"/>
          <w:i/>
        </w:rPr>
      </w:pPr>
    </w:p>
    <w:p w14:paraId="52F55B1B" w14:textId="61F99A71" w:rsidR="00C82F2F" w:rsidRPr="00EB336B" w:rsidDel="00694B83" w:rsidRDefault="00C82F2F" w:rsidP="00251F9C">
      <w:pPr>
        <w:pStyle w:val="FootnoteText"/>
        <w:widowControl w:val="0"/>
        <w:jc w:val="both"/>
        <w:rPr>
          <w:del w:id="7624" w:author="Hayk-PC" w:date="2024-12-11T02:13:00Z"/>
          <w:rFonts w:ascii="GHEA Grapalat" w:hAnsi="GHEA Grapalat"/>
          <w:sz w:val="18"/>
          <w:szCs w:val="18"/>
          <w:lang w:val="hy-AM"/>
        </w:rPr>
      </w:pPr>
      <w:del w:id="7625" w:author="Hayk-PC" w:date="2024-12-11T02:13:00Z">
        <w:r w:rsidDel="00694B83">
          <w:rPr>
            <w:rFonts w:ascii="GHEA Grapalat" w:hAnsi="GHEA Grapalat"/>
            <w:sz w:val="18"/>
            <w:szCs w:val="18"/>
            <w:vertAlign w:val="superscript"/>
            <w:lang w:val="hy-AM"/>
          </w:rPr>
          <w:delText>17,1</w:delText>
        </w:r>
        <w:r w:rsidDel="00694B83">
          <w:rPr>
            <w:rFonts w:ascii="GHEA Grapalat" w:hAnsi="GHEA Grapalat"/>
            <w:sz w:val="18"/>
            <w:szCs w:val="18"/>
            <w:lang w:val="hy-AM"/>
          </w:rPr>
          <w:delText xml:space="preserve"> </w:delText>
        </w:r>
        <w:r w:rsidRPr="00421AF9" w:rsidDel="00694B83">
          <w:rPr>
            <w:rFonts w:ascii="GHEA Grapalat" w:hAnsi="GHEA Grapalat"/>
            <w:sz w:val="18"/>
            <w:szCs w:val="18"/>
            <w:lang w:val="hy-AM"/>
          </w:rPr>
          <w:delText>В случае заказчиков, не имеющих счета в казначействе, последний абзац настоящего пункта редактируется следующим содержанием:</w:delText>
        </w:r>
        <w:r w:rsidRPr="00EB336B" w:rsidDel="00694B83">
          <w:delText xml:space="preserve"> </w:delText>
        </w:r>
        <w:r w:rsidDel="00694B83">
          <w:rPr>
            <w:rFonts w:ascii="GHEA Grapalat" w:hAnsi="GHEA Grapalat"/>
            <w:sz w:val="18"/>
            <w:szCs w:val="18"/>
            <w:lang w:val="hy-AM"/>
          </w:rPr>
          <w:delText>«</w:delText>
        </w:r>
        <w:r w:rsidRPr="00421AF9" w:rsidDel="00694B83">
          <w:rPr>
            <w:rFonts w:ascii="GHEA Grapalat" w:hAnsi="GHEA Grapalat"/>
            <w:sz w:val="18"/>
            <w:szCs w:val="18"/>
            <w:lang w:val="hy-AM"/>
          </w:rPr>
          <w:delText xml:space="preserve">При этом оплата за закупку осуществляется в срок, установленный графиком </w:delText>
        </w:r>
        <w:r w:rsidDel="00694B83">
          <w:rPr>
            <w:rFonts w:ascii="GHEA Grapalat" w:hAnsi="GHEA Grapalat"/>
            <w:sz w:val="18"/>
            <w:szCs w:val="18"/>
          </w:rPr>
          <w:delText>o</w:delText>
        </w:r>
        <w:r w:rsidRPr="00421AF9" w:rsidDel="00694B83">
          <w:rPr>
            <w:rFonts w:ascii="GHEA Grapalat" w:hAnsi="GHEA Grapalat"/>
            <w:sz w:val="18"/>
            <w:szCs w:val="18"/>
            <w:lang w:val="hy-AM"/>
          </w:rPr>
          <w:delText>платы настоящего Договора, в течение пяти рабочих дней.</w:delText>
        </w:r>
        <w:r w:rsidDel="00694B83">
          <w:rPr>
            <w:rFonts w:ascii="GHEA Grapalat" w:hAnsi="GHEA Grapalat"/>
            <w:sz w:val="18"/>
            <w:szCs w:val="18"/>
            <w:lang w:val="hy-AM"/>
          </w:rPr>
          <w:delText>»</w:delText>
        </w:r>
      </w:del>
    </w:p>
    <w:p w14:paraId="29B50E80" w14:textId="77777777" w:rsidR="00C82F2F" w:rsidRPr="00D3436F" w:rsidRDefault="00C82F2F">
      <w:pPr>
        <w:pStyle w:val="FootnoteText"/>
        <w:rPr>
          <w:lang w:val="hy-AM"/>
        </w:rPr>
      </w:pPr>
    </w:p>
  </w:footnote>
  <w:footnote w:id="33">
    <w:p w14:paraId="21FA095C" w14:textId="77777777" w:rsidR="00C82F2F" w:rsidRPr="008842CE" w:rsidDel="000C52AA" w:rsidRDefault="00C82F2F" w:rsidP="00D90640">
      <w:pPr>
        <w:pStyle w:val="FootnoteText"/>
        <w:widowControl w:val="0"/>
        <w:jc w:val="both"/>
        <w:rPr>
          <w:del w:id="7681" w:author="Hayk-PC" w:date="2024-12-11T02:13:00Z"/>
          <w:rFonts w:ascii="GHEA Grapalat" w:hAnsi="GHEA Grapalat"/>
          <w:lang w:val="hy-AM"/>
        </w:rPr>
      </w:pPr>
      <w:del w:id="7682" w:author="Hayk-PC" w:date="2024-12-11T02:13:00Z">
        <w:r w:rsidDel="000C52AA">
          <w:rPr>
            <w:rStyle w:val="FootnoteReference"/>
          </w:rPr>
          <w:delText>19</w:delText>
        </w:r>
        <w:r w:rsidDel="000C52AA">
          <w:delText xml:space="preserve"> </w:delText>
        </w:r>
        <w:r w:rsidRPr="008842CE" w:rsidDel="000C52AA">
          <w:rPr>
            <w:rFonts w:ascii="GHEA Grapalat" w:hAnsi="GHEA Grapalat"/>
            <w:i/>
          </w:rPr>
          <w:delTex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delText>
        </w:r>
      </w:del>
    </w:p>
    <w:p w14:paraId="1045E57E" w14:textId="77777777" w:rsidR="00C82F2F" w:rsidRPr="00E85250" w:rsidDel="000C52AA" w:rsidRDefault="00C82F2F" w:rsidP="00D90640">
      <w:pPr>
        <w:widowControl w:val="0"/>
        <w:spacing w:after="160" w:line="360" w:lineRule="auto"/>
        <w:ind w:firstLine="709"/>
        <w:jc w:val="both"/>
        <w:rPr>
          <w:del w:id="7683" w:author="Hayk-PC" w:date="2024-12-11T02:13:00Z"/>
          <w:rFonts w:ascii="GHEA Grapalat" w:hAnsi="GHEA Grapalat"/>
          <w:lang w:val="hy-AM"/>
        </w:rPr>
      </w:pPr>
    </w:p>
    <w:p w14:paraId="6481C8CB" w14:textId="77777777" w:rsidR="00C82F2F" w:rsidRPr="00D3436F" w:rsidDel="000C52AA" w:rsidRDefault="00C82F2F">
      <w:pPr>
        <w:pStyle w:val="FootnoteText"/>
        <w:rPr>
          <w:del w:id="7684" w:author="Hayk-PC" w:date="2024-12-11T02:13:00Z"/>
          <w:lang w:val="hy-AM"/>
        </w:rPr>
      </w:pPr>
    </w:p>
  </w:footnote>
  <w:footnote w:id="34">
    <w:p w14:paraId="62011286" w14:textId="77777777" w:rsidR="00C82F2F" w:rsidRPr="00402BC3" w:rsidDel="00694B83" w:rsidRDefault="00C82F2F" w:rsidP="000D6018">
      <w:pPr>
        <w:pStyle w:val="FootnoteText"/>
        <w:jc w:val="both"/>
        <w:rPr>
          <w:del w:id="7752" w:author="Hayk-PC" w:date="2024-12-11T02:14:00Z"/>
          <w:rFonts w:ascii="GHEA Grapalat" w:hAnsi="GHEA Grapalat"/>
          <w:i/>
        </w:rPr>
      </w:pPr>
      <w:del w:id="7753" w:author="Hayk-PC" w:date="2024-12-11T02:14:00Z">
        <w:r w:rsidDel="00694B83">
          <w:rPr>
            <w:rStyle w:val="FootnoteReference"/>
          </w:rPr>
          <w:delText>20</w:delText>
        </w:r>
        <w:r w:rsidDel="00694B83">
          <w:delText xml:space="preserve"> </w:delText>
        </w:r>
        <w:r w:rsidRPr="004952C9" w:rsidDel="00694B83">
          <w:rPr>
            <w:rFonts w:ascii="GHEA Grapalat" w:hAnsi="GHEA Grapalat"/>
            <w:i/>
          </w:rPr>
          <w:delTex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delText>
        </w:r>
        <w:r w:rsidRPr="00D3436F" w:rsidDel="00694B83">
          <w:rPr>
            <w:rFonts w:ascii="GHEA Grapalat" w:hAnsi="GHEA Grapalat"/>
            <w:i/>
          </w:rPr>
          <w:delText>.</w:delText>
        </w:r>
      </w:del>
    </w:p>
    <w:p w14:paraId="5E308568" w14:textId="77777777" w:rsidR="00C82F2F" w:rsidRPr="00552088" w:rsidDel="00694B83" w:rsidRDefault="00C82F2F" w:rsidP="000D6018">
      <w:pPr>
        <w:pStyle w:val="FootnoteText"/>
        <w:jc w:val="both"/>
        <w:rPr>
          <w:del w:id="7754" w:author="Hayk-PC" w:date="2024-12-11T02:14:00Z"/>
          <w:rFonts w:ascii="GHEA Grapalat" w:hAnsi="GHEA Grapalat"/>
          <w:lang w:val="hy-AM"/>
        </w:rPr>
      </w:pPr>
      <w:del w:id="7755" w:author="Hayk-PC" w:date="2024-12-11T02:14:00Z">
        <w:r w:rsidRPr="004952C9" w:rsidDel="00694B83">
          <w:rPr>
            <w:rFonts w:ascii="GHEA Grapalat" w:hAnsi="GHEA Grapalat"/>
            <w:i/>
          </w:rPr>
          <w:delText>Если договор включает в себя больше одного лота, то штраф исчисляется в отношении общей цены, установленной договором на этот лот.</w:delText>
        </w:r>
      </w:del>
    </w:p>
    <w:p w14:paraId="067AC1BF" w14:textId="77777777" w:rsidR="00C82F2F" w:rsidRPr="00D3436F" w:rsidDel="00694B83" w:rsidRDefault="00C82F2F">
      <w:pPr>
        <w:pStyle w:val="FootnoteText"/>
        <w:rPr>
          <w:del w:id="7756" w:author="Hayk-PC" w:date="2024-12-11T02:14:00Z"/>
          <w:lang w:val="hy-AM"/>
        </w:rPr>
      </w:pPr>
    </w:p>
  </w:footnote>
  <w:footnote w:id="35">
    <w:p w14:paraId="2E67837F" w14:textId="77777777" w:rsidR="00C82F2F" w:rsidRPr="008842CE" w:rsidDel="008842D0" w:rsidRDefault="00C82F2F" w:rsidP="00D32870">
      <w:pPr>
        <w:pStyle w:val="FootnoteText"/>
        <w:widowControl w:val="0"/>
        <w:jc w:val="both"/>
        <w:rPr>
          <w:del w:id="7803" w:author="Hayk-PC" w:date="2024-12-11T02:14:00Z"/>
          <w:rFonts w:ascii="GHEA Grapalat" w:hAnsi="GHEA Grapalat"/>
          <w:lang w:val="hy-AM"/>
        </w:rPr>
      </w:pPr>
      <w:del w:id="7804" w:author="Hayk-PC" w:date="2024-12-11T02:14:00Z">
        <w:r w:rsidDel="008842D0">
          <w:rPr>
            <w:rStyle w:val="FootnoteReference"/>
          </w:rPr>
          <w:delText>21</w:delText>
        </w:r>
        <w:r w:rsidDel="008842D0">
          <w:delText xml:space="preserve"> </w:delText>
        </w:r>
        <w:r w:rsidRPr="008842CE" w:rsidDel="008842D0">
          <w:rPr>
            <w:rFonts w:ascii="GHEA Grapalat" w:hAnsi="GHEA Grapalat"/>
            <w:i/>
          </w:rPr>
          <w:delText>В случае закупок, не создающих обязательств за счет средств государственного бюджета, настоящее предложение исключается из договора.</w:delText>
        </w:r>
      </w:del>
    </w:p>
    <w:p w14:paraId="542C6113" w14:textId="77777777" w:rsidR="00C82F2F" w:rsidRPr="00D3436F" w:rsidDel="008842D0" w:rsidRDefault="00C82F2F">
      <w:pPr>
        <w:pStyle w:val="FootnoteText"/>
        <w:rPr>
          <w:del w:id="7805" w:author="Hayk-PC" w:date="2024-12-11T02:14:00Z"/>
          <w:lang w:val="hy-AM"/>
        </w:rPr>
      </w:pPr>
    </w:p>
  </w:footnote>
  <w:footnote w:id="36">
    <w:p w14:paraId="4594E9BF" w14:textId="77777777" w:rsidR="00C82F2F" w:rsidRPr="00D3436F" w:rsidRDefault="00C82F2F"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37">
    <w:p w14:paraId="7CD8280A" w14:textId="77777777" w:rsidR="00C82F2F" w:rsidRPr="008842CE" w:rsidRDefault="00C82F2F"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0B84F7CE" w14:textId="77777777" w:rsidR="00C82F2F" w:rsidRPr="00D3436F" w:rsidRDefault="00C82F2F">
      <w:pPr>
        <w:pStyle w:val="FootnoteText"/>
        <w:rPr>
          <w:lang w:val="hy-AM"/>
        </w:rPr>
      </w:pPr>
    </w:p>
  </w:footnote>
  <w:footnote w:id="38">
    <w:p w14:paraId="07234A2B" w14:textId="77777777" w:rsidR="00C82F2F" w:rsidRPr="008842CE" w:rsidDel="003D4152" w:rsidRDefault="00C82F2F" w:rsidP="00413390">
      <w:pPr>
        <w:pStyle w:val="FootnoteText"/>
        <w:widowControl w:val="0"/>
        <w:jc w:val="both"/>
        <w:rPr>
          <w:del w:id="7953" w:author="Hayk-PC" w:date="2024-12-11T02:15:00Z"/>
          <w:rFonts w:ascii="GHEA Grapalat" w:hAnsi="GHEA Grapalat"/>
          <w:lang w:val="hy-AM"/>
        </w:rPr>
      </w:pPr>
      <w:del w:id="7954" w:author="Hayk-PC" w:date="2024-12-11T02:15:00Z">
        <w:r w:rsidDel="003D4152">
          <w:rPr>
            <w:rStyle w:val="FootnoteReference"/>
          </w:rPr>
          <w:delText>24</w:delText>
        </w:r>
        <w:r w:rsidDel="003D4152">
          <w:delText xml:space="preserve"> </w:delText>
        </w:r>
        <w:r w:rsidRPr="008842CE" w:rsidDel="003D4152">
          <w:rPr>
            <w:rFonts w:ascii="GHEA Grapalat" w:hAnsi="GHEA Grapalat"/>
            <w:i/>
          </w:rPr>
          <w:delText>Если Договор заключается на основании части 6 статьи 15 закона Республики Армения "О</w:delText>
        </w:r>
        <w:r w:rsidRPr="008842CE" w:rsidDel="003D4152">
          <w:rPr>
            <w:rFonts w:ascii="Courier New" w:hAnsi="Courier New" w:cs="Courier New"/>
            <w:i/>
            <w:lang w:val="en-US"/>
          </w:rPr>
          <w:delText> </w:delText>
        </w:r>
        <w:r w:rsidRPr="008842CE" w:rsidDel="003D4152">
          <w:rPr>
            <w:rFonts w:ascii="GHEA Grapalat" w:hAnsi="GHEA Grapalat"/>
            <w:i/>
          </w:rPr>
          <w:delText xml:space="preserve">закупках", и цена Договора не </w:delText>
        </w:r>
        <w:r w:rsidRPr="00726C0F" w:rsidDel="003D4152">
          <w:rPr>
            <w:rFonts w:ascii="GHEA Grapalat" w:hAnsi="GHEA Grapalat"/>
            <w:i/>
          </w:rPr>
          <w:delText xml:space="preserve">превышает двадцатипятикратный размер базовой единицы закупок, то настоящий пункт редактируется, удаляя из последнего </w:delText>
        </w:r>
        <w:r w:rsidDel="003D4152">
          <w:rPr>
            <w:rFonts w:ascii="GHEA Grapalat" w:hAnsi="GHEA Grapalat"/>
            <w:i/>
          </w:rPr>
          <w:delText>4-ое</w:delText>
        </w:r>
        <w:r w:rsidRPr="00726C0F" w:rsidDel="003D4152">
          <w:rPr>
            <w:rFonts w:ascii="GHEA Grapalat" w:hAnsi="GHEA Grapalat"/>
            <w:i/>
          </w:rPr>
          <w:delText xml:space="preserve"> </w:delText>
        </w:r>
        <w:r w:rsidRPr="008842CE" w:rsidDel="003D4152">
          <w:rPr>
            <w:rFonts w:ascii="GHEA Grapalat" w:hAnsi="GHEA Grapalat"/>
            <w:i/>
          </w:rPr>
          <w:delText xml:space="preserve">предложение, а </w:delText>
        </w:r>
        <w:r w:rsidDel="003D4152">
          <w:rPr>
            <w:rFonts w:ascii="GHEA Grapalat" w:hAnsi="GHEA Grapalat"/>
            <w:i/>
          </w:rPr>
          <w:delText>5-ое</w:delText>
        </w:r>
        <w:r w:rsidRPr="008842CE" w:rsidDel="003D4152">
          <w:rPr>
            <w:rFonts w:ascii="GHEA Grapalat" w:hAnsi="GHEA Grapalat"/>
            <w:i/>
          </w:rPr>
          <w:delText xml:space="preserve"> предложение редактируется, заменив слова", а при замене обеспечени</w:delText>
        </w:r>
        <w:r w:rsidDel="003D4152">
          <w:rPr>
            <w:rFonts w:ascii="GHEA Grapalat" w:hAnsi="GHEA Grapalat"/>
            <w:i/>
          </w:rPr>
          <w:delText xml:space="preserve">й </w:delText>
        </w:r>
        <w:r w:rsidRPr="008842CE" w:rsidDel="003D4152">
          <w:rPr>
            <w:rFonts w:ascii="GHEA Grapalat" w:hAnsi="GHEA Grapalat"/>
            <w:i/>
          </w:rPr>
          <w:delText xml:space="preserve"> </w:delText>
        </w:r>
        <w:r w:rsidDel="003D4152">
          <w:rPr>
            <w:rFonts w:ascii="GHEA Grapalat" w:hAnsi="GHEA Grapalat"/>
            <w:i/>
          </w:rPr>
          <w:delText xml:space="preserve">Квалификации и </w:delText>
        </w:r>
        <w:r w:rsidRPr="008842CE" w:rsidDel="003D4152">
          <w:rPr>
            <w:rFonts w:ascii="GHEA Grapalat" w:hAnsi="GHEA Grapalat"/>
            <w:i/>
          </w:rPr>
          <w:delText>Договора, представленн</w:delText>
        </w:r>
        <w:r w:rsidDel="003D4152">
          <w:rPr>
            <w:rFonts w:ascii="GHEA Grapalat" w:hAnsi="GHEA Grapalat"/>
            <w:i/>
          </w:rPr>
          <w:delText>ых</w:delText>
        </w:r>
        <w:r w:rsidRPr="008842CE" w:rsidDel="003D4152">
          <w:rPr>
            <w:rFonts w:ascii="GHEA Grapalat" w:hAnsi="GHEA Grapalat"/>
            <w:i/>
          </w:rPr>
          <w:delText xml:space="preserve"> в виде неустойки, — также нов</w:delText>
        </w:r>
        <w:r w:rsidDel="003D4152">
          <w:rPr>
            <w:rFonts w:ascii="GHEA Grapalat" w:hAnsi="GHEA Grapalat"/>
            <w:i/>
          </w:rPr>
          <w:delText>ые</w:delText>
        </w:r>
        <w:r w:rsidRPr="008842CE" w:rsidDel="003D4152">
          <w:rPr>
            <w:rFonts w:ascii="GHEA Grapalat" w:hAnsi="GHEA Grapalat"/>
            <w:i/>
          </w:rPr>
          <w:delText xml:space="preserve"> обеспечени</w:delText>
        </w:r>
        <w:r w:rsidDel="003D4152">
          <w:rPr>
            <w:rFonts w:ascii="GHEA Grapalat" w:hAnsi="GHEA Grapalat"/>
            <w:i/>
          </w:rPr>
          <w:delText>я</w:delText>
        </w:r>
        <w:r w:rsidRPr="008842CE" w:rsidDel="003D4152">
          <w:rPr>
            <w:rFonts w:ascii="GHEA Grapalat" w:hAnsi="GHEA Grapalat"/>
            <w:i/>
          </w:rPr>
          <w:delText>" словом "и".</w:delText>
        </w:r>
        <w:r w:rsidRPr="008842CE" w:rsidDel="003D4152">
          <w:rPr>
            <w:rFonts w:ascii="GHEA Grapalat" w:hAnsi="GHEA Grapalat"/>
          </w:rPr>
          <w:delText xml:space="preserve"> </w:delText>
        </w:r>
      </w:del>
    </w:p>
    <w:p w14:paraId="6FE10D2A" w14:textId="77777777" w:rsidR="00C82F2F" w:rsidRPr="008842CE" w:rsidDel="003D4152" w:rsidRDefault="00C82F2F" w:rsidP="00413390">
      <w:pPr>
        <w:pStyle w:val="FootnoteText"/>
        <w:widowControl w:val="0"/>
        <w:jc w:val="both"/>
        <w:rPr>
          <w:del w:id="7955" w:author="Hayk-PC" w:date="2024-12-11T02:15:00Z"/>
          <w:rFonts w:ascii="GHEA Grapalat" w:hAnsi="GHEA Grapalat"/>
          <w:i/>
          <w:lang w:val="hy-AM" w:eastAsia="en-US"/>
        </w:rPr>
      </w:pPr>
      <w:del w:id="7956" w:author="Hayk-PC" w:date="2024-12-11T02:15:00Z">
        <w:r w:rsidRPr="008842CE" w:rsidDel="003D4152">
          <w:rPr>
            <w:rFonts w:ascii="GHEA Grapalat" w:hAnsi="GHEA Grapalat"/>
            <w:i/>
          </w:rPr>
          <w:delText>Настоящий пункт удаляется из Договора, если Договор не заключается на основании части 6 статьи 15 закона Республики Армения "О закупках".</w:delText>
        </w:r>
      </w:del>
    </w:p>
    <w:p w14:paraId="27C2F148" w14:textId="77777777" w:rsidR="00C82F2F" w:rsidRPr="00D3436F" w:rsidDel="003D4152" w:rsidRDefault="00C82F2F">
      <w:pPr>
        <w:pStyle w:val="FootnoteText"/>
        <w:rPr>
          <w:del w:id="7957" w:author="Hayk-PC" w:date="2024-12-11T02:15:00Z"/>
          <w:lang w:val="hy-AM"/>
        </w:rPr>
      </w:pPr>
    </w:p>
  </w:footnote>
  <w:footnote w:id="39">
    <w:p w14:paraId="7CAF15B8" w14:textId="77777777" w:rsidR="00C82F2F" w:rsidRPr="00E861BF" w:rsidRDefault="00C82F2F"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w:t>
      </w:r>
      <w:del w:id="8001" w:author="Inesa Kocharyan" w:date="2023-07-07T17:10:00Z">
        <w:r w:rsidRPr="008842CE" w:rsidDel="00B733F3">
          <w:rPr>
            <w:rFonts w:ascii="GHEA Grapalat" w:hAnsi="GHEA Grapalat"/>
            <w:i/>
          </w:rPr>
          <w:delText xml:space="preserve"> Окончательный срок поставки не может быть позднее </w:delText>
        </w:r>
        <w:r w:rsidRPr="00D3436F" w:rsidDel="00B733F3">
          <w:rPr>
            <w:rFonts w:ascii="GHEA Grapalat" w:hAnsi="GHEA Grapalat"/>
            <w:i/>
          </w:rPr>
          <w:delText>2</w:delText>
        </w:r>
        <w:r w:rsidRPr="008842CE" w:rsidDel="00B733F3">
          <w:rPr>
            <w:rFonts w:ascii="GHEA Grapalat" w:hAnsi="GHEA Grapalat"/>
            <w:i/>
          </w:rPr>
          <w:delText>5 декабря данного года</w:delText>
        </w:r>
      </w:del>
      <w:r w:rsidRPr="008842CE">
        <w:rPr>
          <w:rFonts w:ascii="GHEA Grapalat" w:hAnsi="GHEA Grapalat"/>
          <w:i/>
        </w:rPr>
        <w:t>.</w:t>
      </w:r>
    </w:p>
  </w:footnote>
  <w:footnote w:id="40">
    <w:p w14:paraId="63E12762" w14:textId="77777777" w:rsidR="00046C1E" w:rsidRPr="00C84B20" w:rsidDel="00046C1E" w:rsidRDefault="00046C1E" w:rsidP="00B64ECA">
      <w:pPr>
        <w:pStyle w:val="FootnoteText"/>
        <w:widowControl w:val="0"/>
        <w:jc w:val="both"/>
        <w:rPr>
          <w:del w:id="8023" w:author="Hayk-PC" w:date="2024-12-11T02:21:00Z"/>
          <w:rFonts w:ascii="GHEA Grapalat" w:hAnsi="GHEA Grapalat"/>
          <w:i/>
        </w:rPr>
      </w:pPr>
      <w:del w:id="8024" w:author="Hayk-PC" w:date="2024-12-11T02:21:00Z">
        <w:r w:rsidRPr="00C84B20" w:rsidDel="00046C1E">
          <w:rPr>
            <w:rFonts w:ascii="GHEA Grapalat" w:hAnsi="GHEA Grapalat"/>
            <w:i/>
          </w:rPr>
          <w:delText xml:space="preserve">**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w:delText>
        </w:r>
        <w:r w:rsidDel="00046C1E">
          <w:rPr>
            <w:rFonts w:ascii="GHEA Grapalat" w:hAnsi="GHEA Grapalat"/>
            <w:i/>
          </w:rPr>
          <w:delText>модель</w:delText>
        </w:r>
        <w:r w:rsidRPr="00C84B20" w:rsidDel="00046C1E">
          <w:rPr>
            <w:rFonts w:ascii="GHEA Grapalat" w:hAnsi="GHEA Grapalat"/>
            <w:i/>
          </w:rPr>
          <w:delText>, то удовлетворительно оцененные из них включаются в данное приложение.</w:delText>
        </w:r>
      </w:del>
    </w:p>
    <w:p w14:paraId="4FB0B809" w14:textId="77777777" w:rsidR="00046C1E" w:rsidDel="00046C1E" w:rsidRDefault="00046C1E" w:rsidP="00B64ECA">
      <w:pPr>
        <w:pStyle w:val="FootnoteText"/>
        <w:widowControl w:val="0"/>
        <w:jc w:val="both"/>
        <w:rPr>
          <w:del w:id="8025" w:author="Hayk-PC" w:date="2024-12-11T02:21:00Z"/>
          <w:rFonts w:ascii="GHEA Grapalat" w:hAnsi="GHEA Grapalat"/>
          <w:i/>
        </w:rPr>
      </w:pPr>
      <w:del w:id="8026" w:author="Hayk-PC" w:date="2024-12-11T02:21:00Z">
        <w:r w:rsidDel="00046C1E">
          <w:rPr>
            <w:rFonts w:ascii="GHEA Grapalat" w:hAnsi="GHEA Grapalat"/>
            <w:i/>
          </w:rPr>
          <w:delText xml:space="preserve">      </w:delText>
        </w:r>
        <w:r w:rsidRPr="008842CE" w:rsidDel="00046C1E">
          <w:rPr>
            <w:rFonts w:ascii="GHEA Grapalat" w:hAnsi="GHEA Grapalat"/>
            <w:i/>
          </w:rPr>
          <w:delText>Если приглашением не предусматривается представление информации относительно товарного знака</w:delText>
        </w:r>
        <w:r w:rsidDel="00046C1E">
          <w:rPr>
            <w:rFonts w:ascii="GHEA Grapalat" w:hAnsi="GHEA Grapalat"/>
            <w:i/>
          </w:rPr>
          <w:delText xml:space="preserve">, фирменного наименования, марки </w:delText>
        </w:r>
        <w:r w:rsidRPr="008842CE" w:rsidDel="00046C1E">
          <w:rPr>
            <w:rFonts w:ascii="GHEA Grapalat" w:hAnsi="GHEA Grapalat"/>
            <w:i/>
          </w:rPr>
          <w:delText>и производителя товара, то граф</w:delText>
        </w:r>
        <w:r w:rsidDel="00046C1E">
          <w:rPr>
            <w:rFonts w:ascii="GHEA Grapalat" w:hAnsi="GHEA Grapalat"/>
            <w:i/>
          </w:rPr>
          <w:delText>а</w:delText>
        </w:r>
        <w:r w:rsidRPr="008842CE" w:rsidDel="00046C1E">
          <w:rPr>
            <w:rFonts w:ascii="GHEA Grapalat" w:hAnsi="GHEA Grapalat"/>
            <w:i/>
          </w:rPr>
          <w:delText xml:space="preserve"> " товарный знак</w:delText>
        </w:r>
        <w:r w:rsidDel="00046C1E">
          <w:rPr>
            <w:rFonts w:ascii="GHEA Grapalat" w:hAnsi="GHEA Grapalat"/>
            <w:i/>
          </w:rPr>
          <w:delText xml:space="preserve">, модель и </w:delText>
        </w:r>
        <w:r w:rsidRPr="008842CE" w:rsidDel="00046C1E">
          <w:rPr>
            <w:rFonts w:ascii="GHEA Grapalat" w:hAnsi="GHEA Grapalat"/>
            <w:i/>
          </w:rPr>
          <w:delText xml:space="preserve">наименование производителя " </w:delText>
        </w:r>
        <w:r w:rsidDel="00046C1E">
          <w:rPr>
            <w:rFonts w:ascii="GHEA Grapalat" w:hAnsi="GHEA Grapalat"/>
            <w:i/>
          </w:rPr>
          <w:delText>исключается</w:delText>
        </w:r>
        <w:r w:rsidRPr="008842CE" w:rsidDel="00046C1E">
          <w:rPr>
            <w:rFonts w:ascii="GHEA Grapalat" w:hAnsi="GHEA Grapalat"/>
            <w:i/>
          </w:rPr>
          <w:delText>.</w:delText>
        </w:r>
      </w:del>
    </w:p>
    <w:p w14:paraId="49911E84" w14:textId="77777777" w:rsidR="00046C1E" w:rsidRPr="00E861BF" w:rsidDel="00046C1E" w:rsidRDefault="00046C1E" w:rsidP="00B64ECA">
      <w:pPr>
        <w:pStyle w:val="FootnoteText"/>
        <w:widowControl w:val="0"/>
        <w:jc w:val="both"/>
        <w:rPr>
          <w:del w:id="8027" w:author="Hayk-PC" w:date="2024-12-11T02:21:00Z"/>
          <w:rFonts w:ascii="GHEA Grapalat" w:hAnsi="GHEA Grapalat"/>
          <w:i/>
        </w:rPr>
      </w:pPr>
      <w:del w:id="8028" w:author="Hayk-PC" w:date="2024-12-11T02:21:00Z">
        <w:r w:rsidRPr="00E861BF" w:rsidDel="00046C1E">
          <w:rPr>
            <w:rFonts w:ascii="GHEA Grapalat" w:hAnsi="GHEA Grapalat"/>
            <w:i/>
          </w:rPr>
          <w:delTex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delText>
        </w:r>
      </w:del>
    </w:p>
  </w:footnote>
  <w:footnote w:id="41">
    <w:p w14:paraId="5F4C8159" w14:textId="77777777" w:rsidR="00046C1E" w:rsidRPr="00E861BF" w:rsidRDefault="00046C1E"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Если договор заключается на основании части 6 статьи 15 Закона РА "О закупках", то в графе </w:t>
      </w:r>
      <w:r>
        <w:rPr>
          <w:rFonts w:ascii="GHEA Grapalat" w:hAnsi="GHEA Grapalat"/>
          <w:i/>
        </w:rPr>
        <w:t xml:space="preserve">срок </w:t>
      </w:r>
      <w:r w:rsidRPr="00607028">
        <w:rPr>
          <w:rFonts w:ascii="GHEA Grapalat" w:hAnsi="GHEA Grapalat"/>
          <w:i/>
          <w:color w:val="000000" w:themeColor="text1"/>
          <w:sz w:val="22"/>
          <w:szCs w:val="22"/>
        </w:rPr>
        <w:t xml:space="preserve">устанавливается в календарных днях, а его </w:t>
      </w:r>
      <w:r w:rsidRPr="008842CE">
        <w:rPr>
          <w:rFonts w:ascii="GHEA Grapalat" w:hAnsi="GHEA Grapalat"/>
          <w:i/>
        </w:rPr>
        <w:t>исчисление осуществляется со дня вступления в силу заключаемого между сторонами соглашения в случае предусмотрения финансовых средств.</w:t>
      </w:r>
    </w:p>
  </w:footnote>
  <w:footnote w:id="42">
    <w:p w14:paraId="150B138B" w14:textId="77777777" w:rsidR="00C82F2F" w:rsidRPr="008842CE" w:rsidRDefault="00C82F2F" w:rsidP="008842CE">
      <w:pPr>
        <w:pStyle w:val="FootnoteText"/>
        <w:widowControl w:val="0"/>
        <w:jc w:val="both"/>
      </w:pPr>
      <w:r w:rsidRPr="008842CE">
        <w:rPr>
          <w:rStyle w:val="FootnoteReference"/>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43">
    <w:p w14:paraId="64F977A9" w14:textId="77777777" w:rsidR="00C82F2F" w:rsidRPr="008842CE" w:rsidRDefault="00C82F2F" w:rsidP="008842CE">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4"/>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3"/>
  </w:num>
  <w:num w:numId="17">
    <w:abstractNumId w:val="5"/>
  </w:num>
  <w:num w:numId="18">
    <w:abstractNumId w:val="1"/>
  </w:num>
  <w:num w:numId="19">
    <w:abstractNumId w:val="15"/>
  </w:num>
  <w:num w:numId="20">
    <w:abstractNumId w:val="15"/>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6"/>
  </w:num>
  <w:num w:numId="24">
    <w:abstractNumId w:val="17"/>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2"/>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ayk Koshetsyan">
    <w15:presenceInfo w15:providerId="AD" w15:userId="S-1-5-21-4286577156-1420188313-1015261023-2188"/>
  </w15:person>
  <w15:person w15:author="Hayk-PC">
    <w15:presenceInfo w15:providerId="None" w15:userId="Hayk-P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7EC"/>
    <w:rsid w:val="00046BAC"/>
    <w:rsid w:val="00046C1E"/>
    <w:rsid w:val="000473EF"/>
    <w:rsid w:val="00047C30"/>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1C48"/>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1DB5"/>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2AA"/>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4D0B"/>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9D7"/>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96D"/>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45E"/>
    <w:rsid w:val="00251CF9"/>
    <w:rsid w:val="00251F9C"/>
    <w:rsid w:val="002520FB"/>
    <w:rsid w:val="0025254A"/>
    <w:rsid w:val="00252A8E"/>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6D44"/>
    <w:rsid w:val="0028726A"/>
    <w:rsid w:val="00291919"/>
    <w:rsid w:val="00291EFF"/>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2841"/>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DB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2DEF"/>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94F"/>
    <w:rsid w:val="003C5E16"/>
    <w:rsid w:val="003C61D5"/>
    <w:rsid w:val="003C670C"/>
    <w:rsid w:val="003C6A92"/>
    <w:rsid w:val="003C7160"/>
    <w:rsid w:val="003C78D9"/>
    <w:rsid w:val="003D0075"/>
    <w:rsid w:val="003D0E3C"/>
    <w:rsid w:val="003D14E9"/>
    <w:rsid w:val="003D1CF4"/>
    <w:rsid w:val="003D2FE2"/>
    <w:rsid w:val="003D38E8"/>
    <w:rsid w:val="003D3964"/>
    <w:rsid w:val="003D4152"/>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952"/>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2625"/>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6602"/>
    <w:rsid w:val="005F7C1D"/>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1009"/>
    <w:rsid w:val="006912BB"/>
    <w:rsid w:val="00692C09"/>
    <w:rsid w:val="00692FA3"/>
    <w:rsid w:val="00693101"/>
    <w:rsid w:val="00693C4E"/>
    <w:rsid w:val="00694B83"/>
    <w:rsid w:val="00694DC9"/>
    <w:rsid w:val="006953B6"/>
    <w:rsid w:val="00695E8D"/>
    <w:rsid w:val="006964F5"/>
    <w:rsid w:val="006968E8"/>
    <w:rsid w:val="00696900"/>
    <w:rsid w:val="00697C38"/>
    <w:rsid w:val="006A0D8B"/>
    <w:rsid w:val="006A134C"/>
    <w:rsid w:val="006A13FB"/>
    <w:rsid w:val="006A14B3"/>
    <w:rsid w:val="006A1922"/>
    <w:rsid w:val="006A1F61"/>
    <w:rsid w:val="006A202F"/>
    <w:rsid w:val="006A26BE"/>
    <w:rsid w:val="006A338D"/>
    <w:rsid w:val="006A3C8A"/>
    <w:rsid w:val="006A475C"/>
    <w:rsid w:val="006A4AFC"/>
    <w:rsid w:val="006A4E85"/>
    <w:rsid w:val="006A5026"/>
    <w:rsid w:val="006A649A"/>
    <w:rsid w:val="006A6C3E"/>
    <w:rsid w:val="006A6D19"/>
    <w:rsid w:val="006A7CEA"/>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E8F"/>
    <w:rsid w:val="006E35A0"/>
    <w:rsid w:val="006E3CF1"/>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0B41"/>
    <w:rsid w:val="007317B1"/>
    <w:rsid w:val="00731BD1"/>
    <w:rsid w:val="00731BFC"/>
    <w:rsid w:val="00731D26"/>
    <w:rsid w:val="00735365"/>
    <w:rsid w:val="00736959"/>
    <w:rsid w:val="00736A43"/>
    <w:rsid w:val="00737986"/>
    <w:rsid w:val="00737B2F"/>
    <w:rsid w:val="00737D8E"/>
    <w:rsid w:val="00740919"/>
    <w:rsid w:val="00740966"/>
    <w:rsid w:val="00740EF5"/>
    <w:rsid w:val="007417BD"/>
    <w:rsid w:val="00741ACC"/>
    <w:rsid w:val="00741D11"/>
    <w:rsid w:val="00742F7B"/>
    <w:rsid w:val="007431C7"/>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1AA"/>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B06"/>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293"/>
    <w:rsid w:val="0079334F"/>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2805"/>
    <w:rsid w:val="007E31D9"/>
    <w:rsid w:val="007E3AEE"/>
    <w:rsid w:val="007E4355"/>
    <w:rsid w:val="007E439C"/>
    <w:rsid w:val="007E46FE"/>
    <w:rsid w:val="007E4B42"/>
    <w:rsid w:val="007E5F1D"/>
    <w:rsid w:val="007E5F7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68C"/>
    <w:rsid w:val="00816505"/>
    <w:rsid w:val="0081738C"/>
    <w:rsid w:val="0081784D"/>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30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41E"/>
    <w:rsid w:val="008769B4"/>
    <w:rsid w:val="00876D7D"/>
    <w:rsid w:val="008777E0"/>
    <w:rsid w:val="00877B26"/>
    <w:rsid w:val="0088001E"/>
    <w:rsid w:val="00880500"/>
    <w:rsid w:val="00881C05"/>
    <w:rsid w:val="00881C22"/>
    <w:rsid w:val="00883734"/>
    <w:rsid w:val="0088384C"/>
    <w:rsid w:val="00884204"/>
    <w:rsid w:val="008842CE"/>
    <w:rsid w:val="008842D0"/>
    <w:rsid w:val="00884822"/>
    <w:rsid w:val="008848AA"/>
    <w:rsid w:val="00884B46"/>
    <w:rsid w:val="00886035"/>
    <w:rsid w:val="008860B6"/>
    <w:rsid w:val="00886AA6"/>
    <w:rsid w:val="00886D11"/>
    <w:rsid w:val="00886EFE"/>
    <w:rsid w:val="0088745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5C3"/>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5626"/>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6DB"/>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2592"/>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4C67"/>
    <w:rsid w:val="009A5190"/>
    <w:rsid w:val="009A6301"/>
    <w:rsid w:val="009A73D5"/>
    <w:rsid w:val="009A73EA"/>
    <w:rsid w:val="009A796C"/>
    <w:rsid w:val="009B0273"/>
    <w:rsid w:val="009B0824"/>
    <w:rsid w:val="009B0DA1"/>
    <w:rsid w:val="009B110C"/>
    <w:rsid w:val="009B127B"/>
    <w:rsid w:val="009B13C3"/>
    <w:rsid w:val="009B18AF"/>
    <w:rsid w:val="009B3CA3"/>
    <w:rsid w:val="009B5257"/>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53C"/>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2B"/>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43A0"/>
    <w:rsid w:val="00A944D6"/>
    <w:rsid w:val="00A95C09"/>
    <w:rsid w:val="00A961A4"/>
    <w:rsid w:val="00A96293"/>
    <w:rsid w:val="00A96817"/>
    <w:rsid w:val="00A9694C"/>
    <w:rsid w:val="00AA0AD8"/>
    <w:rsid w:val="00AA0D5B"/>
    <w:rsid w:val="00AA0F00"/>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174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57B3"/>
    <w:rsid w:val="00AD6337"/>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1A63"/>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3A02"/>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3F3"/>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49F"/>
    <w:rsid w:val="00BA2853"/>
    <w:rsid w:val="00BA2ED7"/>
    <w:rsid w:val="00BA3554"/>
    <w:rsid w:val="00BA4AEC"/>
    <w:rsid w:val="00BA504A"/>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50C"/>
    <w:rsid w:val="00C03E1D"/>
    <w:rsid w:val="00C0413D"/>
    <w:rsid w:val="00C04176"/>
    <w:rsid w:val="00C055E0"/>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0FF0"/>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C58"/>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2A88"/>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2F2F"/>
    <w:rsid w:val="00C83D8F"/>
    <w:rsid w:val="00C84419"/>
    <w:rsid w:val="00C84B20"/>
    <w:rsid w:val="00C85FFA"/>
    <w:rsid w:val="00C861E9"/>
    <w:rsid w:val="00C864DC"/>
    <w:rsid w:val="00C869C9"/>
    <w:rsid w:val="00C86AB3"/>
    <w:rsid w:val="00C87B61"/>
    <w:rsid w:val="00C87BF8"/>
    <w:rsid w:val="00C90796"/>
    <w:rsid w:val="00C9153B"/>
    <w:rsid w:val="00C91F69"/>
    <w:rsid w:val="00C929A7"/>
    <w:rsid w:val="00C93168"/>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3B24"/>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71AA"/>
    <w:rsid w:val="00CE7B83"/>
    <w:rsid w:val="00CE7BF1"/>
    <w:rsid w:val="00CF0A5B"/>
    <w:rsid w:val="00CF0D0D"/>
    <w:rsid w:val="00CF1653"/>
    <w:rsid w:val="00CF1742"/>
    <w:rsid w:val="00CF1857"/>
    <w:rsid w:val="00CF1966"/>
    <w:rsid w:val="00CF2304"/>
    <w:rsid w:val="00CF2692"/>
    <w:rsid w:val="00CF34D0"/>
    <w:rsid w:val="00CF34DE"/>
    <w:rsid w:val="00CF3B1A"/>
    <w:rsid w:val="00CF3EB7"/>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7258"/>
    <w:rsid w:val="00D17C45"/>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70281"/>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F34"/>
    <w:rsid w:val="00D95247"/>
    <w:rsid w:val="00D95A7D"/>
    <w:rsid w:val="00D970D2"/>
    <w:rsid w:val="00D976EB"/>
    <w:rsid w:val="00DA0186"/>
    <w:rsid w:val="00DA0948"/>
    <w:rsid w:val="00DA0A4E"/>
    <w:rsid w:val="00DA0D2B"/>
    <w:rsid w:val="00DA0F94"/>
    <w:rsid w:val="00DA0FDD"/>
    <w:rsid w:val="00DA1801"/>
    <w:rsid w:val="00DA187D"/>
    <w:rsid w:val="00DA1AF1"/>
    <w:rsid w:val="00DA2289"/>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80D"/>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289"/>
    <w:rsid w:val="00DE65EA"/>
    <w:rsid w:val="00DE7706"/>
    <w:rsid w:val="00DE7753"/>
    <w:rsid w:val="00DE7F8F"/>
    <w:rsid w:val="00DF09E7"/>
    <w:rsid w:val="00DF0BD2"/>
    <w:rsid w:val="00DF11C4"/>
    <w:rsid w:val="00DF1625"/>
    <w:rsid w:val="00DF1634"/>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96A"/>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5FBA"/>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312"/>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62B"/>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5FA0"/>
    <w:rsid w:val="00EF6526"/>
    <w:rsid w:val="00EF6AA2"/>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C95"/>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3B5"/>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39"/>
    <w:rsid w:val="00FD2B51"/>
    <w:rsid w:val="00FD2C88"/>
    <w:rsid w:val="00FD3A5B"/>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8E45FC"/>
  <w15:docId w15:val="{B1411967-4719-40EC-8612-22C928273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B14777-D483-4B62-95B8-40CAB22E85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2056</TotalTime>
  <Pages>91</Pages>
  <Words>24876</Words>
  <Characters>141794</Characters>
  <Application>Microsoft Office Word</Application>
  <DocSecurity>0</DocSecurity>
  <Lines>1181</Lines>
  <Paragraphs>332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166338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Hayk-PC</cp:lastModifiedBy>
  <cp:revision>1278</cp:revision>
  <cp:lastPrinted>2018-02-16T07:12:00Z</cp:lastPrinted>
  <dcterms:created xsi:type="dcterms:W3CDTF">2019-10-28T07:04:00Z</dcterms:created>
  <dcterms:modified xsi:type="dcterms:W3CDTF">2024-12-10T22:31:00Z</dcterms:modified>
</cp:coreProperties>
</file>